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D3819" w14:textId="77777777" w:rsidR="00875264" w:rsidRPr="006C34B6" w:rsidRDefault="00875264" w:rsidP="00875264">
      <w:pPr>
        <w:spacing w:after="0"/>
        <w:jc w:val="center"/>
        <w:rPr>
          <w:rFonts w:cstheme="minorHAnsi"/>
          <w:b/>
          <w:bCs/>
          <w:sz w:val="36"/>
          <w:szCs w:val="36"/>
        </w:rPr>
      </w:pPr>
      <w:bookmarkStart w:id="0" w:name="_Hlk126830103"/>
    </w:p>
    <w:p w14:paraId="38834708" w14:textId="77777777" w:rsidR="00875264" w:rsidRDefault="00875264" w:rsidP="00875264">
      <w:pPr>
        <w:spacing w:after="0"/>
        <w:jc w:val="center"/>
        <w:rPr>
          <w:rFonts w:ascii="Algerian" w:hAnsi="Algerian" w:cstheme="minorHAnsi"/>
          <w:b/>
          <w:bCs/>
          <w:sz w:val="36"/>
          <w:szCs w:val="36"/>
          <w:lang w:val="en-US"/>
        </w:rPr>
      </w:pPr>
    </w:p>
    <w:p w14:paraId="2C8EB263" w14:textId="77777777" w:rsidR="00875264" w:rsidRDefault="00875264" w:rsidP="00875264">
      <w:pPr>
        <w:spacing w:after="0"/>
        <w:jc w:val="center"/>
        <w:rPr>
          <w:rFonts w:ascii="Algerian" w:hAnsi="Algerian" w:cstheme="minorHAnsi"/>
          <w:b/>
          <w:bCs/>
          <w:sz w:val="36"/>
          <w:szCs w:val="36"/>
          <w:lang w:val="en-US"/>
        </w:rPr>
      </w:pPr>
    </w:p>
    <w:p w14:paraId="3005B87A" w14:textId="77777777" w:rsidR="00875264" w:rsidRDefault="00875264" w:rsidP="00875264">
      <w:pPr>
        <w:spacing w:after="0"/>
        <w:jc w:val="center"/>
        <w:rPr>
          <w:rFonts w:ascii="Algerian" w:hAnsi="Algerian" w:cstheme="minorHAnsi"/>
          <w:b/>
          <w:bCs/>
          <w:sz w:val="36"/>
          <w:szCs w:val="36"/>
          <w:lang w:val="en-US"/>
        </w:rPr>
      </w:pPr>
    </w:p>
    <w:p w14:paraId="34B7A536" w14:textId="77777777" w:rsidR="00875264" w:rsidRDefault="00875264" w:rsidP="00875264">
      <w:pPr>
        <w:spacing w:after="0"/>
        <w:jc w:val="center"/>
        <w:rPr>
          <w:rFonts w:ascii="Algerian" w:hAnsi="Algerian" w:cstheme="minorHAnsi"/>
          <w:b/>
          <w:bCs/>
          <w:sz w:val="36"/>
          <w:szCs w:val="36"/>
          <w:lang w:val="en-US"/>
        </w:rPr>
      </w:pPr>
    </w:p>
    <w:p w14:paraId="5895911C" w14:textId="77777777" w:rsidR="00875264" w:rsidRDefault="00875264" w:rsidP="00875264">
      <w:pPr>
        <w:spacing w:after="0"/>
        <w:jc w:val="center"/>
        <w:rPr>
          <w:rFonts w:ascii="Algerian" w:hAnsi="Algerian" w:cstheme="minorHAnsi"/>
          <w:b/>
          <w:bCs/>
          <w:sz w:val="36"/>
          <w:szCs w:val="36"/>
          <w:lang w:val="en-US"/>
        </w:rPr>
      </w:pPr>
    </w:p>
    <w:p w14:paraId="11AFD382" w14:textId="22C0C6C1" w:rsidR="00875264" w:rsidRPr="009A46F4" w:rsidRDefault="00875264" w:rsidP="00875264">
      <w:pPr>
        <w:spacing w:after="0"/>
        <w:jc w:val="center"/>
        <w:rPr>
          <w:rFonts w:ascii="Algerian" w:hAnsi="Algerian" w:cstheme="minorHAnsi"/>
          <w:b/>
          <w:bCs/>
          <w:sz w:val="36"/>
          <w:szCs w:val="36"/>
          <w:lang w:val="en-US"/>
        </w:rPr>
      </w:pPr>
      <w:proofErr w:type="spellStart"/>
      <w:r w:rsidRPr="009A46F4">
        <w:rPr>
          <w:rFonts w:ascii="Algerian" w:hAnsi="Algerian" w:cstheme="minorHAnsi"/>
          <w:b/>
          <w:bCs/>
          <w:sz w:val="36"/>
          <w:szCs w:val="36"/>
          <w:lang w:val="en-US"/>
        </w:rPr>
        <w:t>Programul</w:t>
      </w:r>
      <w:proofErr w:type="spellEnd"/>
      <w:r w:rsidRPr="009A46F4">
        <w:rPr>
          <w:rFonts w:ascii="Algerian" w:hAnsi="Algerian" w:cstheme="minorHAnsi"/>
          <w:b/>
          <w:bCs/>
          <w:sz w:val="36"/>
          <w:szCs w:val="36"/>
          <w:lang w:val="en-US"/>
        </w:rPr>
        <w:t xml:space="preserve"> Regional Sud-Muntenia 2021-2027</w:t>
      </w:r>
    </w:p>
    <w:bookmarkEnd w:id="0"/>
    <w:p w14:paraId="5EC4A66D" w14:textId="77777777" w:rsidR="00875264" w:rsidRDefault="00875264" w:rsidP="00957B5A">
      <w:pPr>
        <w:spacing w:after="0"/>
        <w:rPr>
          <w:rFonts w:ascii="Trebuchet MS" w:hAnsi="Trebuchet MS" w:cstheme="minorHAnsi"/>
          <w:b/>
          <w:bCs/>
          <w:sz w:val="24"/>
          <w:szCs w:val="24"/>
          <w:lang w:val="en-US"/>
        </w:rPr>
      </w:pPr>
    </w:p>
    <w:p w14:paraId="3ED6331F" w14:textId="77777777" w:rsidR="00875264" w:rsidRDefault="00875264" w:rsidP="00957B5A">
      <w:pPr>
        <w:spacing w:after="0"/>
        <w:rPr>
          <w:rFonts w:ascii="Trebuchet MS" w:hAnsi="Trebuchet MS" w:cstheme="minorHAnsi"/>
          <w:b/>
          <w:bCs/>
          <w:sz w:val="24"/>
          <w:szCs w:val="24"/>
          <w:lang w:val="en-US"/>
        </w:rPr>
      </w:pPr>
    </w:p>
    <w:p w14:paraId="12D601F0" w14:textId="6C0E36BC" w:rsidR="00875264" w:rsidRDefault="00875264" w:rsidP="00957B5A">
      <w:pPr>
        <w:spacing w:before="120" w:after="120"/>
        <w:jc w:val="center"/>
        <w:rPr>
          <w:rFonts w:ascii="Trebuchet MS" w:hAnsi="Trebuchet MS"/>
          <w:b/>
          <w:bCs/>
          <w:sz w:val="24"/>
          <w:szCs w:val="24"/>
        </w:rPr>
      </w:pPr>
      <w:proofErr w:type="spellStart"/>
      <w:r w:rsidRPr="009A46F4">
        <w:rPr>
          <w:rFonts w:ascii="Algerian" w:hAnsi="Algerian" w:cstheme="minorHAnsi"/>
          <w:b/>
          <w:bCs/>
          <w:sz w:val="32"/>
          <w:szCs w:val="32"/>
          <w:lang w:val="en-US"/>
        </w:rPr>
        <w:t>Ghidul</w:t>
      </w:r>
      <w:proofErr w:type="spellEnd"/>
      <w:r w:rsidRPr="009A46F4">
        <w:rPr>
          <w:rFonts w:ascii="Algerian" w:hAnsi="Algerian" w:cstheme="minorHAnsi"/>
          <w:b/>
          <w:bCs/>
          <w:sz w:val="32"/>
          <w:szCs w:val="32"/>
          <w:lang w:val="en-US"/>
        </w:rPr>
        <w:t xml:space="preserve"> </w:t>
      </w:r>
      <w:proofErr w:type="spellStart"/>
      <w:r w:rsidRPr="009A46F4">
        <w:rPr>
          <w:rFonts w:ascii="Algerian" w:hAnsi="Algerian" w:cstheme="minorHAnsi"/>
          <w:b/>
          <w:bCs/>
          <w:sz w:val="32"/>
          <w:szCs w:val="32"/>
          <w:lang w:val="en-US"/>
        </w:rPr>
        <w:t>Solicitantului</w:t>
      </w:r>
      <w:proofErr w:type="spellEnd"/>
    </w:p>
    <w:p w14:paraId="2FF4B840" w14:textId="77777777" w:rsidR="00957B5A" w:rsidRDefault="00957B5A" w:rsidP="00957B5A">
      <w:pPr>
        <w:spacing w:line="360" w:lineRule="auto"/>
        <w:rPr>
          <w:rFonts w:ascii="Algerian" w:hAnsi="Algerian"/>
          <w:b/>
          <w:bCs/>
          <w:noProof/>
          <w:sz w:val="32"/>
          <w:szCs w:val="32"/>
        </w:rPr>
      </w:pPr>
    </w:p>
    <w:p w14:paraId="6B8DC182" w14:textId="7856AB40" w:rsidR="00957B5A" w:rsidRPr="00E51012" w:rsidRDefault="00957B5A" w:rsidP="00F70487">
      <w:pPr>
        <w:spacing w:line="240" w:lineRule="auto"/>
        <w:rPr>
          <w:rFonts w:ascii="Algerian" w:hAnsi="Algerian"/>
          <w:noProof/>
          <w:sz w:val="24"/>
          <w:szCs w:val="24"/>
        </w:rPr>
      </w:pPr>
      <w:r w:rsidRPr="00E51012">
        <w:rPr>
          <w:rFonts w:ascii="Algerian" w:hAnsi="Algerian"/>
          <w:noProof/>
          <w:sz w:val="24"/>
          <w:szCs w:val="24"/>
        </w:rPr>
        <w:t>Prioritatea 1 - O regiune competitiv</w:t>
      </w:r>
      <w:r w:rsidRPr="00E51012">
        <w:rPr>
          <w:rFonts w:ascii="Cambria" w:hAnsi="Cambria" w:cs="Cambria"/>
          <w:noProof/>
          <w:sz w:val="24"/>
          <w:szCs w:val="24"/>
        </w:rPr>
        <w:t>Ă</w:t>
      </w:r>
      <w:r w:rsidRPr="00E51012">
        <w:rPr>
          <w:rFonts w:ascii="Algerian" w:hAnsi="Algerian"/>
          <w:noProof/>
          <w:sz w:val="24"/>
          <w:szCs w:val="24"/>
        </w:rPr>
        <w:t xml:space="preserve"> prin inovare, digitalizare </w:t>
      </w:r>
      <w:r w:rsidRPr="00E51012">
        <w:rPr>
          <w:rFonts w:ascii="Cambria" w:hAnsi="Cambria" w:cs="Cambria"/>
          <w:noProof/>
          <w:sz w:val="24"/>
          <w:szCs w:val="24"/>
        </w:rPr>
        <w:t>Ș</w:t>
      </w:r>
      <w:r w:rsidRPr="00E51012">
        <w:rPr>
          <w:rFonts w:ascii="Algerian" w:hAnsi="Algerian"/>
          <w:noProof/>
          <w:sz w:val="24"/>
          <w:szCs w:val="24"/>
        </w:rPr>
        <w:t xml:space="preserve">i </w:t>
      </w:r>
      <w:r w:rsidRPr="00E51012">
        <w:rPr>
          <w:rFonts w:ascii="Algerian" w:hAnsi="Algerian" w:cs="Algerian"/>
          <w:noProof/>
          <w:sz w:val="24"/>
          <w:szCs w:val="24"/>
        </w:rPr>
        <w:t>î</w:t>
      </w:r>
      <w:r w:rsidRPr="00E51012">
        <w:rPr>
          <w:rFonts w:ascii="Algerian" w:hAnsi="Algerian"/>
          <w:noProof/>
          <w:sz w:val="24"/>
          <w:szCs w:val="24"/>
        </w:rPr>
        <w:t>ntreprinderi dinamice</w:t>
      </w:r>
    </w:p>
    <w:p w14:paraId="26A3088C" w14:textId="63C8CCDD" w:rsidR="00875264" w:rsidRPr="00E51012" w:rsidRDefault="00957B5A" w:rsidP="00F70487">
      <w:pPr>
        <w:spacing w:line="240" w:lineRule="auto"/>
        <w:rPr>
          <w:rFonts w:ascii="Algerian" w:hAnsi="Algerian"/>
          <w:iCs/>
          <w:noProof/>
          <w:sz w:val="24"/>
          <w:szCs w:val="24"/>
        </w:rPr>
      </w:pPr>
      <w:bookmarkStart w:id="1" w:name="_Hlk135900838"/>
      <w:r w:rsidRPr="00E51012">
        <w:rPr>
          <w:rFonts w:ascii="Algerian" w:hAnsi="Algerian"/>
          <w:iCs/>
          <w:noProof/>
          <w:sz w:val="24"/>
          <w:szCs w:val="24"/>
        </w:rPr>
        <w:t xml:space="preserve">Obiectivul Specific </w:t>
      </w:r>
      <w:bookmarkStart w:id="2" w:name="_Hlk135900820"/>
      <w:r w:rsidRPr="00E51012">
        <w:rPr>
          <w:rFonts w:ascii="Algerian" w:hAnsi="Algerian"/>
          <w:iCs/>
          <w:noProof/>
          <w:sz w:val="24"/>
          <w:szCs w:val="24"/>
        </w:rPr>
        <w:t xml:space="preserve">RSO </w:t>
      </w:r>
      <w:bookmarkEnd w:id="1"/>
      <w:bookmarkEnd w:id="2"/>
      <w:r w:rsidR="00E51012" w:rsidRPr="00E51012">
        <w:rPr>
          <w:rFonts w:ascii="Algerian" w:hAnsi="Algerian" w:cs="Calibri"/>
          <w:color w:val="000000"/>
          <w:sz w:val="24"/>
          <w:szCs w:val="24"/>
        </w:rPr>
        <w:t>1.3 - Intensificarea cre</w:t>
      </w:r>
      <w:r w:rsidR="003F4AE8">
        <w:rPr>
          <w:rFonts w:ascii="Cambria" w:hAnsi="Cambria" w:cs="Cambria"/>
          <w:color w:val="000000"/>
          <w:sz w:val="24"/>
          <w:szCs w:val="24"/>
        </w:rPr>
        <w:t>Ș</w:t>
      </w:r>
      <w:r w:rsidR="00E51012" w:rsidRPr="00E51012">
        <w:rPr>
          <w:rFonts w:ascii="Algerian" w:hAnsi="Algerian" w:cs="Calibri"/>
          <w:color w:val="000000"/>
          <w:sz w:val="24"/>
          <w:szCs w:val="24"/>
        </w:rPr>
        <w:t xml:space="preserve">terii sustenabile </w:t>
      </w:r>
      <w:r w:rsidR="00E51012" w:rsidRPr="00E51012">
        <w:rPr>
          <w:rFonts w:ascii="Cambria" w:hAnsi="Cambria" w:cs="Cambria"/>
          <w:color w:val="000000"/>
          <w:sz w:val="24"/>
          <w:szCs w:val="24"/>
        </w:rPr>
        <w:t>Ș</w:t>
      </w:r>
      <w:r w:rsidR="00E51012" w:rsidRPr="00E51012">
        <w:rPr>
          <w:rFonts w:ascii="Algerian" w:hAnsi="Algerian" w:cs="Calibri"/>
          <w:color w:val="000000"/>
          <w:sz w:val="24"/>
          <w:szCs w:val="24"/>
        </w:rPr>
        <w:t>i cre</w:t>
      </w:r>
      <w:r w:rsidR="00E51012" w:rsidRPr="00E51012">
        <w:rPr>
          <w:rFonts w:ascii="Cambria" w:hAnsi="Cambria" w:cs="Cambria"/>
          <w:color w:val="000000"/>
          <w:sz w:val="24"/>
          <w:szCs w:val="24"/>
        </w:rPr>
        <w:t>Ș</w:t>
      </w:r>
      <w:r w:rsidR="00E51012" w:rsidRPr="00E51012">
        <w:rPr>
          <w:rFonts w:ascii="Algerian" w:hAnsi="Algerian" w:cs="Calibri"/>
          <w:color w:val="000000"/>
          <w:sz w:val="24"/>
          <w:szCs w:val="24"/>
        </w:rPr>
        <w:t>terea competitivit</w:t>
      </w:r>
      <w:r w:rsidR="003F4AE8">
        <w:rPr>
          <w:rFonts w:ascii="Cambria" w:hAnsi="Cambria" w:cs="Cambria"/>
          <w:color w:val="000000"/>
          <w:sz w:val="24"/>
          <w:szCs w:val="24"/>
        </w:rPr>
        <w:t>Ă</w:t>
      </w:r>
      <w:r w:rsidR="00E51012" w:rsidRPr="00E51012">
        <w:rPr>
          <w:rFonts w:ascii="Cambria" w:hAnsi="Cambria" w:cs="Cambria"/>
          <w:color w:val="000000"/>
          <w:sz w:val="24"/>
          <w:szCs w:val="24"/>
        </w:rPr>
        <w:t>Ț</w:t>
      </w:r>
      <w:r w:rsidR="00E51012" w:rsidRPr="00E51012">
        <w:rPr>
          <w:rFonts w:ascii="Algerian" w:hAnsi="Algerian" w:cs="Calibri"/>
          <w:color w:val="000000"/>
          <w:sz w:val="24"/>
          <w:szCs w:val="24"/>
        </w:rPr>
        <w:t xml:space="preserve">ii IMM-urilor </w:t>
      </w:r>
      <w:r w:rsidR="003F4AE8">
        <w:rPr>
          <w:rFonts w:ascii="Cambria" w:hAnsi="Cambria" w:cs="Cambria"/>
          <w:color w:val="000000"/>
          <w:sz w:val="24"/>
          <w:szCs w:val="24"/>
        </w:rPr>
        <w:t>Ș</w:t>
      </w:r>
      <w:r w:rsidR="00E51012" w:rsidRPr="00E51012">
        <w:rPr>
          <w:rFonts w:ascii="Algerian" w:hAnsi="Algerian" w:cs="Calibri"/>
          <w:color w:val="000000"/>
          <w:sz w:val="24"/>
          <w:szCs w:val="24"/>
        </w:rPr>
        <w:t>i crearea de locuri de munc</w:t>
      </w:r>
      <w:r w:rsidR="00E51012" w:rsidRPr="00E51012">
        <w:rPr>
          <w:rFonts w:ascii="Cambria" w:hAnsi="Cambria" w:cs="Cambria"/>
          <w:color w:val="000000"/>
          <w:sz w:val="24"/>
          <w:szCs w:val="24"/>
        </w:rPr>
        <w:t>Ă</w:t>
      </w:r>
      <w:r w:rsidR="00E51012" w:rsidRPr="00E51012">
        <w:rPr>
          <w:rFonts w:ascii="Algerian" w:hAnsi="Algerian" w:cs="Calibri"/>
          <w:color w:val="000000"/>
          <w:sz w:val="24"/>
          <w:szCs w:val="24"/>
        </w:rPr>
        <w:t xml:space="preserve"> </w:t>
      </w:r>
      <w:r w:rsidR="00E51012" w:rsidRPr="00E51012">
        <w:rPr>
          <w:rFonts w:ascii="Algerian" w:hAnsi="Algerian" w:cs="Algerian"/>
          <w:color w:val="000000"/>
          <w:sz w:val="24"/>
          <w:szCs w:val="24"/>
        </w:rPr>
        <w:t>î</w:t>
      </w:r>
      <w:r w:rsidR="00E51012" w:rsidRPr="00E51012">
        <w:rPr>
          <w:rFonts w:ascii="Algerian" w:hAnsi="Algerian" w:cs="Calibri"/>
          <w:color w:val="000000"/>
          <w:sz w:val="24"/>
          <w:szCs w:val="24"/>
        </w:rPr>
        <w:t>n cadrul IMM-urilor, inclusiv prin investi</w:t>
      </w:r>
      <w:r w:rsidR="00E51012" w:rsidRPr="00E51012">
        <w:rPr>
          <w:rFonts w:ascii="Cambria" w:hAnsi="Cambria" w:cs="Cambria"/>
          <w:color w:val="000000"/>
          <w:sz w:val="24"/>
          <w:szCs w:val="24"/>
        </w:rPr>
        <w:t>Ț</w:t>
      </w:r>
      <w:r w:rsidR="00E51012" w:rsidRPr="00E51012">
        <w:rPr>
          <w:rFonts w:ascii="Algerian" w:hAnsi="Algerian" w:cs="Calibri"/>
          <w:color w:val="000000"/>
          <w:sz w:val="24"/>
          <w:szCs w:val="24"/>
        </w:rPr>
        <w:t>ii productive (FEDR)</w:t>
      </w:r>
    </w:p>
    <w:p w14:paraId="29BCF8EA" w14:textId="542B05C8" w:rsidR="00875264" w:rsidRPr="00E51012" w:rsidRDefault="00957B5A" w:rsidP="00F70487">
      <w:pPr>
        <w:spacing w:before="120" w:after="120" w:line="240" w:lineRule="auto"/>
        <w:rPr>
          <w:rFonts w:ascii="Algerian" w:hAnsi="Algerian"/>
          <w:sz w:val="24"/>
          <w:szCs w:val="24"/>
          <w:lang w:val="en-US"/>
        </w:rPr>
      </w:pPr>
      <w:r w:rsidRPr="00E51012">
        <w:rPr>
          <w:rFonts w:ascii="Algerian" w:hAnsi="Algerian"/>
          <w:sz w:val="24"/>
          <w:szCs w:val="24"/>
          <w:lang w:val="en-US"/>
        </w:rPr>
        <w:t xml:space="preserve">APEL DE PROIECTE: </w:t>
      </w:r>
      <w:r w:rsidR="00B77559" w:rsidRPr="00E51012">
        <w:rPr>
          <w:rFonts w:ascii="Algerian" w:hAnsi="Algerian"/>
          <w:sz w:val="24"/>
          <w:szCs w:val="24"/>
          <w:lang w:val="en-US"/>
        </w:rPr>
        <w:t>PR SM/ID/1/1/1.3/A</w:t>
      </w:r>
    </w:p>
    <w:p w14:paraId="5E56FD05" w14:textId="77777777" w:rsidR="00875264" w:rsidRDefault="00875264" w:rsidP="00875264">
      <w:pPr>
        <w:spacing w:after="0" w:line="240" w:lineRule="auto"/>
        <w:jc w:val="center"/>
        <w:rPr>
          <w:rFonts w:ascii="Trebuchet MS" w:hAnsi="Trebuchet MS"/>
          <w:sz w:val="24"/>
          <w:szCs w:val="24"/>
        </w:rPr>
      </w:pPr>
    </w:p>
    <w:p w14:paraId="2485F77C" w14:textId="77777777" w:rsidR="00F70487" w:rsidRDefault="00F70487" w:rsidP="00875264">
      <w:pPr>
        <w:spacing w:after="0" w:line="240" w:lineRule="auto"/>
        <w:jc w:val="center"/>
        <w:rPr>
          <w:rFonts w:ascii="Trebuchet MS" w:hAnsi="Trebuchet MS"/>
          <w:sz w:val="24"/>
          <w:szCs w:val="24"/>
        </w:rPr>
      </w:pPr>
    </w:p>
    <w:p w14:paraId="7B4CF418" w14:textId="77777777" w:rsidR="00F70487" w:rsidRDefault="00F70487" w:rsidP="00875264">
      <w:pPr>
        <w:spacing w:after="0" w:line="240" w:lineRule="auto"/>
        <w:jc w:val="center"/>
        <w:rPr>
          <w:rFonts w:ascii="Trebuchet MS" w:hAnsi="Trebuchet MS"/>
          <w:sz w:val="24"/>
          <w:szCs w:val="24"/>
        </w:rPr>
      </w:pPr>
    </w:p>
    <w:p w14:paraId="0F5F3533" w14:textId="21D4C251" w:rsidR="00875264" w:rsidRPr="00E51012" w:rsidRDefault="00124C0E" w:rsidP="00875264">
      <w:pPr>
        <w:spacing w:after="0" w:line="240" w:lineRule="auto"/>
        <w:jc w:val="center"/>
        <w:rPr>
          <w:rFonts w:ascii="Algerian" w:hAnsi="Algerian"/>
          <w:sz w:val="32"/>
          <w:szCs w:val="32"/>
        </w:rPr>
      </w:pPr>
      <w:r>
        <w:rPr>
          <w:rFonts w:ascii="Algerian" w:hAnsi="Algerian" w:cs="Calibri"/>
          <w:b/>
          <w:bCs/>
          <w:sz w:val="32"/>
          <w:szCs w:val="32"/>
        </w:rPr>
        <w:t xml:space="preserve">Operaíunea a - </w:t>
      </w:r>
      <w:r w:rsidR="00B77559" w:rsidRPr="00E51012">
        <w:rPr>
          <w:rFonts w:ascii="Algerian" w:hAnsi="Algerian" w:cs="Calibri"/>
          <w:b/>
          <w:bCs/>
          <w:sz w:val="32"/>
          <w:szCs w:val="32"/>
        </w:rPr>
        <w:t>INTENSIFICAREA CRE</w:t>
      </w:r>
      <w:r w:rsidR="00B77559" w:rsidRPr="00E51012">
        <w:rPr>
          <w:rFonts w:ascii="Cambria" w:hAnsi="Cambria" w:cs="Cambria"/>
          <w:b/>
          <w:bCs/>
          <w:sz w:val="32"/>
          <w:szCs w:val="32"/>
        </w:rPr>
        <w:t>Ș</w:t>
      </w:r>
      <w:r w:rsidR="00B77559" w:rsidRPr="00E51012">
        <w:rPr>
          <w:rFonts w:ascii="Algerian" w:hAnsi="Algerian" w:cs="Calibri"/>
          <w:b/>
          <w:bCs/>
          <w:sz w:val="32"/>
          <w:szCs w:val="32"/>
        </w:rPr>
        <w:t xml:space="preserve">TERII sustenabile </w:t>
      </w:r>
      <w:r w:rsidR="00B77559" w:rsidRPr="00E51012">
        <w:rPr>
          <w:rFonts w:ascii="Cambria" w:hAnsi="Cambria" w:cs="Cambria"/>
          <w:b/>
          <w:bCs/>
          <w:sz w:val="32"/>
          <w:szCs w:val="32"/>
        </w:rPr>
        <w:t>Ș</w:t>
      </w:r>
      <w:r w:rsidR="00B77559" w:rsidRPr="00E51012">
        <w:rPr>
          <w:rFonts w:ascii="Algerian" w:hAnsi="Algerian" w:cs="Calibri"/>
          <w:b/>
          <w:bCs/>
          <w:sz w:val="32"/>
          <w:szCs w:val="32"/>
        </w:rPr>
        <w:t>I A COMPETITIVIT</w:t>
      </w:r>
      <w:r w:rsidR="00B77559" w:rsidRPr="00E51012">
        <w:rPr>
          <w:rFonts w:ascii="Cambria" w:hAnsi="Cambria" w:cs="Cambria"/>
          <w:b/>
          <w:bCs/>
          <w:sz w:val="32"/>
          <w:szCs w:val="32"/>
        </w:rPr>
        <w:t>ĂȚ</w:t>
      </w:r>
      <w:r w:rsidR="00B77559" w:rsidRPr="00E51012">
        <w:rPr>
          <w:rFonts w:ascii="Algerian" w:hAnsi="Algerian" w:cs="Calibri"/>
          <w:b/>
          <w:bCs/>
          <w:sz w:val="32"/>
          <w:szCs w:val="32"/>
        </w:rPr>
        <w:t>II MICRO</w:t>
      </w:r>
      <w:r w:rsidR="00B77559" w:rsidRPr="00E51012">
        <w:rPr>
          <w:rFonts w:ascii="Algerian" w:hAnsi="Algerian" w:cs="Algerian"/>
          <w:b/>
          <w:bCs/>
          <w:sz w:val="32"/>
          <w:szCs w:val="32"/>
        </w:rPr>
        <w:t>Î</w:t>
      </w:r>
      <w:r w:rsidR="00B77559" w:rsidRPr="00E51012">
        <w:rPr>
          <w:rFonts w:ascii="Algerian" w:hAnsi="Algerian" w:cs="Calibri"/>
          <w:b/>
          <w:bCs/>
          <w:sz w:val="32"/>
          <w:szCs w:val="32"/>
        </w:rPr>
        <w:t xml:space="preserve">NTREPINDERILOR </w:t>
      </w:r>
      <w:r w:rsidR="00B77559" w:rsidRPr="00E51012">
        <w:rPr>
          <w:rFonts w:ascii="Cambria" w:hAnsi="Cambria" w:cs="Cambria"/>
          <w:b/>
          <w:bCs/>
          <w:sz w:val="32"/>
          <w:szCs w:val="32"/>
        </w:rPr>
        <w:t>Ș</w:t>
      </w:r>
      <w:r w:rsidR="00B77559" w:rsidRPr="00E51012">
        <w:rPr>
          <w:rFonts w:ascii="Algerian" w:hAnsi="Algerian" w:cs="Calibri"/>
          <w:b/>
          <w:bCs/>
          <w:sz w:val="32"/>
          <w:szCs w:val="32"/>
        </w:rPr>
        <w:t xml:space="preserve">I </w:t>
      </w:r>
      <w:r w:rsidR="00B77559" w:rsidRPr="00E51012">
        <w:rPr>
          <w:rFonts w:ascii="Algerian" w:hAnsi="Algerian" w:cs="Algerian"/>
          <w:b/>
          <w:bCs/>
          <w:sz w:val="32"/>
          <w:szCs w:val="32"/>
        </w:rPr>
        <w:t>Î</w:t>
      </w:r>
      <w:r w:rsidR="00B77559" w:rsidRPr="00E51012">
        <w:rPr>
          <w:rFonts w:ascii="Algerian" w:hAnsi="Algerian" w:cs="Calibri"/>
          <w:b/>
          <w:bCs/>
          <w:sz w:val="32"/>
          <w:szCs w:val="32"/>
        </w:rPr>
        <w:t>NTREPRINDERI MICI DIN REGIUNEA SUD-MUNTENIA</w:t>
      </w:r>
    </w:p>
    <w:p w14:paraId="425357E6" w14:textId="77777777" w:rsidR="00D42CB2" w:rsidRPr="00E51012" w:rsidRDefault="00D42CB2" w:rsidP="00875264">
      <w:pPr>
        <w:spacing w:after="0" w:line="240" w:lineRule="auto"/>
        <w:jc w:val="center"/>
        <w:rPr>
          <w:rFonts w:ascii="Algerian" w:hAnsi="Algerian"/>
          <w:b/>
          <w:bCs/>
          <w:sz w:val="32"/>
          <w:szCs w:val="32"/>
        </w:rPr>
      </w:pPr>
    </w:p>
    <w:p w14:paraId="06485000" w14:textId="77777777" w:rsidR="00B77559" w:rsidRDefault="00B77559" w:rsidP="00163318">
      <w:pPr>
        <w:spacing w:after="0" w:line="240" w:lineRule="auto"/>
        <w:rPr>
          <w:rFonts w:ascii="Algerian" w:hAnsi="Algerian"/>
          <w:b/>
          <w:bCs/>
          <w:sz w:val="28"/>
          <w:szCs w:val="28"/>
        </w:rPr>
      </w:pPr>
    </w:p>
    <w:p w14:paraId="5322111F" w14:textId="77777777" w:rsidR="00B77559" w:rsidRDefault="00B77559" w:rsidP="00875264">
      <w:pPr>
        <w:spacing w:after="0" w:line="240" w:lineRule="auto"/>
        <w:jc w:val="center"/>
        <w:rPr>
          <w:rFonts w:ascii="Trebuchet MS" w:hAnsi="Trebuchet MS"/>
          <w:sz w:val="24"/>
          <w:szCs w:val="24"/>
        </w:rPr>
      </w:pPr>
    </w:p>
    <w:p w14:paraId="05BD47B4" w14:textId="77777777" w:rsidR="00D42CB2" w:rsidRDefault="00D42CB2" w:rsidP="00875264">
      <w:pPr>
        <w:spacing w:after="0" w:line="240" w:lineRule="auto"/>
        <w:jc w:val="center"/>
        <w:rPr>
          <w:rFonts w:ascii="Trebuchet MS" w:hAnsi="Trebuchet MS"/>
          <w:sz w:val="24"/>
          <w:szCs w:val="24"/>
        </w:rPr>
      </w:pPr>
    </w:p>
    <w:p w14:paraId="12F3BF29" w14:textId="77777777" w:rsidR="00D42CB2" w:rsidRDefault="00D42CB2" w:rsidP="00875264">
      <w:pPr>
        <w:spacing w:after="0" w:line="240" w:lineRule="auto"/>
        <w:jc w:val="center"/>
        <w:rPr>
          <w:rFonts w:ascii="Trebuchet MS" w:hAnsi="Trebuchet MS"/>
          <w:sz w:val="24"/>
          <w:szCs w:val="24"/>
        </w:rPr>
      </w:pPr>
    </w:p>
    <w:p w14:paraId="28182FF5" w14:textId="77777777" w:rsidR="00875264" w:rsidRDefault="00875264" w:rsidP="00F70F8E">
      <w:pPr>
        <w:spacing w:after="0" w:line="240" w:lineRule="auto"/>
        <w:rPr>
          <w:rFonts w:ascii="Trebuchet MS" w:hAnsi="Trebuchet MS"/>
          <w:sz w:val="24"/>
          <w:szCs w:val="24"/>
        </w:rPr>
      </w:pPr>
    </w:p>
    <w:p w14:paraId="481A8B90" w14:textId="00CEF07F" w:rsidR="00875264" w:rsidRPr="00932165" w:rsidRDefault="00163318" w:rsidP="00932165">
      <w:pPr>
        <w:spacing w:after="0" w:line="240" w:lineRule="auto"/>
        <w:jc w:val="center"/>
        <w:rPr>
          <w:rFonts w:ascii="Algerian" w:hAnsi="Algerian"/>
          <w:sz w:val="24"/>
          <w:szCs w:val="24"/>
        </w:rPr>
      </w:pPr>
      <w:r>
        <w:rPr>
          <w:rFonts w:ascii="Algerian" w:hAnsi="Algerian"/>
          <w:sz w:val="24"/>
          <w:szCs w:val="24"/>
        </w:rPr>
        <w:t>IULIE</w:t>
      </w:r>
      <w:r w:rsidR="00875264">
        <w:rPr>
          <w:rFonts w:ascii="Algerian" w:hAnsi="Algerian"/>
          <w:sz w:val="24"/>
          <w:szCs w:val="24"/>
        </w:rPr>
        <w:t xml:space="preserve"> 2023</w:t>
      </w:r>
    </w:p>
    <w:p w14:paraId="6A93AA96" w14:textId="43EDD41D" w:rsidR="001E0AC1" w:rsidRPr="00B63863" w:rsidRDefault="001E0AC1" w:rsidP="00932165">
      <w:pPr>
        <w:spacing w:after="0" w:line="240" w:lineRule="auto"/>
        <w:jc w:val="center"/>
        <w:rPr>
          <w:rFonts w:ascii="Trebuchet MS" w:hAnsi="Trebuchet MS"/>
          <w:sz w:val="24"/>
          <w:szCs w:val="24"/>
          <w:highlight w:val="lightGray"/>
        </w:rPr>
      </w:pPr>
    </w:p>
    <w:p w14:paraId="186879AA" w14:textId="77777777" w:rsidR="00907AE9" w:rsidRDefault="00907AE9" w:rsidP="00D84C69">
      <w:pPr>
        <w:spacing w:before="120" w:after="120"/>
        <w:rPr>
          <w:rFonts w:ascii="Trebuchet MS" w:hAnsi="Trebuchet MS"/>
          <w:sz w:val="24"/>
          <w:szCs w:val="24"/>
        </w:rPr>
      </w:pPr>
    </w:p>
    <w:sdt>
      <w:sdtPr>
        <w:rPr>
          <w:rFonts w:asciiTheme="minorHAnsi" w:eastAsiaTheme="minorHAnsi" w:hAnsiTheme="minorHAnsi" w:cstheme="minorBidi"/>
          <w:color w:val="auto"/>
          <w:sz w:val="22"/>
          <w:szCs w:val="22"/>
          <w:lang w:val="ro-RO"/>
        </w:rPr>
        <w:id w:val="-268853189"/>
        <w:docPartObj>
          <w:docPartGallery w:val="Table of Contents"/>
          <w:docPartUnique/>
        </w:docPartObj>
      </w:sdtPr>
      <w:sdtEndPr>
        <w:rPr>
          <w:b/>
          <w:bCs/>
        </w:rPr>
      </w:sdtEndPr>
      <w:sdtContent>
        <w:p w14:paraId="4C50E73C" w14:textId="19589FF6" w:rsidR="00E01967" w:rsidRDefault="00E01967">
          <w:pPr>
            <w:pStyle w:val="TOCHeading"/>
          </w:pPr>
          <w:r>
            <w:rPr>
              <w:lang w:val="ro-RO"/>
            </w:rPr>
            <w:t>Cuprins</w:t>
          </w:r>
        </w:p>
        <w:p w14:paraId="7283CAE7" w14:textId="1E2A6659" w:rsidR="00DE6417" w:rsidRDefault="00E01967">
          <w:pPr>
            <w:pStyle w:val="TOC1"/>
            <w:rPr>
              <w:rFonts w:eastAsiaTheme="minorEastAsia"/>
              <w:noProof/>
              <w:kern w:val="2"/>
              <w:lang w:val="en-GB" w:eastAsia="en-GB"/>
              <w14:ligatures w14:val="standardContextual"/>
            </w:rPr>
          </w:pPr>
          <w:r>
            <w:rPr>
              <w:lang w:val="en-US"/>
            </w:rPr>
            <w:fldChar w:fldCharType="begin"/>
          </w:r>
          <w:r>
            <w:instrText xml:space="preserve"> TOC \o "1-3" \h \z \u </w:instrText>
          </w:r>
          <w:r>
            <w:rPr>
              <w:lang w:val="en-US"/>
            </w:rPr>
            <w:fldChar w:fldCharType="separate"/>
          </w:r>
          <w:hyperlink w:anchor="_Toc143502398" w:history="1">
            <w:r w:rsidR="00DE6417" w:rsidRPr="009017EF">
              <w:rPr>
                <w:rStyle w:val="Hyperlink"/>
                <w:noProof/>
                <w:w w:val="90"/>
              </w:rPr>
              <w:t>1. PREAMBUL, ABREVIERI ȘI GLOSAR</w:t>
            </w:r>
            <w:r w:rsidR="00DE6417">
              <w:rPr>
                <w:noProof/>
                <w:webHidden/>
              </w:rPr>
              <w:tab/>
            </w:r>
            <w:r w:rsidR="00DE6417">
              <w:rPr>
                <w:noProof/>
                <w:webHidden/>
              </w:rPr>
              <w:fldChar w:fldCharType="begin"/>
            </w:r>
            <w:r w:rsidR="00DE6417">
              <w:rPr>
                <w:noProof/>
                <w:webHidden/>
              </w:rPr>
              <w:instrText xml:space="preserve"> PAGEREF _Toc143502398 \h </w:instrText>
            </w:r>
            <w:r w:rsidR="00DE6417">
              <w:rPr>
                <w:noProof/>
                <w:webHidden/>
              </w:rPr>
            </w:r>
            <w:r w:rsidR="00DE6417">
              <w:rPr>
                <w:noProof/>
                <w:webHidden/>
              </w:rPr>
              <w:fldChar w:fldCharType="separate"/>
            </w:r>
            <w:r w:rsidR="0092687B">
              <w:rPr>
                <w:noProof/>
                <w:webHidden/>
              </w:rPr>
              <w:t>5</w:t>
            </w:r>
            <w:r w:rsidR="00DE6417">
              <w:rPr>
                <w:noProof/>
                <w:webHidden/>
              </w:rPr>
              <w:fldChar w:fldCharType="end"/>
            </w:r>
          </w:hyperlink>
        </w:p>
        <w:p w14:paraId="450BEBF7" w14:textId="2EFCCDA2" w:rsidR="00DE6417" w:rsidRDefault="00000000">
          <w:pPr>
            <w:pStyle w:val="TOC2"/>
            <w:tabs>
              <w:tab w:val="right" w:leader="dot" w:pos="9913"/>
            </w:tabs>
            <w:rPr>
              <w:rFonts w:eastAsiaTheme="minorEastAsia"/>
              <w:noProof/>
              <w:kern w:val="2"/>
              <w:lang w:val="en-GB" w:eastAsia="en-GB"/>
              <w14:ligatures w14:val="standardContextual"/>
            </w:rPr>
          </w:pPr>
          <w:hyperlink w:anchor="_Toc143502399" w:history="1">
            <w:r w:rsidR="00DE6417" w:rsidRPr="009017EF">
              <w:rPr>
                <w:rStyle w:val="Hyperlink"/>
                <w:noProof/>
                <w:w w:val="90"/>
              </w:rPr>
              <w:t>1.1. Preambul</w:t>
            </w:r>
            <w:r w:rsidR="00DE6417">
              <w:rPr>
                <w:noProof/>
                <w:webHidden/>
              </w:rPr>
              <w:tab/>
            </w:r>
            <w:r w:rsidR="00DE6417">
              <w:rPr>
                <w:noProof/>
                <w:webHidden/>
              </w:rPr>
              <w:fldChar w:fldCharType="begin"/>
            </w:r>
            <w:r w:rsidR="00DE6417">
              <w:rPr>
                <w:noProof/>
                <w:webHidden/>
              </w:rPr>
              <w:instrText xml:space="preserve"> PAGEREF _Toc143502399 \h </w:instrText>
            </w:r>
            <w:r w:rsidR="00DE6417">
              <w:rPr>
                <w:noProof/>
                <w:webHidden/>
              </w:rPr>
            </w:r>
            <w:r w:rsidR="00DE6417">
              <w:rPr>
                <w:noProof/>
                <w:webHidden/>
              </w:rPr>
              <w:fldChar w:fldCharType="separate"/>
            </w:r>
            <w:r w:rsidR="0092687B">
              <w:rPr>
                <w:noProof/>
                <w:webHidden/>
              </w:rPr>
              <w:t>5</w:t>
            </w:r>
            <w:r w:rsidR="00DE6417">
              <w:rPr>
                <w:noProof/>
                <w:webHidden/>
              </w:rPr>
              <w:fldChar w:fldCharType="end"/>
            </w:r>
          </w:hyperlink>
        </w:p>
        <w:p w14:paraId="756839DE" w14:textId="7279ACA8" w:rsidR="00DE6417" w:rsidRDefault="00000000">
          <w:pPr>
            <w:pStyle w:val="TOC2"/>
            <w:tabs>
              <w:tab w:val="right" w:leader="dot" w:pos="9913"/>
            </w:tabs>
            <w:rPr>
              <w:rFonts w:eastAsiaTheme="minorEastAsia"/>
              <w:noProof/>
              <w:kern w:val="2"/>
              <w:lang w:val="en-GB" w:eastAsia="en-GB"/>
              <w14:ligatures w14:val="standardContextual"/>
            </w:rPr>
          </w:pPr>
          <w:hyperlink w:anchor="_Toc143502400" w:history="1">
            <w:r w:rsidR="00DE6417" w:rsidRPr="009017EF">
              <w:rPr>
                <w:rStyle w:val="Hyperlink"/>
                <w:noProof/>
              </w:rPr>
              <w:t>1.2. Abrevieri</w:t>
            </w:r>
            <w:r w:rsidR="00DE6417">
              <w:rPr>
                <w:noProof/>
                <w:webHidden/>
              </w:rPr>
              <w:tab/>
            </w:r>
            <w:r w:rsidR="00DE6417">
              <w:rPr>
                <w:noProof/>
                <w:webHidden/>
              </w:rPr>
              <w:fldChar w:fldCharType="begin"/>
            </w:r>
            <w:r w:rsidR="00DE6417">
              <w:rPr>
                <w:noProof/>
                <w:webHidden/>
              </w:rPr>
              <w:instrText xml:space="preserve"> PAGEREF _Toc143502400 \h </w:instrText>
            </w:r>
            <w:r w:rsidR="00DE6417">
              <w:rPr>
                <w:noProof/>
                <w:webHidden/>
              </w:rPr>
            </w:r>
            <w:r w:rsidR="00DE6417">
              <w:rPr>
                <w:noProof/>
                <w:webHidden/>
              </w:rPr>
              <w:fldChar w:fldCharType="separate"/>
            </w:r>
            <w:r w:rsidR="0092687B">
              <w:rPr>
                <w:noProof/>
                <w:webHidden/>
              </w:rPr>
              <w:t>6</w:t>
            </w:r>
            <w:r w:rsidR="00DE6417">
              <w:rPr>
                <w:noProof/>
                <w:webHidden/>
              </w:rPr>
              <w:fldChar w:fldCharType="end"/>
            </w:r>
          </w:hyperlink>
        </w:p>
        <w:p w14:paraId="3A81035E" w14:textId="2829C262" w:rsidR="00DE6417" w:rsidRDefault="00000000">
          <w:pPr>
            <w:pStyle w:val="TOC2"/>
            <w:tabs>
              <w:tab w:val="right" w:leader="dot" w:pos="9913"/>
            </w:tabs>
            <w:rPr>
              <w:rFonts w:eastAsiaTheme="minorEastAsia"/>
              <w:noProof/>
              <w:kern w:val="2"/>
              <w:lang w:val="en-GB" w:eastAsia="en-GB"/>
              <w14:ligatures w14:val="standardContextual"/>
            </w:rPr>
          </w:pPr>
          <w:hyperlink w:anchor="_Toc143502401" w:history="1">
            <w:r w:rsidR="00DE6417" w:rsidRPr="009017EF">
              <w:rPr>
                <w:rStyle w:val="Hyperlink"/>
                <w:noProof/>
              </w:rPr>
              <w:t>1.3. Glosar</w:t>
            </w:r>
            <w:r w:rsidR="00DE6417">
              <w:rPr>
                <w:noProof/>
                <w:webHidden/>
              </w:rPr>
              <w:tab/>
            </w:r>
            <w:r w:rsidR="00DE6417">
              <w:rPr>
                <w:noProof/>
                <w:webHidden/>
              </w:rPr>
              <w:fldChar w:fldCharType="begin"/>
            </w:r>
            <w:r w:rsidR="00DE6417">
              <w:rPr>
                <w:noProof/>
                <w:webHidden/>
              </w:rPr>
              <w:instrText xml:space="preserve"> PAGEREF _Toc143502401 \h </w:instrText>
            </w:r>
            <w:r w:rsidR="00DE6417">
              <w:rPr>
                <w:noProof/>
                <w:webHidden/>
              </w:rPr>
            </w:r>
            <w:r w:rsidR="00DE6417">
              <w:rPr>
                <w:noProof/>
                <w:webHidden/>
              </w:rPr>
              <w:fldChar w:fldCharType="separate"/>
            </w:r>
            <w:r w:rsidR="0092687B">
              <w:rPr>
                <w:noProof/>
                <w:webHidden/>
              </w:rPr>
              <w:t>7</w:t>
            </w:r>
            <w:r w:rsidR="00DE6417">
              <w:rPr>
                <w:noProof/>
                <w:webHidden/>
              </w:rPr>
              <w:fldChar w:fldCharType="end"/>
            </w:r>
          </w:hyperlink>
        </w:p>
        <w:p w14:paraId="026B0199" w14:textId="206D31CB" w:rsidR="00DE6417" w:rsidRDefault="00000000">
          <w:pPr>
            <w:pStyle w:val="TOC1"/>
            <w:rPr>
              <w:rFonts w:eastAsiaTheme="minorEastAsia"/>
              <w:noProof/>
              <w:kern w:val="2"/>
              <w:lang w:val="en-GB" w:eastAsia="en-GB"/>
              <w14:ligatures w14:val="standardContextual"/>
            </w:rPr>
          </w:pPr>
          <w:hyperlink w:anchor="_Toc143502402" w:history="1">
            <w:r w:rsidR="00DE6417" w:rsidRPr="009017EF">
              <w:rPr>
                <w:rStyle w:val="Hyperlink"/>
                <w:noProof/>
              </w:rPr>
              <w:t>2. ELEMENTE DE CONTEXT</w:t>
            </w:r>
            <w:r w:rsidR="00DE6417">
              <w:rPr>
                <w:noProof/>
                <w:webHidden/>
              </w:rPr>
              <w:tab/>
            </w:r>
            <w:r w:rsidR="00DE6417">
              <w:rPr>
                <w:noProof/>
                <w:webHidden/>
              </w:rPr>
              <w:fldChar w:fldCharType="begin"/>
            </w:r>
            <w:r w:rsidR="00DE6417">
              <w:rPr>
                <w:noProof/>
                <w:webHidden/>
              </w:rPr>
              <w:instrText xml:space="preserve"> PAGEREF _Toc143502402 \h </w:instrText>
            </w:r>
            <w:r w:rsidR="00DE6417">
              <w:rPr>
                <w:noProof/>
                <w:webHidden/>
              </w:rPr>
            </w:r>
            <w:r w:rsidR="00DE6417">
              <w:rPr>
                <w:noProof/>
                <w:webHidden/>
              </w:rPr>
              <w:fldChar w:fldCharType="separate"/>
            </w:r>
            <w:r w:rsidR="0092687B">
              <w:rPr>
                <w:noProof/>
                <w:webHidden/>
              </w:rPr>
              <w:t>14</w:t>
            </w:r>
            <w:r w:rsidR="00DE6417">
              <w:rPr>
                <w:noProof/>
                <w:webHidden/>
              </w:rPr>
              <w:fldChar w:fldCharType="end"/>
            </w:r>
          </w:hyperlink>
        </w:p>
        <w:p w14:paraId="5E28F2E4" w14:textId="0386E9C5" w:rsidR="00DE6417" w:rsidRDefault="00000000">
          <w:pPr>
            <w:pStyle w:val="TOC2"/>
            <w:tabs>
              <w:tab w:val="right" w:leader="dot" w:pos="9913"/>
            </w:tabs>
            <w:rPr>
              <w:rFonts w:eastAsiaTheme="minorEastAsia"/>
              <w:noProof/>
              <w:kern w:val="2"/>
              <w:lang w:val="en-GB" w:eastAsia="en-GB"/>
              <w14:ligatures w14:val="standardContextual"/>
            </w:rPr>
          </w:pPr>
          <w:hyperlink w:anchor="_Toc143502403" w:history="1">
            <w:r w:rsidR="00DE6417" w:rsidRPr="009017EF">
              <w:rPr>
                <w:rStyle w:val="Hyperlink"/>
                <w:noProof/>
              </w:rPr>
              <w:t>2.1. Informații generale Program</w:t>
            </w:r>
            <w:r w:rsidR="00DE6417">
              <w:rPr>
                <w:noProof/>
                <w:webHidden/>
              </w:rPr>
              <w:tab/>
            </w:r>
            <w:r w:rsidR="00DE6417">
              <w:rPr>
                <w:noProof/>
                <w:webHidden/>
              </w:rPr>
              <w:fldChar w:fldCharType="begin"/>
            </w:r>
            <w:r w:rsidR="00DE6417">
              <w:rPr>
                <w:noProof/>
                <w:webHidden/>
              </w:rPr>
              <w:instrText xml:space="preserve"> PAGEREF _Toc143502403 \h </w:instrText>
            </w:r>
            <w:r w:rsidR="00DE6417">
              <w:rPr>
                <w:noProof/>
                <w:webHidden/>
              </w:rPr>
            </w:r>
            <w:r w:rsidR="00DE6417">
              <w:rPr>
                <w:noProof/>
                <w:webHidden/>
              </w:rPr>
              <w:fldChar w:fldCharType="separate"/>
            </w:r>
            <w:r w:rsidR="0092687B">
              <w:rPr>
                <w:noProof/>
                <w:webHidden/>
              </w:rPr>
              <w:t>14</w:t>
            </w:r>
            <w:r w:rsidR="00DE6417">
              <w:rPr>
                <w:noProof/>
                <w:webHidden/>
              </w:rPr>
              <w:fldChar w:fldCharType="end"/>
            </w:r>
          </w:hyperlink>
        </w:p>
        <w:p w14:paraId="63FB0A64" w14:textId="72EFC7A0" w:rsidR="00DE6417" w:rsidRDefault="00000000">
          <w:pPr>
            <w:pStyle w:val="TOC2"/>
            <w:tabs>
              <w:tab w:val="right" w:leader="dot" w:pos="9913"/>
            </w:tabs>
            <w:rPr>
              <w:rFonts w:eastAsiaTheme="minorEastAsia"/>
              <w:noProof/>
              <w:kern w:val="2"/>
              <w:lang w:val="en-GB" w:eastAsia="en-GB"/>
              <w14:ligatures w14:val="standardContextual"/>
            </w:rPr>
          </w:pPr>
          <w:hyperlink w:anchor="_Toc143502404" w:history="1">
            <w:r w:rsidR="00DE6417" w:rsidRPr="009017EF">
              <w:rPr>
                <w:rStyle w:val="Hyperlink"/>
                <w:noProof/>
              </w:rPr>
              <w:t>2.2. Prioritatea/Fond/Obiectiv de politică/Obiectiv specific</w:t>
            </w:r>
            <w:r w:rsidR="00DE6417">
              <w:rPr>
                <w:noProof/>
                <w:webHidden/>
              </w:rPr>
              <w:tab/>
            </w:r>
            <w:r w:rsidR="00DE6417">
              <w:rPr>
                <w:noProof/>
                <w:webHidden/>
              </w:rPr>
              <w:fldChar w:fldCharType="begin"/>
            </w:r>
            <w:r w:rsidR="00DE6417">
              <w:rPr>
                <w:noProof/>
                <w:webHidden/>
              </w:rPr>
              <w:instrText xml:space="preserve"> PAGEREF _Toc143502404 \h </w:instrText>
            </w:r>
            <w:r w:rsidR="00DE6417">
              <w:rPr>
                <w:noProof/>
                <w:webHidden/>
              </w:rPr>
            </w:r>
            <w:r w:rsidR="00DE6417">
              <w:rPr>
                <w:noProof/>
                <w:webHidden/>
              </w:rPr>
              <w:fldChar w:fldCharType="separate"/>
            </w:r>
            <w:r w:rsidR="0092687B">
              <w:rPr>
                <w:noProof/>
                <w:webHidden/>
              </w:rPr>
              <w:t>16</w:t>
            </w:r>
            <w:r w:rsidR="00DE6417">
              <w:rPr>
                <w:noProof/>
                <w:webHidden/>
              </w:rPr>
              <w:fldChar w:fldCharType="end"/>
            </w:r>
          </w:hyperlink>
        </w:p>
        <w:p w14:paraId="30CA8EF2" w14:textId="2D910A34" w:rsidR="00DE6417" w:rsidRDefault="00000000">
          <w:pPr>
            <w:pStyle w:val="TOC2"/>
            <w:tabs>
              <w:tab w:val="right" w:leader="dot" w:pos="9913"/>
            </w:tabs>
            <w:rPr>
              <w:rFonts w:eastAsiaTheme="minorEastAsia"/>
              <w:noProof/>
              <w:kern w:val="2"/>
              <w:lang w:val="en-GB" w:eastAsia="en-GB"/>
              <w14:ligatures w14:val="standardContextual"/>
            </w:rPr>
          </w:pPr>
          <w:hyperlink w:anchor="_Toc143502405" w:history="1">
            <w:r w:rsidR="00DE6417" w:rsidRPr="009017EF">
              <w:rPr>
                <w:rStyle w:val="Hyperlink"/>
                <w:noProof/>
              </w:rPr>
              <w:t>2.3. Reglementări europene și naționale, cadrul strategic, documente programatice aplicabile</w:t>
            </w:r>
            <w:r w:rsidR="00DE6417">
              <w:rPr>
                <w:noProof/>
                <w:webHidden/>
              </w:rPr>
              <w:tab/>
            </w:r>
            <w:r w:rsidR="00DE6417">
              <w:rPr>
                <w:noProof/>
                <w:webHidden/>
              </w:rPr>
              <w:fldChar w:fldCharType="begin"/>
            </w:r>
            <w:r w:rsidR="00DE6417">
              <w:rPr>
                <w:noProof/>
                <w:webHidden/>
              </w:rPr>
              <w:instrText xml:space="preserve"> PAGEREF _Toc143502405 \h </w:instrText>
            </w:r>
            <w:r w:rsidR="00DE6417">
              <w:rPr>
                <w:noProof/>
                <w:webHidden/>
              </w:rPr>
            </w:r>
            <w:r w:rsidR="00DE6417">
              <w:rPr>
                <w:noProof/>
                <w:webHidden/>
              </w:rPr>
              <w:fldChar w:fldCharType="separate"/>
            </w:r>
            <w:r w:rsidR="0092687B">
              <w:rPr>
                <w:noProof/>
                <w:webHidden/>
              </w:rPr>
              <w:t>16</w:t>
            </w:r>
            <w:r w:rsidR="00DE6417">
              <w:rPr>
                <w:noProof/>
                <w:webHidden/>
              </w:rPr>
              <w:fldChar w:fldCharType="end"/>
            </w:r>
          </w:hyperlink>
        </w:p>
        <w:p w14:paraId="65DAB3FA" w14:textId="518E5943" w:rsidR="00DE6417" w:rsidRDefault="00000000">
          <w:pPr>
            <w:pStyle w:val="TOC1"/>
            <w:rPr>
              <w:rFonts w:eastAsiaTheme="minorEastAsia"/>
              <w:noProof/>
              <w:kern w:val="2"/>
              <w:lang w:val="en-GB" w:eastAsia="en-GB"/>
              <w14:ligatures w14:val="standardContextual"/>
            </w:rPr>
          </w:pPr>
          <w:hyperlink w:anchor="_Toc143502406" w:history="1">
            <w:r w:rsidR="00DE6417" w:rsidRPr="009017EF">
              <w:rPr>
                <w:rStyle w:val="Hyperlink"/>
                <w:noProof/>
              </w:rPr>
              <w:t>3. ASPECTE SPECIFICE APELULUI DE PROIECTE</w:t>
            </w:r>
            <w:r w:rsidR="00DE6417">
              <w:rPr>
                <w:noProof/>
                <w:webHidden/>
              </w:rPr>
              <w:tab/>
            </w:r>
            <w:r w:rsidR="00DE6417">
              <w:rPr>
                <w:noProof/>
                <w:webHidden/>
              </w:rPr>
              <w:fldChar w:fldCharType="begin"/>
            </w:r>
            <w:r w:rsidR="00DE6417">
              <w:rPr>
                <w:noProof/>
                <w:webHidden/>
              </w:rPr>
              <w:instrText xml:space="preserve"> PAGEREF _Toc143502406 \h </w:instrText>
            </w:r>
            <w:r w:rsidR="00DE6417">
              <w:rPr>
                <w:noProof/>
                <w:webHidden/>
              </w:rPr>
            </w:r>
            <w:r w:rsidR="00DE6417">
              <w:rPr>
                <w:noProof/>
                <w:webHidden/>
              </w:rPr>
              <w:fldChar w:fldCharType="separate"/>
            </w:r>
            <w:r w:rsidR="0092687B">
              <w:rPr>
                <w:noProof/>
                <w:webHidden/>
              </w:rPr>
              <w:t>19</w:t>
            </w:r>
            <w:r w:rsidR="00DE6417">
              <w:rPr>
                <w:noProof/>
                <w:webHidden/>
              </w:rPr>
              <w:fldChar w:fldCharType="end"/>
            </w:r>
          </w:hyperlink>
        </w:p>
        <w:p w14:paraId="12376466" w14:textId="6187166E" w:rsidR="00DE6417" w:rsidRDefault="00000000">
          <w:pPr>
            <w:pStyle w:val="TOC2"/>
            <w:tabs>
              <w:tab w:val="right" w:leader="dot" w:pos="9913"/>
            </w:tabs>
            <w:rPr>
              <w:rFonts w:eastAsiaTheme="minorEastAsia"/>
              <w:noProof/>
              <w:kern w:val="2"/>
              <w:lang w:val="en-GB" w:eastAsia="en-GB"/>
              <w14:ligatures w14:val="standardContextual"/>
            </w:rPr>
          </w:pPr>
          <w:hyperlink w:anchor="_Toc143502407" w:history="1">
            <w:r w:rsidR="00DE6417" w:rsidRPr="009017EF">
              <w:rPr>
                <w:rStyle w:val="Hyperlink"/>
                <w:noProof/>
              </w:rPr>
              <w:t>3.1. Tipul de apel</w:t>
            </w:r>
            <w:r w:rsidR="00DE6417">
              <w:rPr>
                <w:noProof/>
                <w:webHidden/>
              </w:rPr>
              <w:tab/>
            </w:r>
            <w:r w:rsidR="00DE6417">
              <w:rPr>
                <w:noProof/>
                <w:webHidden/>
              </w:rPr>
              <w:fldChar w:fldCharType="begin"/>
            </w:r>
            <w:r w:rsidR="00DE6417">
              <w:rPr>
                <w:noProof/>
                <w:webHidden/>
              </w:rPr>
              <w:instrText xml:space="preserve"> PAGEREF _Toc143502407 \h </w:instrText>
            </w:r>
            <w:r w:rsidR="00DE6417">
              <w:rPr>
                <w:noProof/>
                <w:webHidden/>
              </w:rPr>
            </w:r>
            <w:r w:rsidR="00DE6417">
              <w:rPr>
                <w:noProof/>
                <w:webHidden/>
              </w:rPr>
              <w:fldChar w:fldCharType="separate"/>
            </w:r>
            <w:r w:rsidR="0092687B">
              <w:rPr>
                <w:noProof/>
                <w:webHidden/>
              </w:rPr>
              <w:t>19</w:t>
            </w:r>
            <w:r w:rsidR="00DE6417">
              <w:rPr>
                <w:noProof/>
                <w:webHidden/>
              </w:rPr>
              <w:fldChar w:fldCharType="end"/>
            </w:r>
          </w:hyperlink>
        </w:p>
        <w:p w14:paraId="72136A14" w14:textId="0B1E0A5A" w:rsidR="00DE6417" w:rsidRDefault="00000000">
          <w:pPr>
            <w:pStyle w:val="TOC2"/>
            <w:tabs>
              <w:tab w:val="right" w:leader="dot" w:pos="9913"/>
            </w:tabs>
            <w:rPr>
              <w:rFonts w:eastAsiaTheme="minorEastAsia"/>
              <w:noProof/>
              <w:kern w:val="2"/>
              <w:lang w:val="en-GB" w:eastAsia="en-GB"/>
              <w14:ligatures w14:val="standardContextual"/>
            </w:rPr>
          </w:pPr>
          <w:hyperlink w:anchor="_Toc143502408" w:history="1">
            <w:r w:rsidR="00DE6417" w:rsidRPr="009017EF">
              <w:rPr>
                <w:rStyle w:val="Hyperlink"/>
                <w:noProof/>
              </w:rPr>
              <w:t>3.2. Forma de sprijin (granturi; instrumentele financiare; premii)</w:t>
            </w:r>
            <w:r w:rsidR="00DE6417">
              <w:rPr>
                <w:noProof/>
                <w:webHidden/>
              </w:rPr>
              <w:tab/>
            </w:r>
            <w:r w:rsidR="00DE6417">
              <w:rPr>
                <w:noProof/>
                <w:webHidden/>
              </w:rPr>
              <w:fldChar w:fldCharType="begin"/>
            </w:r>
            <w:r w:rsidR="00DE6417">
              <w:rPr>
                <w:noProof/>
                <w:webHidden/>
              </w:rPr>
              <w:instrText xml:space="preserve"> PAGEREF _Toc143502408 \h </w:instrText>
            </w:r>
            <w:r w:rsidR="00DE6417">
              <w:rPr>
                <w:noProof/>
                <w:webHidden/>
              </w:rPr>
            </w:r>
            <w:r w:rsidR="00DE6417">
              <w:rPr>
                <w:noProof/>
                <w:webHidden/>
              </w:rPr>
              <w:fldChar w:fldCharType="separate"/>
            </w:r>
            <w:r w:rsidR="0092687B">
              <w:rPr>
                <w:noProof/>
                <w:webHidden/>
              </w:rPr>
              <w:t>20</w:t>
            </w:r>
            <w:r w:rsidR="00DE6417">
              <w:rPr>
                <w:noProof/>
                <w:webHidden/>
              </w:rPr>
              <w:fldChar w:fldCharType="end"/>
            </w:r>
          </w:hyperlink>
        </w:p>
        <w:p w14:paraId="6DD976FA" w14:textId="3350036F" w:rsidR="00DE6417" w:rsidRDefault="00000000">
          <w:pPr>
            <w:pStyle w:val="TOC2"/>
            <w:tabs>
              <w:tab w:val="right" w:leader="dot" w:pos="9913"/>
            </w:tabs>
            <w:rPr>
              <w:rFonts w:eastAsiaTheme="minorEastAsia"/>
              <w:noProof/>
              <w:kern w:val="2"/>
              <w:lang w:val="en-GB" w:eastAsia="en-GB"/>
              <w14:ligatures w14:val="standardContextual"/>
            </w:rPr>
          </w:pPr>
          <w:hyperlink w:anchor="_Toc143502409" w:history="1">
            <w:r w:rsidR="00DE6417" w:rsidRPr="009017EF">
              <w:rPr>
                <w:rStyle w:val="Hyperlink"/>
                <w:noProof/>
              </w:rPr>
              <w:t>3.3. Bugetul alocat apelului de proiecte</w:t>
            </w:r>
            <w:r w:rsidR="00DE6417">
              <w:rPr>
                <w:noProof/>
                <w:webHidden/>
              </w:rPr>
              <w:tab/>
            </w:r>
            <w:r w:rsidR="00DE6417">
              <w:rPr>
                <w:noProof/>
                <w:webHidden/>
              </w:rPr>
              <w:fldChar w:fldCharType="begin"/>
            </w:r>
            <w:r w:rsidR="00DE6417">
              <w:rPr>
                <w:noProof/>
                <w:webHidden/>
              </w:rPr>
              <w:instrText xml:space="preserve"> PAGEREF _Toc143502409 \h </w:instrText>
            </w:r>
            <w:r w:rsidR="00DE6417">
              <w:rPr>
                <w:noProof/>
                <w:webHidden/>
              </w:rPr>
            </w:r>
            <w:r w:rsidR="00DE6417">
              <w:rPr>
                <w:noProof/>
                <w:webHidden/>
              </w:rPr>
              <w:fldChar w:fldCharType="separate"/>
            </w:r>
            <w:r w:rsidR="0092687B">
              <w:rPr>
                <w:noProof/>
                <w:webHidden/>
              </w:rPr>
              <w:t>20</w:t>
            </w:r>
            <w:r w:rsidR="00DE6417">
              <w:rPr>
                <w:noProof/>
                <w:webHidden/>
              </w:rPr>
              <w:fldChar w:fldCharType="end"/>
            </w:r>
          </w:hyperlink>
        </w:p>
        <w:p w14:paraId="4AB63C72" w14:textId="6EC47DB8" w:rsidR="00DE6417" w:rsidRDefault="00000000">
          <w:pPr>
            <w:pStyle w:val="TOC2"/>
            <w:tabs>
              <w:tab w:val="right" w:leader="dot" w:pos="9913"/>
            </w:tabs>
            <w:rPr>
              <w:rFonts w:eastAsiaTheme="minorEastAsia"/>
              <w:noProof/>
              <w:kern w:val="2"/>
              <w:lang w:val="en-GB" w:eastAsia="en-GB"/>
              <w14:ligatures w14:val="standardContextual"/>
            </w:rPr>
          </w:pPr>
          <w:hyperlink w:anchor="_Toc143502410" w:history="1">
            <w:r w:rsidR="00DE6417" w:rsidRPr="009017EF">
              <w:rPr>
                <w:rStyle w:val="Hyperlink"/>
                <w:noProof/>
              </w:rPr>
              <w:t>3.4. Rata de cofinanțare</w:t>
            </w:r>
            <w:r w:rsidR="00DE6417">
              <w:rPr>
                <w:noProof/>
                <w:webHidden/>
              </w:rPr>
              <w:tab/>
            </w:r>
            <w:r w:rsidR="00DE6417">
              <w:rPr>
                <w:noProof/>
                <w:webHidden/>
              </w:rPr>
              <w:fldChar w:fldCharType="begin"/>
            </w:r>
            <w:r w:rsidR="00DE6417">
              <w:rPr>
                <w:noProof/>
                <w:webHidden/>
              </w:rPr>
              <w:instrText xml:space="preserve"> PAGEREF _Toc143502410 \h </w:instrText>
            </w:r>
            <w:r w:rsidR="00DE6417">
              <w:rPr>
                <w:noProof/>
                <w:webHidden/>
              </w:rPr>
            </w:r>
            <w:r w:rsidR="00DE6417">
              <w:rPr>
                <w:noProof/>
                <w:webHidden/>
              </w:rPr>
              <w:fldChar w:fldCharType="separate"/>
            </w:r>
            <w:r w:rsidR="0092687B">
              <w:rPr>
                <w:noProof/>
                <w:webHidden/>
              </w:rPr>
              <w:t>20</w:t>
            </w:r>
            <w:r w:rsidR="00DE6417">
              <w:rPr>
                <w:noProof/>
                <w:webHidden/>
              </w:rPr>
              <w:fldChar w:fldCharType="end"/>
            </w:r>
          </w:hyperlink>
        </w:p>
        <w:p w14:paraId="4C39C358" w14:textId="4935F53A" w:rsidR="00DE6417" w:rsidRDefault="00000000">
          <w:pPr>
            <w:pStyle w:val="TOC2"/>
            <w:tabs>
              <w:tab w:val="right" w:leader="dot" w:pos="9913"/>
            </w:tabs>
            <w:rPr>
              <w:rFonts w:eastAsiaTheme="minorEastAsia"/>
              <w:noProof/>
              <w:kern w:val="2"/>
              <w:lang w:val="en-GB" w:eastAsia="en-GB"/>
              <w14:ligatures w14:val="standardContextual"/>
            </w:rPr>
          </w:pPr>
          <w:hyperlink w:anchor="_Toc143502411" w:history="1">
            <w:r w:rsidR="00DE6417" w:rsidRPr="009017EF">
              <w:rPr>
                <w:rStyle w:val="Hyperlink"/>
                <w:noProof/>
              </w:rPr>
              <w:t>3.5. Zona/zonele geografică(e) vizată(e) de apelul de proiecte</w:t>
            </w:r>
            <w:r w:rsidR="00DE6417">
              <w:rPr>
                <w:noProof/>
                <w:webHidden/>
              </w:rPr>
              <w:tab/>
            </w:r>
            <w:r w:rsidR="00DE6417">
              <w:rPr>
                <w:noProof/>
                <w:webHidden/>
              </w:rPr>
              <w:fldChar w:fldCharType="begin"/>
            </w:r>
            <w:r w:rsidR="00DE6417">
              <w:rPr>
                <w:noProof/>
                <w:webHidden/>
              </w:rPr>
              <w:instrText xml:space="preserve"> PAGEREF _Toc143502411 \h </w:instrText>
            </w:r>
            <w:r w:rsidR="00DE6417">
              <w:rPr>
                <w:noProof/>
                <w:webHidden/>
              </w:rPr>
            </w:r>
            <w:r w:rsidR="00DE6417">
              <w:rPr>
                <w:noProof/>
                <w:webHidden/>
              </w:rPr>
              <w:fldChar w:fldCharType="separate"/>
            </w:r>
            <w:r w:rsidR="0092687B">
              <w:rPr>
                <w:noProof/>
                <w:webHidden/>
              </w:rPr>
              <w:t>21</w:t>
            </w:r>
            <w:r w:rsidR="00DE6417">
              <w:rPr>
                <w:noProof/>
                <w:webHidden/>
              </w:rPr>
              <w:fldChar w:fldCharType="end"/>
            </w:r>
          </w:hyperlink>
        </w:p>
        <w:p w14:paraId="5F07F051" w14:textId="4316174A" w:rsidR="00DE6417" w:rsidRDefault="00000000">
          <w:pPr>
            <w:pStyle w:val="TOC2"/>
            <w:tabs>
              <w:tab w:val="right" w:leader="dot" w:pos="9913"/>
            </w:tabs>
            <w:rPr>
              <w:rFonts w:eastAsiaTheme="minorEastAsia"/>
              <w:noProof/>
              <w:kern w:val="2"/>
              <w:lang w:val="en-GB" w:eastAsia="en-GB"/>
              <w14:ligatures w14:val="standardContextual"/>
            </w:rPr>
          </w:pPr>
          <w:hyperlink w:anchor="_Toc143502412" w:history="1">
            <w:r w:rsidR="00DE6417" w:rsidRPr="009017EF">
              <w:rPr>
                <w:rStyle w:val="Hyperlink"/>
                <w:noProof/>
              </w:rPr>
              <w:t>3.6. Acțiuni sprijinite în cadrul apelului</w:t>
            </w:r>
            <w:r w:rsidR="00DE6417">
              <w:rPr>
                <w:noProof/>
                <w:webHidden/>
              </w:rPr>
              <w:tab/>
            </w:r>
            <w:r w:rsidR="00DE6417">
              <w:rPr>
                <w:noProof/>
                <w:webHidden/>
              </w:rPr>
              <w:fldChar w:fldCharType="begin"/>
            </w:r>
            <w:r w:rsidR="00DE6417">
              <w:rPr>
                <w:noProof/>
                <w:webHidden/>
              </w:rPr>
              <w:instrText xml:space="preserve"> PAGEREF _Toc143502412 \h </w:instrText>
            </w:r>
            <w:r w:rsidR="00DE6417">
              <w:rPr>
                <w:noProof/>
                <w:webHidden/>
              </w:rPr>
            </w:r>
            <w:r w:rsidR="00DE6417">
              <w:rPr>
                <w:noProof/>
                <w:webHidden/>
              </w:rPr>
              <w:fldChar w:fldCharType="separate"/>
            </w:r>
            <w:r w:rsidR="0092687B">
              <w:rPr>
                <w:noProof/>
                <w:webHidden/>
              </w:rPr>
              <w:t>21</w:t>
            </w:r>
            <w:r w:rsidR="00DE6417">
              <w:rPr>
                <w:noProof/>
                <w:webHidden/>
              </w:rPr>
              <w:fldChar w:fldCharType="end"/>
            </w:r>
          </w:hyperlink>
        </w:p>
        <w:p w14:paraId="4E9B3C1A" w14:textId="268875F7" w:rsidR="00DE6417" w:rsidRDefault="00000000">
          <w:pPr>
            <w:pStyle w:val="TOC2"/>
            <w:tabs>
              <w:tab w:val="right" w:leader="dot" w:pos="9913"/>
            </w:tabs>
            <w:rPr>
              <w:rFonts w:eastAsiaTheme="minorEastAsia"/>
              <w:noProof/>
              <w:kern w:val="2"/>
              <w:lang w:val="en-GB" w:eastAsia="en-GB"/>
              <w14:ligatures w14:val="standardContextual"/>
            </w:rPr>
          </w:pPr>
          <w:hyperlink w:anchor="_Toc143502413" w:history="1">
            <w:r w:rsidR="00DE6417" w:rsidRPr="009017EF">
              <w:rPr>
                <w:rStyle w:val="Hyperlink"/>
                <w:noProof/>
              </w:rPr>
              <w:t>3.7. Grup țintă vizat de apelul de proiecte</w:t>
            </w:r>
            <w:r w:rsidR="00DE6417">
              <w:rPr>
                <w:noProof/>
                <w:webHidden/>
              </w:rPr>
              <w:tab/>
            </w:r>
            <w:r w:rsidR="00DE6417">
              <w:rPr>
                <w:noProof/>
                <w:webHidden/>
              </w:rPr>
              <w:fldChar w:fldCharType="begin"/>
            </w:r>
            <w:r w:rsidR="00DE6417">
              <w:rPr>
                <w:noProof/>
                <w:webHidden/>
              </w:rPr>
              <w:instrText xml:space="preserve"> PAGEREF _Toc143502413 \h </w:instrText>
            </w:r>
            <w:r w:rsidR="00DE6417">
              <w:rPr>
                <w:noProof/>
                <w:webHidden/>
              </w:rPr>
            </w:r>
            <w:r w:rsidR="00DE6417">
              <w:rPr>
                <w:noProof/>
                <w:webHidden/>
              </w:rPr>
              <w:fldChar w:fldCharType="separate"/>
            </w:r>
            <w:r w:rsidR="0092687B">
              <w:rPr>
                <w:noProof/>
                <w:webHidden/>
              </w:rPr>
              <w:t>22</w:t>
            </w:r>
            <w:r w:rsidR="00DE6417">
              <w:rPr>
                <w:noProof/>
                <w:webHidden/>
              </w:rPr>
              <w:fldChar w:fldCharType="end"/>
            </w:r>
          </w:hyperlink>
        </w:p>
        <w:p w14:paraId="345D81C5" w14:textId="2A627D71" w:rsidR="00DE6417" w:rsidRDefault="00000000">
          <w:pPr>
            <w:pStyle w:val="TOC2"/>
            <w:tabs>
              <w:tab w:val="right" w:leader="dot" w:pos="9913"/>
            </w:tabs>
            <w:rPr>
              <w:rFonts w:eastAsiaTheme="minorEastAsia"/>
              <w:noProof/>
              <w:kern w:val="2"/>
              <w:lang w:val="en-GB" w:eastAsia="en-GB"/>
              <w14:ligatures w14:val="standardContextual"/>
            </w:rPr>
          </w:pPr>
          <w:hyperlink w:anchor="_Toc143502414" w:history="1">
            <w:r w:rsidR="00DE6417" w:rsidRPr="009017EF">
              <w:rPr>
                <w:rStyle w:val="Hyperlink"/>
                <w:noProof/>
              </w:rPr>
              <w:t>3.8. Indicatori</w:t>
            </w:r>
            <w:r w:rsidR="00DE6417">
              <w:rPr>
                <w:noProof/>
                <w:webHidden/>
              </w:rPr>
              <w:tab/>
            </w:r>
            <w:r w:rsidR="00DE6417">
              <w:rPr>
                <w:noProof/>
                <w:webHidden/>
              </w:rPr>
              <w:fldChar w:fldCharType="begin"/>
            </w:r>
            <w:r w:rsidR="00DE6417">
              <w:rPr>
                <w:noProof/>
                <w:webHidden/>
              </w:rPr>
              <w:instrText xml:space="preserve"> PAGEREF _Toc143502414 \h </w:instrText>
            </w:r>
            <w:r w:rsidR="00DE6417">
              <w:rPr>
                <w:noProof/>
                <w:webHidden/>
              </w:rPr>
            </w:r>
            <w:r w:rsidR="00DE6417">
              <w:rPr>
                <w:noProof/>
                <w:webHidden/>
              </w:rPr>
              <w:fldChar w:fldCharType="separate"/>
            </w:r>
            <w:r w:rsidR="0092687B">
              <w:rPr>
                <w:noProof/>
                <w:webHidden/>
              </w:rPr>
              <w:t>22</w:t>
            </w:r>
            <w:r w:rsidR="00DE6417">
              <w:rPr>
                <w:noProof/>
                <w:webHidden/>
              </w:rPr>
              <w:fldChar w:fldCharType="end"/>
            </w:r>
          </w:hyperlink>
        </w:p>
        <w:p w14:paraId="0248319F" w14:textId="1E682ADE" w:rsidR="00DE6417" w:rsidRDefault="00000000">
          <w:pPr>
            <w:pStyle w:val="TOC3"/>
            <w:tabs>
              <w:tab w:val="left" w:pos="1320"/>
              <w:tab w:val="right" w:leader="dot" w:pos="9913"/>
            </w:tabs>
            <w:rPr>
              <w:rFonts w:eastAsiaTheme="minorEastAsia"/>
              <w:noProof/>
              <w:kern w:val="2"/>
              <w:lang w:val="en-GB" w:eastAsia="en-GB"/>
              <w14:ligatures w14:val="standardContextual"/>
            </w:rPr>
          </w:pPr>
          <w:hyperlink w:anchor="_Toc143502415" w:history="1">
            <w:r w:rsidR="00DE6417" w:rsidRPr="009017EF">
              <w:rPr>
                <w:rStyle w:val="Hyperlink"/>
                <w:noProof/>
              </w:rPr>
              <w:t xml:space="preserve">3.8.1. </w:t>
            </w:r>
            <w:r w:rsidR="00DE6417">
              <w:rPr>
                <w:rFonts w:eastAsiaTheme="minorEastAsia"/>
                <w:noProof/>
                <w:kern w:val="2"/>
                <w:lang w:val="en-GB" w:eastAsia="en-GB"/>
                <w14:ligatures w14:val="standardContextual"/>
              </w:rPr>
              <w:tab/>
            </w:r>
            <w:r w:rsidR="00DE6417" w:rsidRPr="009017EF">
              <w:rPr>
                <w:rStyle w:val="Hyperlink"/>
                <w:noProof/>
              </w:rPr>
              <w:t>Indicatori de realizare</w:t>
            </w:r>
            <w:r w:rsidR="00DE6417">
              <w:rPr>
                <w:noProof/>
                <w:webHidden/>
              </w:rPr>
              <w:tab/>
            </w:r>
            <w:r w:rsidR="00DE6417">
              <w:rPr>
                <w:noProof/>
                <w:webHidden/>
              </w:rPr>
              <w:fldChar w:fldCharType="begin"/>
            </w:r>
            <w:r w:rsidR="00DE6417">
              <w:rPr>
                <w:noProof/>
                <w:webHidden/>
              </w:rPr>
              <w:instrText xml:space="preserve"> PAGEREF _Toc143502415 \h </w:instrText>
            </w:r>
            <w:r w:rsidR="00DE6417">
              <w:rPr>
                <w:noProof/>
                <w:webHidden/>
              </w:rPr>
            </w:r>
            <w:r w:rsidR="00DE6417">
              <w:rPr>
                <w:noProof/>
                <w:webHidden/>
              </w:rPr>
              <w:fldChar w:fldCharType="separate"/>
            </w:r>
            <w:r w:rsidR="0092687B">
              <w:rPr>
                <w:noProof/>
                <w:webHidden/>
              </w:rPr>
              <w:t>22</w:t>
            </w:r>
            <w:r w:rsidR="00DE6417">
              <w:rPr>
                <w:noProof/>
                <w:webHidden/>
              </w:rPr>
              <w:fldChar w:fldCharType="end"/>
            </w:r>
          </w:hyperlink>
        </w:p>
        <w:p w14:paraId="26A44614" w14:textId="6E6A80BD" w:rsidR="00DE6417" w:rsidRDefault="00000000">
          <w:pPr>
            <w:pStyle w:val="TOC3"/>
            <w:tabs>
              <w:tab w:val="left" w:pos="1320"/>
              <w:tab w:val="right" w:leader="dot" w:pos="9913"/>
            </w:tabs>
            <w:rPr>
              <w:rFonts w:eastAsiaTheme="minorEastAsia"/>
              <w:noProof/>
              <w:kern w:val="2"/>
              <w:lang w:val="en-GB" w:eastAsia="en-GB"/>
              <w14:ligatures w14:val="standardContextual"/>
            </w:rPr>
          </w:pPr>
          <w:hyperlink w:anchor="_Toc143502416" w:history="1">
            <w:r w:rsidR="00DE6417" w:rsidRPr="009017EF">
              <w:rPr>
                <w:rStyle w:val="Hyperlink"/>
                <w:noProof/>
              </w:rPr>
              <w:t xml:space="preserve">3.8.2. </w:t>
            </w:r>
            <w:r w:rsidR="00DE6417">
              <w:rPr>
                <w:rFonts w:eastAsiaTheme="minorEastAsia"/>
                <w:noProof/>
                <w:kern w:val="2"/>
                <w:lang w:val="en-GB" w:eastAsia="en-GB"/>
                <w14:ligatures w14:val="standardContextual"/>
              </w:rPr>
              <w:tab/>
            </w:r>
            <w:r w:rsidR="00DE6417" w:rsidRPr="009017EF">
              <w:rPr>
                <w:rStyle w:val="Hyperlink"/>
                <w:noProof/>
              </w:rPr>
              <w:t>Indicatori de rezultat</w:t>
            </w:r>
            <w:r w:rsidR="00DE6417">
              <w:rPr>
                <w:noProof/>
                <w:webHidden/>
              </w:rPr>
              <w:tab/>
            </w:r>
            <w:r w:rsidR="00DE6417">
              <w:rPr>
                <w:noProof/>
                <w:webHidden/>
              </w:rPr>
              <w:fldChar w:fldCharType="begin"/>
            </w:r>
            <w:r w:rsidR="00DE6417">
              <w:rPr>
                <w:noProof/>
                <w:webHidden/>
              </w:rPr>
              <w:instrText xml:space="preserve"> PAGEREF _Toc143502416 \h </w:instrText>
            </w:r>
            <w:r w:rsidR="00DE6417">
              <w:rPr>
                <w:noProof/>
                <w:webHidden/>
              </w:rPr>
            </w:r>
            <w:r w:rsidR="00DE6417">
              <w:rPr>
                <w:noProof/>
                <w:webHidden/>
              </w:rPr>
              <w:fldChar w:fldCharType="separate"/>
            </w:r>
            <w:r w:rsidR="0092687B">
              <w:rPr>
                <w:noProof/>
                <w:webHidden/>
              </w:rPr>
              <w:t>22</w:t>
            </w:r>
            <w:r w:rsidR="00DE6417">
              <w:rPr>
                <w:noProof/>
                <w:webHidden/>
              </w:rPr>
              <w:fldChar w:fldCharType="end"/>
            </w:r>
          </w:hyperlink>
        </w:p>
        <w:p w14:paraId="07213248" w14:textId="698D274B" w:rsidR="00DE6417" w:rsidRDefault="00000000">
          <w:pPr>
            <w:pStyle w:val="TOC3"/>
            <w:tabs>
              <w:tab w:val="right" w:leader="dot" w:pos="9913"/>
            </w:tabs>
            <w:rPr>
              <w:rFonts w:eastAsiaTheme="minorEastAsia"/>
              <w:noProof/>
              <w:kern w:val="2"/>
              <w:lang w:val="en-GB" w:eastAsia="en-GB"/>
              <w14:ligatures w14:val="standardContextual"/>
            </w:rPr>
          </w:pPr>
          <w:hyperlink w:anchor="_Toc143502417" w:history="1">
            <w:r w:rsidR="00DE6417" w:rsidRPr="009017EF">
              <w:rPr>
                <w:rStyle w:val="Hyperlink"/>
                <w:noProof/>
              </w:rPr>
              <w:t>3.8.3. Indicatori suplimentari specifici Apelului de Proiecte (dacă este cazul)</w:t>
            </w:r>
            <w:r w:rsidR="00DE6417">
              <w:rPr>
                <w:noProof/>
                <w:webHidden/>
              </w:rPr>
              <w:tab/>
            </w:r>
            <w:r w:rsidR="00DE6417">
              <w:rPr>
                <w:noProof/>
                <w:webHidden/>
              </w:rPr>
              <w:fldChar w:fldCharType="begin"/>
            </w:r>
            <w:r w:rsidR="00DE6417">
              <w:rPr>
                <w:noProof/>
                <w:webHidden/>
              </w:rPr>
              <w:instrText xml:space="preserve"> PAGEREF _Toc143502417 \h </w:instrText>
            </w:r>
            <w:r w:rsidR="00DE6417">
              <w:rPr>
                <w:noProof/>
                <w:webHidden/>
              </w:rPr>
            </w:r>
            <w:r w:rsidR="00DE6417">
              <w:rPr>
                <w:noProof/>
                <w:webHidden/>
              </w:rPr>
              <w:fldChar w:fldCharType="separate"/>
            </w:r>
            <w:r w:rsidR="0092687B">
              <w:rPr>
                <w:noProof/>
                <w:webHidden/>
              </w:rPr>
              <w:t>23</w:t>
            </w:r>
            <w:r w:rsidR="00DE6417">
              <w:rPr>
                <w:noProof/>
                <w:webHidden/>
              </w:rPr>
              <w:fldChar w:fldCharType="end"/>
            </w:r>
          </w:hyperlink>
        </w:p>
        <w:p w14:paraId="1F92A370" w14:textId="3942C4D7" w:rsidR="00DE6417" w:rsidRDefault="00000000">
          <w:pPr>
            <w:pStyle w:val="TOC2"/>
            <w:tabs>
              <w:tab w:val="right" w:leader="dot" w:pos="9913"/>
            </w:tabs>
            <w:rPr>
              <w:rFonts w:eastAsiaTheme="minorEastAsia"/>
              <w:noProof/>
              <w:kern w:val="2"/>
              <w:lang w:val="en-GB" w:eastAsia="en-GB"/>
              <w14:ligatures w14:val="standardContextual"/>
            </w:rPr>
          </w:pPr>
          <w:hyperlink w:anchor="_Toc143502418" w:history="1">
            <w:r w:rsidR="00DE6417" w:rsidRPr="009017EF">
              <w:rPr>
                <w:rStyle w:val="Hyperlink"/>
                <w:noProof/>
              </w:rPr>
              <w:t>3.9. Rezultatele așteptate</w:t>
            </w:r>
            <w:r w:rsidR="00DE6417">
              <w:rPr>
                <w:noProof/>
                <w:webHidden/>
              </w:rPr>
              <w:tab/>
            </w:r>
            <w:r w:rsidR="00DE6417">
              <w:rPr>
                <w:noProof/>
                <w:webHidden/>
              </w:rPr>
              <w:fldChar w:fldCharType="begin"/>
            </w:r>
            <w:r w:rsidR="00DE6417">
              <w:rPr>
                <w:noProof/>
                <w:webHidden/>
              </w:rPr>
              <w:instrText xml:space="preserve"> PAGEREF _Toc143502418 \h </w:instrText>
            </w:r>
            <w:r w:rsidR="00DE6417">
              <w:rPr>
                <w:noProof/>
                <w:webHidden/>
              </w:rPr>
            </w:r>
            <w:r w:rsidR="00DE6417">
              <w:rPr>
                <w:noProof/>
                <w:webHidden/>
              </w:rPr>
              <w:fldChar w:fldCharType="separate"/>
            </w:r>
            <w:r w:rsidR="0092687B">
              <w:rPr>
                <w:noProof/>
                <w:webHidden/>
              </w:rPr>
              <w:t>23</w:t>
            </w:r>
            <w:r w:rsidR="00DE6417">
              <w:rPr>
                <w:noProof/>
                <w:webHidden/>
              </w:rPr>
              <w:fldChar w:fldCharType="end"/>
            </w:r>
          </w:hyperlink>
        </w:p>
        <w:p w14:paraId="5794CAC4" w14:textId="25E5D5B8" w:rsidR="00DE6417" w:rsidRDefault="00000000">
          <w:pPr>
            <w:pStyle w:val="TOC2"/>
            <w:tabs>
              <w:tab w:val="right" w:leader="dot" w:pos="9913"/>
            </w:tabs>
            <w:rPr>
              <w:rFonts w:eastAsiaTheme="minorEastAsia"/>
              <w:noProof/>
              <w:kern w:val="2"/>
              <w:lang w:val="en-GB" w:eastAsia="en-GB"/>
              <w14:ligatures w14:val="standardContextual"/>
            </w:rPr>
          </w:pPr>
          <w:hyperlink w:anchor="_Toc143502419" w:history="1">
            <w:r w:rsidR="00DE6417" w:rsidRPr="009017EF">
              <w:rPr>
                <w:rStyle w:val="Hyperlink"/>
                <w:noProof/>
              </w:rPr>
              <w:t>3.10. Operațiune de importanță strategică</w:t>
            </w:r>
            <w:r w:rsidR="00DE6417">
              <w:rPr>
                <w:noProof/>
                <w:webHidden/>
              </w:rPr>
              <w:tab/>
            </w:r>
            <w:r w:rsidR="00DE6417">
              <w:rPr>
                <w:noProof/>
                <w:webHidden/>
              </w:rPr>
              <w:fldChar w:fldCharType="begin"/>
            </w:r>
            <w:r w:rsidR="00DE6417">
              <w:rPr>
                <w:noProof/>
                <w:webHidden/>
              </w:rPr>
              <w:instrText xml:space="preserve"> PAGEREF _Toc143502419 \h </w:instrText>
            </w:r>
            <w:r w:rsidR="00DE6417">
              <w:rPr>
                <w:noProof/>
                <w:webHidden/>
              </w:rPr>
            </w:r>
            <w:r w:rsidR="00DE6417">
              <w:rPr>
                <w:noProof/>
                <w:webHidden/>
              </w:rPr>
              <w:fldChar w:fldCharType="separate"/>
            </w:r>
            <w:r w:rsidR="0092687B">
              <w:rPr>
                <w:noProof/>
                <w:webHidden/>
              </w:rPr>
              <w:t>23</w:t>
            </w:r>
            <w:r w:rsidR="00DE6417">
              <w:rPr>
                <w:noProof/>
                <w:webHidden/>
              </w:rPr>
              <w:fldChar w:fldCharType="end"/>
            </w:r>
          </w:hyperlink>
        </w:p>
        <w:p w14:paraId="02339B32" w14:textId="5107019A" w:rsidR="00DE6417" w:rsidRDefault="00000000">
          <w:pPr>
            <w:pStyle w:val="TOC2"/>
            <w:tabs>
              <w:tab w:val="right" w:leader="dot" w:pos="9913"/>
            </w:tabs>
            <w:rPr>
              <w:rFonts w:eastAsiaTheme="minorEastAsia"/>
              <w:noProof/>
              <w:kern w:val="2"/>
              <w:lang w:val="en-GB" w:eastAsia="en-GB"/>
              <w14:ligatures w14:val="standardContextual"/>
            </w:rPr>
          </w:pPr>
          <w:hyperlink w:anchor="_Toc143502420" w:history="1">
            <w:r w:rsidR="00DE6417" w:rsidRPr="009017EF">
              <w:rPr>
                <w:rStyle w:val="Hyperlink"/>
                <w:noProof/>
              </w:rPr>
              <w:t>3.11. Investiții teritoriale integrate</w:t>
            </w:r>
            <w:r w:rsidR="00DE6417">
              <w:rPr>
                <w:noProof/>
                <w:webHidden/>
              </w:rPr>
              <w:tab/>
            </w:r>
            <w:r w:rsidR="00DE6417">
              <w:rPr>
                <w:noProof/>
                <w:webHidden/>
              </w:rPr>
              <w:fldChar w:fldCharType="begin"/>
            </w:r>
            <w:r w:rsidR="00DE6417">
              <w:rPr>
                <w:noProof/>
                <w:webHidden/>
              </w:rPr>
              <w:instrText xml:space="preserve"> PAGEREF _Toc143502420 \h </w:instrText>
            </w:r>
            <w:r w:rsidR="00DE6417">
              <w:rPr>
                <w:noProof/>
                <w:webHidden/>
              </w:rPr>
            </w:r>
            <w:r w:rsidR="00DE6417">
              <w:rPr>
                <w:noProof/>
                <w:webHidden/>
              </w:rPr>
              <w:fldChar w:fldCharType="separate"/>
            </w:r>
            <w:r w:rsidR="0092687B">
              <w:rPr>
                <w:noProof/>
                <w:webHidden/>
              </w:rPr>
              <w:t>23</w:t>
            </w:r>
            <w:r w:rsidR="00DE6417">
              <w:rPr>
                <w:noProof/>
                <w:webHidden/>
              </w:rPr>
              <w:fldChar w:fldCharType="end"/>
            </w:r>
          </w:hyperlink>
        </w:p>
        <w:p w14:paraId="10D5866A" w14:textId="57CAB9DC" w:rsidR="00DE6417" w:rsidRDefault="00000000">
          <w:pPr>
            <w:pStyle w:val="TOC2"/>
            <w:tabs>
              <w:tab w:val="right" w:leader="dot" w:pos="9913"/>
            </w:tabs>
            <w:rPr>
              <w:rFonts w:eastAsiaTheme="minorEastAsia"/>
              <w:noProof/>
              <w:kern w:val="2"/>
              <w:lang w:val="en-GB" w:eastAsia="en-GB"/>
              <w14:ligatures w14:val="standardContextual"/>
            </w:rPr>
          </w:pPr>
          <w:hyperlink w:anchor="_Toc143502421" w:history="1">
            <w:r w:rsidR="00DE6417" w:rsidRPr="009017EF">
              <w:rPr>
                <w:rStyle w:val="Hyperlink"/>
                <w:noProof/>
              </w:rPr>
              <w:t>3.12. Dezvoltare locală plasată sub responsabilitatea comunității</w:t>
            </w:r>
            <w:r w:rsidR="00DE6417">
              <w:rPr>
                <w:noProof/>
                <w:webHidden/>
              </w:rPr>
              <w:tab/>
            </w:r>
            <w:r w:rsidR="00DE6417">
              <w:rPr>
                <w:noProof/>
                <w:webHidden/>
              </w:rPr>
              <w:fldChar w:fldCharType="begin"/>
            </w:r>
            <w:r w:rsidR="00DE6417">
              <w:rPr>
                <w:noProof/>
                <w:webHidden/>
              </w:rPr>
              <w:instrText xml:space="preserve"> PAGEREF _Toc143502421 \h </w:instrText>
            </w:r>
            <w:r w:rsidR="00DE6417">
              <w:rPr>
                <w:noProof/>
                <w:webHidden/>
              </w:rPr>
            </w:r>
            <w:r w:rsidR="00DE6417">
              <w:rPr>
                <w:noProof/>
                <w:webHidden/>
              </w:rPr>
              <w:fldChar w:fldCharType="separate"/>
            </w:r>
            <w:r w:rsidR="0092687B">
              <w:rPr>
                <w:noProof/>
                <w:webHidden/>
              </w:rPr>
              <w:t>23</w:t>
            </w:r>
            <w:r w:rsidR="00DE6417">
              <w:rPr>
                <w:noProof/>
                <w:webHidden/>
              </w:rPr>
              <w:fldChar w:fldCharType="end"/>
            </w:r>
          </w:hyperlink>
        </w:p>
        <w:p w14:paraId="6A923B4B" w14:textId="69ABE074" w:rsidR="00DE6417" w:rsidRDefault="00000000">
          <w:pPr>
            <w:pStyle w:val="TOC2"/>
            <w:tabs>
              <w:tab w:val="right" w:leader="dot" w:pos="9913"/>
            </w:tabs>
            <w:rPr>
              <w:rFonts w:eastAsiaTheme="minorEastAsia"/>
              <w:noProof/>
              <w:kern w:val="2"/>
              <w:lang w:val="en-GB" w:eastAsia="en-GB"/>
              <w14:ligatures w14:val="standardContextual"/>
            </w:rPr>
          </w:pPr>
          <w:hyperlink w:anchor="_Toc143502422" w:history="1">
            <w:r w:rsidR="00DE6417" w:rsidRPr="009017EF">
              <w:rPr>
                <w:rStyle w:val="Hyperlink"/>
                <w:noProof/>
              </w:rPr>
              <w:t>3.13. Reguli privind ajutorul de stat</w:t>
            </w:r>
            <w:r w:rsidR="00DE6417">
              <w:rPr>
                <w:noProof/>
                <w:webHidden/>
              </w:rPr>
              <w:tab/>
            </w:r>
            <w:r w:rsidR="00DE6417">
              <w:rPr>
                <w:noProof/>
                <w:webHidden/>
              </w:rPr>
              <w:fldChar w:fldCharType="begin"/>
            </w:r>
            <w:r w:rsidR="00DE6417">
              <w:rPr>
                <w:noProof/>
                <w:webHidden/>
              </w:rPr>
              <w:instrText xml:space="preserve"> PAGEREF _Toc143502422 \h </w:instrText>
            </w:r>
            <w:r w:rsidR="00DE6417">
              <w:rPr>
                <w:noProof/>
                <w:webHidden/>
              </w:rPr>
            </w:r>
            <w:r w:rsidR="00DE6417">
              <w:rPr>
                <w:noProof/>
                <w:webHidden/>
              </w:rPr>
              <w:fldChar w:fldCharType="separate"/>
            </w:r>
            <w:r w:rsidR="0092687B">
              <w:rPr>
                <w:noProof/>
                <w:webHidden/>
              </w:rPr>
              <w:t>24</w:t>
            </w:r>
            <w:r w:rsidR="00DE6417">
              <w:rPr>
                <w:noProof/>
                <w:webHidden/>
              </w:rPr>
              <w:fldChar w:fldCharType="end"/>
            </w:r>
          </w:hyperlink>
        </w:p>
        <w:p w14:paraId="06F9923A" w14:textId="740DFB1F" w:rsidR="00DE6417" w:rsidRDefault="00000000">
          <w:pPr>
            <w:pStyle w:val="TOC2"/>
            <w:tabs>
              <w:tab w:val="right" w:leader="dot" w:pos="9913"/>
            </w:tabs>
            <w:rPr>
              <w:rFonts w:eastAsiaTheme="minorEastAsia"/>
              <w:noProof/>
              <w:kern w:val="2"/>
              <w:lang w:val="en-GB" w:eastAsia="en-GB"/>
              <w14:ligatures w14:val="standardContextual"/>
            </w:rPr>
          </w:pPr>
          <w:hyperlink w:anchor="_Toc143502423" w:history="1">
            <w:r w:rsidR="00DE6417" w:rsidRPr="009017EF">
              <w:rPr>
                <w:rStyle w:val="Hyperlink"/>
                <w:noProof/>
              </w:rPr>
              <w:t>3.14. Reguli privind instrumentele financiare</w:t>
            </w:r>
            <w:r w:rsidR="00DE6417">
              <w:rPr>
                <w:noProof/>
                <w:webHidden/>
              </w:rPr>
              <w:tab/>
            </w:r>
            <w:r w:rsidR="00DE6417">
              <w:rPr>
                <w:noProof/>
                <w:webHidden/>
              </w:rPr>
              <w:fldChar w:fldCharType="begin"/>
            </w:r>
            <w:r w:rsidR="00DE6417">
              <w:rPr>
                <w:noProof/>
                <w:webHidden/>
              </w:rPr>
              <w:instrText xml:space="preserve"> PAGEREF _Toc143502423 \h </w:instrText>
            </w:r>
            <w:r w:rsidR="00DE6417">
              <w:rPr>
                <w:noProof/>
                <w:webHidden/>
              </w:rPr>
            </w:r>
            <w:r w:rsidR="00DE6417">
              <w:rPr>
                <w:noProof/>
                <w:webHidden/>
              </w:rPr>
              <w:fldChar w:fldCharType="separate"/>
            </w:r>
            <w:r w:rsidR="0092687B">
              <w:rPr>
                <w:noProof/>
                <w:webHidden/>
              </w:rPr>
              <w:t>30</w:t>
            </w:r>
            <w:r w:rsidR="00DE6417">
              <w:rPr>
                <w:noProof/>
                <w:webHidden/>
              </w:rPr>
              <w:fldChar w:fldCharType="end"/>
            </w:r>
          </w:hyperlink>
        </w:p>
        <w:p w14:paraId="2F6B76B7" w14:textId="42C51F22" w:rsidR="00DE6417" w:rsidRDefault="00000000">
          <w:pPr>
            <w:pStyle w:val="TOC2"/>
            <w:tabs>
              <w:tab w:val="right" w:leader="dot" w:pos="9913"/>
            </w:tabs>
            <w:rPr>
              <w:rFonts w:eastAsiaTheme="minorEastAsia"/>
              <w:noProof/>
              <w:kern w:val="2"/>
              <w:lang w:val="en-GB" w:eastAsia="en-GB"/>
              <w14:ligatures w14:val="standardContextual"/>
            </w:rPr>
          </w:pPr>
          <w:hyperlink w:anchor="_Toc143502424" w:history="1">
            <w:r w:rsidR="00DE6417" w:rsidRPr="009017EF">
              <w:rPr>
                <w:rStyle w:val="Hyperlink"/>
                <w:noProof/>
              </w:rPr>
              <w:t>3.15. Acțiuni interregionale, transfrontaliere și transnaționale</w:t>
            </w:r>
            <w:r w:rsidR="00DE6417">
              <w:rPr>
                <w:noProof/>
                <w:webHidden/>
              </w:rPr>
              <w:tab/>
            </w:r>
            <w:r w:rsidR="00DE6417">
              <w:rPr>
                <w:noProof/>
                <w:webHidden/>
              </w:rPr>
              <w:fldChar w:fldCharType="begin"/>
            </w:r>
            <w:r w:rsidR="00DE6417">
              <w:rPr>
                <w:noProof/>
                <w:webHidden/>
              </w:rPr>
              <w:instrText xml:space="preserve"> PAGEREF _Toc143502424 \h </w:instrText>
            </w:r>
            <w:r w:rsidR="00DE6417">
              <w:rPr>
                <w:noProof/>
                <w:webHidden/>
              </w:rPr>
            </w:r>
            <w:r w:rsidR="00DE6417">
              <w:rPr>
                <w:noProof/>
                <w:webHidden/>
              </w:rPr>
              <w:fldChar w:fldCharType="separate"/>
            </w:r>
            <w:r w:rsidR="0092687B">
              <w:rPr>
                <w:noProof/>
                <w:webHidden/>
              </w:rPr>
              <w:t>30</w:t>
            </w:r>
            <w:r w:rsidR="00DE6417">
              <w:rPr>
                <w:noProof/>
                <w:webHidden/>
              </w:rPr>
              <w:fldChar w:fldCharType="end"/>
            </w:r>
          </w:hyperlink>
        </w:p>
        <w:p w14:paraId="48B6146F" w14:textId="30588889" w:rsidR="00DE6417" w:rsidRDefault="00000000">
          <w:pPr>
            <w:pStyle w:val="TOC2"/>
            <w:tabs>
              <w:tab w:val="right" w:leader="dot" w:pos="9913"/>
            </w:tabs>
            <w:rPr>
              <w:rFonts w:eastAsiaTheme="minorEastAsia"/>
              <w:noProof/>
              <w:kern w:val="2"/>
              <w:lang w:val="en-GB" w:eastAsia="en-GB"/>
              <w14:ligatures w14:val="standardContextual"/>
            </w:rPr>
          </w:pPr>
          <w:hyperlink w:anchor="_Toc143502425" w:history="1">
            <w:r w:rsidR="00DE6417" w:rsidRPr="009017EF">
              <w:rPr>
                <w:rStyle w:val="Hyperlink"/>
                <w:noProof/>
              </w:rPr>
              <w:t>3.16. Principii orizontale</w:t>
            </w:r>
            <w:r w:rsidR="00DE6417">
              <w:rPr>
                <w:noProof/>
                <w:webHidden/>
              </w:rPr>
              <w:tab/>
            </w:r>
            <w:r w:rsidR="00DE6417">
              <w:rPr>
                <w:noProof/>
                <w:webHidden/>
              </w:rPr>
              <w:fldChar w:fldCharType="begin"/>
            </w:r>
            <w:r w:rsidR="00DE6417">
              <w:rPr>
                <w:noProof/>
                <w:webHidden/>
              </w:rPr>
              <w:instrText xml:space="preserve"> PAGEREF _Toc143502425 \h </w:instrText>
            </w:r>
            <w:r w:rsidR="00DE6417">
              <w:rPr>
                <w:noProof/>
                <w:webHidden/>
              </w:rPr>
            </w:r>
            <w:r w:rsidR="00DE6417">
              <w:rPr>
                <w:noProof/>
                <w:webHidden/>
              </w:rPr>
              <w:fldChar w:fldCharType="separate"/>
            </w:r>
            <w:r w:rsidR="0092687B">
              <w:rPr>
                <w:noProof/>
                <w:webHidden/>
              </w:rPr>
              <w:t>30</w:t>
            </w:r>
            <w:r w:rsidR="00DE6417">
              <w:rPr>
                <w:noProof/>
                <w:webHidden/>
              </w:rPr>
              <w:fldChar w:fldCharType="end"/>
            </w:r>
          </w:hyperlink>
        </w:p>
        <w:p w14:paraId="0C3ACAE2" w14:textId="3100409A" w:rsidR="00DE6417" w:rsidRDefault="00000000">
          <w:pPr>
            <w:pStyle w:val="TOC2"/>
            <w:tabs>
              <w:tab w:val="right" w:leader="dot" w:pos="9913"/>
            </w:tabs>
            <w:rPr>
              <w:rFonts w:eastAsiaTheme="minorEastAsia"/>
              <w:noProof/>
              <w:kern w:val="2"/>
              <w:lang w:val="en-GB" w:eastAsia="en-GB"/>
              <w14:ligatures w14:val="standardContextual"/>
            </w:rPr>
          </w:pPr>
          <w:hyperlink w:anchor="_Toc143502426" w:history="1">
            <w:r w:rsidR="00DE6417" w:rsidRPr="009017EF">
              <w:rPr>
                <w:rStyle w:val="Hyperlink"/>
                <w:noProof/>
              </w:rPr>
              <w:t>3.17. Aspecte de mediu (inclusiv aplicarea Directivei 2011/92/UE a Parlamentului European și a Consiliului). Aplicarea principiului  DNSH. Imunizarea la schimbările climatice</w:t>
            </w:r>
            <w:r w:rsidR="00DE6417">
              <w:rPr>
                <w:noProof/>
                <w:webHidden/>
              </w:rPr>
              <w:tab/>
            </w:r>
            <w:r w:rsidR="00DE6417">
              <w:rPr>
                <w:noProof/>
                <w:webHidden/>
              </w:rPr>
              <w:fldChar w:fldCharType="begin"/>
            </w:r>
            <w:r w:rsidR="00DE6417">
              <w:rPr>
                <w:noProof/>
                <w:webHidden/>
              </w:rPr>
              <w:instrText xml:space="preserve"> PAGEREF _Toc143502426 \h </w:instrText>
            </w:r>
            <w:r w:rsidR="00DE6417">
              <w:rPr>
                <w:noProof/>
                <w:webHidden/>
              </w:rPr>
            </w:r>
            <w:r w:rsidR="00DE6417">
              <w:rPr>
                <w:noProof/>
                <w:webHidden/>
              </w:rPr>
              <w:fldChar w:fldCharType="separate"/>
            </w:r>
            <w:r w:rsidR="0092687B">
              <w:rPr>
                <w:noProof/>
                <w:webHidden/>
              </w:rPr>
              <w:t>31</w:t>
            </w:r>
            <w:r w:rsidR="00DE6417">
              <w:rPr>
                <w:noProof/>
                <w:webHidden/>
              </w:rPr>
              <w:fldChar w:fldCharType="end"/>
            </w:r>
          </w:hyperlink>
        </w:p>
        <w:p w14:paraId="4685EA70" w14:textId="30911AF7" w:rsidR="00DE6417" w:rsidRDefault="00000000">
          <w:pPr>
            <w:pStyle w:val="TOC2"/>
            <w:tabs>
              <w:tab w:val="right" w:leader="dot" w:pos="9913"/>
            </w:tabs>
            <w:rPr>
              <w:rFonts w:eastAsiaTheme="minorEastAsia"/>
              <w:noProof/>
              <w:kern w:val="2"/>
              <w:lang w:val="en-GB" w:eastAsia="en-GB"/>
              <w14:ligatures w14:val="standardContextual"/>
            </w:rPr>
          </w:pPr>
          <w:hyperlink w:anchor="_Toc143502427" w:history="1">
            <w:r w:rsidR="00DE6417" w:rsidRPr="009017EF">
              <w:rPr>
                <w:rStyle w:val="Hyperlink"/>
                <w:noProof/>
              </w:rPr>
              <w:t>3.18. Caracterul durabil al proiectului</w:t>
            </w:r>
            <w:r w:rsidR="00DE6417">
              <w:rPr>
                <w:noProof/>
                <w:webHidden/>
              </w:rPr>
              <w:tab/>
            </w:r>
            <w:r w:rsidR="00DE6417">
              <w:rPr>
                <w:noProof/>
                <w:webHidden/>
              </w:rPr>
              <w:fldChar w:fldCharType="begin"/>
            </w:r>
            <w:r w:rsidR="00DE6417">
              <w:rPr>
                <w:noProof/>
                <w:webHidden/>
              </w:rPr>
              <w:instrText xml:space="preserve"> PAGEREF _Toc143502427 \h </w:instrText>
            </w:r>
            <w:r w:rsidR="00DE6417">
              <w:rPr>
                <w:noProof/>
                <w:webHidden/>
              </w:rPr>
            </w:r>
            <w:r w:rsidR="00DE6417">
              <w:rPr>
                <w:noProof/>
                <w:webHidden/>
              </w:rPr>
              <w:fldChar w:fldCharType="separate"/>
            </w:r>
            <w:r w:rsidR="0092687B">
              <w:rPr>
                <w:noProof/>
                <w:webHidden/>
              </w:rPr>
              <w:t>36</w:t>
            </w:r>
            <w:r w:rsidR="00DE6417">
              <w:rPr>
                <w:noProof/>
                <w:webHidden/>
              </w:rPr>
              <w:fldChar w:fldCharType="end"/>
            </w:r>
          </w:hyperlink>
        </w:p>
        <w:p w14:paraId="1A7F9638" w14:textId="0AB4AB25" w:rsidR="00DE6417" w:rsidRDefault="00000000">
          <w:pPr>
            <w:pStyle w:val="TOC2"/>
            <w:tabs>
              <w:tab w:val="right" w:leader="dot" w:pos="9913"/>
            </w:tabs>
            <w:rPr>
              <w:rFonts w:eastAsiaTheme="minorEastAsia"/>
              <w:noProof/>
              <w:kern w:val="2"/>
              <w:lang w:val="en-GB" w:eastAsia="en-GB"/>
              <w14:ligatures w14:val="standardContextual"/>
            </w:rPr>
          </w:pPr>
          <w:hyperlink w:anchor="_Toc143502428" w:history="1">
            <w:r w:rsidR="00DE6417" w:rsidRPr="009017EF">
              <w:rPr>
                <w:rStyle w:val="Hyperlink"/>
                <w:noProof/>
              </w:rPr>
              <w:t>3.19. Acțiuni menite să garanteze egalitatea de șanse, de gen, incluziunea și nediscriminarea</w:t>
            </w:r>
            <w:r w:rsidR="00DE6417">
              <w:rPr>
                <w:noProof/>
                <w:webHidden/>
              </w:rPr>
              <w:tab/>
            </w:r>
            <w:r w:rsidR="00DE6417">
              <w:rPr>
                <w:noProof/>
                <w:webHidden/>
              </w:rPr>
              <w:fldChar w:fldCharType="begin"/>
            </w:r>
            <w:r w:rsidR="00DE6417">
              <w:rPr>
                <w:noProof/>
                <w:webHidden/>
              </w:rPr>
              <w:instrText xml:space="preserve"> PAGEREF _Toc143502428 \h </w:instrText>
            </w:r>
            <w:r w:rsidR="00DE6417">
              <w:rPr>
                <w:noProof/>
                <w:webHidden/>
              </w:rPr>
            </w:r>
            <w:r w:rsidR="00DE6417">
              <w:rPr>
                <w:noProof/>
                <w:webHidden/>
              </w:rPr>
              <w:fldChar w:fldCharType="separate"/>
            </w:r>
            <w:r w:rsidR="0092687B">
              <w:rPr>
                <w:noProof/>
                <w:webHidden/>
              </w:rPr>
              <w:t>36</w:t>
            </w:r>
            <w:r w:rsidR="00DE6417">
              <w:rPr>
                <w:noProof/>
                <w:webHidden/>
              </w:rPr>
              <w:fldChar w:fldCharType="end"/>
            </w:r>
          </w:hyperlink>
        </w:p>
        <w:p w14:paraId="2BB2996B" w14:textId="07FDB0F0" w:rsidR="00DE6417" w:rsidRDefault="00000000">
          <w:pPr>
            <w:pStyle w:val="TOC2"/>
            <w:tabs>
              <w:tab w:val="right" w:leader="dot" w:pos="9913"/>
            </w:tabs>
            <w:rPr>
              <w:rFonts w:eastAsiaTheme="minorEastAsia"/>
              <w:noProof/>
              <w:kern w:val="2"/>
              <w:lang w:val="en-GB" w:eastAsia="en-GB"/>
              <w14:ligatures w14:val="standardContextual"/>
            </w:rPr>
          </w:pPr>
          <w:hyperlink w:anchor="_Toc143502429" w:history="1">
            <w:r w:rsidR="00DE6417" w:rsidRPr="009017EF">
              <w:rPr>
                <w:rStyle w:val="Hyperlink"/>
                <w:noProof/>
              </w:rPr>
              <w:t>3.20. Teme secundare</w:t>
            </w:r>
            <w:r w:rsidR="00DE6417">
              <w:rPr>
                <w:noProof/>
                <w:webHidden/>
              </w:rPr>
              <w:tab/>
            </w:r>
            <w:r w:rsidR="00DE6417">
              <w:rPr>
                <w:noProof/>
                <w:webHidden/>
              </w:rPr>
              <w:fldChar w:fldCharType="begin"/>
            </w:r>
            <w:r w:rsidR="00DE6417">
              <w:rPr>
                <w:noProof/>
                <w:webHidden/>
              </w:rPr>
              <w:instrText xml:space="preserve"> PAGEREF _Toc143502429 \h </w:instrText>
            </w:r>
            <w:r w:rsidR="00DE6417">
              <w:rPr>
                <w:noProof/>
                <w:webHidden/>
              </w:rPr>
            </w:r>
            <w:r w:rsidR="00DE6417">
              <w:rPr>
                <w:noProof/>
                <w:webHidden/>
              </w:rPr>
              <w:fldChar w:fldCharType="separate"/>
            </w:r>
            <w:r w:rsidR="0092687B">
              <w:rPr>
                <w:noProof/>
                <w:webHidden/>
              </w:rPr>
              <w:t>37</w:t>
            </w:r>
            <w:r w:rsidR="00DE6417">
              <w:rPr>
                <w:noProof/>
                <w:webHidden/>
              </w:rPr>
              <w:fldChar w:fldCharType="end"/>
            </w:r>
          </w:hyperlink>
        </w:p>
        <w:p w14:paraId="7DB464C0" w14:textId="18FDDD1A" w:rsidR="00DE6417" w:rsidRDefault="00000000">
          <w:pPr>
            <w:pStyle w:val="TOC2"/>
            <w:tabs>
              <w:tab w:val="right" w:leader="dot" w:pos="9913"/>
            </w:tabs>
            <w:rPr>
              <w:rFonts w:eastAsiaTheme="minorEastAsia"/>
              <w:noProof/>
              <w:kern w:val="2"/>
              <w:lang w:val="en-GB" w:eastAsia="en-GB"/>
              <w14:ligatures w14:val="standardContextual"/>
            </w:rPr>
          </w:pPr>
          <w:hyperlink w:anchor="_Toc143502430" w:history="1">
            <w:r w:rsidR="00DE6417" w:rsidRPr="009017EF">
              <w:rPr>
                <w:rStyle w:val="Hyperlink"/>
                <w:noProof/>
              </w:rPr>
              <w:t>3.21. Informarea și vizibilitatea sprijinului din fonduri</w:t>
            </w:r>
            <w:r w:rsidR="00DE6417">
              <w:rPr>
                <w:noProof/>
                <w:webHidden/>
              </w:rPr>
              <w:tab/>
            </w:r>
            <w:r w:rsidR="00DE6417">
              <w:rPr>
                <w:noProof/>
                <w:webHidden/>
              </w:rPr>
              <w:fldChar w:fldCharType="begin"/>
            </w:r>
            <w:r w:rsidR="00DE6417">
              <w:rPr>
                <w:noProof/>
                <w:webHidden/>
              </w:rPr>
              <w:instrText xml:space="preserve"> PAGEREF _Toc143502430 \h </w:instrText>
            </w:r>
            <w:r w:rsidR="00DE6417">
              <w:rPr>
                <w:noProof/>
                <w:webHidden/>
              </w:rPr>
            </w:r>
            <w:r w:rsidR="00DE6417">
              <w:rPr>
                <w:noProof/>
                <w:webHidden/>
              </w:rPr>
              <w:fldChar w:fldCharType="separate"/>
            </w:r>
            <w:r w:rsidR="0092687B">
              <w:rPr>
                <w:noProof/>
                <w:webHidden/>
              </w:rPr>
              <w:t>37</w:t>
            </w:r>
            <w:r w:rsidR="00DE6417">
              <w:rPr>
                <w:noProof/>
                <w:webHidden/>
              </w:rPr>
              <w:fldChar w:fldCharType="end"/>
            </w:r>
          </w:hyperlink>
        </w:p>
        <w:p w14:paraId="0C8A1383" w14:textId="5606639C" w:rsidR="00DE6417" w:rsidRDefault="00000000">
          <w:pPr>
            <w:pStyle w:val="TOC1"/>
            <w:rPr>
              <w:rFonts w:eastAsiaTheme="minorEastAsia"/>
              <w:noProof/>
              <w:kern w:val="2"/>
              <w:lang w:val="en-GB" w:eastAsia="en-GB"/>
              <w14:ligatures w14:val="standardContextual"/>
            </w:rPr>
          </w:pPr>
          <w:hyperlink w:anchor="_Toc143502431" w:history="1">
            <w:r w:rsidR="00DE6417" w:rsidRPr="009017EF">
              <w:rPr>
                <w:rStyle w:val="Hyperlink"/>
                <w:noProof/>
              </w:rPr>
              <w:t>4. INFORMAȚII ADMINISTRATIVE DESPRE APELUL DE PROIECTE</w:t>
            </w:r>
            <w:r w:rsidR="00DE6417">
              <w:rPr>
                <w:noProof/>
                <w:webHidden/>
              </w:rPr>
              <w:tab/>
            </w:r>
            <w:r w:rsidR="00DE6417">
              <w:rPr>
                <w:noProof/>
                <w:webHidden/>
              </w:rPr>
              <w:fldChar w:fldCharType="begin"/>
            </w:r>
            <w:r w:rsidR="00DE6417">
              <w:rPr>
                <w:noProof/>
                <w:webHidden/>
              </w:rPr>
              <w:instrText xml:space="preserve"> PAGEREF _Toc143502431 \h </w:instrText>
            </w:r>
            <w:r w:rsidR="00DE6417">
              <w:rPr>
                <w:noProof/>
                <w:webHidden/>
              </w:rPr>
            </w:r>
            <w:r w:rsidR="00DE6417">
              <w:rPr>
                <w:noProof/>
                <w:webHidden/>
              </w:rPr>
              <w:fldChar w:fldCharType="separate"/>
            </w:r>
            <w:r w:rsidR="0092687B">
              <w:rPr>
                <w:noProof/>
                <w:webHidden/>
              </w:rPr>
              <w:t>37</w:t>
            </w:r>
            <w:r w:rsidR="00DE6417">
              <w:rPr>
                <w:noProof/>
                <w:webHidden/>
              </w:rPr>
              <w:fldChar w:fldCharType="end"/>
            </w:r>
          </w:hyperlink>
        </w:p>
        <w:p w14:paraId="281B4283" w14:textId="7AEE52FF" w:rsidR="00DE6417" w:rsidRDefault="00000000">
          <w:pPr>
            <w:pStyle w:val="TOC2"/>
            <w:tabs>
              <w:tab w:val="right" w:leader="dot" w:pos="9913"/>
            </w:tabs>
            <w:rPr>
              <w:rFonts w:eastAsiaTheme="minorEastAsia"/>
              <w:noProof/>
              <w:kern w:val="2"/>
              <w:lang w:val="en-GB" w:eastAsia="en-GB"/>
              <w14:ligatures w14:val="standardContextual"/>
            </w:rPr>
          </w:pPr>
          <w:hyperlink w:anchor="_Toc143502432" w:history="1">
            <w:r w:rsidR="00DE6417" w:rsidRPr="009017EF">
              <w:rPr>
                <w:rStyle w:val="Hyperlink"/>
                <w:noProof/>
              </w:rPr>
              <w:t>4.1. Data deschiderii apelului de proiecte</w:t>
            </w:r>
            <w:r w:rsidR="00DE6417">
              <w:rPr>
                <w:noProof/>
                <w:webHidden/>
              </w:rPr>
              <w:tab/>
            </w:r>
            <w:r w:rsidR="00DE6417">
              <w:rPr>
                <w:noProof/>
                <w:webHidden/>
              </w:rPr>
              <w:fldChar w:fldCharType="begin"/>
            </w:r>
            <w:r w:rsidR="00DE6417">
              <w:rPr>
                <w:noProof/>
                <w:webHidden/>
              </w:rPr>
              <w:instrText xml:space="preserve"> PAGEREF _Toc143502432 \h </w:instrText>
            </w:r>
            <w:r w:rsidR="00DE6417">
              <w:rPr>
                <w:noProof/>
                <w:webHidden/>
              </w:rPr>
            </w:r>
            <w:r w:rsidR="00DE6417">
              <w:rPr>
                <w:noProof/>
                <w:webHidden/>
              </w:rPr>
              <w:fldChar w:fldCharType="separate"/>
            </w:r>
            <w:r w:rsidR="0092687B">
              <w:rPr>
                <w:noProof/>
                <w:webHidden/>
              </w:rPr>
              <w:t>37</w:t>
            </w:r>
            <w:r w:rsidR="00DE6417">
              <w:rPr>
                <w:noProof/>
                <w:webHidden/>
              </w:rPr>
              <w:fldChar w:fldCharType="end"/>
            </w:r>
          </w:hyperlink>
        </w:p>
        <w:p w14:paraId="38D35EBA" w14:textId="38F33234" w:rsidR="00DE6417" w:rsidRDefault="00000000">
          <w:pPr>
            <w:pStyle w:val="TOC2"/>
            <w:tabs>
              <w:tab w:val="right" w:leader="dot" w:pos="9913"/>
            </w:tabs>
            <w:rPr>
              <w:rFonts w:eastAsiaTheme="minorEastAsia"/>
              <w:noProof/>
              <w:kern w:val="2"/>
              <w:lang w:val="en-GB" w:eastAsia="en-GB"/>
              <w14:ligatures w14:val="standardContextual"/>
            </w:rPr>
          </w:pPr>
          <w:hyperlink w:anchor="_Toc143502433" w:history="1">
            <w:r w:rsidR="00DE6417" w:rsidRPr="009017EF">
              <w:rPr>
                <w:rStyle w:val="Hyperlink"/>
                <w:noProof/>
              </w:rPr>
              <w:t>4.2. Perioada de pregătire a proiectelor</w:t>
            </w:r>
            <w:r w:rsidR="00DE6417">
              <w:rPr>
                <w:noProof/>
                <w:webHidden/>
              </w:rPr>
              <w:tab/>
            </w:r>
            <w:r w:rsidR="00DE6417">
              <w:rPr>
                <w:noProof/>
                <w:webHidden/>
              </w:rPr>
              <w:fldChar w:fldCharType="begin"/>
            </w:r>
            <w:r w:rsidR="00DE6417">
              <w:rPr>
                <w:noProof/>
                <w:webHidden/>
              </w:rPr>
              <w:instrText xml:space="preserve"> PAGEREF _Toc143502433 \h </w:instrText>
            </w:r>
            <w:r w:rsidR="00DE6417">
              <w:rPr>
                <w:noProof/>
                <w:webHidden/>
              </w:rPr>
            </w:r>
            <w:r w:rsidR="00DE6417">
              <w:rPr>
                <w:noProof/>
                <w:webHidden/>
              </w:rPr>
              <w:fldChar w:fldCharType="separate"/>
            </w:r>
            <w:r w:rsidR="0092687B">
              <w:rPr>
                <w:noProof/>
                <w:webHidden/>
              </w:rPr>
              <w:t>38</w:t>
            </w:r>
            <w:r w:rsidR="00DE6417">
              <w:rPr>
                <w:noProof/>
                <w:webHidden/>
              </w:rPr>
              <w:fldChar w:fldCharType="end"/>
            </w:r>
          </w:hyperlink>
        </w:p>
        <w:p w14:paraId="1FE5D5D2" w14:textId="110DE26E" w:rsidR="00DE6417" w:rsidRDefault="00000000">
          <w:pPr>
            <w:pStyle w:val="TOC2"/>
            <w:tabs>
              <w:tab w:val="right" w:leader="dot" w:pos="9913"/>
            </w:tabs>
            <w:rPr>
              <w:rFonts w:eastAsiaTheme="minorEastAsia"/>
              <w:noProof/>
              <w:kern w:val="2"/>
              <w:lang w:val="en-GB" w:eastAsia="en-GB"/>
              <w14:ligatures w14:val="standardContextual"/>
            </w:rPr>
          </w:pPr>
          <w:hyperlink w:anchor="_Toc143502434" w:history="1">
            <w:r w:rsidR="00DE6417" w:rsidRPr="009017EF">
              <w:rPr>
                <w:rStyle w:val="Hyperlink"/>
                <w:noProof/>
              </w:rPr>
              <w:t>4.3. Perioada de depunere a proiectelor</w:t>
            </w:r>
            <w:r w:rsidR="00DE6417">
              <w:rPr>
                <w:noProof/>
                <w:webHidden/>
              </w:rPr>
              <w:tab/>
            </w:r>
            <w:r w:rsidR="00DE6417">
              <w:rPr>
                <w:noProof/>
                <w:webHidden/>
              </w:rPr>
              <w:fldChar w:fldCharType="begin"/>
            </w:r>
            <w:r w:rsidR="00DE6417">
              <w:rPr>
                <w:noProof/>
                <w:webHidden/>
              </w:rPr>
              <w:instrText xml:space="preserve"> PAGEREF _Toc143502434 \h </w:instrText>
            </w:r>
            <w:r w:rsidR="00DE6417">
              <w:rPr>
                <w:noProof/>
                <w:webHidden/>
              </w:rPr>
            </w:r>
            <w:r w:rsidR="00DE6417">
              <w:rPr>
                <w:noProof/>
                <w:webHidden/>
              </w:rPr>
              <w:fldChar w:fldCharType="separate"/>
            </w:r>
            <w:r w:rsidR="0092687B">
              <w:rPr>
                <w:noProof/>
                <w:webHidden/>
              </w:rPr>
              <w:t>38</w:t>
            </w:r>
            <w:r w:rsidR="00DE6417">
              <w:rPr>
                <w:noProof/>
                <w:webHidden/>
              </w:rPr>
              <w:fldChar w:fldCharType="end"/>
            </w:r>
          </w:hyperlink>
        </w:p>
        <w:p w14:paraId="4F48A15F" w14:textId="0D12EC9C" w:rsidR="00DE6417" w:rsidRDefault="00000000">
          <w:pPr>
            <w:pStyle w:val="TOC3"/>
            <w:tabs>
              <w:tab w:val="right" w:leader="dot" w:pos="9913"/>
            </w:tabs>
            <w:rPr>
              <w:rFonts w:eastAsiaTheme="minorEastAsia"/>
              <w:noProof/>
              <w:kern w:val="2"/>
              <w:lang w:val="en-GB" w:eastAsia="en-GB"/>
              <w14:ligatures w14:val="standardContextual"/>
            </w:rPr>
          </w:pPr>
          <w:hyperlink w:anchor="_Toc143502435" w:history="1">
            <w:r w:rsidR="00DE6417" w:rsidRPr="009017EF">
              <w:rPr>
                <w:rStyle w:val="Hyperlink"/>
                <w:noProof/>
              </w:rPr>
              <w:t>4.3.1. Data și ora pentru începerea depunerii de proiecte</w:t>
            </w:r>
            <w:r w:rsidR="00DE6417">
              <w:rPr>
                <w:noProof/>
                <w:webHidden/>
              </w:rPr>
              <w:tab/>
            </w:r>
            <w:r w:rsidR="00DE6417">
              <w:rPr>
                <w:noProof/>
                <w:webHidden/>
              </w:rPr>
              <w:fldChar w:fldCharType="begin"/>
            </w:r>
            <w:r w:rsidR="00DE6417">
              <w:rPr>
                <w:noProof/>
                <w:webHidden/>
              </w:rPr>
              <w:instrText xml:space="preserve"> PAGEREF _Toc143502435 \h </w:instrText>
            </w:r>
            <w:r w:rsidR="00DE6417">
              <w:rPr>
                <w:noProof/>
                <w:webHidden/>
              </w:rPr>
            </w:r>
            <w:r w:rsidR="00DE6417">
              <w:rPr>
                <w:noProof/>
                <w:webHidden/>
              </w:rPr>
              <w:fldChar w:fldCharType="separate"/>
            </w:r>
            <w:r w:rsidR="0092687B">
              <w:rPr>
                <w:noProof/>
                <w:webHidden/>
              </w:rPr>
              <w:t>38</w:t>
            </w:r>
            <w:r w:rsidR="00DE6417">
              <w:rPr>
                <w:noProof/>
                <w:webHidden/>
              </w:rPr>
              <w:fldChar w:fldCharType="end"/>
            </w:r>
          </w:hyperlink>
        </w:p>
        <w:p w14:paraId="30638950" w14:textId="249B9831" w:rsidR="00DE6417" w:rsidRDefault="00000000">
          <w:pPr>
            <w:pStyle w:val="TOC3"/>
            <w:tabs>
              <w:tab w:val="right" w:leader="dot" w:pos="9913"/>
            </w:tabs>
            <w:rPr>
              <w:rFonts w:eastAsiaTheme="minorEastAsia"/>
              <w:noProof/>
              <w:kern w:val="2"/>
              <w:lang w:val="en-GB" w:eastAsia="en-GB"/>
              <w14:ligatures w14:val="standardContextual"/>
            </w:rPr>
          </w:pPr>
          <w:hyperlink w:anchor="_Toc143502436" w:history="1">
            <w:r w:rsidR="00DE6417" w:rsidRPr="009017EF">
              <w:rPr>
                <w:rStyle w:val="Hyperlink"/>
                <w:noProof/>
              </w:rPr>
              <w:t>4.3.2. Data și ora închiderii apelului de proiecte</w:t>
            </w:r>
            <w:r w:rsidR="00DE6417">
              <w:rPr>
                <w:noProof/>
                <w:webHidden/>
              </w:rPr>
              <w:tab/>
            </w:r>
            <w:r w:rsidR="00DE6417">
              <w:rPr>
                <w:noProof/>
                <w:webHidden/>
              </w:rPr>
              <w:fldChar w:fldCharType="begin"/>
            </w:r>
            <w:r w:rsidR="00DE6417">
              <w:rPr>
                <w:noProof/>
                <w:webHidden/>
              </w:rPr>
              <w:instrText xml:space="preserve"> PAGEREF _Toc143502436 \h </w:instrText>
            </w:r>
            <w:r w:rsidR="00DE6417">
              <w:rPr>
                <w:noProof/>
                <w:webHidden/>
              </w:rPr>
            </w:r>
            <w:r w:rsidR="00DE6417">
              <w:rPr>
                <w:noProof/>
                <w:webHidden/>
              </w:rPr>
              <w:fldChar w:fldCharType="separate"/>
            </w:r>
            <w:r w:rsidR="0092687B">
              <w:rPr>
                <w:noProof/>
                <w:webHidden/>
              </w:rPr>
              <w:t>38</w:t>
            </w:r>
            <w:r w:rsidR="00DE6417">
              <w:rPr>
                <w:noProof/>
                <w:webHidden/>
              </w:rPr>
              <w:fldChar w:fldCharType="end"/>
            </w:r>
          </w:hyperlink>
        </w:p>
        <w:p w14:paraId="759786B2" w14:textId="723E1720" w:rsidR="00DE6417" w:rsidRDefault="00000000">
          <w:pPr>
            <w:pStyle w:val="TOC2"/>
            <w:tabs>
              <w:tab w:val="right" w:leader="dot" w:pos="9913"/>
            </w:tabs>
            <w:rPr>
              <w:rFonts w:eastAsiaTheme="minorEastAsia"/>
              <w:noProof/>
              <w:kern w:val="2"/>
              <w:lang w:val="en-GB" w:eastAsia="en-GB"/>
              <w14:ligatures w14:val="standardContextual"/>
            </w:rPr>
          </w:pPr>
          <w:hyperlink w:anchor="_Toc143502437" w:history="1">
            <w:r w:rsidR="00DE6417" w:rsidRPr="009017EF">
              <w:rPr>
                <w:rStyle w:val="Hyperlink"/>
                <w:noProof/>
              </w:rPr>
              <w:t>4.4. Modalitatea de depunere a proiectelor</w:t>
            </w:r>
            <w:r w:rsidR="00DE6417">
              <w:rPr>
                <w:noProof/>
                <w:webHidden/>
              </w:rPr>
              <w:tab/>
            </w:r>
            <w:r w:rsidR="00DE6417">
              <w:rPr>
                <w:noProof/>
                <w:webHidden/>
              </w:rPr>
              <w:fldChar w:fldCharType="begin"/>
            </w:r>
            <w:r w:rsidR="00DE6417">
              <w:rPr>
                <w:noProof/>
                <w:webHidden/>
              </w:rPr>
              <w:instrText xml:space="preserve"> PAGEREF _Toc143502437 \h </w:instrText>
            </w:r>
            <w:r w:rsidR="00DE6417">
              <w:rPr>
                <w:noProof/>
                <w:webHidden/>
              </w:rPr>
            </w:r>
            <w:r w:rsidR="00DE6417">
              <w:rPr>
                <w:noProof/>
                <w:webHidden/>
              </w:rPr>
              <w:fldChar w:fldCharType="separate"/>
            </w:r>
            <w:r w:rsidR="0092687B">
              <w:rPr>
                <w:noProof/>
                <w:webHidden/>
              </w:rPr>
              <w:t>38</w:t>
            </w:r>
            <w:r w:rsidR="00DE6417">
              <w:rPr>
                <w:noProof/>
                <w:webHidden/>
              </w:rPr>
              <w:fldChar w:fldCharType="end"/>
            </w:r>
          </w:hyperlink>
        </w:p>
        <w:p w14:paraId="51174330" w14:textId="4344C3D4" w:rsidR="00DE6417" w:rsidRDefault="00000000">
          <w:pPr>
            <w:pStyle w:val="TOC1"/>
            <w:rPr>
              <w:rFonts w:eastAsiaTheme="minorEastAsia"/>
              <w:noProof/>
              <w:kern w:val="2"/>
              <w:lang w:val="en-GB" w:eastAsia="en-GB"/>
              <w14:ligatures w14:val="standardContextual"/>
            </w:rPr>
          </w:pPr>
          <w:hyperlink w:anchor="_Toc143502438" w:history="1">
            <w:r w:rsidR="00DE6417" w:rsidRPr="009017EF">
              <w:rPr>
                <w:rStyle w:val="Hyperlink"/>
                <w:noProof/>
              </w:rPr>
              <w:t>5. CONDIȚII DE  ELIGIBILITATE</w:t>
            </w:r>
            <w:r w:rsidR="00DE6417">
              <w:rPr>
                <w:noProof/>
                <w:webHidden/>
              </w:rPr>
              <w:tab/>
            </w:r>
            <w:r w:rsidR="00DE6417">
              <w:rPr>
                <w:noProof/>
                <w:webHidden/>
              </w:rPr>
              <w:fldChar w:fldCharType="begin"/>
            </w:r>
            <w:r w:rsidR="00DE6417">
              <w:rPr>
                <w:noProof/>
                <w:webHidden/>
              </w:rPr>
              <w:instrText xml:space="preserve"> PAGEREF _Toc143502438 \h </w:instrText>
            </w:r>
            <w:r w:rsidR="00DE6417">
              <w:rPr>
                <w:noProof/>
                <w:webHidden/>
              </w:rPr>
            </w:r>
            <w:r w:rsidR="00DE6417">
              <w:rPr>
                <w:noProof/>
                <w:webHidden/>
              </w:rPr>
              <w:fldChar w:fldCharType="separate"/>
            </w:r>
            <w:r w:rsidR="0092687B">
              <w:rPr>
                <w:noProof/>
                <w:webHidden/>
              </w:rPr>
              <w:t>39</w:t>
            </w:r>
            <w:r w:rsidR="00DE6417">
              <w:rPr>
                <w:noProof/>
                <w:webHidden/>
              </w:rPr>
              <w:fldChar w:fldCharType="end"/>
            </w:r>
          </w:hyperlink>
        </w:p>
        <w:p w14:paraId="04797144" w14:textId="2DDEEC4E" w:rsidR="00DE6417" w:rsidRDefault="00000000">
          <w:pPr>
            <w:pStyle w:val="TOC2"/>
            <w:tabs>
              <w:tab w:val="right" w:leader="dot" w:pos="9913"/>
            </w:tabs>
            <w:rPr>
              <w:rFonts w:eastAsiaTheme="minorEastAsia"/>
              <w:noProof/>
              <w:kern w:val="2"/>
              <w:lang w:val="en-GB" w:eastAsia="en-GB"/>
              <w14:ligatures w14:val="standardContextual"/>
            </w:rPr>
          </w:pPr>
          <w:hyperlink w:anchor="_Toc143502439" w:history="1">
            <w:r w:rsidR="00DE6417" w:rsidRPr="009017EF">
              <w:rPr>
                <w:rStyle w:val="Hyperlink"/>
                <w:noProof/>
              </w:rPr>
              <w:t>5.1. Eligibilitatea solicitanților și partenerilor</w:t>
            </w:r>
            <w:r w:rsidR="00DE6417">
              <w:rPr>
                <w:noProof/>
                <w:webHidden/>
              </w:rPr>
              <w:tab/>
            </w:r>
            <w:r w:rsidR="00DE6417">
              <w:rPr>
                <w:noProof/>
                <w:webHidden/>
              </w:rPr>
              <w:fldChar w:fldCharType="begin"/>
            </w:r>
            <w:r w:rsidR="00DE6417">
              <w:rPr>
                <w:noProof/>
                <w:webHidden/>
              </w:rPr>
              <w:instrText xml:space="preserve"> PAGEREF _Toc143502439 \h </w:instrText>
            </w:r>
            <w:r w:rsidR="00DE6417">
              <w:rPr>
                <w:noProof/>
                <w:webHidden/>
              </w:rPr>
            </w:r>
            <w:r w:rsidR="00DE6417">
              <w:rPr>
                <w:noProof/>
                <w:webHidden/>
              </w:rPr>
              <w:fldChar w:fldCharType="separate"/>
            </w:r>
            <w:r w:rsidR="0092687B">
              <w:rPr>
                <w:noProof/>
                <w:webHidden/>
              </w:rPr>
              <w:t>39</w:t>
            </w:r>
            <w:r w:rsidR="00DE6417">
              <w:rPr>
                <w:noProof/>
                <w:webHidden/>
              </w:rPr>
              <w:fldChar w:fldCharType="end"/>
            </w:r>
          </w:hyperlink>
        </w:p>
        <w:p w14:paraId="41FAF59A" w14:textId="44669664" w:rsidR="00DE6417" w:rsidRDefault="00000000">
          <w:pPr>
            <w:pStyle w:val="TOC3"/>
            <w:tabs>
              <w:tab w:val="right" w:leader="dot" w:pos="9913"/>
            </w:tabs>
            <w:rPr>
              <w:rFonts w:eastAsiaTheme="minorEastAsia"/>
              <w:noProof/>
              <w:kern w:val="2"/>
              <w:lang w:val="en-GB" w:eastAsia="en-GB"/>
              <w14:ligatures w14:val="standardContextual"/>
            </w:rPr>
          </w:pPr>
          <w:hyperlink w:anchor="_Toc143502440" w:history="1">
            <w:r w:rsidR="00DE6417" w:rsidRPr="009017EF">
              <w:rPr>
                <w:rStyle w:val="Hyperlink"/>
                <w:noProof/>
              </w:rPr>
              <w:t>5.1.1. Cerințe privind elibigilitatea solicitanților și partenerilor</w:t>
            </w:r>
            <w:r w:rsidR="00DE6417">
              <w:rPr>
                <w:noProof/>
                <w:webHidden/>
              </w:rPr>
              <w:tab/>
            </w:r>
            <w:r w:rsidR="00DE6417">
              <w:rPr>
                <w:noProof/>
                <w:webHidden/>
              </w:rPr>
              <w:fldChar w:fldCharType="begin"/>
            </w:r>
            <w:r w:rsidR="00DE6417">
              <w:rPr>
                <w:noProof/>
                <w:webHidden/>
              </w:rPr>
              <w:instrText xml:space="preserve"> PAGEREF _Toc143502440 \h </w:instrText>
            </w:r>
            <w:r w:rsidR="00DE6417">
              <w:rPr>
                <w:noProof/>
                <w:webHidden/>
              </w:rPr>
            </w:r>
            <w:r w:rsidR="00DE6417">
              <w:rPr>
                <w:noProof/>
                <w:webHidden/>
              </w:rPr>
              <w:fldChar w:fldCharType="separate"/>
            </w:r>
            <w:r w:rsidR="0092687B">
              <w:rPr>
                <w:noProof/>
                <w:webHidden/>
              </w:rPr>
              <w:t>39</w:t>
            </w:r>
            <w:r w:rsidR="00DE6417">
              <w:rPr>
                <w:noProof/>
                <w:webHidden/>
              </w:rPr>
              <w:fldChar w:fldCharType="end"/>
            </w:r>
          </w:hyperlink>
        </w:p>
        <w:p w14:paraId="53ACDBC0" w14:textId="6F3B3E71" w:rsidR="00DE6417" w:rsidRDefault="00000000">
          <w:pPr>
            <w:pStyle w:val="TOC3"/>
            <w:tabs>
              <w:tab w:val="right" w:leader="dot" w:pos="9913"/>
            </w:tabs>
            <w:rPr>
              <w:rFonts w:eastAsiaTheme="minorEastAsia"/>
              <w:noProof/>
              <w:kern w:val="2"/>
              <w:lang w:val="en-GB" w:eastAsia="en-GB"/>
              <w14:ligatures w14:val="standardContextual"/>
            </w:rPr>
          </w:pPr>
          <w:hyperlink w:anchor="_Toc143502441" w:history="1">
            <w:r w:rsidR="00DE6417" w:rsidRPr="009017EF">
              <w:rPr>
                <w:rStyle w:val="Hyperlink"/>
                <w:noProof/>
              </w:rPr>
              <w:t>5.1.2. Categorii de solicitanți eligibili</w:t>
            </w:r>
            <w:r w:rsidR="00DE6417">
              <w:rPr>
                <w:noProof/>
                <w:webHidden/>
              </w:rPr>
              <w:tab/>
            </w:r>
            <w:r w:rsidR="00DE6417">
              <w:rPr>
                <w:noProof/>
                <w:webHidden/>
              </w:rPr>
              <w:fldChar w:fldCharType="begin"/>
            </w:r>
            <w:r w:rsidR="00DE6417">
              <w:rPr>
                <w:noProof/>
                <w:webHidden/>
              </w:rPr>
              <w:instrText xml:space="preserve"> PAGEREF _Toc143502441 \h </w:instrText>
            </w:r>
            <w:r w:rsidR="00DE6417">
              <w:rPr>
                <w:noProof/>
                <w:webHidden/>
              </w:rPr>
            </w:r>
            <w:r w:rsidR="00DE6417">
              <w:rPr>
                <w:noProof/>
                <w:webHidden/>
              </w:rPr>
              <w:fldChar w:fldCharType="separate"/>
            </w:r>
            <w:r w:rsidR="0092687B">
              <w:rPr>
                <w:noProof/>
                <w:webHidden/>
              </w:rPr>
              <w:t>48</w:t>
            </w:r>
            <w:r w:rsidR="00DE6417">
              <w:rPr>
                <w:noProof/>
                <w:webHidden/>
              </w:rPr>
              <w:fldChar w:fldCharType="end"/>
            </w:r>
          </w:hyperlink>
        </w:p>
        <w:p w14:paraId="2977478B" w14:textId="3639644C" w:rsidR="00DE6417" w:rsidRDefault="00000000">
          <w:pPr>
            <w:pStyle w:val="TOC3"/>
            <w:tabs>
              <w:tab w:val="right" w:leader="dot" w:pos="9913"/>
            </w:tabs>
            <w:rPr>
              <w:rFonts w:eastAsiaTheme="minorEastAsia"/>
              <w:noProof/>
              <w:kern w:val="2"/>
              <w:lang w:val="en-GB" w:eastAsia="en-GB"/>
              <w14:ligatures w14:val="standardContextual"/>
            </w:rPr>
          </w:pPr>
          <w:hyperlink w:anchor="_Toc143502442" w:history="1">
            <w:r w:rsidR="00DE6417" w:rsidRPr="009017EF">
              <w:rPr>
                <w:rStyle w:val="Hyperlink"/>
                <w:noProof/>
              </w:rPr>
              <w:t>5.1.3. Categorii de parteneri eligibili</w:t>
            </w:r>
            <w:r w:rsidR="00DE6417">
              <w:rPr>
                <w:noProof/>
                <w:webHidden/>
              </w:rPr>
              <w:tab/>
            </w:r>
            <w:r w:rsidR="00DE6417">
              <w:rPr>
                <w:noProof/>
                <w:webHidden/>
              </w:rPr>
              <w:fldChar w:fldCharType="begin"/>
            </w:r>
            <w:r w:rsidR="00DE6417">
              <w:rPr>
                <w:noProof/>
                <w:webHidden/>
              </w:rPr>
              <w:instrText xml:space="preserve"> PAGEREF _Toc143502442 \h </w:instrText>
            </w:r>
            <w:r w:rsidR="00DE6417">
              <w:rPr>
                <w:noProof/>
                <w:webHidden/>
              </w:rPr>
            </w:r>
            <w:r w:rsidR="00DE6417">
              <w:rPr>
                <w:noProof/>
                <w:webHidden/>
              </w:rPr>
              <w:fldChar w:fldCharType="separate"/>
            </w:r>
            <w:r w:rsidR="0092687B">
              <w:rPr>
                <w:noProof/>
                <w:webHidden/>
              </w:rPr>
              <w:t>49</w:t>
            </w:r>
            <w:r w:rsidR="00DE6417">
              <w:rPr>
                <w:noProof/>
                <w:webHidden/>
              </w:rPr>
              <w:fldChar w:fldCharType="end"/>
            </w:r>
          </w:hyperlink>
        </w:p>
        <w:p w14:paraId="60005D76" w14:textId="16938058" w:rsidR="00DE6417" w:rsidRDefault="00000000">
          <w:pPr>
            <w:pStyle w:val="TOC3"/>
            <w:tabs>
              <w:tab w:val="right" w:leader="dot" w:pos="9913"/>
            </w:tabs>
            <w:rPr>
              <w:rFonts w:eastAsiaTheme="minorEastAsia"/>
              <w:noProof/>
              <w:kern w:val="2"/>
              <w:lang w:val="en-GB" w:eastAsia="en-GB"/>
              <w14:ligatures w14:val="standardContextual"/>
            </w:rPr>
          </w:pPr>
          <w:hyperlink w:anchor="_Toc143502443" w:history="1">
            <w:r w:rsidR="00DE6417" w:rsidRPr="009017EF">
              <w:rPr>
                <w:rStyle w:val="Hyperlink"/>
                <w:noProof/>
              </w:rPr>
              <w:t>5.1.4. Reguli și cerințe privind parteneriatul</w:t>
            </w:r>
            <w:r w:rsidR="00DE6417">
              <w:rPr>
                <w:noProof/>
                <w:webHidden/>
              </w:rPr>
              <w:tab/>
            </w:r>
            <w:r w:rsidR="00DE6417">
              <w:rPr>
                <w:noProof/>
                <w:webHidden/>
              </w:rPr>
              <w:fldChar w:fldCharType="begin"/>
            </w:r>
            <w:r w:rsidR="00DE6417">
              <w:rPr>
                <w:noProof/>
                <w:webHidden/>
              </w:rPr>
              <w:instrText xml:space="preserve"> PAGEREF _Toc143502443 \h </w:instrText>
            </w:r>
            <w:r w:rsidR="00DE6417">
              <w:rPr>
                <w:noProof/>
                <w:webHidden/>
              </w:rPr>
            </w:r>
            <w:r w:rsidR="00DE6417">
              <w:rPr>
                <w:noProof/>
                <w:webHidden/>
              </w:rPr>
              <w:fldChar w:fldCharType="separate"/>
            </w:r>
            <w:r w:rsidR="0092687B">
              <w:rPr>
                <w:noProof/>
                <w:webHidden/>
              </w:rPr>
              <w:t>49</w:t>
            </w:r>
            <w:r w:rsidR="00DE6417">
              <w:rPr>
                <w:noProof/>
                <w:webHidden/>
              </w:rPr>
              <w:fldChar w:fldCharType="end"/>
            </w:r>
          </w:hyperlink>
        </w:p>
        <w:p w14:paraId="090E5A07" w14:textId="6D301F6F" w:rsidR="00DE6417" w:rsidRDefault="00000000">
          <w:pPr>
            <w:pStyle w:val="TOC2"/>
            <w:tabs>
              <w:tab w:val="right" w:leader="dot" w:pos="9913"/>
            </w:tabs>
            <w:rPr>
              <w:rFonts w:eastAsiaTheme="minorEastAsia"/>
              <w:noProof/>
              <w:kern w:val="2"/>
              <w:lang w:val="en-GB" w:eastAsia="en-GB"/>
              <w14:ligatures w14:val="standardContextual"/>
            </w:rPr>
          </w:pPr>
          <w:hyperlink w:anchor="_Toc143502444" w:history="1">
            <w:r w:rsidR="00DE6417" w:rsidRPr="009017EF">
              <w:rPr>
                <w:rStyle w:val="Hyperlink"/>
                <w:noProof/>
              </w:rPr>
              <w:t>5.2. Eligibilitatea activităților</w:t>
            </w:r>
            <w:r w:rsidR="00DE6417">
              <w:rPr>
                <w:noProof/>
                <w:webHidden/>
              </w:rPr>
              <w:tab/>
            </w:r>
            <w:r w:rsidR="00DE6417">
              <w:rPr>
                <w:noProof/>
                <w:webHidden/>
              </w:rPr>
              <w:fldChar w:fldCharType="begin"/>
            </w:r>
            <w:r w:rsidR="00DE6417">
              <w:rPr>
                <w:noProof/>
                <w:webHidden/>
              </w:rPr>
              <w:instrText xml:space="preserve"> PAGEREF _Toc143502444 \h </w:instrText>
            </w:r>
            <w:r w:rsidR="00DE6417">
              <w:rPr>
                <w:noProof/>
                <w:webHidden/>
              </w:rPr>
            </w:r>
            <w:r w:rsidR="00DE6417">
              <w:rPr>
                <w:noProof/>
                <w:webHidden/>
              </w:rPr>
              <w:fldChar w:fldCharType="separate"/>
            </w:r>
            <w:r w:rsidR="0092687B">
              <w:rPr>
                <w:noProof/>
                <w:webHidden/>
              </w:rPr>
              <w:t>49</w:t>
            </w:r>
            <w:r w:rsidR="00DE6417">
              <w:rPr>
                <w:noProof/>
                <w:webHidden/>
              </w:rPr>
              <w:fldChar w:fldCharType="end"/>
            </w:r>
          </w:hyperlink>
        </w:p>
        <w:p w14:paraId="06A07013" w14:textId="3AE77D08" w:rsidR="00DE6417" w:rsidRDefault="00000000">
          <w:pPr>
            <w:pStyle w:val="TOC3"/>
            <w:tabs>
              <w:tab w:val="right" w:leader="dot" w:pos="9913"/>
            </w:tabs>
            <w:rPr>
              <w:rFonts w:eastAsiaTheme="minorEastAsia"/>
              <w:noProof/>
              <w:kern w:val="2"/>
              <w:lang w:val="en-GB" w:eastAsia="en-GB"/>
              <w14:ligatures w14:val="standardContextual"/>
            </w:rPr>
          </w:pPr>
          <w:hyperlink w:anchor="_Toc143502445" w:history="1">
            <w:r w:rsidR="00DE6417" w:rsidRPr="009017EF">
              <w:rPr>
                <w:rStyle w:val="Hyperlink"/>
                <w:noProof/>
              </w:rPr>
              <w:t>5.2.1. Cerințe generale privind elibigilitatea activităților</w:t>
            </w:r>
            <w:r w:rsidR="00DE6417">
              <w:rPr>
                <w:noProof/>
                <w:webHidden/>
              </w:rPr>
              <w:tab/>
            </w:r>
            <w:r w:rsidR="00DE6417">
              <w:rPr>
                <w:noProof/>
                <w:webHidden/>
              </w:rPr>
              <w:fldChar w:fldCharType="begin"/>
            </w:r>
            <w:r w:rsidR="00DE6417">
              <w:rPr>
                <w:noProof/>
                <w:webHidden/>
              </w:rPr>
              <w:instrText xml:space="preserve"> PAGEREF _Toc143502445 \h </w:instrText>
            </w:r>
            <w:r w:rsidR="00DE6417">
              <w:rPr>
                <w:noProof/>
                <w:webHidden/>
              </w:rPr>
            </w:r>
            <w:r w:rsidR="00DE6417">
              <w:rPr>
                <w:noProof/>
                <w:webHidden/>
              </w:rPr>
              <w:fldChar w:fldCharType="separate"/>
            </w:r>
            <w:r w:rsidR="0092687B">
              <w:rPr>
                <w:noProof/>
                <w:webHidden/>
              </w:rPr>
              <w:t>49</w:t>
            </w:r>
            <w:r w:rsidR="00DE6417">
              <w:rPr>
                <w:noProof/>
                <w:webHidden/>
              </w:rPr>
              <w:fldChar w:fldCharType="end"/>
            </w:r>
          </w:hyperlink>
        </w:p>
        <w:p w14:paraId="53F83EDA" w14:textId="70778226" w:rsidR="00DE6417" w:rsidRDefault="00000000">
          <w:pPr>
            <w:pStyle w:val="TOC3"/>
            <w:tabs>
              <w:tab w:val="right" w:leader="dot" w:pos="9913"/>
            </w:tabs>
            <w:rPr>
              <w:rFonts w:eastAsiaTheme="minorEastAsia"/>
              <w:noProof/>
              <w:kern w:val="2"/>
              <w:lang w:val="en-GB" w:eastAsia="en-GB"/>
              <w14:ligatures w14:val="standardContextual"/>
            </w:rPr>
          </w:pPr>
          <w:hyperlink w:anchor="_Toc143502446" w:history="1">
            <w:r w:rsidR="00DE6417" w:rsidRPr="009017EF">
              <w:rPr>
                <w:rStyle w:val="Hyperlink"/>
                <w:rFonts w:ascii="Trebuchet MS" w:hAnsi="Trebuchet MS"/>
                <w:noProof/>
              </w:rPr>
              <w:t>5.2.2. Activități eligibile</w:t>
            </w:r>
            <w:r w:rsidR="00DE6417">
              <w:rPr>
                <w:noProof/>
                <w:webHidden/>
              </w:rPr>
              <w:tab/>
            </w:r>
            <w:r w:rsidR="00DE6417">
              <w:rPr>
                <w:noProof/>
                <w:webHidden/>
              </w:rPr>
              <w:fldChar w:fldCharType="begin"/>
            </w:r>
            <w:r w:rsidR="00DE6417">
              <w:rPr>
                <w:noProof/>
                <w:webHidden/>
              </w:rPr>
              <w:instrText xml:space="preserve"> PAGEREF _Toc143502446 \h </w:instrText>
            </w:r>
            <w:r w:rsidR="00DE6417">
              <w:rPr>
                <w:noProof/>
                <w:webHidden/>
              </w:rPr>
            </w:r>
            <w:r w:rsidR="00DE6417">
              <w:rPr>
                <w:noProof/>
                <w:webHidden/>
              </w:rPr>
              <w:fldChar w:fldCharType="separate"/>
            </w:r>
            <w:r w:rsidR="0092687B">
              <w:rPr>
                <w:noProof/>
                <w:webHidden/>
              </w:rPr>
              <w:t>53</w:t>
            </w:r>
            <w:r w:rsidR="00DE6417">
              <w:rPr>
                <w:noProof/>
                <w:webHidden/>
              </w:rPr>
              <w:fldChar w:fldCharType="end"/>
            </w:r>
          </w:hyperlink>
        </w:p>
        <w:p w14:paraId="759002A4" w14:textId="3CC84945" w:rsidR="00DE6417" w:rsidRDefault="00000000">
          <w:pPr>
            <w:pStyle w:val="TOC3"/>
            <w:tabs>
              <w:tab w:val="right" w:leader="dot" w:pos="9913"/>
            </w:tabs>
            <w:rPr>
              <w:rFonts w:eastAsiaTheme="minorEastAsia"/>
              <w:noProof/>
              <w:kern w:val="2"/>
              <w:lang w:val="en-GB" w:eastAsia="en-GB"/>
              <w14:ligatures w14:val="standardContextual"/>
            </w:rPr>
          </w:pPr>
          <w:hyperlink w:anchor="_Toc143502447" w:history="1">
            <w:r w:rsidR="00DE6417" w:rsidRPr="009017EF">
              <w:rPr>
                <w:rStyle w:val="Hyperlink"/>
                <w:noProof/>
              </w:rPr>
              <w:t>5.2.3. Activitatea de bază</w:t>
            </w:r>
            <w:r w:rsidR="00DE6417">
              <w:rPr>
                <w:noProof/>
                <w:webHidden/>
              </w:rPr>
              <w:tab/>
            </w:r>
            <w:r w:rsidR="00DE6417">
              <w:rPr>
                <w:noProof/>
                <w:webHidden/>
              </w:rPr>
              <w:fldChar w:fldCharType="begin"/>
            </w:r>
            <w:r w:rsidR="00DE6417">
              <w:rPr>
                <w:noProof/>
                <w:webHidden/>
              </w:rPr>
              <w:instrText xml:space="preserve"> PAGEREF _Toc143502447 \h </w:instrText>
            </w:r>
            <w:r w:rsidR="00DE6417">
              <w:rPr>
                <w:noProof/>
                <w:webHidden/>
              </w:rPr>
            </w:r>
            <w:r w:rsidR="00DE6417">
              <w:rPr>
                <w:noProof/>
                <w:webHidden/>
              </w:rPr>
              <w:fldChar w:fldCharType="separate"/>
            </w:r>
            <w:r w:rsidR="0092687B">
              <w:rPr>
                <w:noProof/>
                <w:webHidden/>
              </w:rPr>
              <w:t>53</w:t>
            </w:r>
            <w:r w:rsidR="00DE6417">
              <w:rPr>
                <w:noProof/>
                <w:webHidden/>
              </w:rPr>
              <w:fldChar w:fldCharType="end"/>
            </w:r>
          </w:hyperlink>
        </w:p>
        <w:p w14:paraId="30C2386D" w14:textId="73D96051" w:rsidR="00DE6417" w:rsidRDefault="00000000">
          <w:pPr>
            <w:pStyle w:val="TOC3"/>
            <w:tabs>
              <w:tab w:val="right" w:leader="dot" w:pos="9913"/>
            </w:tabs>
            <w:rPr>
              <w:rFonts w:eastAsiaTheme="minorEastAsia"/>
              <w:noProof/>
              <w:kern w:val="2"/>
              <w:lang w:val="en-GB" w:eastAsia="en-GB"/>
              <w14:ligatures w14:val="standardContextual"/>
            </w:rPr>
          </w:pPr>
          <w:hyperlink w:anchor="_Toc143502448" w:history="1">
            <w:r w:rsidR="00DE6417" w:rsidRPr="009017EF">
              <w:rPr>
                <w:rStyle w:val="Hyperlink"/>
                <w:noProof/>
              </w:rPr>
              <w:t>5.2.4. Activități neeligibile</w:t>
            </w:r>
            <w:r w:rsidR="00DE6417">
              <w:rPr>
                <w:noProof/>
                <w:webHidden/>
              </w:rPr>
              <w:tab/>
            </w:r>
            <w:r w:rsidR="00DE6417">
              <w:rPr>
                <w:noProof/>
                <w:webHidden/>
              </w:rPr>
              <w:fldChar w:fldCharType="begin"/>
            </w:r>
            <w:r w:rsidR="00DE6417">
              <w:rPr>
                <w:noProof/>
                <w:webHidden/>
              </w:rPr>
              <w:instrText xml:space="preserve"> PAGEREF _Toc143502448 \h </w:instrText>
            </w:r>
            <w:r w:rsidR="00DE6417">
              <w:rPr>
                <w:noProof/>
                <w:webHidden/>
              </w:rPr>
            </w:r>
            <w:r w:rsidR="00DE6417">
              <w:rPr>
                <w:noProof/>
                <w:webHidden/>
              </w:rPr>
              <w:fldChar w:fldCharType="separate"/>
            </w:r>
            <w:r w:rsidR="0092687B">
              <w:rPr>
                <w:noProof/>
                <w:webHidden/>
              </w:rPr>
              <w:t>54</w:t>
            </w:r>
            <w:r w:rsidR="00DE6417">
              <w:rPr>
                <w:noProof/>
                <w:webHidden/>
              </w:rPr>
              <w:fldChar w:fldCharType="end"/>
            </w:r>
          </w:hyperlink>
        </w:p>
        <w:p w14:paraId="25FB8856" w14:textId="411BDC9E" w:rsidR="00DE6417" w:rsidRDefault="00000000">
          <w:pPr>
            <w:pStyle w:val="TOC2"/>
            <w:tabs>
              <w:tab w:val="right" w:leader="dot" w:pos="9913"/>
            </w:tabs>
            <w:rPr>
              <w:rFonts w:eastAsiaTheme="minorEastAsia"/>
              <w:noProof/>
              <w:kern w:val="2"/>
              <w:lang w:val="en-GB" w:eastAsia="en-GB"/>
              <w14:ligatures w14:val="standardContextual"/>
            </w:rPr>
          </w:pPr>
          <w:hyperlink w:anchor="_Toc143502449" w:history="1">
            <w:r w:rsidR="00DE6417" w:rsidRPr="009017EF">
              <w:rPr>
                <w:rStyle w:val="Hyperlink"/>
                <w:noProof/>
              </w:rPr>
              <w:t>5.3. Eligibilitatea cheltuielilor</w:t>
            </w:r>
            <w:r w:rsidR="00DE6417">
              <w:rPr>
                <w:noProof/>
                <w:webHidden/>
              </w:rPr>
              <w:tab/>
            </w:r>
            <w:r w:rsidR="00DE6417">
              <w:rPr>
                <w:noProof/>
                <w:webHidden/>
              </w:rPr>
              <w:fldChar w:fldCharType="begin"/>
            </w:r>
            <w:r w:rsidR="00DE6417">
              <w:rPr>
                <w:noProof/>
                <w:webHidden/>
              </w:rPr>
              <w:instrText xml:space="preserve"> PAGEREF _Toc143502449 \h </w:instrText>
            </w:r>
            <w:r w:rsidR="00DE6417">
              <w:rPr>
                <w:noProof/>
                <w:webHidden/>
              </w:rPr>
            </w:r>
            <w:r w:rsidR="00DE6417">
              <w:rPr>
                <w:noProof/>
                <w:webHidden/>
              </w:rPr>
              <w:fldChar w:fldCharType="separate"/>
            </w:r>
            <w:r w:rsidR="0092687B">
              <w:rPr>
                <w:noProof/>
                <w:webHidden/>
              </w:rPr>
              <w:t>54</w:t>
            </w:r>
            <w:r w:rsidR="00DE6417">
              <w:rPr>
                <w:noProof/>
                <w:webHidden/>
              </w:rPr>
              <w:fldChar w:fldCharType="end"/>
            </w:r>
          </w:hyperlink>
        </w:p>
        <w:p w14:paraId="3DAA23CF" w14:textId="35385949" w:rsidR="00DE6417" w:rsidRDefault="00000000">
          <w:pPr>
            <w:pStyle w:val="TOC3"/>
            <w:tabs>
              <w:tab w:val="right" w:leader="dot" w:pos="9913"/>
            </w:tabs>
            <w:rPr>
              <w:rFonts w:eastAsiaTheme="minorEastAsia"/>
              <w:noProof/>
              <w:kern w:val="2"/>
              <w:lang w:val="en-GB" w:eastAsia="en-GB"/>
              <w14:ligatures w14:val="standardContextual"/>
            </w:rPr>
          </w:pPr>
          <w:hyperlink w:anchor="_Toc143502450" w:history="1">
            <w:r w:rsidR="00DE6417" w:rsidRPr="009017EF">
              <w:rPr>
                <w:rStyle w:val="Hyperlink"/>
                <w:noProof/>
              </w:rPr>
              <w:t>5.3.1. Baza legală pentru stabilirea eligibilității cheltuielilor</w:t>
            </w:r>
            <w:r w:rsidR="00DE6417">
              <w:rPr>
                <w:noProof/>
                <w:webHidden/>
              </w:rPr>
              <w:tab/>
            </w:r>
            <w:r w:rsidR="00DE6417">
              <w:rPr>
                <w:noProof/>
                <w:webHidden/>
              </w:rPr>
              <w:fldChar w:fldCharType="begin"/>
            </w:r>
            <w:r w:rsidR="00DE6417">
              <w:rPr>
                <w:noProof/>
                <w:webHidden/>
              </w:rPr>
              <w:instrText xml:space="preserve"> PAGEREF _Toc143502450 \h </w:instrText>
            </w:r>
            <w:r w:rsidR="00DE6417">
              <w:rPr>
                <w:noProof/>
                <w:webHidden/>
              </w:rPr>
            </w:r>
            <w:r w:rsidR="00DE6417">
              <w:rPr>
                <w:noProof/>
                <w:webHidden/>
              </w:rPr>
              <w:fldChar w:fldCharType="separate"/>
            </w:r>
            <w:r w:rsidR="0092687B">
              <w:rPr>
                <w:noProof/>
                <w:webHidden/>
              </w:rPr>
              <w:t>54</w:t>
            </w:r>
            <w:r w:rsidR="00DE6417">
              <w:rPr>
                <w:noProof/>
                <w:webHidden/>
              </w:rPr>
              <w:fldChar w:fldCharType="end"/>
            </w:r>
          </w:hyperlink>
        </w:p>
        <w:p w14:paraId="432C8A80" w14:textId="4280372F" w:rsidR="00DE6417" w:rsidRDefault="00000000">
          <w:pPr>
            <w:pStyle w:val="TOC3"/>
            <w:tabs>
              <w:tab w:val="right" w:leader="dot" w:pos="9913"/>
            </w:tabs>
            <w:rPr>
              <w:rFonts w:eastAsiaTheme="minorEastAsia"/>
              <w:noProof/>
              <w:kern w:val="2"/>
              <w:lang w:val="en-GB" w:eastAsia="en-GB"/>
              <w14:ligatures w14:val="standardContextual"/>
            </w:rPr>
          </w:pPr>
          <w:hyperlink w:anchor="_Toc143502451" w:history="1">
            <w:r w:rsidR="00DE6417" w:rsidRPr="009017EF">
              <w:rPr>
                <w:rStyle w:val="Hyperlink"/>
                <w:noProof/>
              </w:rPr>
              <w:t>5.3.2. Categorii și plafoane de cheltuieli eligibile</w:t>
            </w:r>
            <w:r w:rsidR="00DE6417">
              <w:rPr>
                <w:noProof/>
                <w:webHidden/>
              </w:rPr>
              <w:tab/>
            </w:r>
            <w:r w:rsidR="00DE6417">
              <w:rPr>
                <w:noProof/>
                <w:webHidden/>
              </w:rPr>
              <w:fldChar w:fldCharType="begin"/>
            </w:r>
            <w:r w:rsidR="00DE6417">
              <w:rPr>
                <w:noProof/>
                <w:webHidden/>
              </w:rPr>
              <w:instrText xml:space="preserve"> PAGEREF _Toc143502451 \h </w:instrText>
            </w:r>
            <w:r w:rsidR="00DE6417">
              <w:rPr>
                <w:noProof/>
                <w:webHidden/>
              </w:rPr>
            </w:r>
            <w:r w:rsidR="00DE6417">
              <w:rPr>
                <w:noProof/>
                <w:webHidden/>
              </w:rPr>
              <w:fldChar w:fldCharType="separate"/>
            </w:r>
            <w:r w:rsidR="0092687B">
              <w:rPr>
                <w:noProof/>
                <w:webHidden/>
              </w:rPr>
              <w:t>56</w:t>
            </w:r>
            <w:r w:rsidR="00DE6417">
              <w:rPr>
                <w:noProof/>
                <w:webHidden/>
              </w:rPr>
              <w:fldChar w:fldCharType="end"/>
            </w:r>
          </w:hyperlink>
        </w:p>
        <w:p w14:paraId="1ECA2339" w14:textId="4C8AF10F" w:rsidR="00DE6417" w:rsidRDefault="00000000">
          <w:pPr>
            <w:pStyle w:val="TOC3"/>
            <w:tabs>
              <w:tab w:val="right" w:leader="dot" w:pos="9913"/>
            </w:tabs>
            <w:rPr>
              <w:rFonts w:eastAsiaTheme="minorEastAsia"/>
              <w:noProof/>
              <w:kern w:val="2"/>
              <w:lang w:val="en-GB" w:eastAsia="en-GB"/>
              <w14:ligatures w14:val="standardContextual"/>
            </w:rPr>
          </w:pPr>
          <w:hyperlink w:anchor="_Toc143502452" w:history="1">
            <w:r w:rsidR="00DE6417" w:rsidRPr="009017EF">
              <w:rPr>
                <w:rStyle w:val="Hyperlink"/>
                <w:noProof/>
              </w:rPr>
              <w:t>5.3.3. Categorii de cheltuieli neeligibile</w:t>
            </w:r>
            <w:r w:rsidR="00DE6417">
              <w:rPr>
                <w:noProof/>
                <w:webHidden/>
              </w:rPr>
              <w:tab/>
            </w:r>
            <w:r w:rsidR="00DE6417">
              <w:rPr>
                <w:noProof/>
                <w:webHidden/>
              </w:rPr>
              <w:fldChar w:fldCharType="begin"/>
            </w:r>
            <w:r w:rsidR="00DE6417">
              <w:rPr>
                <w:noProof/>
                <w:webHidden/>
              </w:rPr>
              <w:instrText xml:space="preserve"> PAGEREF _Toc143502452 \h </w:instrText>
            </w:r>
            <w:r w:rsidR="00DE6417">
              <w:rPr>
                <w:noProof/>
                <w:webHidden/>
              </w:rPr>
            </w:r>
            <w:r w:rsidR="00DE6417">
              <w:rPr>
                <w:noProof/>
                <w:webHidden/>
              </w:rPr>
              <w:fldChar w:fldCharType="separate"/>
            </w:r>
            <w:r w:rsidR="0092687B">
              <w:rPr>
                <w:noProof/>
                <w:webHidden/>
              </w:rPr>
              <w:t>60</w:t>
            </w:r>
            <w:r w:rsidR="00DE6417">
              <w:rPr>
                <w:noProof/>
                <w:webHidden/>
              </w:rPr>
              <w:fldChar w:fldCharType="end"/>
            </w:r>
          </w:hyperlink>
        </w:p>
        <w:p w14:paraId="4BB60990" w14:textId="2BD7D954" w:rsidR="00DE6417" w:rsidRDefault="00000000">
          <w:pPr>
            <w:pStyle w:val="TOC3"/>
            <w:tabs>
              <w:tab w:val="right" w:leader="dot" w:pos="9913"/>
            </w:tabs>
            <w:rPr>
              <w:rFonts w:eastAsiaTheme="minorEastAsia"/>
              <w:noProof/>
              <w:kern w:val="2"/>
              <w:lang w:val="en-GB" w:eastAsia="en-GB"/>
              <w14:ligatures w14:val="standardContextual"/>
            </w:rPr>
          </w:pPr>
          <w:hyperlink w:anchor="_Toc143502453" w:history="1">
            <w:r w:rsidR="00DE6417" w:rsidRPr="009017EF">
              <w:rPr>
                <w:rStyle w:val="Hyperlink"/>
                <w:noProof/>
              </w:rPr>
              <w:t>5.3.4. Opțiuni de costuri simplificate. Costuri directe și costuri indirecte</w:t>
            </w:r>
            <w:r w:rsidR="00DE6417">
              <w:rPr>
                <w:noProof/>
                <w:webHidden/>
              </w:rPr>
              <w:tab/>
            </w:r>
            <w:r w:rsidR="00DE6417">
              <w:rPr>
                <w:noProof/>
                <w:webHidden/>
              </w:rPr>
              <w:fldChar w:fldCharType="begin"/>
            </w:r>
            <w:r w:rsidR="00DE6417">
              <w:rPr>
                <w:noProof/>
                <w:webHidden/>
              </w:rPr>
              <w:instrText xml:space="preserve"> PAGEREF _Toc143502453 \h </w:instrText>
            </w:r>
            <w:r w:rsidR="00DE6417">
              <w:rPr>
                <w:noProof/>
                <w:webHidden/>
              </w:rPr>
            </w:r>
            <w:r w:rsidR="00DE6417">
              <w:rPr>
                <w:noProof/>
                <w:webHidden/>
              </w:rPr>
              <w:fldChar w:fldCharType="separate"/>
            </w:r>
            <w:r w:rsidR="0092687B">
              <w:rPr>
                <w:noProof/>
                <w:webHidden/>
              </w:rPr>
              <w:t>62</w:t>
            </w:r>
            <w:r w:rsidR="00DE6417">
              <w:rPr>
                <w:noProof/>
                <w:webHidden/>
              </w:rPr>
              <w:fldChar w:fldCharType="end"/>
            </w:r>
          </w:hyperlink>
        </w:p>
        <w:p w14:paraId="2199BA92" w14:textId="66FD18DE" w:rsidR="00DE6417" w:rsidRDefault="00000000">
          <w:pPr>
            <w:pStyle w:val="TOC3"/>
            <w:tabs>
              <w:tab w:val="right" w:leader="dot" w:pos="9913"/>
            </w:tabs>
            <w:rPr>
              <w:rFonts w:eastAsiaTheme="minorEastAsia"/>
              <w:noProof/>
              <w:kern w:val="2"/>
              <w:lang w:val="en-GB" w:eastAsia="en-GB"/>
              <w14:ligatures w14:val="standardContextual"/>
            </w:rPr>
          </w:pPr>
          <w:hyperlink w:anchor="_Toc143502454" w:history="1">
            <w:r w:rsidR="00DE6417" w:rsidRPr="009017EF">
              <w:rPr>
                <w:rStyle w:val="Hyperlink"/>
                <w:noProof/>
              </w:rPr>
              <w:t>5.3.5. Opțiuni de costuri simplificate.  Costuri unitare/sume forfetare și rate forfetare</w:t>
            </w:r>
            <w:r w:rsidR="00DE6417">
              <w:rPr>
                <w:noProof/>
                <w:webHidden/>
              </w:rPr>
              <w:tab/>
            </w:r>
            <w:r w:rsidR="00DE6417">
              <w:rPr>
                <w:noProof/>
                <w:webHidden/>
              </w:rPr>
              <w:fldChar w:fldCharType="begin"/>
            </w:r>
            <w:r w:rsidR="00DE6417">
              <w:rPr>
                <w:noProof/>
                <w:webHidden/>
              </w:rPr>
              <w:instrText xml:space="preserve"> PAGEREF _Toc143502454 \h </w:instrText>
            </w:r>
            <w:r w:rsidR="00DE6417">
              <w:rPr>
                <w:noProof/>
                <w:webHidden/>
              </w:rPr>
            </w:r>
            <w:r w:rsidR="00DE6417">
              <w:rPr>
                <w:noProof/>
                <w:webHidden/>
              </w:rPr>
              <w:fldChar w:fldCharType="separate"/>
            </w:r>
            <w:r w:rsidR="0092687B">
              <w:rPr>
                <w:noProof/>
                <w:webHidden/>
              </w:rPr>
              <w:t>62</w:t>
            </w:r>
            <w:r w:rsidR="00DE6417">
              <w:rPr>
                <w:noProof/>
                <w:webHidden/>
              </w:rPr>
              <w:fldChar w:fldCharType="end"/>
            </w:r>
          </w:hyperlink>
        </w:p>
        <w:p w14:paraId="2197440A" w14:textId="77DD505D" w:rsidR="00DE6417" w:rsidRDefault="00000000">
          <w:pPr>
            <w:pStyle w:val="TOC3"/>
            <w:tabs>
              <w:tab w:val="right" w:leader="dot" w:pos="9913"/>
            </w:tabs>
            <w:rPr>
              <w:rFonts w:eastAsiaTheme="minorEastAsia"/>
              <w:noProof/>
              <w:kern w:val="2"/>
              <w:lang w:val="en-GB" w:eastAsia="en-GB"/>
              <w14:ligatures w14:val="standardContextual"/>
            </w:rPr>
          </w:pPr>
          <w:hyperlink w:anchor="_Toc143502455" w:history="1">
            <w:r w:rsidR="00DE6417" w:rsidRPr="009017EF">
              <w:rPr>
                <w:rStyle w:val="Hyperlink"/>
                <w:noProof/>
              </w:rPr>
              <w:t>5.3.6. Finanțare nelegată de costuri</w:t>
            </w:r>
            <w:r w:rsidR="00DE6417">
              <w:rPr>
                <w:noProof/>
                <w:webHidden/>
              </w:rPr>
              <w:tab/>
            </w:r>
            <w:r w:rsidR="00DE6417">
              <w:rPr>
                <w:noProof/>
                <w:webHidden/>
              </w:rPr>
              <w:fldChar w:fldCharType="begin"/>
            </w:r>
            <w:r w:rsidR="00DE6417">
              <w:rPr>
                <w:noProof/>
                <w:webHidden/>
              </w:rPr>
              <w:instrText xml:space="preserve"> PAGEREF _Toc143502455 \h </w:instrText>
            </w:r>
            <w:r w:rsidR="00DE6417">
              <w:rPr>
                <w:noProof/>
                <w:webHidden/>
              </w:rPr>
            </w:r>
            <w:r w:rsidR="00DE6417">
              <w:rPr>
                <w:noProof/>
                <w:webHidden/>
              </w:rPr>
              <w:fldChar w:fldCharType="separate"/>
            </w:r>
            <w:r w:rsidR="0092687B">
              <w:rPr>
                <w:noProof/>
                <w:webHidden/>
              </w:rPr>
              <w:t>62</w:t>
            </w:r>
            <w:r w:rsidR="00DE6417">
              <w:rPr>
                <w:noProof/>
                <w:webHidden/>
              </w:rPr>
              <w:fldChar w:fldCharType="end"/>
            </w:r>
          </w:hyperlink>
        </w:p>
        <w:p w14:paraId="4319F4AC" w14:textId="258B502D" w:rsidR="00DE6417" w:rsidRDefault="00000000">
          <w:pPr>
            <w:pStyle w:val="TOC2"/>
            <w:tabs>
              <w:tab w:val="right" w:leader="dot" w:pos="9913"/>
            </w:tabs>
            <w:rPr>
              <w:rFonts w:eastAsiaTheme="minorEastAsia"/>
              <w:noProof/>
              <w:kern w:val="2"/>
              <w:lang w:val="en-GB" w:eastAsia="en-GB"/>
              <w14:ligatures w14:val="standardContextual"/>
            </w:rPr>
          </w:pPr>
          <w:hyperlink w:anchor="_Toc143502456" w:history="1">
            <w:r w:rsidR="00DE6417" w:rsidRPr="009017EF">
              <w:rPr>
                <w:rStyle w:val="Hyperlink"/>
                <w:noProof/>
              </w:rPr>
              <w:t>5.4. Valoarea minimă și maximă eligibilă/nerambursabilă a unui proiect</w:t>
            </w:r>
            <w:r w:rsidR="00DE6417">
              <w:rPr>
                <w:noProof/>
                <w:webHidden/>
              </w:rPr>
              <w:tab/>
            </w:r>
            <w:r w:rsidR="00DE6417">
              <w:rPr>
                <w:noProof/>
                <w:webHidden/>
              </w:rPr>
              <w:fldChar w:fldCharType="begin"/>
            </w:r>
            <w:r w:rsidR="00DE6417">
              <w:rPr>
                <w:noProof/>
                <w:webHidden/>
              </w:rPr>
              <w:instrText xml:space="preserve"> PAGEREF _Toc143502456 \h </w:instrText>
            </w:r>
            <w:r w:rsidR="00DE6417">
              <w:rPr>
                <w:noProof/>
                <w:webHidden/>
              </w:rPr>
            </w:r>
            <w:r w:rsidR="00DE6417">
              <w:rPr>
                <w:noProof/>
                <w:webHidden/>
              </w:rPr>
              <w:fldChar w:fldCharType="separate"/>
            </w:r>
            <w:r w:rsidR="0092687B">
              <w:rPr>
                <w:noProof/>
                <w:webHidden/>
              </w:rPr>
              <w:t>62</w:t>
            </w:r>
            <w:r w:rsidR="00DE6417">
              <w:rPr>
                <w:noProof/>
                <w:webHidden/>
              </w:rPr>
              <w:fldChar w:fldCharType="end"/>
            </w:r>
          </w:hyperlink>
        </w:p>
        <w:p w14:paraId="55CC376F" w14:textId="59407287" w:rsidR="00DE6417" w:rsidRDefault="00000000">
          <w:pPr>
            <w:pStyle w:val="TOC2"/>
            <w:tabs>
              <w:tab w:val="right" w:leader="dot" w:pos="9913"/>
            </w:tabs>
            <w:rPr>
              <w:rFonts w:eastAsiaTheme="minorEastAsia"/>
              <w:noProof/>
              <w:kern w:val="2"/>
              <w:lang w:val="en-GB" w:eastAsia="en-GB"/>
              <w14:ligatures w14:val="standardContextual"/>
            </w:rPr>
          </w:pPr>
          <w:hyperlink w:anchor="_Toc143502457" w:history="1">
            <w:r w:rsidR="00DE6417" w:rsidRPr="009017EF">
              <w:rPr>
                <w:rStyle w:val="Hyperlink"/>
                <w:noProof/>
              </w:rPr>
              <w:t>5.5. Cuantumul cofinanțării acordate</w:t>
            </w:r>
            <w:r w:rsidR="00DE6417">
              <w:rPr>
                <w:noProof/>
                <w:webHidden/>
              </w:rPr>
              <w:tab/>
            </w:r>
            <w:r w:rsidR="00DE6417">
              <w:rPr>
                <w:noProof/>
                <w:webHidden/>
              </w:rPr>
              <w:fldChar w:fldCharType="begin"/>
            </w:r>
            <w:r w:rsidR="00DE6417">
              <w:rPr>
                <w:noProof/>
                <w:webHidden/>
              </w:rPr>
              <w:instrText xml:space="preserve"> PAGEREF _Toc143502457 \h </w:instrText>
            </w:r>
            <w:r w:rsidR="00DE6417">
              <w:rPr>
                <w:noProof/>
                <w:webHidden/>
              </w:rPr>
            </w:r>
            <w:r w:rsidR="00DE6417">
              <w:rPr>
                <w:noProof/>
                <w:webHidden/>
              </w:rPr>
              <w:fldChar w:fldCharType="separate"/>
            </w:r>
            <w:r w:rsidR="0092687B">
              <w:rPr>
                <w:noProof/>
                <w:webHidden/>
              </w:rPr>
              <w:t>63</w:t>
            </w:r>
            <w:r w:rsidR="00DE6417">
              <w:rPr>
                <w:noProof/>
                <w:webHidden/>
              </w:rPr>
              <w:fldChar w:fldCharType="end"/>
            </w:r>
          </w:hyperlink>
        </w:p>
        <w:p w14:paraId="16778C12" w14:textId="164D2600" w:rsidR="00DE6417" w:rsidRDefault="00000000">
          <w:pPr>
            <w:pStyle w:val="TOC2"/>
            <w:tabs>
              <w:tab w:val="right" w:leader="dot" w:pos="9913"/>
            </w:tabs>
            <w:rPr>
              <w:rFonts w:eastAsiaTheme="minorEastAsia"/>
              <w:noProof/>
              <w:kern w:val="2"/>
              <w:lang w:val="en-GB" w:eastAsia="en-GB"/>
              <w14:ligatures w14:val="standardContextual"/>
            </w:rPr>
          </w:pPr>
          <w:hyperlink w:anchor="_Toc143502458" w:history="1">
            <w:r w:rsidR="00DE6417" w:rsidRPr="009017EF">
              <w:rPr>
                <w:rStyle w:val="Hyperlink"/>
                <w:noProof/>
              </w:rPr>
              <w:t>5.6. Durata proiectului</w:t>
            </w:r>
            <w:r w:rsidR="00DE6417">
              <w:rPr>
                <w:noProof/>
                <w:webHidden/>
              </w:rPr>
              <w:tab/>
            </w:r>
            <w:r w:rsidR="00DE6417">
              <w:rPr>
                <w:noProof/>
                <w:webHidden/>
              </w:rPr>
              <w:fldChar w:fldCharType="begin"/>
            </w:r>
            <w:r w:rsidR="00DE6417">
              <w:rPr>
                <w:noProof/>
                <w:webHidden/>
              </w:rPr>
              <w:instrText xml:space="preserve"> PAGEREF _Toc143502458 \h </w:instrText>
            </w:r>
            <w:r w:rsidR="00DE6417">
              <w:rPr>
                <w:noProof/>
                <w:webHidden/>
              </w:rPr>
            </w:r>
            <w:r w:rsidR="00DE6417">
              <w:rPr>
                <w:noProof/>
                <w:webHidden/>
              </w:rPr>
              <w:fldChar w:fldCharType="separate"/>
            </w:r>
            <w:r w:rsidR="0092687B">
              <w:rPr>
                <w:noProof/>
                <w:webHidden/>
              </w:rPr>
              <w:t>63</w:t>
            </w:r>
            <w:r w:rsidR="00DE6417">
              <w:rPr>
                <w:noProof/>
                <w:webHidden/>
              </w:rPr>
              <w:fldChar w:fldCharType="end"/>
            </w:r>
          </w:hyperlink>
        </w:p>
        <w:p w14:paraId="034553DA" w14:textId="22427EC1" w:rsidR="00DE6417" w:rsidRDefault="00000000">
          <w:pPr>
            <w:pStyle w:val="TOC2"/>
            <w:tabs>
              <w:tab w:val="right" w:leader="dot" w:pos="9913"/>
            </w:tabs>
            <w:rPr>
              <w:rFonts w:eastAsiaTheme="minorEastAsia"/>
              <w:noProof/>
              <w:kern w:val="2"/>
              <w:lang w:val="en-GB" w:eastAsia="en-GB"/>
              <w14:ligatures w14:val="standardContextual"/>
            </w:rPr>
          </w:pPr>
          <w:hyperlink w:anchor="_Toc143502459" w:history="1">
            <w:r w:rsidR="00DE6417" w:rsidRPr="009017EF">
              <w:rPr>
                <w:rStyle w:val="Hyperlink"/>
                <w:noProof/>
              </w:rPr>
              <w:t>5.7. Alte cerințe de eligibilitate a proiectului</w:t>
            </w:r>
            <w:r w:rsidR="00DE6417">
              <w:rPr>
                <w:noProof/>
                <w:webHidden/>
              </w:rPr>
              <w:tab/>
            </w:r>
            <w:r w:rsidR="00DE6417">
              <w:rPr>
                <w:noProof/>
                <w:webHidden/>
              </w:rPr>
              <w:fldChar w:fldCharType="begin"/>
            </w:r>
            <w:r w:rsidR="00DE6417">
              <w:rPr>
                <w:noProof/>
                <w:webHidden/>
              </w:rPr>
              <w:instrText xml:space="preserve"> PAGEREF _Toc143502459 \h </w:instrText>
            </w:r>
            <w:r w:rsidR="00DE6417">
              <w:rPr>
                <w:noProof/>
                <w:webHidden/>
              </w:rPr>
            </w:r>
            <w:r w:rsidR="00DE6417">
              <w:rPr>
                <w:noProof/>
                <w:webHidden/>
              </w:rPr>
              <w:fldChar w:fldCharType="separate"/>
            </w:r>
            <w:r w:rsidR="0092687B">
              <w:rPr>
                <w:noProof/>
                <w:webHidden/>
              </w:rPr>
              <w:t>64</w:t>
            </w:r>
            <w:r w:rsidR="00DE6417">
              <w:rPr>
                <w:noProof/>
                <w:webHidden/>
              </w:rPr>
              <w:fldChar w:fldCharType="end"/>
            </w:r>
          </w:hyperlink>
        </w:p>
        <w:p w14:paraId="15AE8659" w14:textId="289546D2" w:rsidR="00DE6417" w:rsidRDefault="00000000">
          <w:pPr>
            <w:pStyle w:val="TOC1"/>
            <w:rPr>
              <w:rFonts w:eastAsiaTheme="minorEastAsia"/>
              <w:noProof/>
              <w:kern w:val="2"/>
              <w:lang w:val="en-GB" w:eastAsia="en-GB"/>
              <w14:ligatures w14:val="standardContextual"/>
            </w:rPr>
          </w:pPr>
          <w:hyperlink w:anchor="_Toc143502460" w:history="1">
            <w:r w:rsidR="00DE6417" w:rsidRPr="009017EF">
              <w:rPr>
                <w:rStyle w:val="Hyperlink"/>
                <w:noProof/>
              </w:rPr>
              <w:t>6. INDICATORI DE ETAPĂ</w:t>
            </w:r>
            <w:r w:rsidR="00DE6417">
              <w:rPr>
                <w:noProof/>
                <w:webHidden/>
              </w:rPr>
              <w:tab/>
            </w:r>
            <w:r w:rsidR="00DE6417">
              <w:rPr>
                <w:noProof/>
                <w:webHidden/>
              </w:rPr>
              <w:fldChar w:fldCharType="begin"/>
            </w:r>
            <w:r w:rsidR="00DE6417">
              <w:rPr>
                <w:noProof/>
                <w:webHidden/>
              </w:rPr>
              <w:instrText xml:space="preserve"> PAGEREF _Toc143502460 \h </w:instrText>
            </w:r>
            <w:r w:rsidR="00DE6417">
              <w:rPr>
                <w:noProof/>
                <w:webHidden/>
              </w:rPr>
            </w:r>
            <w:r w:rsidR="00DE6417">
              <w:rPr>
                <w:noProof/>
                <w:webHidden/>
              </w:rPr>
              <w:fldChar w:fldCharType="separate"/>
            </w:r>
            <w:r w:rsidR="0092687B">
              <w:rPr>
                <w:noProof/>
                <w:webHidden/>
              </w:rPr>
              <w:t>64</w:t>
            </w:r>
            <w:r w:rsidR="00DE6417">
              <w:rPr>
                <w:noProof/>
                <w:webHidden/>
              </w:rPr>
              <w:fldChar w:fldCharType="end"/>
            </w:r>
          </w:hyperlink>
        </w:p>
        <w:p w14:paraId="6364C7FE" w14:textId="5548BC90" w:rsidR="00DE6417" w:rsidRDefault="00000000">
          <w:pPr>
            <w:pStyle w:val="TOC1"/>
            <w:rPr>
              <w:rFonts w:eastAsiaTheme="minorEastAsia"/>
              <w:noProof/>
              <w:kern w:val="2"/>
              <w:lang w:val="en-GB" w:eastAsia="en-GB"/>
              <w14:ligatures w14:val="standardContextual"/>
            </w:rPr>
          </w:pPr>
          <w:hyperlink w:anchor="_Toc143502461" w:history="1">
            <w:r w:rsidR="00DE6417" w:rsidRPr="009017EF">
              <w:rPr>
                <w:rStyle w:val="Hyperlink"/>
                <w:noProof/>
              </w:rPr>
              <w:t>7. COMPLETAREA ȘI DEPUNEREA CERERILOR DE FINANȚARE</w:t>
            </w:r>
            <w:r w:rsidR="00DE6417">
              <w:rPr>
                <w:noProof/>
                <w:webHidden/>
              </w:rPr>
              <w:tab/>
            </w:r>
            <w:r w:rsidR="00DE6417">
              <w:rPr>
                <w:noProof/>
                <w:webHidden/>
              </w:rPr>
              <w:fldChar w:fldCharType="begin"/>
            </w:r>
            <w:r w:rsidR="00DE6417">
              <w:rPr>
                <w:noProof/>
                <w:webHidden/>
              </w:rPr>
              <w:instrText xml:space="preserve"> PAGEREF _Toc143502461 \h </w:instrText>
            </w:r>
            <w:r w:rsidR="00DE6417">
              <w:rPr>
                <w:noProof/>
                <w:webHidden/>
              </w:rPr>
            </w:r>
            <w:r w:rsidR="00DE6417">
              <w:rPr>
                <w:noProof/>
                <w:webHidden/>
              </w:rPr>
              <w:fldChar w:fldCharType="separate"/>
            </w:r>
            <w:r w:rsidR="0092687B">
              <w:rPr>
                <w:noProof/>
                <w:webHidden/>
              </w:rPr>
              <w:t>67</w:t>
            </w:r>
            <w:r w:rsidR="00DE6417">
              <w:rPr>
                <w:noProof/>
                <w:webHidden/>
              </w:rPr>
              <w:fldChar w:fldCharType="end"/>
            </w:r>
          </w:hyperlink>
        </w:p>
        <w:p w14:paraId="2C594CF1" w14:textId="01460209" w:rsidR="00DE6417" w:rsidRDefault="00000000">
          <w:pPr>
            <w:pStyle w:val="TOC2"/>
            <w:tabs>
              <w:tab w:val="right" w:leader="dot" w:pos="9913"/>
            </w:tabs>
            <w:rPr>
              <w:rFonts w:eastAsiaTheme="minorEastAsia"/>
              <w:noProof/>
              <w:kern w:val="2"/>
              <w:lang w:val="en-GB" w:eastAsia="en-GB"/>
              <w14:ligatures w14:val="standardContextual"/>
            </w:rPr>
          </w:pPr>
          <w:hyperlink w:anchor="_Toc143502462" w:history="1">
            <w:r w:rsidR="00DE6417" w:rsidRPr="009017EF">
              <w:rPr>
                <w:rStyle w:val="Hyperlink"/>
                <w:noProof/>
              </w:rPr>
              <w:t>7.1. Completarea formularului cererii</w:t>
            </w:r>
            <w:r w:rsidR="00DE6417">
              <w:rPr>
                <w:noProof/>
                <w:webHidden/>
              </w:rPr>
              <w:tab/>
            </w:r>
            <w:r w:rsidR="00DE6417">
              <w:rPr>
                <w:noProof/>
                <w:webHidden/>
              </w:rPr>
              <w:fldChar w:fldCharType="begin"/>
            </w:r>
            <w:r w:rsidR="00DE6417">
              <w:rPr>
                <w:noProof/>
                <w:webHidden/>
              </w:rPr>
              <w:instrText xml:space="preserve"> PAGEREF _Toc143502462 \h </w:instrText>
            </w:r>
            <w:r w:rsidR="00DE6417">
              <w:rPr>
                <w:noProof/>
                <w:webHidden/>
              </w:rPr>
            </w:r>
            <w:r w:rsidR="00DE6417">
              <w:rPr>
                <w:noProof/>
                <w:webHidden/>
              </w:rPr>
              <w:fldChar w:fldCharType="separate"/>
            </w:r>
            <w:r w:rsidR="0092687B">
              <w:rPr>
                <w:noProof/>
                <w:webHidden/>
              </w:rPr>
              <w:t>67</w:t>
            </w:r>
            <w:r w:rsidR="00DE6417">
              <w:rPr>
                <w:noProof/>
                <w:webHidden/>
              </w:rPr>
              <w:fldChar w:fldCharType="end"/>
            </w:r>
          </w:hyperlink>
        </w:p>
        <w:p w14:paraId="78E98214" w14:textId="31440D28" w:rsidR="00DE6417" w:rsidRDefault="00000000">
          <w:pPr>
            <w:pStyle w:val="TOC2"/>
            <w:tabs>
              <w:tab w:val="right" w:leader="dot" w:pos="9913"/>
            </w:tabs>
            <w:rPr>
              <w:rFonts w:eastAsiaTheme="minorEastAsia"/>
              <w:noProof/>
              <w:kern w:val="2"/>
              <w:lang w:val="en-GB" w:eastAsia="en-GB"/>
              <w14:ligatures w14:val="standardContextual"/>
            </w:rPr>
          </w:pPr>
          <w:hyperlink w:anchor="_Toc143502463" w:history="1">
            <w:r w:rsidR="00DE6417" w:rsidRPr="009017EF">
              <w:rPr>
                <w:rStyle w:val="Hyperlink"/>
                <w:noProof/>
              </w:rPr>
              <w:t>7.2. Limba utilizată în completarea cererii de finanțare</w:t>
            </w:r>
            <w:r w:rsidR="00DE6417">
              <w:rPr>
                <w:noProof/>
                <w:webHidden/>
              </w:rPr>
              <w:tab/>
            </w:r>
            <w:r w:rsidR="00DE6417">
              <w:rPr>
                <w:noProof/>
                <w:webHidden/>
              </w:rPr>
              <w:fldChar w:fldCharType="begin"/>
            </w:r>
            <w:r w:rsidR="00DE6417">
              <w:rPr>
                <w:noProof/>
                <w:webHidden/>
              </w:rPr>
              <w:instrText xml:space="preserve"> PAGEREF _Toc143502463 \h </w:instrText>
            </w:r>
            <w:r w:rsidR="00DE6417">
              <w:rPr>
                <w:noProof/>
                <w:webHidden/>
              </w:rPr>
            </w:r>
            <w:r w:rsidR="00DE6417">
              <w:rPr>
                <w:noProof/>
                <w:webHidden/>
              </w:rPr>
              <w:fldChar w:fldCharType="separate"/>
            </w:r>
            <w:r w:rsidR="0092687B">
              <w:rPr>
                <w:noProof/>
                <w:webHidden/>
              </w:rPr>
              <w:t>67</w:t>
            </w:r>
            <w:r w:rsidR="00DE6417">
              <w:rPr>
                <w:noProof/>
                <w:webHidden/>
              </w:rPr>
              <w:fldChar w:fldCharType="end"/>
            </w:r>
          </w:hyperlink>
        </w:p>
        <w:p w14:paraId="313032E0" w14:textId="5C0ABB2F" w:rsidR="00DE6417" w:rsidRDefault="00000000">
          <w:pPr>
            <w:pStyle w:val="TOC2"/>
            <w:tabs>
              <w:tab w:val="right" w:leader="dot" w:pos="9913"/>
            </w:tabs>
            <w:rPr>
              <w:rFonts w:eastAsiaTheme="minorEastAsia"/>
              <w:noProof/>
              <w:kern w:val="2"/>
              <w:lang w:val="en-GB" w:eastAsia="en-GB"/>
              <w14:ligatures w14:val="standardContextual"/>
            </w:rPr>
          </w:pPr>
          <w:hyperlink w:anchor="_Toc143502464" w:history="1">
            <w:r w:rsidR="00DE6417" w:rsidRPr="009017EF">
              <w:rPr>
                <w:rStyle w:val="Hyperlink"/>
                <w:noProof/>
              </w:rPr>
              <w:t>7.3. Metodolgia de justificare și detaliere a bugetului cererii de finanțare</w:t>
            </w:r>
            <w:r w:rsidR="00DE6417">
              <w:rPr>
                <w:noProof/>
                <w:webHidden/>
              </w:rPr>
              <w:tab/>
            </w:r>
            <w:r w:rsidR="00DE6417">
              <w:rPr>
                <w:noProof/>
                <w:webHidden/>
              </w:rPr>
              <w:fldChar w:fldCharType="begin"/>
            </w:r>
            <w:r w:rsidR="00DE6417">
              <w:rPr>
                <w:noProof/>
                <w:webHidden/>
              </w:rPr>
              <w:instrText xml:space="preserve"> PAGEREF _Toc143502464 \h </w:instrText>
            </w:r>
            <w:r w:rsidR="00DE6417">
              <w:rPr>
                <w:noProof/>
                <w:webHidden/>
              </w:rPr>
            </w:r>
            <w:r w:rsidR="00DE6417">
              <w:rPr>
                <w:noProof/>
                <w:webHidden/>
              </w:rPr>
              <w:fldChar w:fldCharType="separate"/>
            </w:r>
            <w:r w:rsidR="0092687B">
              <w:rPr>
                <w:noProof/>
                <w:webHidden/>
              </w:rPr>
              <w:t>68</w:t>
            </w:r>
            <w:r w:rsidR="00DE6417">
              <w:rPr>
                <w:noProof/>
                <w:webHidden/>
              </w:rPr>
              <w:fldChar w:fldCharType="end"/>
            </w:r>
          </w:hyperlink>
        </w:p>
        <w:p w14:paraId="211C8DB9" w14:textId="1AAC4A75" w:rsidR="00DE6417" w:rsidRDefault="00000000">
          <w:pPr>
            <w:pStyle w:val="TOC2"/>
            <w:tabs>
              <w:tab w:val="right" w:leader="dot" w:pos="9913"/>
            </w:tabs>
            <w:rPr>
              <w:rFonts w:eastAsiaTheme="minorEastAsia"/>
              <w:noProof/>
              <w:kern w:val="2"/>
              <w:lang w:val="en-GB" w:eastAsia="en-GB"/>
              <w14:ligatures w14:val="standardContextual"/>
            </w:rPr>
          </w:pPr>
          <w:hyperlink w:anchor="_Toc143502465" w:history="1">
            <w:r w:rsidR="00DE6417" w:rsidRPr="009017EF">
              <w:rPr>
                <w:rStyle w:val="Hyperlink"/>
                <w:noProof/>
              </w:rPr>
              <w:t>7.4. Anexe și documente obligatorii la depunerea cererii</w:t>
            </w:r>
            <w:r w:rsidR="00DE6417">
              <w:rPr>
                <w:noProof/>
                <w:webHidden/>
              </w:rPr>
              <w:tab/>
            </w:r>
            <w:r w:rsidR="00DE6417">
              <w:rPr>
                <w:noProof/>
                <w:webHidden/>
              </w:rPr>
              <w:fldChar w:fldCharType="begin"/>
            </w:r>
            <w:r w:rsidR="00DE6417">
              <w:rPr>
                <w:noProof/>
                <w:webHidden/>
              </w:rPr>
              <w:instrText xml:space="preserve"> PAGEREF _Toc143502465 \h </w:instrText>
            </w:r>
            <w:r w:rsidR="00DE6417">
              <w:rPr>
                <w:noProof/>
                <w:webHidden/>
              </w:rPr>
            </w:r>
            <w:r w:rsidR="00DE6417">
              <w:rPr>
                <w:noProof/>
                <w:webHidden/>
              </w:rPr>
              <w:fldChar w:fldCharType="separate"/>
            </w:r>
            <w:r w:rsidR="0092687B">
              <w:rPr>
                <w:noProof/>
                <w:webHidden/>
              </w:rPr>
              <w:t>69</w:t>
            </w:r>
            <w:r w:rsidR="00DE6417">
              <w:rPr>
                <w:noProof/>
                <w:webHidden/>
              </w:rPr>
              <w:fldChar w:fldCharType="end"/>
            </w:r>
          </w:hyperlink>
        </w:p>
        <w:p w14:paraId="5F75BD95" w14:textId="4F7B4DF4" w:rsidR="00DE6417" w:rsidRDefault="00000000">
          <w:pPr>
            <w:pStyle w:val="TOC2"/>
            <w:tabs>
              <w:tab w:val="right" w:leader="dot" w:pos="9913"/>
            </w:tabs>
            <w:rPr>
              <w:rFonts w:eastAsiaTheme="minorEastAsia"/>
              <w:noProof/>
              <w:kern w:val="2"/>
              <w:lang w:val="en-GB" w:eastAsia="en-GB"/>
              <w14:ligatures w14:val="standardContextual"/>
            </w:rPr>
          </w:pPr>
          <w:hyperlink w:anchor="_Toc143502466" w:history="1">
            <w:r w:rsidR="00DE6417" w:rsidRPr="009017EF">
              <w:rPr>
                <w:rStyle w:val="Hyperlink"/>
                <w:noProof/>
              </w:rPr>
              <w:t>7.5. Aspecte administrative privind depunerea cererii de finanțare</w:t>
            </w:r>
            <w:r w:rsidR="00DE6417">
              <w:rPr>
                <w:noProof/>
                <w:webHidden/>
              </w:rPr>
              <w:tab/>
            </w:r>
            <w:r w:rsidR="00DE6417">
              <w:rPr>
                <w:noProof/>
                <w:webHidden/>
              </w:rPr>
              <w:fldChar w:fldCharType="begin"/>
            </w:r>
            <w:r w:rsidR="00DE6417">
              <w:rPr>
                <w:noProof/>
                <w:webHidden/>
              </w:rPr>
              <w:instrText xml:space="preserve"> PAGEREF _Toc143502466 \h </w:instrText>
            </w:r>
            <w:r w:rsidR="00DE6417">
              <w:rPr>
                <w:noProof/>
                <w:webHidden/>
              </w:rPr>
            </w:r>
            <w:r w:rsidR="00DE6417">
              <w:rPr>
                <w:noProof/>
                <w:webHidden/>
              </w:rPr>
              <w:fldChar w:fldCharType="separate"/>
            </w:r>
            <w:r w:rsidR="0092687B">
              <w:rPr>
                <w:noProof/>
                <w:webHidden/>
              </w:rPr>
              <w:t>72</w:t>
            </w:r>
            <w:r w:rsidR="00DE6417">
              <w:rPr>
                <w:noProof/>
                <w:webHidden/>
              </w:rPr>
              <w:fldChar w:fldCharType="end"/>
            </w:r>
          </w:hyperlink>
        </w:p>
        <w:p w14:paraId="42F6F2FE" w14:textId="35856B33" w:rsidR="00DE6417" w:rsidRDefault="00000000">
          <w:pPr>
            <w:pStyle w:val="TOC2"/>
            <w:tabs>
              <w:tab w:val="right" w:leader="dot" w:pos="9913"/>
            </w:tabs>
            <w:rPr>
              <w:rFonts w:eastAsiaTheme="minorEastAsia"/>
              <w:noProof/>
              <w:kern w:val="2"/>
              <w:lang w:val="en-GB" w:eastAsia="en-GB"/>
              <w14:ligatures w14:val="standardContextual"/>
            </w:rPr>
          </w:pPr>
          <w:hyperlink w:anchor="_Toc143502467" w:history="1">
            <w:r w:rsidR="00DE6417" w:rsidRPr="009017EF">
              <w:rPr>
                <w:rStyle w:val="Hyperlink"/>
                <w:noProof/>
              </w:rPr>
              <w:t>7.6. Anexele și documente obligatorii la momentul contractării</w:t>
            </w:r>
            <w:r w:rsidR="00DE6417">
              <w:rPr>
                <w:noProof/>
                <w:webHidden/>
              </w:rPr>
              <w:tab/>
            </w:r>
            <w:r w:rsidR="00DE6417">
              <w:rPr>
                <w:noProof/>
                <w:webHidden/>
              </w:rPr>
              <w:fldChar w:fldCharType="begin"/>
            </w:r>
            <w:r w:rsidR="00DE6417">
              <w:rPr>
                <w:noProof/>
                <w:webHidden/>
              </w:rPr>
              <w:instrText xml:space="preserve"> PAGEREF _Toc143502467 \h </w:instrText>
            </w:r>
            <w:r w:rsidR="00DE6417">
              <w:rPr>
                <w:noProof/>
                <w:webHidden/>
              </w:rPr>
            </w:r>
            <w:r w:rsidR="00DE6417">
              <w:rPr>
                <w:noProof/>
                <w:webHidden/>
              </w:rPr>
              <w:fldChar w:fldCharType="separate"/>
            </w:r>
            <w:r w:rsidR="0092687B">
              <w:rPr>
                <w:noProof/>
                <w:webHidden/>
              </w:rPr>
              <w:t>72</w:t>
            </w:r>
            <w:r w:rsidR="00DE6417">
              <w:rPr>
                <w:noProof/>
                <w:webHidden/>
              </w:rPr>
              <w:fldChar w:fldCharType="end"/>
            </w:r>
          </w:hyperlink>
        </w:p>
        <w:p w14:paraId="16D4C967" w14:textId="565FB810" w:rsidR="00DE6417" w:rsidRDefault="00000000">
          <w:pPr>
            <w:pStyle w:val="TOC2"/>
            <w:tabs>
              <w:tab w:val="right" w:leader="dot" w:pos="9913"/>
            </w:tabs>
            <w:rPr>
              <w:rFonts w:eastAsiaTheme="minorEastAsia"/>
              <w:noProof/>
              <w:kern w:val="2"/>
              <w:lang w:val="en-GB" w:eastAsia="en-GB"/>
              <w14:ligatures w14:val="standardContextual"/>
            </w:rPr>
          </w:pPr>
          <w:hyperlink w:anchor="_Toc143502468" w:history="1">
            <w:r w:rsidR="00DE6417" w:rsidRPr="009017EF">
              <w:rPr>
                <w:rStyle w:val="Hyperlink"/>
                <w:noProof/>
              </w:rPr>
              <w:t>7.7. Renunțarea la cererea de finanțare</w:t>
            </w:r>
            <w:r w:rsidR="00DE6417">
              <w:rPr>
                <w:noProof/>
                <w:webHidden/>
              </w:rPr>
              <w:tab/>
            </w:r>
            <w:r w:rsidR="00DE6417">
              <w:rPr>
                <w:noProof/>
                <w:webHidden/>
              </w:rPr>
              <w:fldChar w:fldCharType="begin"/>
            </w:r>
            <w:r w:rsidR="00DE6417">
              <w:rPr>
                <w:noProof/>
                <w:webHidden/>
              </w:rPr>
              <w:instrText xml:space="preserve"> PAGEREF _Toc143502468 \h </w:instrText>
            </w:r>
            <w:r w:rsidR="00DE6417">
              <w:rPr>
                <w:noProof/>
                <w:webHidden/>
              </w:rPr>
            </w:r>
            <w:r w:rsidR="00DE6417">
              <w:rPr>
                <w:noProof/>
                <w:webHidden/>
              </w:rPr>
              <w:fldChar w:fldCharType="separate"/>
            </w:r>
            <w:r w:rsidR="0092687B">
              <w:rPr>
                <w:noProof/>
                <w:webHidden/>
              </w:rPr>
              <w:t>74</w:t>
            </w:r>
            <w:r w:rsidR="00DE6417">
              <w:rPr>
                <w:noProof/>
                <w:webHidden/>
              </w:rPr>
              <w:fldChar w:fldCharType="end"/>
            </w:r>
          </w:hyperlink>
        </w:p>
        <w:p w14:paraId="7C3F20B2" w14:textId="770EF314" w:rsidR="00DE6417" w:rsidRDefault="00000000">
          <w:pPr>
            <w:pStyle w:val="TOC1"/>
            <w:rPr>
              <w:rFonts w:eastAsiaTheme="minorEastAsia"/>
              <w:noProof/>
              <w:kern w:val="2"/>
              <w:lang w:val="en-GB" w:eastAsia="en-GB"/>
              <w14:ligatures w14:val="standardContextual"/>
            </w:rPr>
          </w:pPr>
          <w:hyperlink w:anchor="_Toc143502469" w:history="1">
            <w:r w:rsidR="00DE6417" w:rsidRPr="009017EF">
              <w:rPr>
                <w:rStyle w:val="Hyperlink"/>
                <w:noProof/>
              </w:rPr>
              <w:t>8. PROCESUL DE EVALUARE, SELECȚIE ȘI CONTRACTARE A PROIECTELO</w:t>
            </w:r>
            <w:r w:rsidR="00DE6417">
              <w:rPr>
                <w:noProof/>
                <w:webHidden/>
              </w:rPr>
              <w:tab/>
            </w:r>
            <w:r w:rsidR="00DE6417">
              <w:rPr>
                <w:noProof/>
                <w:webHidden/>
              </w:rPr>
              <w:fldChar w:fldCharType="begin"/>
            </w:r>
            <w:r w:rsidR="00DE6417">
              <w:rPr>
                <w:noProof/>
                <w:webHidden/>
              </w:rPr>
              <w:instrText xml:space="preserve"> PAGEREF _Toc143502469 \h </w:instrText>
            </w:r>
            <w:r w:rsidR="00DE6417">
              <w:rPr>
                <w:noProof/>
                <w:webHidden/>
              </w:rPr>
            </w:r>
            <w:r w:rsidR="00DE6417">
              <w:rPr>
                <w:noProof/>
                <w:webHidden/>
              </w:rPr>
              <w:fldChar w:fldCharType="separate"/>
            </w:r>
            <w:r w:rsidR="0092687B">
              <w:rPr>
                <w:noProof/>
                <w:webHidden/>
              </w:rPr>
              <w:t>75</w:t>
            </w:r>
            <w:r w:rsidR="00DE6417">
              <w:rPr>
                <w:noProof/>
                <w:webHidden/>
              </w:rPr>
              <w:fldChar w:fldCharType="end"/>
            </w:r>
          </w:hyperlink>
        </w:p>
        <w:p w14:paraId="1CD65A48" w14:textId="1F9ECA58" w:rsidR="00DE6417" w:rsidRDefault="00000000">
          <w:pPr>
            <w:pStyle w:val="TOC2"/>
            <w:tabs>
              <w:tab w:val="right" w:leader="dot" w:pos="9913"/>
            </w:tabs>
            <w:rPr>
              <w:rFonts w:eastAsiaTheme="minorEastAsia"/>
              <w:noProof/>
              <w:kern w:val="2"/>
              <w:lang w:val="en-GB" w:eastAsia="en-GB"/>
              <w14:ligatures w14:val="standardContextual"/>
            </w:rPr>
          </w:pPr>
          <w:hyperlink w:anchor="_Toc143502470" w:history="1">
            <w:r w:rsidR="00DE6417" w:rsidRPr="009017EF">
              <w:rPr>
                <w:rStyle w:val="Hyperlink"/>
                <w:noProof/>
              </w:rPr>
              <w:t>8.1. Principalele etape ale procesului de evaluare, selecție și contractare</w:t>
            </w:r>
            <w:r w:rsidR="00DE6417">
              <w:rPr>
                <w:noProof/>
                <w:webHidden/>
              </w:rPr>
              <w:tab/>
            </w:r>
            <w:r w:rsidR="00DE6417">
              <w:rPr>
                <w:noProof/>
                <w:webHidden/>
              </w:rPr>
              <w:fldChar w:fldCharType="begin"/>
            </w:r>
            <w:r w:rsidR="00DE6417">
              <w:rPr>
                <w:noProof/>
                <w:webHidden/>
              </w:rPr>
              <w:instrText xml:space="preserve"> PAGEREF _Toc143502470 \h </w:instrText>
            </w:r>
            <w:r w:rsidR="00DE6417">
              <w:rPr>
                <w:noProof/>
                <w:webHidden/>
              </w:rPr>
            </w:r>
            <w:r w:rsidR="00DE6417">
              <w:rPr>
                <w:noProof/>
                <w:webHidden/>
              </w:rPr>
              <w:fldChar w:fldCharType="separate"/>
            </w:r>
            <w:r w:rsidR="0092687B">
              <w:rPr>
                <w:noProof/>
                <w:webHidden/>
              </w:rPr>
              <w:t>75</w:t>
            </w:r>
            <w:r w:rsidR="00DE6417">
              <w:rPr>
                <w:noProof/>
                <w:webHidden/>
              </w:rPr>
              <w:fldChar w:fldCharType="end"/>
            </w:r>
          </w:hyperlink>
        </w:p>
        <w:p w14:paraId="66523B52" w14:textId="13A66E51" w:rsidR="00DE6417" w:rsidRDefault="00000000">
          <w:pPr>
            <w:pStyle w:val="TOC2"/>
            <w:tabs>
              <w:tab w:val="right" w:leader="dot" w:pos="9913"/>
            </w:tabs>
            <w:rPr>
              <w:rFonts w:eastAsiaTheme="minorEastAsia"/>
              <w:noProof/>
              <w:kern w:val="2"/>
              <w:lang w:val="en-GB" w:eastAsia="en-GB"/>
              <w14:ligatures w14:val="standardContextual"/>
            </w:rPr>
          </w:pPr>
          <w:hyperlink w:anchor="_Toc143502471" w:history="1">
            <w:r w:rsidR="00DE6417" w:rsidRPr="009017EF">
              <w:rPr>
                <w:rStyle w:val="Hyperlink"/>
                <w:noProof/>
              </w:rPr>
              <w:t>8.2. Conformitate administrativă – DECLARAȚIA UNICĂ</w:t>
            </w:r>
            <w:r w:rsidR="00DE6417">
              <w:rPr>
                <w:noProof/>
                <w:webHidden/>
              </w:rPr>
              <w:tab/>
            </w:r>
            <w:r w:rsidR="00DE6417">
              <w:rPr>
                <w:noProof/>
                <w:webHidden/>
              </w:rPr>
              <w:fldChar w:fldCharType="begin"/>
            </w:r>
            <w:r w:rsidR="00DE6417">
              <w:rPr>
                <w:noProof/>
                <w:webHidden/>
              </w:rPr>
              <w:instrText xml:space="preserve"> PAGEREF _Toc143502471 \h </w:instrText>
            </w:r>
            <w:r w:rsidR="00DE6417">
              <w:rPr>
                <w:noProof/>
                <w:webHidden/>
              </w:rPr>
            </w:r>
            <w:r w:rsidR="00DE6417">
              <w:rPr>
                <w:noProof/>
                <w:webHidden/>
              </w:rPr>
              <w:fldChar w:fldCharType="separate"/>
            </w:r>
            <w:r w:rsidR="0092687B">
              <w:rPr>
                <w:noProof/>
                <w:webHidden/>
              </w:rPr>
              <w:t>78</w:t>
            </w:r>
            <w:r w:rsidR="00DE6417">
              <w:rPr>
                <w:noProof/>
                <w:webHidden/>
              </w:rPr>
              <w:fldChar w:fldCharType="end"/>
            </w:r>
          </w:hyperlink>
        </w:p>
        <w:p w14:paraId="7BBA9758" w14:textId="0387D853" w:rsidR="00DE6417" w:rsidRDefault="00000000">
          <w:pPr>
            <w:pStyle w:val="TOC2"/>
            <w:tabs>
              <w:tab w:val="right" w:leader="dot" w:pos="9913"/>
            </w:tabs>
            <w:rPr>
              <w:rFonts w:eastAsiaTheme="minorEastAsia"/>
              <w:noProof/>
              <w:kern w:val="2"/>
              <w:lang w:val="en-GB" w:eastAsia="en-GB"/>
              <w14:ligatures w14:val="standardContextual"/>
            </w:rPr>
          </w:pPr>
          <w:hyperlink w:anchor="_Toc143502472" w:history="1">
            <w:r w:rsidR="00DE6417" w:rsidRPr="009017EF">
              <w:rPr>
                <w:rStyle w:val="Hyperlink"/>
                <w:noProof/>
              </w:rPr>
              <w:t>8.3. Etapa de evaluare preliminară – dacă este cazul (specific pentru intervențiile FSE+)</w:t>
            </w:r>
            <w:r w:rsidR="00DE6417">
              <w:rPr>
                <w:noProof/>
                <w:webHidden/>
              </w:rPr>
              <w:tab/>
            </w:r>
            <w:r w:rsidR="00DE6417">
              <w:rPr>
                <w:noProof/>
                <w:webHidden/>
              </w:rPr>
              <w:fldChar w:fldCharType="begin"/>
            </w:r>
            <w:r w:rsidR="00DE6417">
              <w:rPr>
                <w:noProof/>
                <w:webHidden/>
              </w:rPr>
              <w:instrText xml:space="preserve"> PAGEREF _Toc143502472 \h </w:instrText>
            </w:r>
            <w:r w:rsidR="00DE6417">
              <w:rPr>
                <w:noProof/>
                <w:webHidden/>
              </w:rPr>
            </w:r>
            <w:r w:rsidR="00DE6417">
              <w:rPr>
                <w:noProof/>
                <w:webHidden/>
              </w:rPr>
              <w:fldChar w:fldCharType="separate"/>
            </w:r>
            <w:r w:rsidR="0092687B">
              <w:rPr>
                <w:noProof/>
                <w:webHidden/>
              </w:rPr>
              <w:t>79</w:t>
            </w:r>
            <w:r w:rsidR="00DE6417">
              <w:rPr>
                <w:noProof/>
                <w:webHidden/>
              </w:rPr>
              <w:fldChar w:fldCharType="end"/>
            </w:r>
          </w:hyperlink>
        </w:p>
        <w:p w14:paraId="404D1403" w14:textId="66824231" w:rsidR="00DE6417" w:rsidRDefault="00000000">
          <w:pPr>
            <w:pStyle w:val="TOC2"/>
            <w:tabs>
              <w:tab w:val="right" w:leader="dot" w:pos="9913"/>
            </w:tabs>
            <w:rPr>
              <w:rFonts w:eastAsiaTheme="minorEastAsia"/>
              <w:noProof/>
              <w:kern w:val="2"/>
              <w:lang w:val="en-GB" w:eastAsia="en-GB"/>
              <w14:ligatures w14:val="standardContextual"/>
            </w:rPr>
          </w:pPr>
          <w:hyperlink w:anchor="_Toc143502473" w:history="1">
            <w:r w:rsidR="00DE6417" w:rsidRPr="009017EF">
              <w:rPr>
                <w:rStyle w:val="Hyperlink"/>
                <w:rFonts w:ascii="Trebuchet MS" w:hAnsi="Trebuchet MS"/>
                <w:i/>
                <w:noProof/>
              </w:rPr>
              <w:t>Nu este cazul</w:t>
            </w:r>
            <w:r w:rsidR="00DE6417">
              <w:rPr>
                <w:noProof/>
                <w:webHidden/>
              </w:rPr>
              <w:tab/>
            </w:r>
            <w:r w:rsidR="00DE6417">
              <w:rPr>
                <w:noProof/>
                <w:webHidden/>
              </w:rPr>
              <w:fldChar w:fldCharType="begin"/>
            </w:r>
            <w:r w:rsidR="00DE6417">
              <w:rPr>
                <w:noProof/>
                <w:webHidden/>
              </w:rPr>
              <w:instrText xml:space="preserve"> PAGEREF _Toc143502473 \h </w:instrText>
            </w:r>
            <w:r w:rsidR="00DE6417">
              <w:rPr>
                <w:noProof/>
                <w:webHidden/>
              </w:rPr>
            </w:r>
            <w:r w:rsidR="00DE6417">
              <w:rPr>
                <w:noProof/>
                <w:webHidden/>
              </w:rPr>
              <w:fldChar w:fldCharType="separate"/>
            </w:r>
            <w:r w:rsidR="0092687B">
              <w:rPr>
                <w:noProof/>
                <w:webHidden/>
              </w:rPr>
              <w:t>79</w:t>
            </w:r>
            <w:r w:rsidR="00DE6417">
              <w:rPr>
                <w:noProof/>
                <w:webHidden/>
              </w:rPr>
              <w:fldChar w:fldCharType="end"/>
            </w:r>
          </w:hyperlink>
        </w:p>
        <w:p w14:paraId="68059978" w14:textId="5AA08C1F" w:rsidR="00DE6417" w:rsidRDefault="00000000">
          <w:pPr>
            <w:pStyle w:val="TOC2"/>
            <w:tabs>
              <w:tab w:val="right" w:leader="dot" w:pos="9913"/>
            </w:tabs>
            <w:rPr>
              <w:rFonts w:eastAsiaTheme="minorEastAsia"/>
              <w:noProof/>
              <w:kern w:val="2"/>
              <w:lang w:val="en-GB" w:eastAsia="en-GB"/>
              <w14:ligatures w14:val="standardContextual"/>
            </w:rPr>
          </w:pPr>
          <w:hyperlink w:anchor="_Toc143502474" w:history="1">
            <w:r w:rsidR="00DE6417" w:rsidRPr="009017EF">
              <w:rPr>
                <w:rStyle w:val="Hyperlink"/>
                <w:noProof/>
              </w:rPr>
              <w:t>8.4. Evaluarea tehnică și financiară. Criterii de evaluare tehnică și financiară</w:t>
            </w:r>
            <w:r w:rsidR="00DE6417">
              <w:rPr>
                <w:noProof/>
                <w:webHidden/>
              </w:rPr>
              <w:tab/>
            </w:r>
            <w:r w:rsidR="00DE6417">
              <w:rPr>
                <w:noProof/>
                <w:webHidden/>
              </w:rPr>
              <w:fldChar w:fldCharType="begin"/>
            </w:r>
            <w:r w:rsidR="00DE6417">
              <w:rPr>
                <w:noProof/>
                <w:webHidden/>
              </w:rPr>
              <w:instrText xml:space="preserve"> PAGEREF _Toc143502474 \h </w:instrText>
            </w:r>
            <w:r w:rsidR="00DE6417">
              <w:rPr>
                <w:noProof/>
                <w:webHidden/>
              </w:rPr>
            </w:r>
            <w:r w:rsidR="00DE6417">
              <w:rPr>
                <w:noProof/>
                <w:webHidden/>
              </w:rPr>
              <w:fldChar w:fldCharType="separate"/>
            </w:r>
            <w:r w:rsidR="0092687B">
              <w:rPr>
                <w:noProof/>
                <w:webHidden/>
              </w:rPr>
              <w:t>79</w:t>
            </w:r>
            <w:r w:rsidR="00DE6417">
              <w:rPr>
                <w:noProof/>
                <w:webHidden/>
              </w:rPr>
              <w:fldChar w:fldCharType="end"/>
            </w:r>
          </w:hyperlink>
        </w:p>
        <w:p w14:paraId="39DD7D64" w14:textId="2ECC2DCE" w:rsidR="00DE6417" w:rsidRDefault="00000000">
          <w:pPr>
            <w:pStyle w:val="TOC2"/>
            <w:tabs>
              <w:tab w:val="right" w:leader="dot" w:pos="9913"/>
            </w:tabs>
            <w:rPr>
              <w:rFonts w:eastAsiaTheme="minorEastAsia"/>
              <w:noProof/>
              <w:kern w:val="2"/>
              <w:lang w:val="en-GB" w:eastAsia="en-GB"/>
              <w14:ligatures w14:val="standardContextual"/>
            </w:rPr>
          </w:pPr>
          <w:hyperlink w:anchor="_Toc143502475" w:history="1">
            <w:r w:rsidR="00DE6417" w:rsidRPr="009017EF">
              <w:rPr>
                <w:rStyle w:val="Hyperlink"/>
                <w:noProof/>
              </w:rPr>
              <w:t>8.5. Aplicarea pragului de calitate</w:t>
            </w:r>
            <w:r w:rsidR="00DE6417">
              <w:rPr>
                <w:noProof/>
                <w:webHidden/>
              </w:rPr>
              <w:tab/>
            </w:r>
            <w:r w:rsidR="00DE6417">
              <w:rPr>
                <w:noProof/>
                <w:webHidden/>
              </w:rPr>
              <w:fldChar w:fldCharType="begin"/>
            </w:r>
            <w:r w:rsidR="00DE6417">
              <w:rPr>
                <w:noProof/>
                <w:webHidden/>
              </w:rPr>
              <w:instrText xml:space="preserve"> PAGEREF _Toc143502475 \h </w:instrText>
            </w:r>
            <w:r w:rsidR="00DE6417">
              <w:rPr>
                <w:noProof/>
                <w:webHidden/>
              </w:rPr>
            </w:r>
            <w:r w:rsidR="00DE6417">
              <w:rPr>
                <w:noProof/>
                <w:webHidden/>
              </w:rPr>
              <w:fldChar w:fldCharType="separate"/>
            </w:r>
            <w:r w:rsidR="0092687B">
              <w:rPr>
                <w:noProof/>
                <w:webHidden/>
              </w:rPr>
              <w:t>83</w:t>
            </w:r>
            <w:r w:rsidR="00DE6417">
              <w:rPr>
                <w:noProof/>
                <w:webHidden/>
              </w:rPr>
              <w:fldChar w:fldCharType="end"/>
            </w:r>
          </w:hyperlink>
        </w:p>
        <w:p w14:paraId="01203548" w14:textId="04B0393B" w:rsidR="00DE6417" w:rsidRDefault="00000000">
          <w:pPr>
            <w:pStyle w:val="TOC2"/>
            <w:tabs>
              <w:tab w:val="right" w:leader="dot" w:pos="9913"/>
            </w:tabs>
            <w:rPr>
              <w:rFonts w:eastAsiaTheme="minorEastAsia"/>
              <w:noProof/>
              <w:kern w:val="2"/>
              <w:lang w:val="en-GB" w:eastAsia="en-GB"/>
              <w14:ligatures w14:val="standardContextual"/>
            </w:rPr>
          </w:pPr>
          <w:hyperlink w:anchor="_Toc143502476" w:history="1">
            <w:r w:rsidR="00DE6417" w:rsidRPr="009017EF">
              <w:rPr>
                <w:rStyle w:val="Hyperlink"/>
                <w:noProof/>
              </w:rPr>
              <w:t>8.6. Aplicarea pragului de excelență</w:t>
            </w:r>
            <w:r w:rsidR="00DE6417">
              <w:rPr>
                <w:noProof/>
                <w:webHidden/>
              </w:rPr>
              <w:tab/>
            </w:r>
            <w:r w:rsidR="00DE6417">
              <w:rPr>
                <w:noProof/>
                <w:webHidden/>
              </w:rPr>
              <w:fldChar w:fldCharType="begin"/>
            </w:r>
            <w:r w:rsidR="00DE6417">
              <w:rPr>
                <w:noProof/>
                <w:webHidden/>
              </w:rPr>
              <w:instrText xml:space="preserve"> PAGEREF _Toc143502476 \h </w:instrText>
            </w:r>
            <w:r w:rsidR="00DE6417">
              <w:rPr>
                <w:noProof/>
                <w:webHidden/>
              </w:rPr>
            </w:r>
            <w:r w:rsidR="00DE6417">
              <w:rPr>
                <w:noProof/>
                <w:webHidden/>
              </w:rPr>
              <w:fldChar w:fldCharType="separate"/>
            </w:r>
            <w:r w:rsidR="0092687B">
              <w:rPr>
                <w:noProof/>
                <w:webHidden/>
              </w:rPr>
              <w:t>83</w:t>
            </w:r>
            <w:r w:rsidR="00DE6417">
              <w:rPr>
                <w:noProof/>
                <w:webHidden/>
              </w:rPr>
              <w:fldChar w:fldCharType="end"/>
            </w:r>
          </w:hyperlink>
        </w:p>
        <w:p w14:paraId="4BA8B75D" w14:textId="7618867C" w:rsidR="00DE6417" w:rsidRDefault="00000000">
          <w:pPr>
            <w:pStyle w:val="TOC2"/>
            <w:tabs>
              <w:tab w:val="right" w:leader="dot" w:pos="9913"/>
            </w:tabs>
            <w:rPr>
              <w:rFonts w:eastAsiaTheme="minorEastAsia"/>
              <w:noProof/>
              <w:kern w:val="2"/>
              <w:lang w:val="en-GB" w:eastAsia="en-GB"/>
              <w14:ligatures w14:val="standardContextual"/>
            </w:rPr>
          </w:pPr>
          <w:hyperlink w:anchor="_Toc143502477" w:history="1">
            <w:r w:rsidR="00DE6417" w:rsidRPr="009017EF">
              <w:rPr>
                <w:rStyle w:val="Hyperlink"/>
                <w:noProof/>
              </w:rPr>
              <w:t>8.7. Notificarea rezultatului evaluării tehnice și financiare.</w:t>
            </w:r>
            <w:r w:rsidR="00DE6417">
              <w:rPr>
                <w:noProof/>
                <w:webHidden/>
              </w:rPr>
              <w:tab/>
            </w:r>
            <w:r w:rsidR="00DE6417">
              <w:rPr>
                <w:noProof/>
                <w:webHidden/>
              </w:rPr>
              <w:fldChar w:fldCharType="begin"/>
            </w:r>
            <w:r w:rsidR="00DE6417">
              <w:rPr>
                <w:noProof/>
                <w:webHidden/>
              </w:rPr>
              <w:instrText xml:space="preserve"> PAGEREF _Toc143502477 \h </w:instrText>
            </w:r>
            <w:r w:rsidR="00DE6417">
              <w:rPr>
                <w:noProof/>
                <w:webHidden/>
              </w:rPr>
            </w:r>
            <w:r w:rsidR="00DE6417">
              <w:rPr>
                <w:noProof/>
                <w:webHidden/>
              </w:rPr>
              <w:fldChar w:fldCharType="separate"/>
            </w:r>
            <w:r w:rsidR="0092687B">
              <w:rPr>
                <w:noProof/>
                <w:webHidden/>
              </w:rPr>
              <w:t>85</w:t>
            </w:r>
            <w:r w:rsidR="00DE6417">
              <w:rPr>
                <w:noProof/>
                <w:webHidden/>
              </w:rPr>
              <w:fldChar w:fldCharType="end"/>
            </w:r>
          </w:hyperlink>
        </w:p>
        <w:p w14:paraId="228F4B12" w14:textId="703969E5" w:rsidR="00DE6417" w:rsidRDefault="00000000">
          <w:pPr>
            <w:pStyle w:val="TOC2"/>
            <w:tabs>
              <w:tab w:val="right" w:leader="dot" w:pos="9913"/>
            </w:tabs>
            <w:rPr>
              <w:rFonts w:eastAsiaTheme="minorEastAsia"/>
              <w:noProof/>
              <w:kern w:val="2"/>
              <w:lang w:val="en-GB" w:eastAsia="en-GB"/>
              <w14:ligatures w14:val="standardContextual"/>
            </w:rPr>
          </w:pPr>
          <w:hyperlink w:anchor="_Toc143502478" w:history="1">
            <w:r w:rsidR="00DE6417" w:rsidRPr="009017EF">
              <w:rPr>
                <w:rStyle w:val="Hyperlink"/>
                <w:noProof/>
              </w:rPr>
              <w:t>8.8. Contestații</w:t>
            </w:r>
            <w:r w:rsidR="00DE6417">
              <w:rPr>
                <w:noProof/>
                <w:webHidden/>
              </w:rPr>
              <w:tab/>
            </w:r>
            <w:r w:rsidR="00DE6417">
              <w:rPr>
                <w:noProof/>
                <w:webHidden/>
              </w:rPr>
              <w:fldChar w:fldCharType="begin"/>
            </w:r>
            <w:r w:rsidR="00DE6417">
              <w:rPr>
                <w:noProof/>
                <w:webHidden/>
              </w:rPr>
              <w:instrText xml:space="preserve"> PAGEREF _Toc143502478 \h </w:instrText>
            </w:r>
            <w:r w:rsidR="00DE6417">
              <w:rPr>
                <w:noProof/>
                <w:webHidden/>
              </w:rPr>
            </w:r>
            <w:r w:rsidR="00DE6417">
              <w:rPr>
                <w:noProof/>
                <w:webHidden/>
              </w:rPr>
              <w:fldChar w:fldCharType="separate"/>
            </w:r>
            <w:r w:rsidR="0092687B">
              <w:rPr>
                <w:noProof/>
                <w:webHidden/>
              </w:rPr>
              <w:t>85</w:t>
            </w:r>
            <w:r w:rsidR="00DE6417">
              <w:rPr>
                <w:noProof/>
                <w:webHidden/>
              </w:rPr>
              <w:fldChar w:fldCharType="end"/>
            </w:r>
          </w:hyperlink>
        </w:p>
        <w:p w14:paraId="6E3FC023" w14:textId="57C57431" w:rsidR="00DE6417" w:rsidRDefault="00000000">
          <w:pPr>
            <w:pStyle w:val="TOC2"/>
            <w:tabs>
              <w:tab w:val="right" w:leader="dot" w:pos="9913"/>
            </w:tabs>
            <w:rPr>
              <w:rFonts w:eastAsiaTheme="minorEastAsia"/>
              <w:noProof/>
              <w:kern w:val="2"/>
              <w:lang w:val="en-GB" w:eastAsia="en-GB"/>
              <w14:ligatures w14:val="standardContextual"/>
            </w:rPr>
          </w:pPr>
          <w:hyperlink w:anchor="_Toc143502479" w:history="1">
            <w:r w:rsidR="00DE6417" w:rsidRPr="009017EF">
              <w:rPr>
                <w:rStyle w:val="Hyperlink"/>
                <w:noProof/>
              </w:rPr>
              <w:t>8.9. Contractarea proiectelor</w:t>
            </w:r>
            <w:r w:rsidR="00DE6417">
              <w:rPr>
                <w:noProof/>
                <w:webHidden/>
              </w:rPr>
              <w:tab/>
            </w:r>
            <w:r w:rsidR="00DE6417">
              <w:rPr>
                <w:noProof/>
                <w:webHidden/>
              </w:rPr>
              <w:fldChar w:fldCharType="begin"/>
            </w:r>
            <w:r w:rsidR="00DE6417">
              <w:rPr>
                <w:noProof/>
                <w:webHidden/>
              </w:rPr>
              <w:instrText xml:space="preserve"> PAGEREF _Toc143502479 \h </w:instrText>
            </w:r>
            <w:r w:rsidR="00DE6417">
              <w:rPr>
                <w:noProof/>
                <w:webHidden/>
              </w:rPr>
            </w:r>
            <w:r w:rsidR="00DE6417">
              <w:rPr>
                <w:noProof/>
                <w:webHidden/>
              </w:rPr>
              <w:fldChar w:fldCharType="separate"/>
            </w:r>
            <w:r w:rsidR="0092687B">
              <w:rPr>
                <w:noProof/>
                <w:webHidden/>
              </w:rPr>
              <w:t>87</w:t>
            </w:r>
            <w:r w:rsidR="00DE6417">
              <w:rPr>
                <w:noProof/>
                <w:webHidden/>
              </w:rPr>
              <w:fldChar w:fldCharType="end"/>
            </w:r>
          </w:hyperlink>
        </w:p>
        <w:p w14:paraId="1EBAED50" w14:textId="31BA34B8" w:rsidR="00DE6417" w:rsidRDefault="00000000">
          <w:pPr>
            <w:pStyle w:val="TOC3"/>
            <w:tabs>
              <w:tab w:val="left" w:pos="1320"/>
              <w:tab w:val="right" w:leader="dot" w:pos="9913"/>
            </w:tabs>
            <w:rPr>
              <w:rFonts w:eastAsiaTheme="minorEastAsia"/>
              <w:noProof/>
              <w:kern w:val="2"/>
              <w:lang w:val="en-GB" w:eastAsia="en-GB"/>
              <w14:ligatures w14:val="standardContextual"/>
            </w:rPr>
          </w:pPr>
          <w:hyperlink w:anchor="_Toc143502480" w:history="1">
            <w:r w:rsidR="00DE6417" w:rsidRPr="009017EF">
              <w:rPr>
                <w:rStyle w:val="Hyperlink"/>
                <w:noProof/>
              </w:rPr>
              <w:t xml:space="preserve">8.9.1. </w:t>
            </w:r>
            <w:r w:rsidR="00DE6417">
              <w:rPr>
                <w:rFonts w:eastAsiaTheme="minorEastAsia"/>
                <w:noProof/>
                <w:kern w:val="2"/>
                <w:lang w:val="en-GB" w:eastAsia="en-GB"/>
                <w14:ligatures w14:val="standardContextual"/>
              </w:rPr>
              <w:tab/>
            </w:r>
            <w:r w:rsidR="00DE6417" w:rsidRPr="009017EF">
              <w:rPr>
                <w:rStyle w:val="Hyperlink"/>
                <w:noProof/>
              </w:rPr>
              <w:t>Verificarea îndeplinirii condițiilor de eligibilitate</w:t>
            </w:r>
            <w:r w:rsidR="00DE6417">
              <w:rPr>
                <w:noProof/>
                <w:webHidden/>
              </w:rPr>
              <w:tab/>
            </w:r>
            <w:r w:rsidR="00DE6417">
              <w:rPr>
                <w:noProof/>
                <w:webHidden/>
              </w:rPr>
              <w:fldChar w:fldCharType="begin"/>
            </w:r>
            <w:r w:rsidR="00DE6417">
              <w:rPr>
                <w:noProof/>
                <w:webHidden/>
              </w:rPr>
              <w:instrText xml:space="preserve"> PAGEREF _Toc143502480 \h </w:instrText>
            </w:r>
            <w:r w:rsidR="00DE6417">
              <w:rPr>
                <w:noProof/>
                <w:webHidden/>
              </w:rPr>
            </w:r>
            <w:r w:rsidR="00DE6417">
              <w:rPr>
                <w:noProof/>
                <w:webHidden/>
              </w:rPr>
              <w:fldChar w:fldCharType="separate"/>
            </w:r>
            <w:r w:rsidR="0092687B">
              <w:rPr>
                <w:noProof/>
                <w:webHidden/>
              </w:rPr>
              <w:t>87</w:t>
            </w:r>
            <w:r w:rsidR="00DE6417">
              <w:rPr>
                <w:noProof/>
                <w:webHidden/>
              </w:rPr>
              <w:fldChar w:fldCharType="end"/>
            </w:r>
          </w:hyperlink>
        </w:p>
        <w:p w14:paraId="042ECD70" w14:textId="47920576" w:rsidR="00DE6417" w:rsidRDefault="00000000">
          <w:pPr>
            <w:pStyle w:val="TOC3"/>
            <w:tabs>
              <w:tab w:val="right" w:leader="dot" w:pos="9913"/>
            </w:tabs>
            <w:rPr>
              <w:rFonts w:eastAsiaTheme="minorEastAsia"/>
              <w:noProof/>
              <w:kern w:val="2"/>
              <w:lang w:val="en-GB" w:eastAsia="en-GB"/>
              <w14:ligatures w14:val="standardContextual"/>
            </w:rPr>
          </w:pPr>
          <w:hyperlink w:anchor="_Toc143502481" w:history="1">
            <w:r w:rsidR="00DE6417" w:rsidRPr="009017EF">
              <w:rPr>
                <w:rStyle w:val="Hyperlink"/>
                <w:noProof/>
              </w:rPr>
              <w:t>8.9.2. Decizia de acordare/respingere a finanțării</w:t>
            </w:r>
            <w:r w:rsidR="00DE6417">
              <w:rPr>
                <w:noProof/>
                <w:webHidden/>
              </w:rPr>
              <w:tab/>
            </w:r>
            <w:r w:rsidR="00DE6417">
              <w:rPr>
                <w:noProof/>
                <w:webHidden/>
              </w:rPr>
              <w:fldChar w:fldCharType="begin"/>
            </w:r>
            <w:r w:rsidR="00DE6417">
              <w:rPr>
                <w:noProof/>
                <w:webHidden/>
              </w:rPr>
              <w:instrText xml:space="preserve"> PAGEREF _Toc143502481 \h </w:instrText>
            </w:r>
            <w:r w:rsidR="00DE6417">
              <w:rPr>
                <w:noProof/>
                <w:webHidden/>
              </w:rPr>
            </w:r>
            <w:r w:rsidR="00DE6417">
              <w:rPr>
                <w:noProof/>
                <w:webHidden/>
              </w:rPr>
              <w:fldChar w:fldCharType="separate"/>
            </w:r>
            <w:r w:rsidR="0092687B">
              <w:rPr>
                <w:noProof/>
                <w:webHidden/>
              </w:rPr>
              <w:t>88</w:t>
            </w:r>
            <w:r w:rsidR="00DE6417">
              <w:rPr>
                <w:noProof/>
                <w:webHidden/>
              </w:rPr>
              <w:fldChar w:fldCharType="end"/>
            </w:r>
          </w:hyperlink>
        </w:p>
        <w:p w14:paraId="128BFE15" w14:textId="3A80C700" w:rsidR="00DE6417" w:rsidRDefault="00000000">
          <w:pPr>
            <w:pStyle w:val="TOC3"/>
            <w:tabs>
              <w:tab w:val="right" w:leader="dot" w:pos="9913"/>
            </w:tabs>
            <w:rPr>
              <w:rFonts w:eastAsiaTheme="minorEastAsia"/>
              <w:noProof/>
              <w:kern w:val="2"/>
              <w:lang w:val="en-GB" w:eastAsia="en-GB"/>
              <w14:ligatures w14:val="standardContextual"/>
            </w:rPr>
          </w:pPr>
          <w:hyperlink w:anchor="_Toc143502482" w:history="1">
            <w:r w:rsidR="00DE6417" w:rsidRPr="009017EF">
              <w:rPr>
                <w:rStyle w:val="Hyperlink"/>
                <w:noProof/>
              </w:rPr>
              <w:t>8.9.3. Definitivarea  planului de monitorizare al proiectului</w:t>
            </w:r>
            <w:r w:rsidR="00DE6417">
              <w:rPr>
                <w:noProof/>
                <w:webHidden/>
              </w:rPr>
              <w:tab/>
            </w:r>
            <w:r w:rsidR="00DE6417">
              <w:rPr>
                <w:noProof/>
                <w:webHidden/>
              </w:rPr>
              <w:fldChar w:fldCharType="begin"/>
            </w:r>
            <w:r w:rsidR="00DE6417">
              <w:rPr>
                <w:noProof/>
                <w:webHidden/>
              </w:rPr>
              <w:instrText xml:space="preserve"> PAGEREF _Toc143502482 \h </w:instrText>
            </w:r>
            <w:r w:rsidR="00DE6417">
              <w:rPr>
                <w:noProof/>
                <w:webHidden/>
              </w:rPr>
            </w:r>
            <w:r w:rsidR="00DE6417">
              <w:rPr>
                <w:noProof/>
                <w:webHidden/>
              </w:rPr>
              <w:fldChar w:fldCharType="separate"/>
            </w:r>
            <w:r w:rsidR="0092687B">
              <w:rPr>
                <w:noProof/>
                <w:webHidden/>
              </w:rPr>
              <w:t>89</w:t>
            </w:r>
            <w:r w:rsidR="00DE6417">
              <w:rPr>
                <w:noProof/>
                <w:webHidden/>
              </w:rPr>
              <w:fldChar w:fldCharType="end"/>
            </w:r>
          </w:hyperlink>
        </w:p>
        <w:p w14:paraId="1F9F2E8B" w14:textId="516B8568" w:rsidR="00DE6417" w:rsidRDefault="00000000">
          <w:pPr>
            <w:pStyle w:val="TOC3"/>
            <w:tabs>
              <w:tab w:val="right" w:leader="dot" w:pos="9913"/>
            </w:tabs>
            <w:rPr>
              <w:rFonts w:eastAsiaTheme="minorEastAsia"/>
              <w:noProof/>
              <w:kern w:val="2"/>
              <w:lang w:val="en-GB" w:eastAsia="en-GB"/>
              <w14:ligatures w14:val="standardContextual"/>
            </w:rPr>
          </w:pPr>
          <w:hyperlink w:anchor="_Toc143502483" w:history="1">
            <w:r w:rsidR="00DE6417" w:rsidRPr="009017EF">
              <w:rPr>
                <w:rStyle w:val="Hyperlink"/>
                <w:noProof/>
              </w:rPr>
              <w:t>8.9.4. Semnarea contractului de finanțare /emiterea deciziei de finanțare</w:t>
            </w:r>
            <w:r w:rsidR="00DE6417">
              <w:rPr>
                <w:noProof/>
                <w:webHidden/>
              </w:rPr>
              <w:tab/>
            </w:r>
            <w:r w:rsidR="00DE6417">
              <w:rPr>
                <w:noProof/>
                <w:webHidden/>
              </w:rPr>
              <w:fldChar w:fldCharType="begin"/>
            </w:r>
            <w:r w:rsidR="00DE6417">
              <w:rPr>
                <w:noProof/>
                <w:webHidden/>
              </w:rPr>
              <w:instrText xml:space="preserve"> PAGEREF _Toc143502483 \h </w:instrText>
            </w:r>
            <w:r w:rsidR="00DE6417">
              <w:rPr>
                <w:noProof/>
                <w:webHidden/>
              </w:rPr>
            </w:r>
            <w:r w:rsidR="00DE6417">
              <w:rPr>
                <w:noProof/>
                <w:webHidden/>
              </w:rPr>
              <w:fldChar w:fldCharType="separate"/>
            </w:r>
            <w:r w:rsidR="0092687B">
              <w:rPr>
                <w:noProof/>
                <w:webHidden/>
              </w:rPr>
              <w:t>90</w:t>
            </w:r>
            <w:r w:rsidR="00DE6417">
              <w:rPr>
                <w:noProof/>
                <w:webHidden/>
              </w:rPr>
              <w:fldChar w:fldCharType="end"/>
            </w:r>
          </w:hyperlink>
        </w:p>
        <w:p w14:paraId="38C945D7" w14:textId="38724FB5" w:rsidR="00DE6417" w:rsidRDefault="00000000">
          <w:pPr>
            <w:pStyle w:val="TOC1"/>
            <w:rPr>
              <w:rFonts w:eastAsiaTheme="minorEastAsia"/>
              <w:noProof/>
              <w:kern w:val="2"/>
              <w:lang w:val="en-GB" w:eastAsia="en-GB"/>
              <w14:ligatures w14:val="standardContextual"/>
            </w:rPr>
          </w:pPr>
          <w:hyperlink w:anchor="_Toc143502484" w:history="1">
            <w:r w:rsidR="00DE6417" w:rsidRPr="009017EF">
              <w:rPr>
                <w:rStyle w:val="Hyperlink"/>
                <w:noProof/>
              </w:rPr>
              <w:t>9. ASPECTE PRIVIND CONFLICTUL DE INTERESE</w:t>
            </w:r>
            <w:r w:rsidR="00DE6417">
              <w:rPr>
                <w:noProof/>
                <w:webHidden/>
              </w:rPr>
              <w:tab/>
            </w:r>
            <w:r w:rsidR="00DE6417">
              <w:rPr>
                <w:noProof/>
                <w:webHidden/>
              </w:rPr>
              <w:fldChar w:fldCharType="begin"/>
            </w:r>
            <w:r w:rsidR="00DE6417">
              <w:rPr>
                <w:noProof/>
                <w:webHidden/>
              </w:rPr>
              <w:instrText xml:space="preserve"> PAGEREF _Toc143502484 \h </w:instrText>
            </w:r>
            <w:r w:rsidR="00DE6417">
              <w:rPr>
                <w:noProof/>
                <w:webHidden/>
              </w:rPr>
            </w:r>
            <w:r w:rsidR="00DE6417">
              <w:rPr>
                <w:noProof/>
                <w:webHidden/>
              </w:rPr>
              <w:fldChar w:fldCharType="separate"/>
            </w:r>
            <w:r w:rsidR="0092687B">
              <w:rPr>
                <w:noProof/>
                <w:webHidden/>
              </w:rPr>
              <w:t>90</w:t>
            </w:r>
            <w:r w:rsidR="00DE6417">
              <w:rPr>
                <w:noProof/>
                <w:webHidden/>
              </w:rPr>
              <w:fldChar w:fldCharType="end"/>
            </w:r>
          </w:hyperlink>
        </w:p>
        <w:p w14:paraId="1C891D8D" w14:textId="0E5BD8C6" w:rsidR="00DE6417" w:rsidRDefault="00000000">
          <w:pPr>
            <w:pStyle w:val="TOC1"/>
            <w:rPr>
              <w:rFonts w:eastAsiaTheme="minorEastAsia"/>
              <w:noProof/>
              <w:kern w:val="2"/>
              <w:lang w:val="en-GB" w:eastAsia="en-GB"/>
              <w14:ligatures w14:val="standardContextual"/>
            </w:rPr>
          </w:pPr>
          <w:hyperlink w:anchor="_Toc143502485" w:history="1">
            <w:r w:rsidR="00DE6417" w:rsidRPr="009017EF">
              <w:rPr>
                <w:rStyle w:val="Hyperlink"/>
                <w:noProof/>
              </w:rPr>
              <w:t>10. ASPECTE PRIVIND PRELUCRAREA DATELOR CU CARACTER PERSONAL</w:t>
            </w:r>
            <w:r w:rsidR="00DE6417">
              <w:rPr>
                <w:noProof/>
                <w:webHidden/>
              </w:rPr>
              <w:tab/>
            </w:r>
            <w:r w:rsidR="00DE6417">
              <w:rPr>
                <w:noProof/>
                <w:webHidden/>
              </w:rPr>
              <w:fldChar w:fldCharType="begin"/>
            </w:r>
            <w:r w:rsidR="00DE6417">
              <w:rPr>
                <w:noProof/>
                <w:webHidden/>
              </w:rPr>
              <w:instrText xml:space="preserve"> PAGEREF _Toc143502485 \h </w:instrText>
            </w:r>
            <w:r w:rsidR="00DE6417">
              <w:rPr>
                <w:noProof/>
                <w:webHidden/>
              </w:rPr>
            </w:r>
            <w:r w:rsidR="00DE6417">
              <w:rPr>
                <w:noProof/>
                <w:webHidden/>
              </w:rPr>
              <w:fldChar w:fldCharType="separate"/>
            </w:r>
            <w:r w:rsidR="0092687B">
              <w:rPr>
                <w:noProof/>
                <w:webHidden/>
              </w:rPr>
              <w:t>91</w:t>
            </w:r>
            <w:r w:rsidR="00DE6417">
              <w:rPr>
                <w:noProof/>
                <w:webHidden/>
              </w:rPr>
              <w:fldChar w:fldCharType="end"/>
            </w:r>
          </w:hyperlink>
        </w:p>
        <w:p w14:paraId="533F78E6" w14:textId="0165F47D" w:rsidR="00DE6417" w:rsidRDefault="00000000">
          <w:pPr>
            <w:pStyle w:val="TOC1"/>
            <w:rPr>
              <w:rFonts w:eastAsiaTheme="minorEastAsia"/>
              <w:noProof/>
              <w:kern w:val="2"/>
              <w:lang w:val="en-GB" w:eastAsia="en-GB"/>
              <w14:ligatures w14:val="standardContextual"/>
            </w:rPr>
          </w:pPr>
          <w:hyperlink w:anchor="_Toc143502486" w:history="1">
            <w:r w:rsidR="00DE6417" w:rsidRPr="009017EF">
              <w:rPr>
                <w:rStyle w:val="Hyperlink"/>
                <w:noProof/>
              </w:rPr>
              <w:t>11. ASPECTE PRIVIND MONITORIZAREA TEHNICĂ ȘI RAPOARTELE DE PROGRES</w:t>
            </w:r>
            <w:r w:rsidR="00DE6417">
              <w:rPr>
                <w:noProof/>
                <w:webHidden/>
              </w:rPr>
              <w:tab/>
            </w:r>
            <w:r w:rsidR="00DE6417">
              <w:rPr>
                <w:noProof/>
                <w:webHidden/>
              </w:rPr>
              <w:fldChar w:fldCharType="begin"/>
            </w:r>
            <w:r w:rsidR="00DE6417">
              <w:rPr>
                <w:noProof/>
                <w:webHidden/>
              </w:rPr>
              <w:instrText xml:space="preserve"> PAGEREF _Toc143502486 \h </w:instrText>
            </w:r>
            <w:r w:rsidR="00DE6417">
              <w:rPr>
                <w:noProof/>
                <w:webHidden/>
              </w:rPr>
            </w:r>
            <w:r w:rsidR="00DE6417">
              <w:rPr>
                <w:noProof/>
                <w:webHidden/>
              </w:rPr>
              <w:fldChar w:fldCharType="separate"/>
            </w:r>
            <w:r w:rsidR="0092687B">
              <w:rPr>
                <w:noProof/>
                <w:webHidden/>
              </w:rPr>
              <w:t>91</w:t>
            </w:r>
            <w:r w:rsidR="00DE6417">
              <w:rPr>
                <w:noProof/>
                <w:webHidden/>
              </w:rPr>
              <w:fldChar w:fldCharType="end"/>
            </w:r>
          </w:hyperlink>
        </w:p>
        <w:p w14:paraId="450DDEC1" w14:textId="0C5D4647" w:rsidR="00DE6417" w:rsidRDefault="00000000">
          <w:pPr>
            <w:pStyle w:val="TOC2"/>
            <w:tabs>
              <w:tab w:val="right" w:leader="dot" w:pos="9913"/>
            </w:tabs>
            <w:rPr>
              <w:rFonts w:eastAsiaTheme="minorEastAsia"/>
              <w:noProof/>
              <w:kern w:val="2"/>
              <w:lang w:val="en-GB" w:eastAsia="en-GB"/>
              <w14:ligatures w14:val="standardContextual"/>
            </w:rPr>
          </w:pPr>
          <w:hyperlink w:anchor="_Toc143502487" w:history="1">
            <w:r w:rsidR="00DE6417" w:rsidRPr="009017EF">
              <w:rPr>
                <w:rStyle w:val="Hyperlink"/>
                <w:noProof/>
              </w:rPr>
              <w:t>11.1. Rapoartele de progres</w:t>
            </w:r>
            <w:r w:rsidR="00DE6417">
              <w:rPr>
                <w:noProof/>
                <w:webHidden/>
              </w:rPr>
              <w:tab/>
            </w:r>
            <w:r w:rsidR="00DE6417">
              <w:rPr>
                <w:noProof/>
                <w:webHidden/>
              </w:rPr>
              <w:fldChar w:fldCharType="begin"/>
            </w:r>
            <w:r w:rsidR="00DE6417">
              <w:rPr>
                <w:noProof/>
                <w:webHidden/>
              </w:rPr>
              <w:instrText xml:space="preserve"> PAGEREF _Toc143502487 \h </w:instrText>
            </w:r>
            <w:r w:rsidR="00DE6417">
              <w:rPr>
                <w:noProof/>
                <w:webHidden/>
              </w:rPr>
            </w:r>
            <w:r w:rsidR="00DE6417">
              <w:rPr>
                <w:noProof/>
                <w:webHidden/>
              </w:rPr>
              <w:fldChar w:fldCharType="separate"/>
            </w:r>
            <w:r w:rsidR="0092687B">
              <w:rPr>
                <w:noProof/>
                <w:webHidden/>
              </w:rPr>
              <w:t>91</w:t>
            </w:r>
            <w:r w:rsidR="00DE6417">
              <w:rPr>
                <w:noProof/>
                <w:webHidden/>
              </w:rPr>
              <w:fldChar w:fldCharType="end"/>
            </w:r>
          </w:hyperlink>
        </w:p>
        <w:p w14:paraId="40276BBA" w14:textId="344366CD" w:rsidR="00DE6417" w:rsidRDefault="00000000">
          <w:pPr>
            <w:pStyle w:val="TOC2"/>
            <w:tabs>
              <w:tab w:val="right" w:leader="dot" w:pos="9913"/>
            </w:tabs>
            <w:rPr>
              <w:rFonts w:eastAsiaTheme="minorEastAsia"/>
              <w:noProof/>
              <w:kern w:val="2"/>
              <w:lang w:val="en-GB" w:eastAsia="en-GB"/>
              <w14:ligatures w14:val="standardContextual"/>
            </w:rPr>
          </w:pPr>
          <w:hyperlink w:anchor="_Toc143502488" w:history="1">
            <w:r w:rsidR="00DE6417" w:rsidRPr="009017EF">
              <w:rPr>
                <w:rStyle w:val="Hyperlink"/>
                <w:noProof/>
              </w:rPr>
              <w:t>11.2. Vizitele de monitorizare</w:t>
            </w:r>
            <w:r w:rsidR="00DE6417">
              <w:rPr>
                <w:noProof/>
                <w:webHidden/>
              </w:rPr>
              <w:tab/>
            </w:r>
            <w:r w:rsidR="00DE6417">
              <w:rPr>
                <w:noProof/>
                <w:webHidden/>
              </w:rPr>
              <w:fldChar w:fldCharType="begin"/>
            </w:r>
            <w:r w:rsidR="00DE6417">
              <w:rPr>
                <w:noProof/>
                <w:webHidden/>
              </w:rPr>
              <w:instrText xml:space="preserve"> PAGEREF _Toc143502488 \h </w:instrText>
            </w:r>
            <w:r w:rsidR="00DE6417">
              <w:rPr>
                <w:noProof/>
                <w:webHidden/>
              </w:rPr>
            </w:r>
            <w:r w:rsidR="00DE6417">
              <w:rPr>
                <w:noProof/>
                <w:webHidden/>
              </w:rPr>
              <w:fldChar w:fldCharType="separate"/>
            </w:r>
            <w:r w:rsidR="0092687B">
              <w:rPr>
                <w:noProof/>
                <w:webHidden/>
              </w:rPr>
              <w:t>92</w:t>
            </w:r>
            <w:r w:rsidR="00DE6417">
              <w:rPr>
                <w:noProof/>
                <w:webHidden/>
              </w:rPr>
              <w:fldChar w:fldCharType="end"/>
            </w:r>
          </w:hyperlink>
        </w:p>
        <w:p w14:paraId="435CA1B3" w14:textId="55E63957" w:rsidR="00DE6417" w:rsidRDefault="00000000">
          <w:pPr>
            <w:pStyle w:val="TOC2"/>
            <w:tabs>
              <w:tab w:val="right" w:leader="dot" w:pos="9913"/>
            </w:tabs>
            <w:rPr>
              <w:rFonts w:eastAsiaTheme="minorEastAsia"/>
              <w:noProof/>
              <w:kern w:val="2"/>
              <w:lang w:val="en-GB" w:eastAsia="en-GB"/>
              <w14:ligatures w14:val="standardContextual"/>
            </w:rPr>
          </w:pPr>
          <w:hyperlink w:anchor="_Toc143502489" w:history="1">
            <w:r w:rsidR="00DE6417" w:rsidRPr="009017EF">
              <w:rPr>
                <w:rStyle w:val="Hyperlink"/>
                <w:noProof/>
              </w:rPr>
              <w:t>11.3. Mecanismul specific indicatorilor de etapă. Planul de monitorizare</w:t>
            </w:r>
            <w:r w:rsidR="00DE6417">
              <w:rPr>
                <w:noProof/>
                <w:webHidden/>
              </w:rPr>
              <w:tab/>
            </w:r>
            <w:r w:rsidR="00DE6417">
              <w:rPr>
                <w:noProof/>
                <w:webHidden/>
              </w:rPr>
              <w:fldChar w:fldCharType="begin"/>
            </w:r>
            <w:r w:rsidR="00DE6417">
              <w:rPr>
                <w:noProof/>
                <w:webHidden/>
              </w:rPr>
              <w:instrText xml:space="preserve"> PAGEREF _Toc143502489 \h </w:instrText>
            </w:r>
            <w:r w:rsidR="00DE6417">
              <w:rPr>
                <w:noProof/>
                <w:webHidden/>
              </w:rPr>
            </w:r>
            <w:r w:rsidR="00DE6417">
              <w:rPr>
                <w:noProof/>
                <w:webHidden/>
              </w:rPr>
              <w:fldChar w:fldCharType="separate"/>
            </w:r>
            <w:r w:rsidR="0092687B">
              <w:rPr>
                <w:noProof/>
                <w:webHidden/>
              </w:rPr>
              <w:t>92</w:t>
            </w:r>
            <w:r w:rsidR="00DE6417">
              <w:rPr>
                <w:noProof/>
                <w:webHidden/>
              </w:rPr>
              <w:fldChar w:fldCharType="end"/>
            </w:r>
          </w:hyperlink>
        </w:p>
        <w:p w14:paraId="53B435C7" w14:textId="3AE42C89" w:rsidR="00DE6417" w:rsidRDefault="00000000">
          <w:pPr>
            <w:pStyle w:val="TOC1"/>
            <w:rPr>
              <w:rFonts w:eastAsiaTheme="minorEastAsia"/>
              <w:noProof/>
              <w:kern w:val="2"/>
              <w:lang w:val="en-GB" w:eastAsia="en-GB"/>
              <w14:ligatures w14:val="standardContextual"/>
            </w:rPr>
          </w:pPr>
          <w:hyperlink w:anchor="_Toc143502490" w:history="1">
            <w:r w:rsidR="00DE6417" w:rsidRPr="009017EF">
              <w:rPr>
                <w:rStyle w:val="Hyperlink"/>
                <w:noProof/>
              </w:rPr>
              <w:t>12. ASPECTE PRIVIND MANAGEMENTUL FINANCIAR</w:t>
            </w:r>
            <w:r w:rsidR="00DE6417">
              <w:rPr>
                <w:noProof/>
                <w:webHidden/>
              </w:rPr>
              <w:tab/>
            </w:r>
            <w:r w:rsidR="00DE6417">
              <w:rPr>
                <w:noProof/>
                <w:webHidden/>
              </w:rPr>
              <w:fldChar w:fldCharType="begin"/>
            </w:r>
            <w:r w:rsidR="00DE6417">
              <w:rPr>
                <w:noProof/>
                <w:webHidden/>
              </w:rPr>
              <w:instrText xml:space="preserve"> PAGEREF _Toc143502490 \h </w:instrText>
            </w:r>
            <w:r w:rsidR="00DE6417">
              <w:rPr>
                <w:noProof/>
                <w:webHidden/>
              </w:rPr>
            </w:r>
            <w:r w:rsidR="00DE6417">
              <w:rPr>
                <w:noProof/>
                <w:webHidden/>
              </w:rPr>
              <w:fldChar w:fldCharType="separate"/>
            </w:r>
            <w:r w:rsidR="0092687B">
              <w:rPr>
                <w:noProof/>
                <w:webHidden/>
              </w:rPr>
              <w:t>93</w:t>
            </w:r>
            <w:r w:rsidR="00DE6417">
              <w:rPr>
                <w:noProof/>
                <w:webHidden/>
              </w:rPr>
              <w:fldChar w:fldCharType="end"/>
            </w:r>
          </w:hyperlink>
        </w:p>
        <w:p w14:paraId="438006C2" w14:textId="713E707A" w:rsidR="00DE6417" w:rsidRDefault="00000000">
          <w:pPr>
            <w:pStyle w:val="TOC2"/>
            <w:tabs>
              <w:tab w:val="right" w:leader="dot" w:pos="9913"/>
            </w:tabs>
            <w:rPr>
              <w:rFonts w:eastAsiaTheme="minorEastAsia"/>
              <w:noProof/>
              <w:kern w:val="2"/>
              <w:lang w:val="en-GB" w:eastAsia="en-GB"/>
              <w14:ligatures w14:val="standardContextual"/>
            </w:rPr>
          </w:pPr>
          <w:hyperlink w:anchor="_Toc143502491" w:history="1">
            <w:r w:rsidR="00DE6417" w:rsidRPr="009017EF">
              <w:rPr>
                <w:rStyle w:val="Hyperlink"/>
                <w:noProof/>
              </w:rPr>
              <w:t>12.1. Mecanismul cererilor de prefinanțare</w:t>
            </w:r>
            <w:r w:rsidR="00DE6417">
              <w:rPr>
                <w:noProof/>
                <w:webHidden/>
              </w:rPr>
              <w:tab/>
            </w:r>
            <w:r w:rsidR="00DE6417">
              <w:rPr>
                <w:noProof/>
                <w:webHidden/>
              </w:rPr>
              <w:fldChar w:fldCharType="begin"/>
            </w:r>
            <w:r w:rsidR="00DE6417">
              <w:rPr>
                <w:noProof/>
                <w:webHidden/>
              </w:rPr>
              <w:instrText xml:space="preserve"> PAGEREF _Toc143502491 \h </w:instrText>
            </w:r>
            <w:r w:rsidR="00DE6417">
              <w:rPr>
                <w:noProof/>
                <w:webHidden/>
              </w:rPr>
            </w:r>
            <w:r w:rsidR="00DE6417">
              <w:rPr>
                <w:noProof/>
                <w:webHidden/>
              </w:rPr>
              <w:fldChar w:fldCharType="separate"/>
            </w:r>
            <w:r w:rsidR="0092687B">
              <w:rPr>
                <w:noProof/>
                <w:webHidden/>
              </w:rPr>
              <w:t>93</w:t>
            </w:r>
            <w:r w:rsidR="00DE6417">
              <w:rPr>
                <w:noProof/>
                <w:webHidden/>
              </w:rPr>
              <w:fldChar w:fldCharType="end"/>
            </w:r>
          </w:hyperlink>
        </w:p>
        <w:p w14:paraId="219016CC" w14:textId="2CB040C1" w:rsidR="00DE6417" w:rsidRDefault="00000000">
          <w:pPr>
            <w:pStyle w:val="TOC2"/>
            <w:tabs>
              <w:tab w:val="right" w:leader="dot" w:pos="9913"/>
            </w:tabs>
            <w:rPr>
              <w:rFonts w:eastAsiaTheme="minorEastAsia"/>
              <w:noProof/>
              <w:kern w:val="2"/>
              <w:lang w:val="en-GB" w:eastAsia="en-GB"/>
              <w14:ligatures w14:val="standardContextual"/>
            </w:rPr>
          </w:pPr>
          <w:hyperlink w:anchor="_Toc143502492" w:history="1">
            <w:r w:rsidR="00DE6417" w:rsidRPr="009017EF">
              <w:rPr>
                <w:rStyle w:val="Hyperlink"/>
                <w:noProof/>
              </w:rPr>
              <w:t>12.2. Mecanismul cererilor de plată</w:t>
            </w:r>
            <w:r w:rsidR="00DE6417">
              <w:rPr>
                <w:noProof/>
                <w:webHidden/>
              </w:rPr>
              <w:tab/>
            </w:r>
            <w:r w:rsidR="00DE6417">
              <w:rPr>
                <w:noProof/>
                <w:webHidden/>
              </w:rPr>
              <w:fldChar w:fldCharType="begin"/>
            </w:r>
            <w:r w:rsidR="00DE6417">
              <w:rPr>
                <w:noProof/>
                <w:webHidden/>
              </w:rPr>
              <w:instrText xml:space="preserve"> PAGEREF _Toc143502492 \h </w:instrText>
            </w:r>
            <w:r w:rsidR="00DE6417">
              <w:rPr>
                <w:noProof/>
                <w:webHidden/>
              </w:rPr>
            </w:r>
            <w:r w:rsidR="00DE6417">
              <w:rPr>
                <w:noProof/>
                <w:webHidden/>
              </w:rPr>
              <w:fldChar w:fldCharType="separate"/>
            </w:r>
            <w:r w:rsidR="0092687B">
              <w:rPr>
                <w:noProof/>
                <w:webHidden/>
              </w:rPr>
              <w:t>94</w:t>
            </w:r>
            <w:r w:rsidR="00DE6417">
              <w:rPr>
                <w:noProof/>
                <w:webHidden/>
              </w:rPr>
              <w:fldChar w:fldCharType="end"/>
            </w:r>
          </w:hyperlink>
        </w:p>
        <w:p w14:paraId="2FC74D2D" w14:textId="22D68C76" w:rsidR="00DE6417" w:rsidRDefault="00000000">
          <w:pPr>
            <w:pStyle w:val="TOC2"/>
            <w:tabs>
              <w:tab w:val="right" w:leader="dot" w:pos="9913"/>
            </w:tabs>
            <w:rPr>
              <w:rFonts w:eastAsiaTheme="minorEastAsia"/>
              <w:noProof/>
              <w:kern w:val="2"/>
              <w:lang w:val="en-GB" w:eastAsia="en-GB"/>
              <w14:ligatures w14:val="standardContextual"/>
            </w:rPr>
          </w:pPr>
          <w:hyperlink w:anchor="_Toc143502493" w:history="1">
            <w:r w:rsidR="00DE6417" w:rsidRPr="009017EF">
              <w:rPr>
                <w:rStyle w:val="Hyperlink"/>
                <w:noProof/>
              </w:rPr>
              <w:t>12.3. Mecanismul cererilor de rambursare</w:t>
            </w:r>
            <w:r w:rsidR="00DE6417">
              <w:rPr>
                <w:noProof/>
                <w:webHidden/>
              </w:rPr>
              <w:tab/>
            </w:r>
            <w:r w:rsidR="00DE6417">
              <w:rPr>
                <w:noProof/>
                <w:webHidden/>
              </w:rPr>
              <w:fldChar w:fldCharType="begin"/>
            </w:r>
            <w:r w:rsidR="00DE6417">
              <w:rPr>
                <w:noProof/>
                <w:webHidden/>
              </w:rPr>
              <w:instrText xml:space="preserve"> PAGEREF _Toc143502493 \h </w:instrText>
            </w:r>
            <w:r w:rsidR="00DE6417">
              <w:rPr>
                <w:noProof/>
                <w:webHidden/>
              </w:rPr>
            </w:r>
            <w:r w:rsidR="00DE6417">
              <w:rPr>
                <w:noProof/>
                <w:webHidden/>
              </w:rPr>
              <w:fldChar w:fldCharType="separate"/>
            </w:r>
            <w:r w:rsidR="0092687B">
              <w:rPr>
                <w:noProof/>
                <w:webHidden/>
              </w:rPr>
              <w:t>94</w:t>
            </w:r>
            <w:r w:rsidR="00DE6417">
              <w:rPr>
                <w:noProof/>
                <w:webHidden/>
              </w:rPr>
              <w:fldChar w:fldCharType="end"/>
            </w:r>
          </w:hyperlink>
        </w:p>
        <w:p w14:paraId="0BE8929D" w14:textId="2D319F9E" w:rsidR="00DE6417" w:rsidRDefault="00000000">
          <w:pPr>
            <w:pStyle w:val="TOC2"/>
            <w:tabs>
              <w:tab w:val="right" w:leader="dot" w:pos="9913"/>
            </w:tabs>
            <w:rPr>
              <w:rFonts w:eastAsiaTheme="minorEastAsia"/>
              <w:noProof/>
              <w:kern w:val="2"/>
              <w:lang w:val="en-GB" w:eastAsia="en-GB"/>
              <w14:ligatures w14:val="standardContextual"/>
            </w:rPr>
          </w:pPr>
          <w:hyperlink w:anchor="_Toc143502494" w:history="1">
            <w:r w:rsidR="00DE6417" w:rsidRPr="009017EF">
              <w:rPr>
                <w:rStyle w:val="Hyperlink"/>
                <w:noProof/>
              </w:rPr>
              <w:t>12.4. Graficul cererilor de prefinanțare/plată/rambursare</w:t>
            </w:r>
            <w:r w:rsidR="00DE6417">
              <w:rPr>
                <w:noProof/>
                <w:webHidden/>
              </w:rPr>
              <w:tab/>
            </w:r>
            <w:r w:rsidR="00DE6417">
              <w:rPr>
                <w:noProof/>
                <w:webHidden/>
              </w:rPr>
              <w:fldChar w:fldCharType="begin"/>
            </w:r>
            <w:r w:rsidR="00DE6417">
              <w:rPr>
                <w:noProof/>
                <w:webHidden/>
              </w:rPr>
              <w:instrText xml:space="preserve"> PAGEREF _Toc143502494 \h </w:instrText>
            </w:r>
            <w:r w:rsidR="00DE6417">
              <w:rPr>
                <w:noProof/>
                <w:webHidden/>
              </w:rPr>
            </w:r>
            <w:r w:rsidR="00DE6417">
              <w:rPr>
                <w:noProof/>
                <w:webHidden/>
              </w:rPr>
              <w:fldChar w:fldCharType="separate"/>
            </w:r>
            <w:r w:rsidR="0092687B">
              <w:rPr>
                <w:noProof/>
                <w:webHidden/>
              </w:rPr>
              <w:t>96</w:t>
            </w:r>
            <w:r w:rsidR="00DE6417">
              <w:rPr>
                <w:noProof/>
                <w:webHidden/>
              </w:rPr>
              <w:fldChar w:fldCharType="end"/>
            </w:r>
          </w:hyperlink>
        </w:p>
        <w:p w14:paraId="744D4DA6" w14:textId="1DDA0028" w:rsidR="00DE6417" w:rsidRDefault="00000000">
          <w:pPr>
            <w:pStyle w:val="TOC2"/>
            <w:tabs>
              <w:tab w:val="right" w:leader="dot" w:pos="9913"/>
            </w:tabs>
            <w:rPr>
              <w:rFonts w:eastAsiaTheme="minorEastAsia"/>
              <w:noProof/>
              <w:kern w:val="2"/>
              <w:lang w:val="en-GB" w:eastAsia="en-GB"/>
              <w14:ligatures w14:val="standardContextual"/>
            </w:rPr>
          </w:pPr>
          <w:hyperlink w:anchor="_Toc143502495" w:history="1">
            <w:r w:rsidR="00DE6417" w:rsidRPr="009017EF">
              <w:rPr>
                <w:rStyle w:val="Hyperlink"/>
                <w:noProof/>
              </w:rPr>
              <w:t>12.5. Vizitele la fața locului</w:t>
            </w:r>
            <w:r w:rsidR="00DE6417">
              <w:rPr>
                <w:noProof/>
                <w:webHidden/>
              </w:rPr>
              <w:tab/>
            </w:r>
            <w:r w:rsidR="00DE6417">
              <w:rPr>
                <w:noProof/>
                <w:webHidden/>
              </w:rPr>
              <w:fldChar w:fldCharType="begin"/>
            </w:r>
            <w:r w:rsidR="00DE6417">
              <w:rPr>
                <w:noProof/>
                <w:webHidden/>
              </w:rPr>
              <w:instrText xml:space="preserve"> PAGEREF _Toc143502495 \h </w:instrText>
            </w:r>
            <w:r w:rsidR="00DE6417">
              <w:rPr>
                <w:noProof/>
                <w:webHidden/>
              </w:rPr>
            </w:r>
            <w:r w:rsidR="00DE6417">
              <w:rPr>
                <w:noProof/>
                <w:webHidden/>
              </w:rPr>
              <w:fldChar w:fldCharType="separate"/>
            </w:r>
            <w:r w:rsidR="0092687B">
              <w:rPr>
                <w:noProof/>
                <w:webHidden/>
              </w:rPr>
              <w:t>96</w:t>
            </w:r>
            <w:r w:rsidR="00DE6417">
              <w:rPr>
                <w:noProof/>
                <w:webHidden/>
              </w:rPr>
              <w:fldChar w:fldCharType="end"/>
            </w:r>
          </w:hyperlink>
        </w:p>
        <w:p w14:paraId="54A8D77C" w14:textId="1AFD566D" w:rsidR="00DE6417" w:rsidRDefault="00000000">
          <w:pPr>
            <w:pStyle w:val="TOC1"/>
            <w:rPr>
              <w:rFonts w:eastAsiaTheme="minorEastAsia"/>
              <w:noProof/>
              <w:kern w:val="2"/>
              <w:lang w:val="en-GB" w:eastAsia="en-GB"/>
              <w14:ligatures w14:val="standardContextual"/>
            </w:rPr>
          </w:pPr>
          <w:hyperlink w:anchor="_Toc143502496" w:history="1">
            <w:r w:rsidR="00DE6417" w:rsidRPr="009017EF">
              <w:rPr>
                <w:rStyle w:val="Hyperlink"/>
                <w:noProof/>
              </w:rPr>
              <w:t>13. MODIFICAREA GHIDULUI SOLICITANTULUI</w:t>
            </w:r>
            <w:r w:rsidR="00DE6417">
              <w:rPr>
                <w:noProof/>
                <w:webHidden/>
              </w:rPr>
              <w:tab/>
            </w:r>
            <w:r w:rsidR="00DE6417">
              <w:rPr>
                <w:noProof/>
                <w:webHidden/>
              </w:rPr>
              <w:fldChar w:fldCharType="begin"/>
            </w:r>
            <w:r w:rsidR="00DE6417">
              <w:rPr>
                <w:noProof/>
                <w:webHidden/>
              </w:rPr>
              <w:instrText xml:space="preserve"> PAGEREF _Toc143502496 \h </w:instrText>
            </w:r>
            <w:r w:rsidR="00DE6417">
              <w:rPr>
                <w:noProof/>
                <w:webHidden/>
              </w:rPr>
            </w:r>
            <w:r w:rsidR="00DE6417">
              <w:rPr>
                <w:noProof/>
                <w:webHidden/>
              </w:rPr>
              <w:fldChar w:fldCharType="separate"/>
            </w:r>
            <w:r w:rsidR="0092687B">
              <w:rPr>
                <w:noProof/>
                <w:webHidden/>
              </w:rPr>
              <w:t>97</w:t>
            </w:r>
            <w:r w:rsidR="00DE6417">
              <w:rPr>
                <w:noProof/>
                <w:webHidden/>
              </w:rPr>
              <w:fldChar w:fldCharType="end"/>
            </w:r>
          </w:hyperlink>
        </w:p>
        <w:p w14:paraId="6C5F8563" w14:textId="27ABD1D3" w:rsidR="00DE6417" w:rsidRDefault="00000000">
          <w:pPr>
            <w:pStyle w:val="TOC2"/>
            <w:tabs>
              <w:tab w:val="right" w:leader="dot" w:pos="9913"/>
            </w:tabs>
            <w:rPr>
              <w:rFonts w:eastAsiaTheme="minorEastAsia"/>
              <w:noProof/>
              <w:kern w:val="2"/>
              <w:lang w:val="en-GB" w:eastAsia="en-GB"/>
              <w14:ligatures w14:val="standardContextual"/>
            </w:rPr>
          </w:pPr>
          <w:hyperlink w:anchor="_Toc143502497" w:history="1">
            <w:r w:rsidR="00DE6417" w:rsidRPr="009017EF">
              <w:rPr>
                <w:rStyle w:val="Hyperlink"/>
                <w:noProof/>
              </w:rPr>
              <w:t>13.1. Aspectele care pot face obiectul modificărilor prevederilor ghidului solicitantului</w:t>
            </w:r>
            <w:r w:rsidR="00DE6417">
              <w:rPr>
                <w:noProof/>
                <w:webHidden/>
              </w:rPr>
              <w:tab/>
            </w:r>
            <w:r w:rsidR="00DE6417">
              <w:rPr>
                <w:noProof/>
                <w:webHidden/>
              </w:rPr>
              <w:fldChar w:fldCharType="begin"/>
            </w:r>
            <w:r w:rsidR="00DE6417">
              <w:rPr>
                <w:noProof/>
                <w:webHidden/>
              </w:rPr>
              <w:instrText xml:space="preserve"> PAGEREF _Toc143502497 \h </w:instrText>
            </w:r>
            <w:r w:rsidR="00DE6417">
              <w:rPr>
                <w:noProof/>
                <w:webHidden/>
              </w:rPr>
            </w:r>
            <w:r w:rsidR="00DE6417">
              <w:rPr>
                <w:noProof/>
                <w:webHidden/>
              </w:rPr>
              <w:fldChar w:fldCharType="separate"/>
            </w:r>
            <w:r w:rsidR="0092687B">
              <w:rPr>
                <w:noProof/>
                <w:webHidden/>
              </w:rPr>
              <w:t>97</w:t>
            </w:r>
            <w:r w:rsidR="00DE6417">
              <w:rPr>
                <w:noProof/>
                <w:webHidden/>
              </w:rPr>
              <w:fldChar w:fldCharType="end"/>
            </w:r>
          </w:hyperlink>
        </w:p>
        <w:p w14:paraId="278D22E6" w14:textId="01908CDB" w:rsidR="00DE6417" w:rsidRDefault="00000000">
          <w:pPr>
            <w:pStyle w:val="TOC2"/>
            <w:tabs>
              <w:tab w:val="right" w:leader="dot" w:pos="9913"/>
            </w:tabs>
            <w:rPr>
              <w:rFonts w:eastAsiaTheme="minorEastAsia"/>
              <w:noProof/>
              <w:kern w:val="2"/>
              <w:lang w:val="en-GB" w:eastAsia="en-GB"/>
              <w14:ligatures w14:val="standardContextual"/>
            </w:rPr>
          </w:pPr>
          <w:hyperlink w:anchor="_Toc143502498" w:history="1">
            <w:r w:rsidR="00DE6417" w:rsidRPr="009017EF">
              <w:rPr>
                <w:rStyle w:val="Hyperlink"/>
                <w:noProof/>
              </w:rPr>
              <w:t>13.2. Condiții privind aplicarea modificărilor pentru cererile de finanțare aflate în procesul de selecție (condiții tranzitorii)</w:t>
            </w:r>
            <w:r w:rsidR="00DE6417">
              <w:rPr>
                <w:noProof/>
                <w:webHidden/>
              </w:rPr>
              <w:tab/>
            </w:r>
            <w:r w:rsidR="00DE6417">
              <w:rPr>
                <w:noProof/>
                <w:webHidden/>
              </w:rPr>
              <w:fldChar w:fldCharType="begin"/>
            </w:r>
            <w:r w:rsidR="00DE6417">
              <w:rPr>
                <w:noProof/>
                <w:webHidden/>
              </w:rPr>
              <w:instrText xml:space="preserve"> PAGEREF _Toc143502498 \h </w:instrText>
            </w:r>
            <w:r w:rsidR="00DE6417">
              <w:rPr>
                <w:noProof/>
                <w:webHidden/>
              </w:rPr>
            </w:r>
            <w:r w:rsidR="00DE6417">
              <w:rPr>
                <w:noProof/>
                <w:webHidden/>
              </w:rPr>
              <w:fldChar w:fldCharType="separate"/>
            </w:r>
            <w:r w:rsidR="0092687B">
              <w:rPr>
                <w:noProof/>
                <w:webHidden/>
              </w:rPr>
              <w:t>97</w:t>
            </w:r>
            <w:r w:rsidR="00DE6417">
              <w:rPr>
                <w:noProof/>
                <w:webHidden/>
              </w:rPr>
              <w:fldChar w:fldCharType="end"/>
            </w:r>
          </w:hyperlink>
        </w:p>
        <w:p w14:paraId="6C8095D0" w14:textId="220449E2" w:rsidR="00DE6417" w:rsidRDefault="00000000">
          <w:pPr>
            <w:pStyle w:val="TOC1"/>
            <w:rPr>
              <w:rFonts w:eastAsiaTheme="minorEastAsia"/>
              <w:noProof/>
              <w:kern w:val="2"/>
              <w:lang w:val="en-GB" w:eastAsia="en-GB"/>
              <w14:ligatures w14:val="standardContextual"/>
            </w:rPr>
          </w:pPr>
          <w:hyperlink w:anchor="_Toc143502499" w:history="1">
            <w:r w:rsidR="00DE6417" w:rsidRPr="009017EF">
              <w:rPr>
                <w:rStyle w:val="Hyperlink"/>
                <w:noProof/>
              </w:rPr>
              <w:t>14. ANEXE</w:t>
            </w:r>
            <w:r w:rsidR="00DE6417">
              <w:rPr>
                <w:noProof/>
                <w:webHidden/>
              </w:rPr>
              <w:tab/>
            </w:r>
            <w:r w:rsidR="00DE6417">
              <w:rPr>
                <w:noProof/>
                <w:webHidden/>
              </w:rPr>
              <w:fldChar w:fldCharType="begin"/>
            </w:r>
            <w:r w:rsidR="00DE6417">
              <w:rPr>
                <w:noProof/>
                <w:webHidden/>
              </w:rPr>
              <w:instrText xml:space="preserve"> PAGEREF _Toc143502499 \h </w:instrText>
            </w:r>
            <w:r w:rsidR="00DE6417">
              <w:rPr>
                <w:noProof/>
                <w:webHidden/>
              </w:rPr>
            </w:r>
            <w:r w:rsidR="00DE6417">
              <w:rPr>
                <w:noProof/>
                <w:webHidden/>
              </w:rPr>
              <w:fldChar w:fldCharType="separate"/>
            </w:r>
            <w:r w:rsidR="0092687B">
              <w:rPr>
                <w:noProof/>
                <w:webHidden/>
              </w:rPr>
              <w:t>98</w:t>
            </w:r>
            <w:r w:rsidR="00DE6417">
              <w:rPr>
                <w:noProof/>
                <w:webHidden/>
              </w:rPr>
              <w:fldChar w:fldCharType="end"/>
            </w:r>
          </w:hyperlink>
        </w:p>
        <w:p w14:paraId="39DFB3FB" w14:textId="1C00389D" w:rsidR="00E01967" w:rsidRPr="00932165" w:rsidRDefault="00E01967" w:rsidP="00932165">
          <w:pPr>
            <w:rPr>
              <w:b/>
              <w:bCs/>
            </w:rPr>
          </w:pPr>
          <w:r>
            <w:rPr>
              <w:b/>
              <w:bCs/>
            </w:rPr>
            <w:fldChar w:fldCharType="end"/>
          </w:r>
        </w:p>
      </w:sdtContent>
    </w:sdt>
    <w:p w14:paraId="7469A1A1" w14:textId="47B69D82" w:rsidR="00566CCA" w:rsidRPr="00932165" w:rsidRDefault="00E01967" w:rsidP="00932165">
      <w:pPr>
        <w:pStyle w:val="Heading1"/>
        <w:rPr>
          <w:w w:val="90"/>
        </w:rPr>
      </w:pPr>
      <w:bookmarkStart w:id="3" w:name="_Toc143502398"/>
      <w:r w:rsidRPr="00932165">
        <w:rPr>
          <w:w w:val="90"/>
        </w:rPr>
        <w:t xml:space="preserve">1. </w:t>
      </w:r>
      <w:r w:rsidR="00566CCA" w:rsidRPr="00932165">
        <w:rPr>
          <w:w w:val="90"/>
        </w:rPr>
        <w:t>PREAMBUL, ABREVIERI ȘI GLOSAR</w:t>
      </w:r>
      <w:bookmarkEnd w:id="3"/>
      <w:r w:rsidR="00566CCA" w:rsidRPr="00932165">
        <w:rPr>
          <w:w w:val="90"/>
        </w:rPr>
        <w:tab/>
      </w:r>
    </w:p>
    <w:p w14:paraId="136A90A8" w14:textId="12335A84" w:rsidR="00566CCA" w:rsidRPr="00932165" w:rsidRDefault="00E01967" w:rsidP="00932165">
      <w:pPr>
        <w:pStyle w:val="Heading2"/>
        <w:rPr>
          <w:w w:val="90"/>
        </w:rPr>
      </w:pPr>
      <w:bookmarkStart w:id="4" w:name="_Toc143502399"/>
      <w:r w:rsidRPr="00932165">
        <w:rPr>
          <w:w w:val="90"/>
        </w:rPr>
        <w:t xml:space="preserve">1.1. </w:t>
      </w:r>
      <w:r w:rsidR="00566CCA" w:rsidRPr="00932165">
        <w:rPr>
          <w:w w:val="90"/>
        </w:rPr>
        <w:t>Preambul</w:t>
      </w:r>
      <w:bookmarkEnd w:id="4"/>
    </w:p>
    <w:tbl>
      <w:tblPr>
        <w:tblStyle w:val="TableGrid"/>
        <w:tblW w:w="10065" w:type="dxa"/>
        <w:tblInd w:w="-147" w:type="dxa"/>
        <w:tblLook w:val="04A0" w:firstRow="1" w:lastRow="0" w:firstColumn="1" w:lastColumn="0" w:noHBand="0" w:noVBand="1"/>
      </w:tblPr>
      <w:tblGrid>
        <w:gridCol w:w="10065"/>
      </w:tblGrid>
      <w:tr w:rsidR="00486BF1" w:rsidRPr="00B63863" w14:paraId="638B4804" w14:textId="77777777" w:rsidTr="00B77559">
        <w:trPr>
          <w:trHeight w:val="766"/>
        </w:trPr>
        <w:tc>
          <w:tcPr>
            <w:tcW w:w="10065" w:type="dxa"/>
          </w:tcPr>
          <w:p w14:paraId="143B51F4" w14:textId="77777777" w:rsidR="00B77559" w:rsidRPr="00815430" w:rsidRDefault="00B77559" w:rsidP="00B77559">
            <w:pPr>
              <w:autoSpaceDE w:val="0"/>
              <w:autoSpaceDN w:val="0"/>
              <w:adjustRightInd w:val="0"/>
              <w:spacing w:line="360" w:lineRule="auto"/>
              <w:jc w:val="both"/>
              <w:rPr>
                <w:rFonts w:ascii="Trebuchet MS" w:hAnsi="Trebuchet MS"/>
                <w:color w:val="000000"/>
              </w:rPr>
            </w:pPr>
            <w:bookmarkStart w:id="5" w:name="_Hlk122444172"/>
            <w:r w:rsidRPr="00815430">
              <w:rPr>
                <w:rFonts w:ascii="Trebuchet MS" w:hAnsi="Trebuchet MS"/>
              </w:rPr>
              <w:t xml:space="preserve">Acest document se aplică apelului de proiecte cu numărul </w:t>
            </w:r>
            <w:r w:rsidRPr="00815430">
              <w:rPr>
                <w:rFonts w:ascii="Trebuchet MS" w:hAnsi="Trebuchet MS"/>
                <w:lang w:val="fr-BE"/>
              </w:rPr>
              <w:t xml:space="preserve">PRSM/ID/1/1/1.3/A, </w:t>
            </w:r>
            <w:proofErr w:type="spellStart"/>
            <w:r w:rsidRPr="00815430">
              <w:rPr>
                <w:rFonts w:ascii="Trebuchet MS" w:hAnsi="Trebuchet MS"/>
                <w:lang w:val="fr-BE"/>
              </w:rPr>
              <w:t>Prioritatea</w:t>
            </w:r>
            <w:proofErr w:type="spellEnd"/>
            <w:r w:rsidRPr="00815430">
              <w:rPr>
                <w:rFonts w:ascii="Trebuchet MS" w:hAnsi="Trebuchet MS"/>
                <w:lang w:val="fr-BE"/>
              </w:rPr>
              <w:t xml:space="preserve"> </w:t>
            </w:r>
            <w:r w:rsidRPr="00815430">
              <w:rPr>
                <w:rFonts w:ascii="Trebuchet MS" w:hAnsi="Trebuchet MS"/>
                <w:color w:val="000000"/>
              </w:rPr>
              <w:t>P1</w:t>
            </w:r>
            <w:r w:rsidRPr="00646C63">
              <w:rPr>
                <w:rFonts w:ascii="Trebuchet MS" w:hAnsi="Trebuchet MS" w:cs="Calibri"/>
                <w:color w:val="000000"/>
              </w:rPr>
              <w:t xml:space="preserve"> </w:t>
            </w:r>
            <w:r w:rsidRPr="00815430">
              <w:rPr>
                <w:rFonts w:ascii="Trebuchet MS" w:hAnsi="Trebuchet MS"/>
                <w:color w:val="000000"/>
              </w:rPr>
              <w:t xml:space="preserve">- O regiune competitivă prin inovare, digitalizare și întreprinderi dinamice, Obiectivul Specific RSO 1.3 - Intensificarea creșterii sustenabile și creșterea competitivității IMM-urilor și crearea de locuri de muncă în cadrul IMM-urilor, inclusiv prin investiții productive (FEDR), </w:t>
            </w:r>
            <w:r w:rsidRPr="00646C63">
              <w:rPr>
                <w:rFonts w:ascii="Trebuchet MS" w:hAnsi="Trebuchet MS" w:cs="Calibri"/>
                <w:color w:val="000000"/>
              </w:rPr>
              <w:t xml:space="preserve">Operațiunea A – Intensificarea creșterii sustenabilă și a competitivității microîntreprinderilor și întreprinderilor mici din regiunea Sud-Muntenia, </w:t>
            </w:r>
            <w:r w:rsidRPr="00815430">
              <w:rPr>
                <w:rFonts w:ascii="Trebuchet MS" w:hAnsi="Trebuchet MS"/>
                <w:color w:val="000000"/>
              </w:rPr>
              <w:t>în cadrul Programului Regional Sud Muntenia 2021-2027.</w:t>
            </w:r>
          </w:p>
          <w:p w14:paraId="42C3C8CB" w14:textId="77777777" w:rsidR="00B77559" w:rsidRPr="00646C63" w:rsidRDefault="00B77559" w:rsidP="00B77559">
            <w:pPr>
              <w:autoSpaceDE w:val="0"/>
              <w:autoSpaceDN w:val="0"/>
              <w:adjustRightInd w:val="0"/>
              <w:spacing w:line="360" w:lineRule="auto"/>
              <w:jc w:val="both"/>
              <w:rPr>
                <w:rFonts w:ascii="Trebuchet MS" w:hAnsi="Trebuchet MS" w:cs="Calibri"/>
                <w:color w:val="000000"/>
              </w:rPr>
            </w:pPr>
          </w:p>
          <w:p w14:paraId="6BFAF4B3" w14:textId="77777777" w:rsidR="00B77559" w:rsidRPr="00646C63" w:rsidRDefault="00B77559" w:rsidP="00B77559">
            <w:pPr>
              <w:spacing w:line="360" w:lineRule="auto"/>
              <w:jc w:val="both"/>
              <w:rPr>
                <w:rFonts w:ascii="Trebuchet MS" w:hAnsi="Trebuchet MS" w:cs="Calibri"/>
                <w:color w:val="000000" w:themeColor="text1"/>
              </w:rPr>
            </w:pPr>
            <w:r w:rsidRPr="00646C63">
              <w:rPr>
                <w:rFonts w:ascii="Trebuchet MS" w:hAnsi="Trebuchet MS" w:cs="Calibri"/>
                <w:color w:val="000000" w:themeColor="text1"/>
              </w:rPr>
              <w:t>Apelul de proiecte se lansează prin aplicația electronică MySMIS 2021/SMIS 2021+ .</w:t>
            </w:r>
          </w:p>
          <w:p w14:paraId="158A78E2" w14:textId="77777777" w:rsidR="00B77559" w:rsidRPr="00646C63" w:rsidRDefault="00B77559" w:rsidP="00B77559">
            <w:pPr>
              <w:spacing w:line="360" w:lineRule="auto"/>
              <w:jc w:val="both"/>
              <w:rPr>
                <w:rFonts w:ascii="Trebuchet MS" w:hAnsi="Trebuchet MS" w:cs="Calibri"/>
                <w:color w:val="000000" w:themeColor="text1"/>
              </w:rPr>
            </w:pPr>
          </w:p>
          <w:p w14:paraId="7C4C2155" w14:textId="77777777" w:rsidR="00B77559" w:rsidRPr="00815430" w:rsidRDefault="00B77559" w:rsidP="00B77559">
            <w:pPr>
              <w:autoSpaceDE w:val="0"/>
              <w:autoSpaceDN w:val="0"/>
              <w:adjustRightInd w:val="0"/>
              <w:spacing w:line="360" w:lineRule="auto"/>
              <w:jc w:val="both"/>
              <w:rPr>
                <w:rFonts w:ascii="Trebuchet MS" w:hAnsi="Trebuchet MS"/>
                <w:color w:val="000000"/>
              </w:rPr>
            </w:pPr>
            <w:r w:rsidRPr="00815430">
              <w:rPr>
                <w:rFonts w:ascii="Trebuchet MS" w:hAnsi="Trebuchet MS"/>
                <w:color w:val="000000"/>
              </w:rPr>
              <w:t xml:space="preserve">Aspectele cuprinse în acest document, ce derivă din </w:t>
            </w:r>
            <w:r w:rsidRPr="00815430">
              <w:rPr>
                <w:rFonts w:ascii="Trebuchet MS" w:hAnsi="Trebuchet MS"/>
              </w:rPr>
              <w:t>Programul Regional Sud Muntenia 2021-2027</w:t>
            </w:r>
            <w:r w:rsidRPr="00815430">
              <w:rPr>
                <w:rFonts w:ascii="Trebuchet MS" w:hAnsi="Trebuchet MS"/>
                <w:color w:val="000000"/>
              </w:rPr>
              <w:t xml:space="preserve"> și modul său de implementare, vor fi interpretate, exclusiv, de către </w:t>
            </w:r>
            <w:r w:rsidRPr="00646C63">
              <w:rPr>
                <w:rFonts w:ascii="Trebuchet MS" w:hAnsi="Trebuchet MS" w:cs="Calibri"/>
                <w:color w:val="000000"/>
              </w:rPr>
              <w:t xml:space="preserve">AM PR </w:t>
            </w:r>
            <w:r w:rsidRPr="00815430">
              <w:rPr>
                <w:rFonts w:ascii="Trebuchet MS" w:hAnsi="Trebuchet MS"/>
                <w:color w:val="000000"/>
              </w:rPr>
              <w:t xml:space="preserve">Sud-Muntenia cu respectarea legislației în vigoare și folosind metoda de interpretare sistematică. </w:t>
            </w:r>
          </w:p>
          <w:p w14:paraId="0FA7B2AB" w14:textId="77777777" w:rsidR="00B77559" w:rsidRPr="00815430" w:rsidRDefault="00B77559" w:rsidP="00B77559">
            <w:pPr>
              <w:autoSpaceDE w:val="0"/>
              <w:autoSpaceDN w:val="0"/>
              <w:adjustRightInd w:val="0"/>
              <w:spacing w:line="360" w:lineRule="auto"/>
              <w:jc w:val="both"/>
              <w:rPr>
                <w:rFonts w:ascii="Trebuchet MS" w:hAnsi="Trebuchet MS"/>
                <w:color w:val="000000"/>
              </w:rPr>
            </w:pPr>
            <w:r w:rsidRPr="00646C63">
              <w:rPr>
                <w:rFonts w:ascii="Trebuchet MS" w:hAnsi="Trebuchet MS" w:cs="Calibri"/>
                <w:color w:val="000000"/>
              </w:rPr>
              <w:t>Solicitanții</w:t>
            </w:r>
            <w:r w:rsidRPr="00815430">
              <w:rPr>
                <w:rFonts w:ascii="Trebuchet MS" w:hAnsi="Trebuchet MS"/>
                <w:color w:val="000000"/>
              </w:rPr>
              <w:t xml:space="preserve">, înainte de a începe completarea cererii de finanțare, </w:t>
            </w:r>
            <w:r w:rsidRPr="00646C63">
              <w:rPr>
                <w:rFonts w:ascii="Trebuchet MS" w:hAnsi="Trebuchet MS" w:cs="Calibri"/>
                <w:color w:val="000000"/>
              </w:rPr>
              <w:t>se vor asigura</w:t>
            </w:r>
            <w:r w:rsidRPr="00815430">
              <w:rPr>
                <w:rFonts w:ascii="Trebuchet MS" w:hAnsi="Trebuchet MS"/>
                <w:color w:val="000000"/>
              </w:rPr>
              <w:t xml:space="preserve"> că </w:t>
            </w:r>
            <w:r w:rsidRPr="00646C63">
              <w:rPr>
                <w:rFonts w:ascii="Trebuchet MS" w:hAnsi="Trebuchet MS" w:cs="Calibri"/>
                <w:color w:val="000000"/>
              </w:rPr>
              <w:t>au</w:t>
            </w:r>
            <w:r w:rsidRPr="00815430">
              <w:rPr>
                <w:rFonts w:ascii="Trebuchet MS" w:hAnsi="Trebuchet MS"/>
                <w:color w:val="000000"/>
              </w:rPr>
              <w:t xml:space="preserve"> parcurs toate informaţiile prezentate în acest document</w:t>
            </w:r>
            <w:r w:rsidRPr="00646C63">
              <w:rPr>
                <w:rFonts w:ascii="Trebuchet MS" w:hAnsi="Trebuchet MS" w:cs="Calibri"/>
                <w:color w:val="000000"/>
              </w:rPr>
              <w:t>.</w:t>
            </w:r>
          </w:p>
          <w:p w14:paraId="2F7DF61B" w14:textId="77777777" w:rsidR="00B77559" w:rsidRPr="00815430" w:rsidRDefault="00B77559" w:rsidP="00B77559">
            <w:pPr>
              <w:spacing w:line="360" w:lineRule="auto"/>
              <w:jc w:val="both"/>
              <w:rPr>
                <w:rFonts w:ascii="Trebuchet MS" w:hAnsi="Trebuchet MS"/>
              </w:rPr>
            </w:pPr>
          </w:p>
          <w:p w14:paraId="0E573531" w14:textId="77777777" w:rsidR="00B77559" w:rsidRPr="00815430" w:rsidRDefault="00B77559" w:rsidP="00B77559">
            <w:pPr>
              <w:spacing w:line="360" w:lineRule="auto"/>
              <w:jc w:val="both"/>
              <w:rPr>
                <w:rFonts w:ascii="Trebuchet MS" w:hAnsi="Trebuchet MS"/>
              </w:rPr>
            </w:pPr>
            <w:r w:rsidRPr="00646C63">
              <w:rPr>
                <w:rFonts w:ascii="Trebuchet MS" w:hAnsi="Trebuchet MS" w:cs="Calibri"/>
              </w:rPr>
              <w:t>Solicitanții vor consulta,</w:t>
            </w:r>
            <w:r w:rsidRPr="00815430">
              <w:rPr>
                <w:rFonts w:ascii="Trebuchet MS" w:hAnsi="Trebuchet MS"/>
              </w:rPr>
              <w:t xml:space="preserve"> periodic</w:t>
            </w:r>
            <w:r w:rsidRPr="00646C63">
              <w:rPr>
                <w:rFonts w:ascii="Trebuchet MS" w:hAnsi="Trebuchet MS" w:cs="Calibri"/>
              </w:rPr>
              <w:t>,</w:t>
            </w:r>
            <w:r w:rsidRPr="00815430">
              <w:rPr>
                <w:rFonts w:ascii="Trebuchet MS" w:hAnsi="Trebuchet MS"/>
              </w:rPr>
              <w:t xml:space="preserve"> pagina de internet </w:t>
            </w:r>
            <w:r>
              <w:fldChar w:fldCharType="begin"/>
            </w:r>
            <w:r>
              <w:instrText>HYPERLINK "http://www.2021-2027.adrmuntenia.ro"</w:instrText>
            </w:r>
            <w:r>
              <w:fldChar w:fldCharType="separate"/>
            </w:r>
            <w:r w:rsidRPr="00815430">
              <w:rPr>
                <w:rFonts w:ascii="Trebuchet MS" w:hAnsi="Trebuchet MS"/>
                <w:color w:val="0000FF"/>
                <w:u w:val="single"/>
                <w:shd w:val="clear" w:color="auto" w:fill="FFD966"/>
              </w:rPr>
              <w:t>2021-2027.adrmuntenia.ro</w:t>
            </w:r>
            <w:r>
              <w:rPr>
                <w:rFonts w:ascii="Trebuchet MS" w:hAnsi="Trebuchet MS"/>
                <w:color w:val="0000FF"/>
                <w:u w:val="single"/>
                <w:shd w:val="clear" w:color="auto" w:fill="FFD966"/>
              </w:rPr>
              <w:fldChar w:fldCharType="end"/>
            </w:r>
            <w:r w:rsidRPr="00646C63">
              <w:rPr>
                <w:rFonts w:ascii="Trebuchet MS" w:hAnsi="Trebuchet MS" w:cs="Calibri"/>
                <w:color w:val="0000FF"/>
                <w:u w:val="single"/>
                <w:shd w:val="clear" w:color="auto" w:fill="FFD966"/>
              </w:rPr>
              <w:t xml:space="preserve"> </w:t>
            </w:r>
            <w:r w:rsidRPr="00815430">
              <w:rPr>
                <w:rFonts w:ascii="Trebuchet MS" w:hAnsi="Trebuchet MS"/>
              </w:rPr>
              <w:t xml:space="preserve"> pentru a urmări eventualele modificări ale condiţiilor prezentului ghid, precum și alte comunicări/ clarificări pentru accesarea fondurilor în cadrul Programului Regional Sud-Muntenia 2021-2027.</w:t>
            </w:r>
          </w:p>
          <w:p w14:paraId="42A041F0" w14:textId="77777777" w:rsidR="00B77559" w:rsidRPr="00815430" w:rsidRDefault="00B77559" w:rsidP="00B77559">
            <w:pPr>
              <w:spacing w:line="360" w:lineRule="auto"/>
              <w:jc w:val="both"/>
              <w:rPr>
                <w:rFonts w:ascii="Trebuchet MS" w:hAnsi="Trebuchet MS"/>
              </w:rPr>
            </w:pPr>
          </w:p>
          <w:p w14:paraId="190E6351" w14:textId="77777777" w:rsidR="00B77559" w:rsidRPr="00815430" w:rsidRDefault="00B77559" w:rsidP="00B77559">
            <w:pPr>
              <w:spacing w:line="360" w:lineRule="auto"/>
              <w:jc w:val="both"/>
              <w:rPr>
                <w:rFonts w:ascii="Trebuchet MS" w:hAnsi="Trebuchet MS"/>
              </w:rPr>
            </w:pPr>
            <w:r w:rsidRPr="00815430">
              <w:rPr>
                <w:rFonts w:ascii="Trebuchet MS" w:hAnsi="Trebuchet MS"/>
              </w:rPr>
              <w:lastRenderedPageBreak/>
              <w:t xml:space="preserve">În cadrul ADR Sud-Muntenia funcţionează un serviciu de helpdesk, unde solicitanţii pot fi </w:t>
            </w:r>
            <w:r w:rsidRPr="00646C63">
              <w:rPr>
                <w:rFonts w:ascii="Trebuchet MS" w:hAnsi="Trebuchet MS" w:cs="Calibri"/>
              </w:rPr>
              <w:t>sprijiniți</w:t>
            </w:r>
            <w:r w:rsidRPr="00815430">
              <w:rPr>
                <w:rFonts w:ascii="Trebuchet MS" w:hAnsi="Trebuchet MS"/>
              </w:rPr>
              <w:t xml:space="preserve">, în mod gratuit, în clarificarea unor aspecte legate de completarea şi pregătirea cererii de finanţare, la adresa de e-mail: </w:t>
            </w:r>
            <w:r>
              <w:fldChar w:fldCharType="begin"/>
            </w:r>
            <w:r>
              <w:instrText>HYPERLINK "mailto:helpdesk@adrmuntenia.ro"</w:instrText>
            </w:r>
            <w:r>
              <w:fldChar w:fldCharType="separate"/>
            </w:r>
            <w:r w:rsidRPr="00815430">
              <w:rPr>
                <w:rStyle w:val="Hyperlink"/>
                <w:rFonts w:ascii="Trebuchet MS" w:hAnsi="Trebuchet MS"/>
              </w:rPr>
              <w:t>helpdesk@adrmuntenia.ro</w:t>
            </w:r>
            <w:r>
              <w:rPr>
                <w:rStyle w:val="Hyperlink"/>
                <w:rFonts w:ascii="Trebuchet MS" w:hAnsi="Trebuchet MS"/>
              </w:rPr>
              <w:fldChar w:fldCharType="end"/>
            </w:r>
            <w:r w:rsidRPr="00815430">
              <w:rPr>
                <w:rFonts w:ascii="Trebuchet MS" w:hAnsi="Trebuchet MS"/>
              </w:rPr>
              <w:t>.</w:t>
            </w:r>
          </w:p>
          <w:p w14:paraId="5804C6B5" w14:textId="77777777" w:rsidR="00B77559" w:rsidRPr="00646C63" w:rsidRDefault="00B77559" w:rsidP="00B77559">
            <w:pPr>
              <w:spacing w:line="360" w:lineRule="auto"/>
              <w:jc w:val="both"/>
              <w:rPr>
                <w:rFonts w:ascii="Trebuchet MS" w:hAnsi="Trebuchet MS" w:cs="Calibri"/>
              </w:rPr>
            </w:pPr>
          </w:p>
          <w:p w14:paraId="4A47F501" w14:textId="77777777" w:rsidR="00B77559" w:rsidRPr="00646C63" w:rsidRDefault="00B77559" w:rsidP="00B77559">
            <w:pPr>
              <w:spacing w:line="360" w:lineRule="auto"/>
              <w:jc w:val="both"/>
              <w:rPr>
                <w:rFonts w:ascii="Trebuchet MS" w:hAnsi="Trebuchet MS"/>
              </w:rPr>
            </w:pPr>
            <w:r w:rsidRPr="00646C63">
              <w:rPr>
                <w:rFonts w:ascii="Trebuchet MS" w:hAnsi="Trebuchet MS" w:cs="Calibri"/>
              </w:rPr>
              <w:t>Solicitanţii</w:t>
            </w:r>
            <w:r w:rsidRPr="00815430">
              <w:rPr>
                <w:rFonts w:ascii="Trebuchet MS" w:hAnsi="Trebuchet MS"/>
              </w:rPr>
              <w:t xml:space="preserve"> la finanțare au obligația de a respecta </w:t>
            </w:r>
            <w:r w:rsidRPr="00646C63">
              <w:rPr>
                <w:rFonts w:ascii="Trebuchet MS" w:hAnsi="Trebuchet MS" w:cs="Calibri"/>
              </w:rPr>
              <w:t>legislaţia</w:t>
            </w:r>
            <w:r w:rsidRPr="00815430">
              <w:rPr>
                <w:rFonts w:ascii="Trebuchet MS" w:hAnsi="Trebuchet MS"/>
              </w:rPr>
              <w:t xml:space="preserve"> în vigoare la nivel </w:t>
            </w:r>
            <w:r w:rsidRPr="00646C63">
              <w:rPr>
                <w:rFonts w:ascii="Trebuchet MS" w:hAnsi="Trebuchet MS" w:cs="Calibri"/>
              </w:rPr>
              <w:t>naţional şi</w:t>
            </w:r>
            <w:r w:rsidRPr="00815430">
              <w:rPr>
                <w:rFonts w:ascii="Trebuchet MS" w:hAnsi="Trebuchet MS"/>
              </w:rPr>
              <w:t xml:space="preserve"> european, inclusiv </w:t>
            </w:r>
            <w:r w:rsidRPr="00646C63">
              <w:rPr>
                <w:rFonts w:ascii="Trebuchet MS" w:hAnsi="Trebuchet MS" w:cs="Calibri"/>
              </w:rPr>
              <w:t>a modificărilor</w:t>
            </w:r>
            <w:r w:rsidRPr="00815430">
              <w:rPr>
                <w:rFonts w:ascii="Trebuchet MS" w:hAnsi="Trebuchet MS"/>
              </w:rPr>
              <w:t xml:space="preserve"> intervenite pe parcursul procesului de evaluare, </w:t>
            </w:r>
            <w:r w:rsidRPr="00646C63">
              <w:rPr>
                <w:rFonts w:ascii="Trebuchet MS" w:hAnsi="Trebuchet MS" w:cs="Calibri"/>
              </w:rPr>
              <w:t xml:space="preserve">selecție, </w:t>
            </w:r>
            <w:r w:rsidRPr="00815430">
              <w:rPr>
                <w:rFonts w:ascii="Trebuchet MS" w:hAnsi="Trebuchet MS"/>
              </w:rPr>
              <w:t xml:space="preserve">contractare a proiectelor, modificări intervenite ulterior lansării </w:t>
            </w:r>
            <w:r w:rsidRPr="00646C63">
              <w:rPr>
                <w:rFonts w:ascii="Trebuchet MS" w:hAnsi="Trebuchet MS" w:cs="Calibri"/>
              </w:rPr>
              <w:t>prezentului ghid</w:t>
            </w:r>
            <w:r w:rsidRPr="00815430">
              <w:rPr>
                <w:rFonts w:ascii="Trebuchet MS" w:hAnsi="Trebuchet MS"/>
              </w:rPr>
              <w:t>.</w:t>
            </w:r>
          </w:p>
          <w:p w14:paraId="1BE8A5A6" w14:textId="77777777" w:rsidR="00B77559" w:rsidRPr="00646C63" w:rsidRDefault="00B77559" w:rsidP="00B77559">
            <w:pPr>
              <w:spacing w:line="360" w:lineRule="auto"/>
              <w:jc w:val="both"/>
              <w:rPr>
                <w:rFonts w:ascii="Trebuchet MS" w:hAnsi="Trebuchet MS" w:cs="Calibri"/>
              </w:rPr>
            </w:pPr>
          </w:p>
          <w:p w14:paraId="472795DD" w14:textId="77777777" w:rsidR="00B77559" w:rsidRPr="00815430" w:rsidRDefault="00B77559" w:rsidP="00B77559">
            <w:pPr>
              <w:spacing w:line="360" w:lineRule="auto"/>
              <w:jc w:val="both"/>
              <w:rPr>
                <w:rFonts w:ascii="Trebuchet MS" w:hAnsi="Trebuchet MS"/>
              </w:rPr>
            </w:pPr>
            <w:r w:rsidRPr="00646C63">
              <w:rPr>
                <w:rFonts w:ascii="Trebuchet MS" w:hAnsi="Trebuchet MS" w:cs="Calibri"/>
              </w:rPr>
              <w:t>AM PRSM</w:t>
            </w:r>
            <w:r w:rsidRPr="00815430">
              <w:rPr>
                <w:rFonts w:ascii="Trebuchet MS" w:hAnsi="Trebuchet MS"/>
              </w:rPr>
              <w:t xml:space="preserve"> poate </w:t>
            </w:r>
            <w:r w:rsidRPr="00646C63">
              <w:rPr>
                <w:rFonts w:ascii="Trebuchet MS" w:hAnsi="Trebuchet MS" w:cs="Calibri"/>
              </w:rPr>
              <w:t>solicita clarificări/</w:t>
            </w:r>
            <w:r w:rsidRPr="00815430">
              <w:rPr>
                <w:rFonts w:ascii="Trebuchet MS" w:hAnsi="Trebuchet MS"/>
              </w:rPr>
              <w:t xml:space="preserve"> documente suplimentare </w:t>
            </w:r>
            <w:r w:rsidRPr="00646C63">
              <w:rPr>
                <w:rFonts w:ascii="Trebuchet MS" w:hAnsi="Trebuchet MS" w:cs="Calibri"/>
              </w:rPr>
              <w:t>în timpul procesului de evaluare, selecție și contractare. Aplicanții</w:t>
            </w:r>
            <w:r w:rsidRPr="00815430">
              <w:rPr>
                <w:rFonts w:ascii="Trebuchet MS" w:hAnsi="Trebuchet MS"/>
              </w:rPr>
              <w:t xml:space="preserve"> au obligația </w:t>
            </w:r>
            <w:r w:rsidRPr="00646C63">
              <w:rPr>
                <w:rFonts w:ascii="Trebuchet MS" w:hAnsi="Trebuchet MS" w:cs="Calibri"/>
              </w:rPr>
              <w:t>să răspundă tuturor solicitărilor primite.</w:t>
            </w:r>
            <w:r w:rsidRPr="00815430">
              <w:rPr>
                <w:rFonts w:ascii="Trebuchet MS" w:hAnsi="Trebuchet MS"/>
              </w:rPr>
              <w:t xml:space="preserve"> În caz contrar, cererea de finanțare va fi </w:t>
            </w:r>
            <w:r w:rsidRPr="00646C63">
              <w:rPr>
                <w:rFonts w:ascii="Trebuchet MS" w:hAnsi="Trebuchet MS" w:cs="Calibri"/>
              </w:rPr>
              <w:t>evaluată</w:t>
            </w:r>
            <w:r w:rsidRPr="00815430">
              <w:rPr>
                <w:rFonts w:ascii="Trebuchet MS" w:hAnsi="Trebuchet MS"/>
              </w:rPr>
              <w:t xml:space="preserve"> în </w:t>
            </w:r>
            <w:r w:rsidRPr="00646C63">
              <w:rPr>
                <w:rFonts w:ascii="Trebuchet MS" w:hAnsi="Trebuchet MS" w:cs="Calibri"/>
              </w:rPr>
              <w:t>baza documentelor depuse inițial, iar decizia de continuare a procesului de evaluare va fi luată</w:t>
            </w:r>
            <w:r w:rsidRPr="00815430">
              <w:rPr>
                <w:rFonts w:ascii="Trebuchet MS" w:hAnsi="Trebuchet MS"/>
              </w:rPr>
              <w:t xml:space="preserve"> în </w:t>
            </w:r>
            <w:r w:rsidRPr="00646C63">
              <w:rPr>
                <w:rFonts w:ascii="Trebuchet MS" w:hAnsi="Trebuchet MS" w:cs="Calibri"/>
              </w:rPr>
              <w:t>consecință</w:t>
            </w:r>
            <w:r w:rsidRPr="00815430">
              <w:rPr>
                <w:rFonts w:ascii="Trebuchet MS" w:hAnsi="Trebuchet MS"/>
              </w:rPr>
              <w:t>.</w:t>
            </w:r>
          </w:p>
          <w:p w14:paraId="54AD20D7" w14:textId="77777777" w:rsidR="00B77559" w:rsidRPr="00815430" w:rsidRDefault="00B77559" w:rsidP="00B77559">
            <w:pPr>
              <w:spacing w:line="360" w:lineRule="auto"/>
              <w:jc w:val="both"/>
              <w:rPr>
                <w:rFonts w:ascii="Trebuchet MS" w:hAnsi="Trebuchet MS"/>
              </w:rPr>
            </w:pPr>
          </w:p>
          <w:p w14:paraId="10D1C4FB" w14:textId="77777777" w:rsidR="00B77559" w:rsidRPr="00815430" w:rsidRDefault="00B77559" w:rsidP="00B77559">
            <w:pPr>
              <w:spacing w:line="360" w:lineRule="auto"/>
              <w:jc w:val="both"/>
              <w:rPr>
                <w:rFonts w:ascii="Trebuchet MS" w:hAnsi="Trebuchet MS"/>
              </w:rPr>
            </w:pPr>
            <w:r w:rsidRPr="00815430">
              <w:rPr>
                <w:rFonts w:ascii="Trebuchet MS" w:hAnsi="Trebuchet MS"/>
              </w:rPr>
              <w:t>Termenele din cadrul prezentului ghid pot fi suspendate de către AM PRSM în cazul în care, pe parcursul procesului de evaluare, selecție și contractare, apar probleme de legalitate, regularitate, conformitate de natură să afecteze verificarea.</w:t>
            </w:r>
          </w:p>
          <w:p w14:paraId="5A7E81BC" w14:textId="77777777" w:rsidR="00B77559" w:rsidRPr="00646C63" w:rsidRDefault="00B77559" w:rsidP="00B77559">
            <w:pPr>
              <w:spacing w:line="360" w:lineRule="auto"/>
              <w:jc w:val="both"/>
              <w:rPr>
                <w:rFonts w:ascii="Trebuchet MS" w:hAnsi="Trebuchet MS" w:cs="Calibri"/>
              </w:rPr>
            </w:pPr>
          </w:p>
          <w:p w14:paraId="4243FE1C" w14:textId="77777777" w:rsidR="00B77559" w:rsidRPr="00815430" w:rsidRDefault="00B77559" w:rsidP="00B77559">
            <w:pPr>
              <w:spacing w:line="360" w:lineRule="auto"/>
              <w:jc w:val="both"/>
              <w:rPr>
                <w:rFonts w:ascii="Trebuchet MS" w:hAnsi="Trebuchet MS"/>
              </w:rPr>
            </w:pPr>
            <w:r w:rsidRPr="00815430">
              <w:rPr>
                <w:rFonts w:ascii="Trebuchet MS" w:hAnsi="Trebuchet MS"/>
              </w:rPr>
              <w:t>Indiferent de etapa în cadrul căreia a fost respinsă o cerere de finanțare, solicitantul de finanțare are posibilitatea de a depune contestație împotriva actului prin care i s-a comunicat respingerea de la finanțare a proiectului de către AM PRSM.</w:t>
            </w:r>
          </w:p>
          <w:p w14:paraId="457858D4" w14:textId="77777777" w:rsidR="00B77559" w:rsidRPr="00646C63" w:rsidRDefault="00B77559" w:rsidP="00B77559">
            <w:pPr>
              <w:spacing w:line="360" w:lineRule="auto"/>
              <w:jc w:val="both"/>
              <w:rPr>
                <w:rFonts w:ascii="Trebuchet MS" w:hAnsi="Trebuchet MS" w:cs="Calibri"/>
              </w:rPr>
            </w:pPr>
          </w:p>
          <w:p w14:paraId="5BC9B0AA" w14:textId="34F4A2FE" w:rsidR="00DA693E" w:rsidRPr="004478DA" w:rsidRDefault="00B77559" w:rsidP="00B77559">
            <w:pPr>
              <w:spacing w:line="360" w:lineRule="auto"/>
              <w:jc w:val="both"/>
              <w:rPr>
                <w:rFonts w:ascii="Trebuchet MS" w:hAnsi="Trebuchet MS"/>
              </w:rPr>
            </w:pPr>
            <w:r w:rsidRPr="00646C63">
              <w:rPr>
                <w:rFonts w:ascii="Trebuchet MS" w:hAnsi="Trebuchet MS"/>
                <w:color w:val="000000" w:themeColor="text1"/>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5"/>
    </w:tbl>
    <w:p w14:paraId="79F8249D" w14:textId="77777777" w:rsidR="00213CB3" w:rsidRDefault="00213CB3">
      <w:pPr>
        <w:pStyle w:val="Heading2"/>
      </w:pPr>
    </w:p>
    <w:p w14:paraId="7A3C378C" w14:textId="03E626CA" w:rsidR="00566CCA" w:rsidRPr="00E01967" w:rsidRDefault="00A34AF3" w:rsidP="00932165">
      <w:pPr>
        <w:pStyle w:val="Heading2"/>
      </w:pPr>
      <w:r>
        <w:t xml:space="preserve">     </w:t>
      </w:r>
      <w:bookmarkStart w:id="6" w:name="_Toc143502400"/>
      <w:r w:rsidR="00E01967">
        <w:t xml:space="preserve">1.2. </w:t>
      </w:r>
      <w:r w:rsidR="00566CCA" w:rsidRPr="00E01967">
        <w:t>Abrevieri</w:t>
      </w:r>
      <w:bookmarkEnd w:id="6"/>
      <w:r w:rsidR="00566CCA" w:rsidRPr="00E01967">
        <w:tab/>
      </w:r>
    </w:p>
    <w:tbl>
      <w:tblPr>
        <w:tblStyle w:val="TableGrid"/>
        <w:tblW w:w="10065" w:type="dxa"/>
        <w:tblInd w:w="-147" w:type="dxa"/>
        <w:tblLook w:val="04A0" w:firstRow="1" w:lastRow="0" w:firstColumn="1" w:lastColumn="0" w:noHBand="0" w:noVBand="1"/>
      </w:tblPr>
      <w:tblGrid>
        <w:gridCol w:w="10065"/>
      </w:tblGrid>
      <w:tr w:rsidR="00B63863" w:rsidRPr="00B63863" w14:paraId="443DBB50" w14:textId="77777777" w:rsidTr="007C028F">
        <w:tc>
          <w:tcPr>
            <w:tcW w:w="10065" w:type="dxa"/>
          </w:tcPr>
          <w:p w14:paraId="4F172233" w14:textId="77777777" w:rsidR="00B77559" w:rsidRPr="00815430" w:rsidRDefault="00B77559" w:rsidP="00B77559">
            <w:pPr>
              <w:spacing w:line="360" w:lineRule="auto"/>
              <w:rPr>
                <w:rFonts w:ascii="Trebuchet MS" w:hAnsi="Trebuchet MS"/>
                <w:b/>
              </w:rPr>
            </w:pPr>
            <w:r w:rsidRPr="00815430">
              <w:rPr>
                <w:rFonts w:ascii="Trebuchet MS" w:hAnsi="Trebuchet MS"/>
                <w:b/>
              </w:rPr>
              <w:t xml:space="preserve">ADRSM - </w:t>
            </w:r>
            <w:r w:rsidRPr="00815430">
              <w:rPr>
                <w:rFonts w:ascii="Trebuchet MS" w:hAnsi="Trebuchet MS"/>
              </w:rPr>
              <w:t>Agenția pentru Dezvoltare Regională Sud Muntenia</w:t>
            </w:r>
          </w:p>
          <w:p w14:paraId="4587CC61" w14:textId="77777777" w:rsidR="00B77559" w:rsidRPr="00815430" w:rsidRDefault="00B77559" w:rsidP="00B77559">
            <w:pPr>
              <w:spacing w:line="360" w:lineRule="auto"/>
              <w:rPr>
                <w:rFonts w:ascii="Trebuchet MS" w:hAnsi="Trebuchet MS"/>
                <w:b/>
              </w:rPr>
            </w:pPr>
            <w:r w:rsidRPr="00815430">
              <w:rPr>
                <w:rFonts w:ascii="Trebuchet MS" w:hAnsi="Trebuchet MS"/>
                <w:b/>
              </w:rPr>
              <w:t xml:space="preserve">AM PRSM – </w:t>
            </w:r>
            <w:r w:rsidRPr="00815430">
              <w:rPr>
                <w:rFonts w:ascii="Trebuchet MS" w:hAnsi="Trebuchet MS"/>
              </w:rPr>
              <w:t>Autoritatea de Management pentru Programul Regional Sud-Muntenia</w:t>
            </w:r>
          </w:p>
          <w:p w14:paraId="05B87484" w14:textId="77777777" w:rsidR="00B77559" w:rsidRPr="00815430" w:rsidRDefault="00B77559" w:rsidP="00B77559">
            <w:pPr>
              <w:spacing w:line="360" w:lineRule="auto"/>
              <w:rPr>
                <w:rFonts w:ascii="Trebuchet MS" w:hAnsi="Trebuchet MS"/>
              </w:rPr>
            </w:pPr>
            <w:r w:rsidRPr="00815430">
              <w:rPr>
                <w:rFonts w:ascii="Trebuchet MS" w:hAnsi="Trebuchet MS"/>
                <w:b/>
              </w:rPr>
              <w:t xml:space="preserve">PRSM – </w:t>
            </w:r>
            <w:r w:rsidRPr="00815430">
              <w:rPr>
                <w:rFonts w:ascii="Trebuchet MS" w:hAnsi="Trebuchet MS"/>
              </w:rPr>
              <w:t>Programul Regional Sud Muntenia 2021-2027</w:t>
            </w:r>
          </w:p>
          <w:p w14:paraId="105AA62D" w14:textId="77777777" w:rsidR="00B77559" w:rsidRPr="00815430" w:rsidRDefault="00B77559" w:rsidP="00B77559">
            <w:pPr>
              <w:spacing w:line="360" w:lineRule="auto"/>
              <w:rPr>
                <w:rFonts w:ascii="Trebuchet MS" w:hAnsi="Trebuchet MS"/>
              </w:rPr>
            </w:pPr>
            <w:r w:rsidRPr="00815430">
              <w:rPr>
                <w:rFonts w:ascii="Trebuchet MS" w:hAnsi="Trebuchet MS"/>
                <w:b/>
              </w:rPr>
              <w:t>BS</w:t>
            </w:r>
            <w:r w:rsidRPr="00815430">
              <w:rPr>
                <w:rFonts w:ascii="Trebuchet MS" w:hAnsi="Trebuchet MS"/>
              </w:rPr>
              <w:t xml:space="preserve"> - Bugetul de Stat</w:t>
            </w:r>
          </w:p>
          <w:p w14:paraId="00A5C4FF" w14:textId="77777777" w:rsidR="00B77559" w:rsidRPr="00815430" w:rsidRDefault="00B77559" w:rsidP="00B77559">
            <w:pPr>
              <w:spacing w:line="360" w:lineRule="auto"/>
              <w:rPr>
                <w:rFonts w:ascii="Trebuchet MS" w:hAnsi="Trebuchet MS"/>
              </w:rPr>
            </w:pPr>
            <w:r w:rsidRPr="00815430">
              <w:rPr>
                <w:rFonts w:ascii="Trebuchet MS" w:hAnsi="Trebuchet MS"/>
                <w:b/>
              </w:rPr>
              <w:t xml:space="preserve">FEDR - </w:t>
            </w:r>
            <w:r w:rsidRPr="00815430">
              <w:rPr>
                <w:rFonts w:ascii="Trebuchet MS" w:hAnsi="Trebuchet MS"/>
              </w:rPr>
              <w:t>Fondul European de Dezvoltare Regională</w:t>
            </w:r>
          </w:p>
          <w:p w14:paraId="72832A66" w14:textId="77777777" w:rsidR="00B77559" w:rsidRPr="00815430" w:rsidRDefault="00B77559" w:rsidP="00B77559">
            <w:pPr>
              <w:spacing w:line="360" w:lineRule="auto"/>
              <w:rPr>
                <w:rFonts w:ascii="Trebuchet MS" w:hAnsi="Trebuchet MS"/>
                <w:b/>
              </w:rPr>
            </w:pPr>
            <w:r w:rsidRPr="00815430">
              <w:rPr>
                <w:rFonts w:ascii="Trebuchet MS" w:hAnsi="Trebuchet MS"/>
                <w:b/>
              </w:rPr>
              <w:lastRenderedPageBreak/>
              <w:t xml:space="preserve">GS – </w:t>
            </w:r>
            <w:r w:rsidRPr="00815430">
              <w:rPr>
                <w:rFonts w:ascii="Trebuchet MS" w:hAnsi="Trebuchet MS"/>
              </w:rPr>
              <w:t>Ghidul solicitantului</w:t>
            </w:r>
          </w:p>
          <w:p w14:paraId="2CFE7B00" w14:textId="77777777" w:rsidR="00B77559" w:rsidRPr="00815430" w:rsidRDefault="00B77559" w:rsidP="00B77559">
            <w:pPr>
              <w:spacing w:line="360" w:lineRule="auto"/>
              <w:rPr>
                <w:rFonts w:ascii="Trebuchet MS" w:hAnsi="Trebuchet MS"/>
              </w:rPr>
            </w:pPr>
            <w:r w:rsidRPr="00815430">
              <w:rPr>
                <w:rFonts w:ascii="Trebuchet MS" w:hAnsi="Trebuchet MS"/>
                <w:b/>
              </w:rPr>
              <w:t xml:space="preserve">OP – </w:t>
            </w:r>
            <w:r w:rsidRPr="00815430">
              <w:rPr>
                <w:rFonts w:ascii="Trebuchet MS" w:hAnsi="Trebuchet MS"/>
              </w:rPr>
              <w:t>Obiectiv de Politică</w:t>
            </w:r>
          </w:p>
          <w:p w14:paraId="39C17C40" w14:textId="77777777" w:rsidR="00B77559" w:rsidRPr="00815430" w:rsidRDefault="00B77559" w:rsidP="00B77559">
            <w:pPr>
              <w:spacing w:line="360" w:lineRule="auto"/>
              <w:rPr>
                <w:rFonts w:ascii="Trebuchet MS" w:hAnsi="Trebuchet MS"/>
                <w:b/>
              </w:rPr>
            </w:pPr>
            <w:r w:rsidRPr="00815430">
              <w:rPr>
                <w:rFonts w:ascii="Trebuchet MS" w:hAnsi="Trebuchet MS"/>
                <w:b/>
              </w:rPr>
              <w:t xml:space="preserve">P – </w:t>
            </w:r>
            <w:r w:rsidRPr="00815430">
              <w:rPr>
                <w:rFonts w:ascii="Trebuchet MS" w:hAnsi="Trebuchet MS"/>
              </w:rPr>
              <w:t>Prioritate</w:t>
            </w:r>
          </w:p>
          <w:p w14:paraId="4EC88781" w14:textId="77777777" w:rsidR="00B77559" w:rsidRPr="00815430" w:rsidRDefault="00B77559" w:rsidP="00B77559">
            <w:pPr>
              <w:spacing w:line="360" w:lineRule="auto"/>
              <w:rPr>
                <w:rFonts w:ascii="Trebuchet MS" w:hAnsi="Trebuchet MS"/>
              </w:rPr>
            </w:pPr>
            <w:r w:rsidRPr="00815430">
              <w:rPr>
                <w:rFonts w:ascii="Trebuchet MS" w:hAnsi="Trebuchet MS"/>
                <w:b/>
              </w:rPr>
              <w:t xml:space="preserve">DNSH – </w:t>
            </w:r>
            <w:r w:rsidRPr="00815430">
              <w:rPr>
                <w:rFonts w:ascii="Trebuchet MS" w:hAnsi="Trebuchet MS"/>
              </w:rPr>
              <w:t>Principiul „Do No Significant Harm” (a nu prejudicia semnificativ)</w:t>
            </w:r>
          </w:p>
          <w:p w14:paraId="7E033B0C" w14:textId="77777777" w:rsidR="00B77559" w:rsidRPr="00815430" w:rsidRDefault="00B77559" w:rsidP="00B77559">
            <w:pPr>
              <w:spacing w:line="360" w:lineRule="auto"/>
              <w:rPr>
                <w:rFonts w:ascii="Trebuchet MS" w:hAnsi="Trebuchet MS"/>
                <w:b/>
              </w:rPr>
            </w:pPr>
            <w:r w:rsidRPr="00815430">
              <w:rPr>
                <w:rFonts w:ascii="Trebuchet MS" w:hAnsi="Trebuchet MS"/>
                <w:b/>
              </w:rPr>
              <w:t xml:space="preserve">RSO – </w:t>
            </w:r>
            <w:r w:rsidRPr="00815430">
              <w:rPr>
                <w:rFonts w:ascii="Trebuchet MS" w:hAnsi="Trebuchet MS"/>
              </w:rPr>
              <w:t>Obiectiv Specific</w:t>
            </w:r>
          </w:p>
          <w:p w14:paraId="5CFD3DBC" w14:textId="77777777" w:rsidR="00B77559" w:rsidRPr="002466D0" w:rsidRDefault="00B77559" w:rsidP="00B77559">
            <w:pPr>
              <w:spacing w:line="360" w:lineRule="auto"/>
              <w:rPr>
                <w:rFonts w:ascii="Trebuchet MS" w:hAnsi="Trebuchet MS" w:cs="Calibri"/>
                <w:b/>
                <w:bCs/>
              </w:rPr>
            </w:pPr>
            <w:r w:rsidRPr="00815430">
              <w:rPr>
                <w:rFonts w:ascii="Trebuchet MS" w:hAnsi="Trebuchet MS"/>
                <w:b/>
              </w:rPr>
              <w:t xml:space="preserve">UE - </w:t>
            </w:r>
            <w:r w:rsidRPr="00815430">
              <w:rPr>
                <w:rFonts w:ascii="Trebuchet MS" w:hAnsi="Trebuchet MS"/>
              </w:rPr>
              <w:t>Uniunea Europeană</w:t>
            </w:r>
          </w:p>
          <w:p w14:paraId="7A36313B" w14:textId="77777777" w:rsidR="00B77559" w:rsidRPr="002466D0" w:rsidRDefault="00B77559" w:rsidP="00B77559">
            <w:pPr>
              <w:spacing w:line="360" w:lineRule="auto"/>
              <w:rPr>
                <w:rFonts w:ascii="Trebuchet MS" w:hAnsi="Trebuchet MS" w:cs="Calibri"/>
                <w:b/>
                <w:bCs/>
              </w:rPr>
            </w:pPr>
            <w:r w:rsidRPr="002466D0">
              <w:rPr>
                <w:rFonts w:ascii="Trebuchet MS" w:hAnsi="Trebuchet MS" w:cs="Calibri"/>
                <w:b/>
                <w:bCs/>
              </w:rPr>
              <w:t xml:space="preserve">OCPI – </w:t>
            </w:r>
            <w:r w:rsidRPr="002466D0">
              <w:rPr>
                <w:rFonts w:ascii="Trebuchet MS" w:hAnsi="Trebuchet MS" w:cs="Calibri"/>
              </w:rPr>
              <w:t>Oficiul de Cadastru și Publicitate Imobiliară</w:t>
            </w:r>
          </w:p>
          <w:p w14:paraId="0C0B9FC5" w14:textId="77777777" w:rsidR="00B77559" w:rsidRPr="002466D0" w:rsidRDefault="00B77559" w:rsidP="00B77559">
            <w:pPr>
              <w:spacing w:line="360" w:lineRule="auto"/>
              <w:rPr>
                <w:rFonts w:ascii="Trebuchet MS" w:hAnsi="Trebuchet MS" w:cs="Calibri"/>
              </w:rPr>
            </w:pPr>
            <w:r w:rsidRPr="002466D0">
              <w:rPr>
                <w:rFonts w:ascii="Trebuchet MS" w:hAnsi="Trebuchet MS" w:cs="Calibri"/>
                <w:b/>
                <w:bCs/>
              </w:rPr>
              <w:t xml:space="preserve">PT- </w:t>
            </w:r>
            <w:r w:rsidRPr="002466D0">
              <w:rPr>
                <w:rFonts w:ascii="Trebuchet MS" w:hAnsi="Trebuchet MS" w:cs="Calibri"/>
              </w:rPr>
              <w:t>Proiect tehnic</w:t>
            </w:r>
          </w:p>
          <w:p w14:paraId="34FCFB72" w14:textId="77777777" w:rsidR="00B77559" w:rsidRPr="002466D0" w:rsidRDefault="00B77559" w:rsidP="00B77559">
            <w:pPr>
              <w:spacing w:line="360" w:lineRule="auto"/>
              <w:rPr>
                <w:rFonts w:ascii="Trebuchet MS" w:hAnsi="Trebuchet MS" w:cs="Calibri"/>
                <w:b/>
                <w:bCs/>
              </w:rPr>
            </w:pPr>
            <w:r w:rsidRPr="002466D0">
              <w:rPr>
                <w:rFonts w:ascii="Trebuchet MS" w:hAnsi="Trebuchet MS" w:cs="Calibri"/>
                <w:b/>
                <w:bCs/>
              </w:rPr>
              <w:t xml:space="preserve">GIV – </w:t>
            </w:r>
            <w:r w:rsidRPr="002466D0">
              <w:rPr>
                <w:rFonts w:ascii="Trebuchet MS" w:hAnsi="Trebuchet MS" w:cs="Calibri"/>
              </w:rPr>
              <w:t>Ghid identitate vizuală</w:t>
            </w:r>
          </w:p>
          <w:p w14:paraId="684704B3" w14:textId="77777777" w:rsidR="00B77559" w:rsidRDefault="00B77559" w:rsidP="00B77559">
            <w:pPr>
              <w:spacing w:line="360" w:lineRule="auto"/>
              <w:rPr>
                <w:rFonts w:ascii="Trebuchet MS" w:hAnsi="Trebuchet MS" w:cs="Calibri"/>
              </w:rPr>
            </w:pPr>
            <w:r w:rsidRPr="002466D0">
              <w:rPr>
                <w:rFonts w:ascii="Trebuchet MS" w:hAnsi="Trebuchet MS" w:cs="Calibri"/>
                <w:b/>
                <w:bCs/>
              </w:rPr>
              <w:t xml:space="preserve">ETF – </w:t>
            </w:r>
            <w:r w:rsidRPr="002466D0">
              <w:rPr>
                <w:rFonts w:ascii="Trebuchet MS" w:hAnsi="Trebuchet MS" w:cs="Calibri"/>
              </w:rPr>
              <w:t>Evaluare tehnică și financiară</w:t>
            </w:r>
          </w:p>
          <w:p w14:paraId="506EC30D" w14:textId="078C4164" w:rsidR="00DA693E" w:rsidRPr="00932165" w:rsidRDefault="00B77559" w:rsidP="00B77559">
            <w:pPr>
              <w:spacing w:line="360" w:lineRule="auto"/>
              <w:jc w:val="both"/>
              <w:rPr>
                <w:rFonts w:ascii="Trebuchet MS" w:hAnsi="Trebuchet MS" w:cs="Calibri"/>
                <w:iCs/>
              </w:rPr>
            </w:pPr>
            <w:r w:rsidRPr="00B77559">
              <w:rPr>
                <w:rFonts w:ascii="Trebuchet MS" w:hAnsi="Trebuchet MS"/>
                <w:b/>
                <w:bCs/>
                <w:iCs/>
              </w:rPr>
              <w:t>TFUE</w:t>
            </w:r>
            <w:r>
              <w:rPr>
                <w:rFonts w:ascii="Trebuchet MS" w:hAnsi="Trebuchet MS"/>
                <w:iCs/>
              </w:rPr>
              <w:t xml:space="preserve"> - </w:t>
            </w:r>
            <w:r w:rsidRPr="00B76748">
              <w:rPr>
                <w:rFonts w:ascii="Trebuchet MS" w:hAnsi="Trebuchet MS" w:cs="Calibri"/>
              </w:rPr>
              <w:t>Tratatul privind funcţionarea Uniunii Europene</w:t>
            </w:r>
          </w:p>
        </w:tc>
      </w:tr>
    </w:tbl>
    <w:p w14:paraId="6CE19A13" w14:textId="77777777" w:rsidR="000B4BD7" w:rsidRDefault="000B4BD7">
      <w:pPr>
        <w:pStyle w:val="Heading2"/>
      </w:pPr>
    </w:p>
    <w:p w14:paraId="732BF0BD" w14:textId="5B5028BF" w:rsidR="00566CCA" w:rsidRPr="00E01967" w:rsidRDefault="00A34AF3" w:rsidP="00932165">
      <w:pPr>
        <w:pStyle w:val="Heading2"/>
      </w:pPr>
      <w:r>
        <w:t xml:space="preserve">    </w:t>
      </w:r>
      <w:bookmarkStart w:id="7" w:name="_Toc143502401"/>
      <w:r w:rsidR="00E01967">
        <w:t xml:space="preserve">1.3. </w:t>
      </w:r>
      <w:r w:rsidR="00566CCA" w:rsidRPr="00E01967">
        <w:t>Glosar</w:t>
      </w:r>
      <w:bookmarkEnd w:id="7"/>
      <w:r w:rsidR="00566CCA" w:rsidRPr="00E01967">
        <w:tab/>
      </w:r>
    </w:p>
    <w:tbl>
      <w:tblPr>
        <w:tblStyle w:val="TableGrid"/>
        <w:tblW w:w="10065" w:type="dxa"/>
        <w:tblInd w:w="-289" w:type="dxa"/>
        <w:tblLook w:val="04A0" w:firstRow="1" w:lastRow="0" w:firstColumn="1" w:lastColumn="0" w:noHBand="0" w:noVBand="1"/>
      </w:tblPr>
      <w:tblGrid>
        <w:gridCol w:w="10065"/>
      </w:tblGrid>
      <w:tr w:rsidR="00907AE9" w:rsidRPr="00B63863" w14:paraId="519C6847" w14:textId="77777777" w:rsidTr="00DD2A8E">
        <w:tc>
          <w:tcPr>
            <w:tcW w:w="10065" w:type="dxa"/>
          </w:tcPr>
          <w:p w14:paraId="13CDB8A2" w14:textId="77777777" w:rsidR="000B4BD7" w:rsidRPr="00040B8D" w:rsidRDefault="000B4BD7" w:rsidP="000B4BD7">
            <w:pPr>
              <w:pStyle w:val="Default"/>
              <w:spacing w:line="360" w:lineRule="auto"/>
              <w:jc w:val="both"/>
              <w:rPr>
                <w:rFonts w:ascii="Trebuchet MS" w:hAnsi="Trebuchet MS"/>
                <w:color w:val="auto"/>
                <w:sz w:val="22"/>
                <w:szCs w:val="22"/>
                <w:lang w:val="en-GB"/>
              </w:rPr>
            </w:pPr>
            <w:proofErr w:type="spellStart"/>
            <w:r w:rsidRPr="00040B8D">
              <w:rPr>
                <w:rFonts w:ascii="Trebuchet MS" w:hAnsi="Trebuchet MS"/>
                <w:color w:val="auto"/>
                <w:sz w:val="22"/>
                <w:szCs w:val="22"/>
                <w:lang w:val="en-GB"/>
              </w:rPr>
              <w:t>Termenii</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și</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expresiile</w:t>
            </w:r>
            <w:proofErr w:type="spellEnd"/>
            <w:r w:rsidRPr="00040B8D">
              <w:rPr>
                <w:rFonts w:ascii="Trebuchet MS" w:hAnsi="Trebuchet MS"/>
                <w:color w:val="auto"/>
                <w:sz w:val="22"/>
                <w:szCs w:val="22"/>
                <w:lang w:val="en-GB"/>
              </w:rPr>
              <w:t xml:space="preserve"> "program", "</w:t>
            </w:r>
            <w:proofErr w:type="spellStart"/>
            <w:r w:rsidRPr="00040B8D">
              <w:rPr>
                <w:rFonts w:ascii="Trebuchet MS" w:hAnsi="Trebuchet MS"/>
                <w:color w:val="auto"/>
                <w:sz w:val="22"/>
                <w:szCs w:val="22"/>
                <w:lang w:val="en-GB"/>
              </w:rPr>
              <w:t>autoritate</w:t>
            </w:r>
            <w:proofErr w:type="spellEnd"/>
            <w:r w:rsidRPr="00040B8D">
              <w:rPr>
                <w:rFonts w:ascii="Trebuchet MS" w:hAnsi="Trebuchet MS"/>
                <w:color w:val="auto"/>
                <w:sz w:val="22"/>
                <w:szCs w:val="22"/>
                <w:lang w:val="en-GB"/>
              </w:rPr>
              <w:t xml:space="preserve"> de management", "organism </w:t>
            </w:r>
            <w:proofErr w:type="spellStart"/>
            <w:r w:rsidRPr="00040B8D">
              <w:rPr>
                <w:rFonts w:ascii="Trebuchet MS" w:hAnsi="Trebuchet MS"/>
                <w:color w:val="auto"/>
                <w:sz w:val="22"/>
                <w:szCs w:val="22"/>
                <w:lang w:val="en-GB"/>
              </w:rPr>
              <w:t>intermediar</w:t>
            </w:r>
            <w:proofErr w:type="spellEnd"/>
            <w:r w:rsidRPr="00040B8D">
              <w:rPr>
                <w:rFonts w:ascii="Trebuchet MS" w:hAnsi="Trebuchet MS"/>
                <w:color w:val="auto"/>
                <w:sz w:val="22"/>
                <w:szCs w:val="22"/>
                <w:lang w:val="en-GB"/>
              </w:rPr>
              <w:t>", "</w:t>
            </w:r>
            <w:proofErr w:type="spellStart"/>
            <w:r w:rsidRPr="00040B8D">
              <w:rPr>
                <w:rFonts w:ascii="Trebuchet MS" w:hAnsi="Trebuchet MS"/>
                <w:color w:val="auto"/>
                <w:sz w:val="22"/>
                <w:szCs w:val="22"/>
                <w:lang w:val="en-GB"/>
              </w:rPr>
              <w:t>beneficiar</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operațiune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Comitet</w:t>
            </w:r>
            <w:proofErr w:type="spellEnd"/>
            <w:r w:rsidRPr="00040B8D">
              <w:rPr>
                <w:rFonts w:ascii="Trebuchet MS" w:hAnsi="Trebuchet MS"/>
                <w:color w:val="auto"/>
                <w:sz w:val="22"/>
                <w:szCs w:val="22"/>
                <w:lang w:val="en-GB"/>
              </w:rPr>
              <w:t xml:space="preserve"> de </w:t>
            </w:r>
            <w:proofErr w:type="spellStart"/>
            <w:r w:rsidRPr="00040B8D">
              <w:rPr>
                <w:rFonts w:ascii="Trebuchet MS" w:hAnsi="Trebuchet MS"/>
                <w:color w:val="auto"/>
                <w:sz w:val="22"/>
                <w:szCs w:val="22"/>
                <w:lang w:val="en-GB"/>
              </w:rPr>
              <w:t>monitorizare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indicatori</w:t>
            </w:r>
            <w:proofErr w:type="spellEnd"/>
            <w:r w:rsidRPr="00040B8D">
              <w:rPr>
                <w:rFonts w:ascii="Trebuchet MS" w:hAnsi="Trebuchet MS"/>
                <w:color w:val="auto"/>
                <w:sz w:val="22"/>
                <w:szCs w:val="22"/>
                <w:lang w:val="en-GB"/>
              </w:rPr>
              <w:t xml:space="preserve"> de </w:t>
            </w:r>
            <w:proofErr w:type="spellStart"/>
            <w:r w:rsidRPr="00040B8D">
              <w:rPr>
                <w:rFonts w:ascii="Trebuchet MS" w:hAnsi="Trebuchet MS"/>
                <w:color w:val="auto"/>
                <w:sz w:val="22"/>
                <w:szCs w:val="22"/>
                <w:lang w:val="en-GB"/>
              </w:rPr>
              <w:t>realizare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și</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indicatori</w:t>
            </w:r>
            <w:proofErr w:type="spellEnd"/>
            <w:r w:rsidRPr="00040B8D">
              <w:rPr>
                <w:rFonts w:ascii="Trebuchet MS" w:hAnsi="Trebuchet MS"/>
                <w:color w:val="auto"/>
                <w:sz w:val="22"/>
                <w:szCs w:val="22"/>
                <w:lang w:val="en-GB"/>
              </w:rPr>
              <w:t xml:space="preserve"> de </w:t>
            </w:r>
            <w:proofErr w:type="spellStart"/>
            <w:r w:rsidRPr="00040B8D">
              <w:rPr>
                <w:rFonts w:ascii="Trebuchet MS" w:hAnsi="Trebuchet MS"/>
                <w:color w:val="auto"/>
                <w:sz w:val="22"/>
                <w:szCs w:val="22"/>
                <w:lang w:val="en-GB"/>
              </w:rPr>
              <w:t>rezultat</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și</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marcă</w:t>
            </w:r>
            <w:proofErr w:type="spellEnd"/>
            <w:r w:rsidRPr="00040B8D">
              <w:rPr>
                <w:rFonts w:ascii="Trebuchet MS" w:hAnsi="Trebuchet MS"/>
                <w:color w:val="auto"/>
                <w:sz w:val="22"/>
                <w:szCs w:val="22"/>
                <w:lang w:val="en-GB"/>
              </w:rPr>
              <w:t xml:space="preserve"> de </w:t>
            </w:r>
            <w:proofErr w:type="spellStart"/>
            <w:r w:rsidRPr="00040B8D">
              <w:rPr>
                <w:rFonts w:ascii="Trebuchet MS" w:hAnsi="Trebuchet MS"/>
                <w:color w:val="auto"/>
                <w:sz w:val="22"/>
                <w:szCs w:val="22"/>
                <w:lang w:val="en-GB"/>
              </w:rPr>
              <w:t>excelență</w:t>
            </w:r>
            <w:proofErr w:type="spellEnd"/>
            <w:r w:rsidRPr="00040B8D">
              <w:rPr>
                <w:rFonts w:ascii="Trebuchet MS" w:hAnsi="Trebuchet MS"/>
                <w:color w:val="auto"/>
                <w:sz w:val="22"/>
                <w:szCs w:val="22"/>
                <w:lang w:val="en-GB"/>
              </w:rPr>
              <w:t xml:space="preserve">” au </w:t>
            </w:r>
            <w:proofErr w:type="spellStart"/>
            <w:r w:rsidRPr="00040B8D">
              <w:rPr>
                <w:rFonts w:ascii="Trebuchet MS" w:hAnsi="Trebuchet MS"/>
                <w:color w:val="auto"/>
                <w:sz w:val="22"/>
                <w:szCs w:val="22"/>
                <w:lang w:val="en-GB"/>
              </w:rPr>
              <w:t>înțelesurile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prevăzute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în</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Regulamentul</w:t>
            </w:r>
            <w:proofErr w:type="spellEnd"/>
            <w:r w:rsidRPr="00040B8D">
              <w:rPr>
                <w:rFonts w:ascii="Trebuchet MS" w:hAnsi="Trebuchet MS"/>
                <w:color w:val="auto"/>
                <w:sz w:val="22"/>
                <w:szCs w:val="22"/>
                <w:lang w:val="en-GB"/>
              </w:rPr>
              <w:t xml:space="preserve"> (UE) 2021/1060, cu </w:t>
            </w:r>
            <w:proofErr w:type="spellStart"/>
            <w:r w:rsidRPr="00040B8D">
              <w:rPr>
                <w:rFonts w:ascii="Trebuchet MS" w:hAnsi="Trebuchet MS"/>
                <w:color w:val="auto"/>
                <w:sz w:val="22"/>
                <w:szCs w:val="22"/>
                <w:lang w:val="en-GB"/>
              </w:rPr>
              <w:t>modificările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și</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completările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ulterioare</w:t>
            </w:r>
            <w:proofErr w:type="spellEnd"/>
            <w:r w:rsidRPr="00040B8D">
              <w:rPr>
                <w:rFonts w:ascii="Trebuchet MS" w:hAnsi="Trebuchet MS"/>
                <w:color w:val="auto"/>
                <w:sz w:val="22"/>
                <w:szCs w:val="22"/>
                <w:lang w:val="en-GB"/>
              </w:rPr>
              <w:t>.</w:t>
            </w:r>
          </w:p>
          <w:p w14:paraId="5630E85B" w14:textId="77777777" w:rsidR="000B4BD7" w:rsidRPr="00040B8D" w:rsidRDefault="000B4BD7" w:rsidP="000B4BD7">
            <w:pPr>
              <w:pStyle w:val="Default"/>
              <w:spacing w:line="360" w:lineRule="auto"/>
              <w:jc w:val="both"/>
              <w:rPr>
                <w:rFonts w:ascii="Trebuchet MS" w:hAnsi="Trebuchet MS"/>
                <w:color w:val="auto"/>
                <w:sz w:val="22"/>
                <w:szCs w:val="22"/>
                <w:lang w:val="en-GB"/>
              </w:rPr>
            </w:pPr>
          </w:p>
          <w:p w14:paraId="2D4ECC2B" w14:textId="77777777" w:rsidR="000B4BD7" w:rsidRPr="00040B8D" w:rsidRDefault="000B4BD7" w:rsidP="00932165">
            <w:pPr>
              <w:pStyle w:val="Default"/>
              <w:spacing w:line="360" w:lineRule="auto"/>
              <w:ind w:left="33"/>
              <w:jc w:val="both"/>
              <w:rPr>
                <w:rFonts w:ascii="Trebuchet MS" w:hAnsi="Trebuchet MS"/>
                <w:color w:val="auto"/>
                <w:sz w:val="22"/>
                <w:szCs w:val="22"/>
                <w:lang w:val="en-GB"/>
              </w:rPr>
            </w:pPr>
            <w:proofErr w:type="spellStart"/>
            <w:r w:rsidRPr="00040B8D">
              <w:rPr>
                <w:rFonts w:ascii="Trebuchet MS" w:hAnsi="Trebuchet MS"/>
                <w:color w:val="auto"/>
                <w:sz w:val="22"/>
                <w:szCs w:val="22"/>
                <w:lang w:val="en-GB"/>
              </w:rPr>
              <w:t>Termenii</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și</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expresiile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fonduri</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europene</w:t>
            </w:r>
            <w:proofErr w:type="spellEnd"/>
            <w:proofErr w:type="gramStart"/>
            <w:r w:rsidRPr="00040B8D">
              <w:rPr>
                <w:rFonts w:ascii="Trebuchet MS" w:hAnsi="Trebuchet MS"/>
                <w:color w:val="auto"/>
                <w:sz w:val="22"/>
                <w:szCs w:val="22"/>
                <w:lang w:val="en-GB"/>
              </w:rPr>
              <w:t>”,</w:t>
            </w:r>
            <w:proofErr w:type="gram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cheltuieli</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eligibile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cheltuieli</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neeligibile</w:t>
            </w:r>
            <w:proofErr w:type="spellEnd"/>
            <w:r w:rsidRPr="00040B8D">
              <w:rPr>
                <w:rFonts w:ascii="Trebuchet MS" w:hAnsi="Trebuchet MS"/>
                <w:color w:val="auto"/>
                <w:sz w:val="22"/>
                <w:szCs w:val="22"/>
                <w:lang w:val="en-GB"/>
              </w:rPr>
              <w:t xml:space="preserve">”, „contract de </w:t>
            </w:r>
            <w:proofErr w:type="spellStart"/>
            <w:r w:rsidRPr="00040B8D">
              <w:rPr>
                <w:rFonts w:ascii="Trebuchet MS" w:hAnsi="Trebuchet MS"/>
                <w:color w:val="auto"/>
                <w:sz w:val="22"/>
                <w:szCs w:val="22"/>
                <w:lang w:val="en-GB"/>
              </w:rPr>
              <w:t>finanțare</w:t>
            </w:r>
            <w:proofErr w:type="spellEnd"/>
            <w:r w:rsidRPr="00040B8D">
              <w:rPr>
                <w:rFonts w:ascii="Trebuchet MS" w:hAnsi="Trebuchet MS"/>
                <w:color w:val="auto"/>
                <w:sz w:val="22"/>
                <w:szCs w:val="22"/>
                <w:lang w:val="en-GB"/>
              </w:rPr>
              <w:t>”, „</w:t>
            </w:r>
            <w:proofErr w:type="spellStart"/>
            <w:r w:rsidRPr="00040B8D">
              <w:rPr>
                <w:rFonts w:ascii="Trebuchet MS" w:hAnsi="Trebuchet MS"/>
                <w:color w:val="auto"/>
                <w:sz w:val="22"/>
                <w:szCs w:val="22"/>
                <w:lang w:val="en-GB"/>
              </w:rPr>
              <w:t>decizie</w:t>
            </w:r>
            <w:proofErr w:type="spellEnd"/>
            <w:r w:rsidRPr="00040B8D">
              <w:rPr>
                <w:rFonts w:ascii="Trebuchet MS" w:hAnsi="Trebuchet MS"/>
                <w:color w:val="auto"/>
                <w:sz w:val="22"/>
                <w:szCs w:val="22"/>
                <w:lang w:val="en-GB"/>
              </w:rPr>
              <w:t xml:space="preserve"> de </w:t>
            </w:r>
            <w:proofErr w:type="spellStart"/>
            <w:r w:rsidRPr="00040B8D">
              <w:rPr>
                <w:rFonts w:ascii="Trebuchet MS" w:hAnsi="Trebuchet MS"/>
                <w:color w:val="auto"/>
                <w:sz w:val="22"/>
                <w:szCs w:val="22"/>
                <w:lang w:val="en-GB"/>
              </w:rPr>
              <w:t>finanțare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lider</w:t>
            </w:r>
            <w:proofErr w:type="spellEnd"/>
            <w:r w:rsidRPr="00040B8D">
              <w:rPr>
                <w:rFonts w:ascii="Trebuchet MS" w:hAnsi="Trebuchet MS"/>
                <w:color w:val="auto"/>
                <w:sz w:val="22"/>
                <w:szCs w:val="22"/>
                <w:lang w:val="en-GB"/>
              </w:rPr>
              <w:t xml:space="preserve"> de </w:t>
            </w:r>
            <w:proofErr w:type="spellStart"/>
            <w:r w:rsidRPr="00040B8D">
              <w:rPr>
                <w:rFonts w:ascii="Trebuchet MS" w:hAnsi="Trebuchet MS"/>
                <w:color w:val="auto"/>
                <w:sz w:val="22"/>
                <w:szCs w:val="22"/>
                <w:lang w:val="en-GB"/>
              </w:rPr>
              <w:t>parteneriat</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decizie</w:t>
            </w:r>
            <w:proofErr w:type="spellEnd"/>
            <w:r w:rsidRPr="00040B8D">
              <w:rPr>
                <w:rFonts w:ascii="Trebuchet MS" w:hAnsi="Trebuchet MS"/>
                <w:color w:val="auto"/>
                <w:sz w:val="22"/>
                <w:szCs w:val="22"/>
                <w:lang w:val="en-GB"/>
              </w:rPr>
              <w:t xml:space="preserve"> de </w:t>
            </w:r>
            <w:proofErr w:type="spellStart"/>
            <w:r w:rsidRPr="00040B8D">
              <w:rPr>
                <w:rFonts w:ascii="Trebuchet MS" w:hAnsi="Trebuchet MS"/>
                <w:color w:val="auto"/>
                <w:sz w:val="22"/>
                <w:szCs w:val="22"/>
                <w:lang w:val="en-GB"/>
              </w:rPr>
              <w:t>reziliere</w:t>
            </w:r>
            <w:proofErr w:type="spellEnd"/>
            <w:r w:rsidRPr="00040B8D">
              <w:rPr>
                <w:rFonts w:ascii="Trebuchet MS" w:hAnsi="Trebuchet MS"/>
                <w:color w:val="auto"/>
                <w:sz w:val="22"/>
                <w:szCs w:val="22"/>
                <w:lang w:val="en-GB"/>
              </w:rPr>
              <w:t xml:space="preserve"> a </w:t>
            </w:r>
            <w:proofErr w:type="spellStart"/>
            <w:r w:rsidRPr="00040B8D">
              <w:rPr>
                <w:rFonts w:ascii="Trebuchet MS" w:hAnsi="Trebuchet MS"/>
                <w:color w:val="auto"/>
                <w:sz w:val="22"/>
                <w:szCs w:val="22"/>
                <w:lang w:val="en-GB"/>
              </w:rPr>
              <w:t>contractului</w:t>
            </w:r>
            <w:proofErr w:type="spellEnd"/>
            <w:r w:rsidRPr="00040B8D">
              <w:rPr>
                <w:rFonts w:ascii="Trebuchet MS" w:hAnsi="Trebuchet MS"/>
                <w:color w:val="auto"/>
                <w:sz w:val="22"/>
                <w:szCs w:val="22"/>
                <w:lang w:val="en-GB"/>
              </w:rPr>
              <w:t xml:space="preserve"> de </w:t>
            </w:r>
            <w:proofErr w:type="spellStart"/>
            <w:r w:rsidRPr="00040B8D">
              <w:rPr>
                <w:rFonts w:ascii="Trebuchet MS" w:hAnsi="Trebuchet MS"/>
                <w:color w:val="auto"/>
                <w:sz w:val="22"/>
                <w:szCs w:val="22"/>
                <w:lang w:val="en-GB"/>
              </w:rPr>
              <w:t>finanțare</w:t>
            </w:r>
            <w:proofErr w:type="spellEnd"/>
            <w:r w:rsidRPr="00040B8D">
              <w:rPr>
                <w:rFonts w:ascii="Trebuchet MS" w:hAnsi="Trebuchet MS"/>
                <w:color w:val="auto"/>
                <w:sz w:val="22"/>
                <w:szCs w:val="22"/>
                <w:lang w:val="en-GB"/>
              </w:rPr>
              <w:t xml:space="preserve">” au </w:t>
            </w:r>
            <w:proofErr w:type="spellStart"/>
            <w:r w:rsidRPr="00040B8D">
              <w:rPr>
                <w:rFonts w:ascii="Trebuchet MS" w:hAnsi="Trebuchet MS"/>
                <w:color w:val="auto"/>
                <w:sz w:val="22"/>
                <w:szCs w:val="22"/>
                <w:lang w:val="en-GB"/>
              </w:rPr>
              <w:t>înțelesurile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prevăzute</w:t>
            </w:r>
            <w:proofErr w:type="spellEnd"/>
            <w:r w:rsidRPr="00040B8D">
              <w:rPr>
                <w:rFonts w:ascii="Trebuchet MS" w:hAnsi="Trebuchet MS"/>
                <w:color w:val="auto"/>
                <w:sz w:val="22"/>
                <w:szCs w:val="22"/>
                <w:lang w:val="en-GB"/>
              </w:rPr>
              <w:t xml:space="preserve"> la art. 2 </w:t>
            </w:r>
            <w:proofErr w:type="spellStart"/>
            <w:r w:rsidRPr="00040B8D">
              <w:rPr>
                <w:rFonts w:ascii="Trebuchet MS" w:hAnsi="Trebuchet MS"/>
                <w:color w:val="auto"/>
                <w:sz w:val="22"/>
                <w:szCs w:val="22"/>
                <w:lang w:val="en-GB"/>
              </w:rPr>
              <w:t>alin</w:t>
            </w:r>
            <w:proofErr w:type="spellEnd"/>
            <w:r w:rsidRPr="00040B8D">
              <w:rPr>
                <w:rFonts w:ascii="Trebuchet MS" w:hAnsi="Trebuchet MS"/>
                <w:color w:val="auto"/>
                <w:sz w:val="22"/>
                <w:szCs w:val="22"/>
                <w:lang w:val="en-GB"/>
              </w:rPr>
              <w:t xml:space="preserve">. (4) din </w:t>
            </w:r>
            <w:proofErr w:type="spellStart"/>
            <w:r w:rsidRPr="00040B8D">
              <w:rPr>
                <w:rFonts w:ascii="Trebuchet MS" w:hAnsi="Trebuchet MS"/>
                <w:color w:val="auto"/>
                <w:sz w:val="22"/>
                <w:szCs w:val="22"/>
                <w:lang w:val="en-GB"/>
              </w:rPr>
              <w:t>Ordonanța</w:t>
            </w:r>
            <w:proofErr w:type="spellEnd"/>
            <w:r w:rsidRPr="00040B8D">
              <w:rPr>
                <w:rFonts w:ascii="Trebuchet MS" w:hAnsi="Trebuchet MS"/>
                <w:color w:val="auto"/>
                <w:sz w:val="22"/>
                <w:szCs w:val="22"/>
                <w:lang w:val="en-GB"/>
              </w:rPr>
              <w:t xml:space="preserve"> de </w:t>
            </w:r>
            <w:proofErr w:type="spellStart"/>
            <w:r w:rsidRPr="00040B8D">
              <w:rPr>
                <w:rFonts w:ascii="Trebuchet MS" w:hAnsi="Trebuchet MS"/>
                <w:color w:val="auto"/>
                <w:sz w:val="22"/>
                <w:szCs w:val="22"/>
                <w:lang w:val="en-GB"/>
              </w:rPr>
              <w:t>urgență</w:t>
            </w:r>
            <w:proofErr w:type="spellEnd"/>
            <w:r w:rsidRPr="00040B8D">
              <w:rPr>
                <w:rFonts w:ascii="Trebuchet MS" w:hAnsi="Trebuchet MS"/>
                <w:color w:val="auto"/>
                <w:sz w:val="22"/>
                <w:szCs w:val="22"/>
                <w:lang w:val="en-GB"/>
              </w:rPr>
              <w:t xml:space="preserve"> a </w:t>
            </w:r>
            <w:proofErr w:type="spellStart"/>
            <w:r w:rsidRPr="00040B8D">
              <w:rPr>
                <w:rFonts w:ascii="Trebuchet MS" w:hAnsi="Trebuchet MS"/>
                <w:color w:val="auto"/>
                <w:sz w:val="22"/>
                <w:szCs w:val="22"/>
                <w:lang w:val="en-GB"/>
              </w:rPr>
              <w:t>Guvernului</w:t>
            </w:r>
            <w:proofErr w:type="spellEnd"/>
            <w:r w:rsidRPr="00040B8D">
              <w:rPr>
                <w:rFonts w:ascii="Trebuchet MS" w:hAnsi="Trebuchet MS"/>
                <w:color w:val="auto"/>
                <w:sz w:val="22"/>
                <w:szCs w:val="22"/>
                <w:lang w:val="en-GB"/>
              </w:rPr>
              <w:t xml:space="preserve"> nr. 133/2021 </w:t>
            </w:r>
            <w:proofErr w:type="spellStart"/>
            <w:r w:rsidRPr="00040B8D">
              <w:rPr>
                <w:rFonts w:ascii="Trebuchet MS" w:hAnsi="Trebuchet MS"/>
                <w:color w:val="auto"/>
                <w:sz w:val="22"/>
                <w:szCs w:val="22"/>
                <w:lang w:val="en-GB"/>
              </w:rPr>
              <w:t>privind</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gestionarea</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financiară</w:t>
            </w:r>
            <w:proofErr w:type="spellEnd"/>
            <w:r w:rsidRPr="00040B8D">
              <w:rPr>
                <w:rFonts w:ascii="Trebuchet MS" w:hAnsi="Trebuchet MS"/>
                <w:color w:val="auto"/>
                <w:sz w:val="22"/>
                <w:szCs w:val="22"/>
                <w:lang w:val="en-GB"/>
              </w:rPr>
              <w:t xml:space="preserve"> a </w:t>
            </w:r>
            <w:proofErr w:type="spellStart"/>
            <w:r w:rsidRPr="00040B8D">
              <w:rPr>
                <w:rFonts w:ascii="Trebuchet MS" w:hAnsi="Trebuchet MS"/>
                <w:color w:val="auto"/>
                <w:sz w:val="22"/>
                <w:szCs w:val="22"/>
                <w:lang w:val="en-GB"/>
              </w:rPr>
              <w:t>fondurilor</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europene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pentru</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perioada</w:t>
            </w:r>
            <w:proofErr w:type="spellEnd"/>
            <w:r w:rsidRPr="00040B8D">
              <w:rPr>
                <w:rFonts w:ascii="Trebuchet MS" w:hAnsi="Trebuchet MS"/>
                <w:color w:val="auto"/>
                <w:sz w:val="22"/>
                <w:szCs w:val="22"/>
                <w:lang w:val="en-GB"/>
              </w:rPr>
              <w:t xml:space="preserve"> de </w:t>
            </w:r>
            <w:proofErr w:type="spellStart"/>
            <w:r w:rsidRPr="00040B8D">
              <w:rPr>
                <w:rFonts w:ascii="Trebuchet MS" w:hAnsi="Trebuchet MS"/>
                <w:color w:val="auto"/>
                <w:sz w:val="22"/>
                <w:szCs w:val="22"/>
                <w:lang w:val="en-GB"/>
              </w:rPr>
              <w:t>programare</w:t>
            </w:r>
            <w:proofErr w:type="spellEnd"/>
            <w:r w:rsidRPr="00040B8D">
              <w:rPr>
                <w:rFonts w:ascii="Trebuchet MS" w:hAnsi="Trebuchet MS"/>
                <w:color w:val="auto"/>
                <w:sz w:val="22"/>
                <w:szCs w:val="22"/>
                <w:lang w:val="en-GB"/>
              </w:rPr>
              <w:t xml:space="preserve"> 2021 - 2027 </w:t>
            </w:r>
            <w:proofErr w:type="spellStart"/>
            <w:r w:rsidRPr="00040B8D">
              <w:rPr>
                <w:rFonts w:ascii="Trebuchet MS" w:hAnsi="Trebuchet MS"/>
                <w:color w:val="auto"/>
                <w:sz w:val="22"/>
                <w:szCs w:val="22"/>
                <w:lang w:val="en-GB"/>
              </w:rPr>
              <w:t>alocate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României</w:t>
            </w:r>
            <w:proofErr w:type="spellEnd"/>
            <w:r w:rsidRPr="00040B8D">
              <w:rPr>
                <w:rFonts w:ascii="Trebuchet MS" w:hAnsi="Trebuchet MS"/>
                <w:color w:val="auto"/>
                <w:sz w:val="22"/>
                <w:szCs w:val="22"/>
                <w:lang w:val="en-GB"/>
              </w:rPr>
              <w:t xml:space="preserve"> din Fondul </w:t>
            </w:r>
            <w:proofErr w:type="spellStart"/>
            <w:r w:rsidRPr="00040B8D">
              <w:rPr>
                <w:rFonts w:ascii="Trebuchet MS" w:hAnsi="Trebuchet MS"/>
                <w:color w:val="auto"/>
                <w:sz w:val="22"/>
                <w:szCs w:val="22"/>
                <w:lang w:val="en-GB"/>
              </w:rPr>
              <w:t>european</w:t>
            </w:r>
            <w:proofErr w:type="spellEnd"/>
            <w:r w:rsidRPr="00040B8D">
              <w:rPr>
                <w:rFonts w:ascii="Trebuchet MS" w:hAnsi="Trebuchet MS"/>
                <w:color w:val="auto"/>
                <w:sz w:val="22"/>
                <w:szCs w:val="22"/>
                <w:lang w:val="en-GB"/>
              </w:rPr>
              <w:t xml:space="preserve"> de </w:t>
            </w:r>
            <w:proofErr w:type="spellStart"/>
            <w:r w:rsidRPr="00040B8D">
              <w:rPr>
                <w:rFonts w:ascii="Trebuchet MS" w:hAnsi="Trebuchet MS"/>
                <w:color w:val="auto"/>
                <w:sz w:val="22"/>
                <w:szCs w:val="22"/>
                <w:lang w:val="en-GB"/>
              </w:rPr>
              <w:t>dezvoltare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regională</w:t>
            </w:r>
            <w:proofErr w:type="spellEnd"/>
            <w:r w:rsidRPr="00040B8D">
              <w:rPr>
                <w:rFonts w:ascii="Trebuchet MS" w:hAnsi="Trebuchet MS"/>
                <w:color w:val="auto"/>
                <w:sz w:val="22"/>
                <w:szCs w:val="22"/>
                <w:lang w:val="en-GB"/>
              </w:rPr>
              <w:t xml:space="preserve">, Fondul de </w:t>
            </w:r>
            <w:proofErr w:type="spellStart"/>
            <w:r w:rsidRPr="00040B8D">
              <w:rPr>
                <w:rFonts w:ascii="Trebuchet MS" w:hAnsi="Trebuchet MS"/>
                <w:color w:val="auto"/>
                <w:sz w:val="22"/>
                <w:szCs w:val="22"/>
                <w:lang w:val="en-GB"/>
              </w:rPr>
              <w:t>coeziune</w:t>
            </w:r>
            <w:proofErr w:type="spellEnd"/>
            <w:r w:rsidRPr="00040B8D">
              <w:rPr>
                <w:rFonts w:ascii="Trebuchet MS" w:hAnsi="Trebuchet MS"/>
                <w:color w:val="auto"/>
                <w:sz w:val="22"/>
                <w:szCs w:val="22"/>
                <w:lang w:val="en-GB"/>
              </w:rPr>
              <w:t xml:space="preserve">, Fondul social </w:t>
            </w:r>
            <w:proofErr w:type="spellStart"/>
            <w:r w:rsidRPr="00040B8D">
              <w:rPr>
                <w:rFonts w:ascii="Trebuchet MS" w:hAnsi="Trebuchet MS"/>
                <w:color w:val="auto"/>
                <w:sz w:val="22"/>
                <w:szCs w:val="22"/>
                <w:lang w:val="en-GB"/>
              </w:rPr>
              <w:t>european</w:t>
            </w:r>
            <w:proofErr w:type="spellEnd"/>
            <w:r w:rsidRPr="00040B8D">
              <w:rPr>
                <w:rFonts w:ascii="Trebuchet MS" w:hAnsi="Trebuchet MS"/>
                <w:color w:val="auto"/>
                <w:sz w:val="22"/>
                <w:szCs w:val="22"/>
                <w:lang w:val="en-GB"/>
              </w:rPr>
              <w:t xml:space="preserve"> Plus, Fondul </w:t>
            </w:r>
            <w:proofErr w:type="spellStart"/>
            <w:r w:rsidRPr="00040B8D">
              <w:rPr>
                <w:rFonts w:ascii="Trebuchet MS" w:hAnsi="Trebuchet MS"/>
                <w:color w:val="auto"/>
                <w:sz w:val="22"/>
                <w:szCs w:val="22"/>
                <w:lang w:val="en-GB"/>
              </w:rPr>
              <w:t>pentru</w:t>
            </w:r>
            <w:proofErr w:type="spellEnd"/>
            <w:r w:rsidRPr="00040B8D">
              <w:rPr>
                <w:rFonts w:ascii="Trebuchet MS" w:hAnsi="Trebuchet MS"/>
                <w:color w:val="auto"/>
                <w:sz w:val="22"/>
                <w:szCs w:val="22"/>
                <w:lang w:val="en-GB"/>
              </w:rPr>
              <w:t xml:space="preserve"> o </w:t>
            </w:r>
            <w:proofErr w:type="spellStart"/>
            <w:r w:rsidRPr="00040B8D">
              <w:rPr>
                <w:rFonts w:ascii="Trebuchet MS" w:hAnsi="Trebuchet MS"/>
                <w:color w:val="auto"/>
                <w:sz w:val="22"/>
                <w:szCs w:val="22"/>
                <w:lang w:val="en-GB"/>
              </w:rPr>
              <w:t>tranziție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justă</w:t>
            </w:r>
            <w:proofErr w:type="spellEnd"/>
            <w:r w:rsidRPr="00040B8D">
              <w:rPr>
                <w:rFonts w:ascii="Trebuchet MS" w:hAnsi="Trebuchet MS"/>
                <w:color w:val="auto"/>
                <w:sz w:val="22"/>
                <w:szCs w:val="22"/>
                <w:lang w:val="en-GB"/>
              </w:rPr>
              <w:t>.</w:t>
            </w:r>
          </w:p>
          <w:p w14:paraId="42201163" w14:textId="77777777" w:rsidR="00B77559" w:rsidRPr="00040B8D" w:rsidRDefault="00B77559" w:rsidP="00F435BF">
            <w:pPr>
              <w:pStyle w:val="ListParagraph"/>
              <w:numPr>
                <w:ilvl w:val="0"/>
                <w:numId w:val="12"/>
              </w:numPr>
              <w:spacing w:line="360" w:lineRule="auto"/>
              <w:jc w:val="both"/>
              <w:rPr>
                <w:rFonts w:ascii="Trebuchet MS" w:hAnsi="Trebuchet MS"/>
              </w:rPr>
            </w:pPr>
            <w:r w:rsidRPr="00040B8D">
              <w:rPr>
                <w:rFonts w:ascii="Trebuchet MS" w:hAnsi="Trebuchet MS"/>
                <w:b/>
                <w:u w:val="single"/>
              </w:rPr>
              <w:t>întreprindere unică</w:t>
            </w:r>
            <w:r w:rsidRPr="00040B8D">
              <w:rPr>
                <w:rFonts w:ascii="Trebuchet MS" w:hAnsi="Trebuchet MS"/>
              </w:rPr>
              <w:t xml:space="preserve"> - în conformitate cu prevederile art. 2 alin. (2) din Regulamentul (UE) nr. 1.407/2013, include toate întreprinderile între care există cel puțin una dintre relațiile următoare:</w:t>
            </w:r>
          </w:p>
          <w:p w14:paraId="6347ED36" w14:textId="77777777" w:rsidR="00B77559" w:rsidRPr="00040B8D" w:rsidRDefault="00B77559" w:rsidP="00B77559">
            <w:pPr>
              <w:spacing w:line="360" w:lineRule="auto"/>
              <w:ind w:firstLine="720"/>
              <w:jc w:val="both"/>
              <w:rPr>
                <w:rFonts w:ascii="Trebuchet MS" w:hAnsi="Trebuchet MS"/>
              </w:rPr>
            </w:pPr>
            <w:r w:rsidRPr="00040B8D">
              <w:rPr>
                <w:rFonts w:ascii="Trebuchet MS" w:hAnsi="Trebuchet MS"/>
              </w:rPr>
              <w:t>(i) o întreprindere deține majoritatea drepturilor de vot ale acționarilor sau ale asociaților unei alte întreprinderi;</w:t>
            </w:r>
          </w:p>
          <w:p w14:paraId="5964202F" w14:textId="77777777" w:rsidR="00B77559" w:rsidRPr="00040B8D" w:rsidRDefault="00B77559" w:rsidP="00B77559">
            <w:pPr>
              <w:spacing w:line="360" w:lineRule="auto"/>
              <w:ind w:firstLine="720"/>
              <w:jc w:val="both"/>
              <w:rPr>
                <w:rFonts w:ascii="Trebuchet MS" w:hAnsi="Trebuchet MS"/>
              </w:rPr>
            </w:pPr>
            <w:r w:rsidRPr="00040B8D">
              <w:rPr>
                <w:rFonts w:ascii="Trebuchet MS" w:hAnsi="Trebuchet MS"/>
              </w:rPr>
              <w:t>(ii) o întreprindere are dreptul de a numi sau revoca majoritatea membrilor organelor de administrare, de conducere sau de supraveghere ale unei alte întreprinderi;</w:t>
            </w:r>
          </w:p>
          <w:p w14:paraId="713396AB" w14:textId="77777777" w:rsidR="00B77559" w:rsidRPr="00040B8D" w:rsidRDefault="00B77559" w:rsidP="00B77559">
            <w:pPr>
              <w:spacing w:line="360" w:lineRule="auto"/>
              <w:ind w:firstLine="720"/>
              <w:jc w:val="both"/>
              <w:rPr>
                <w:rFonts w:ascii="Trebuchet MS" w:hAnsi="Trebuchet MS"/>
              </w:rPr>
            </w:pPr>
            <w:r w:rsidRPr="00040B8D">
              <w:rPr>
                <w:rFonts w:ascii="Trebuchet MS" w:hAnsi="Trebuchet MS"/>
              </w:rPr>
              <w:lastRenderedPageBreak/>
              <w:t>(iii) o întreprindere are dreptul de a exercita o influență dominantă asupra altei întreprinderi în temeiul unui contract încheiat cu întreprinderea în cauză sau în temeiul unei prevederi din contractul de societate sau din statutul acesteia;</w:t>
            </w:r>
          </w:p>
          <w:p w14:paraId="63281807" w14:textId="77777777" w:rsidR="00B77559" w:rsidRPr="00040B8D" w:rsidRDefault="00B77559" w:rsidP="00B77559">
            <w:pPr>
              <w:spacing w:line="360" w:lineRule="auto"/>
              <w:ind w:firstLine="720"/>
              <w:jc w:val="both"/>
              <w:rPr>
                <w:rFonts w:ascii="Trebuchet MS" w:hAnsi="Trebuchet MS"/>
              </w:rPr>
            </w:pPr>
            <w:r w:rsidRPr="00040B8D">
              <w:rPr>
                <w:rFonts w:ascii="Trebuchet MS" w:hAnsi="Trebuchet MS"/>
              </w:rPr>
              <w:t>(iv)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142EB2C4" w14:textId="77777777" w:rsidR="00B77559" w:rsidRPr="00040B8D" w:rsidRDefault="00B77559" w:rsidP="00B77559">
            <w:pPr>
              <w:spacing w:line="360" w:lineRule="auto"/>
              <w:jc w:val="both"/>
              <w:rPr>
                <w:rFonts w:ascii="Trebuchet MS" w:hAnsi="Trebuchet MS"/>
              </w:rPr>
            </w:pPr>
            <w:r w:rsidRPr="00040B8D">
              <w:rPr>
                <w:rFonts w:ascii="Trebuchet MS" w:hAnsi="Trebuchet MS"/>
              </w:rPr>
              <w:t>Întreprinderile care întrețin, prin intermediul uneia sau mai multor întreprinderi, oricare dintre relațiile la care se face referire la pct. (i)-(iv) sunt considerate întreprinderi unice;</w:t>
            </w:r>
          </w:p>
          <w:p w14:paraId="5E8CC418" w14:textId="78B6080A" w:rsidR="00B77559" w:rsidRPr="00040B8D" w:rsidRDefault="00B77559" w:rsidP="00F435BF">
            <w:pPr>
              <w:pStyle w:val="ListParagraph"/>
              <w:numPr>
                <w:ilvl w:val="0"/>
                <w:numId w:val="12"/>
              </w:numPr>
              <w:spacing w:line="360" w:lineRule="auto"/>
              <w:jc w:val="both"/>
              <w:rPr>
                <w:rFonts w:ascii="Trebuchet MS" w:hAnsi="Trebuchet MS"/>
              </w:rPr>
            </w:pPr>
            <w:r w:rsidRPr="00040B8D">
              <w:rPr>
                <w:rFonts w:ascii="Trebuchet MS" w:hAnsi="Trebuchet MS"/>
                <w:b/>
                <w:u w:val="single"/>
              </w:rPr>
              <w:t>întreprindere mică</w:t>
            </w:r>
            <w:r w:rsidRPr="00040B8D">
              <w:rPr>
                <w:rFonts w:ascii="Trebuchet MS" w:hAnsi="Trebuchet MS"/>
              </w:rPr>
              <w:t xml:space="preserve"> - o întreprindere </w:t>
            </w:r>
            <w:r w:rsidRPr="00040B8D">
              <w:rPr>
                <w:rFonts w:ascii="Trebuchet MS" w:hAnsi="Trebuchet MS" w:cs="Calibri"/>
              </w:rPr>
              <w:t>care, conform Legii nr.346/2004, are</w:t>
            </w:r>
            <w:r w:rsidRPr="00040B8D">
              <w:rPr>
                <w:rFonts w:ascii="Trebuchet MS" w:hAnsi="Trebuchet MS"/>
              </w:rPr>
              <w:t xml:space="preserve"> între 10 și 49 de </w:t>
            </w:r>
            <w:r w:rsidRPr="00040B8D">
              <w:rPr>
                <w:rFonts w:ascii="Trebuchet MS" w:hAnsi="Trebuchet MS" w:cs="Calibri"/>
              </w:rPr>
              <w:t>salariaţi şi realizează</w:t>
            </w:r>
            <w:r w:rsidRPr="00040B8D">
              <w:rPr>
                <w:rFonts w:ascii="Trebuchet MS" w:hAnsi="Trebuchet MS"/>
              </w:rPr>
              <w:t xml:space="preserve"> o cifră de afaceri anuală </w:t>
            </w:r>
            <w:r w:rsidRPr="00040B8D">
              <w:rPr>
                <w:rFonts w:ascii="Trebuchet MS" w:hAnsi="Trebuchet MS" w:cs="Calibri"/>
              </w:rPr>
              <w:t xml:space="preserve">netă </w:t>
            </w:r>
            <w:r w:rsidRPr="00040B8D">
              <w:rPr>
                <w:rFonts w:ascii="Trebuchet MS" w:hAnsi="Trebuchet MS"/>
              </w:rPr>
              <w:t xml:space="preserve">sau </w:t>
            </w:r>
            <w:r w:rsidRPr="00040B8D">
              <w:rPr>
                <w:rFonts w:ascii="Trebuchet MS" w:hAnsi="Trebuchet MS" w:cs="Calibri"/>
              </w:rPr>
              <w:t>deţine active totale de până la</w:t>
            </w:r>
            <w:r w:rsidRPr="00040B8D">
              <w:rPr>
                <w:rFonts w:ascii="Trebuchet MS" w:hAnsi="Trebuchet MS"/>
              </w:rPr>
              <w:t xml:space="preserve"> 10 milioane </w:t>
            </w:r>
            <w:r w:rsidRPr="00040B8D">
              <w:rPr>
                <w:rFonts w:ascii="Trebuchet MS" w:hAnsi="Trebuchet MS" w:cs="Calibri"/>
              </w:rPr>
              <w:t>euro</w:t>
            </w:r>
            <w:r w:rsidRPr="00040B8D">
              <w:rPr>
                <w:rFonts w:ascii="Trebuchet MS" w:hAnsi="Trebuchet MS"/>
              </w:rPr>
              <w:t>, echivalent în lei</w:t>
            </w:r>
            <w:r w:rsidRPr="00040B8D">
              <w:rPr>
                <w:rFonts w:ascii="Trebuchet MS" w:hAnsi="Trebuchet MS" w:cs="Calibri"/>
              </w:rPr>
              <w:t>;</w:t>
            </w:r>
          </w:p>
          <w:p w14:paraId="594BC414" w14:textId="10F0D0A9" w:rsidR="00B77559" w:rsidRPr="00040B8D" w:rsidRDefault="00B77559" w:rsidP="00040B8D">
            <w:pPr>
              <w:pStyle w:val="ListParagraph"/>
              <w:numPr>
                <w:ilvl w:val="0"/>
                <w:numId w:val="12"/>
              </w:numPr>
              <w:spacing w:line="360" w:lineRule="auto"/>
              <w:jc w:val="both"/>
              <w:rPr>
                <w:rFonts w:ascii="Trebuchet MS" w:hAnsi="Trebuchet MS"/>
              </w:rPr>
            </w:pPr>
            <w:r w:rsidRPr="00040B8D">
              <w:rPr>
                <w:rFonts w:ascii="Trebuchet MS" w:hAnsi="Trebuchet MS"/>
                <w:b/>
                <w:u w:val="single"/>
              </w:rPr>
              <w:t>microîntreprindere</w:t>
            </w:r>
            <w:r w:rsidRPr="00040B8D">
              <w:rPr>
                <w:rFonts w:ascii="Trebuchet MS" w:hAnsi="Trebuchet MS"/>
              </w:rPr>
              <w:t xml:space="preserve"> - o întreprindere care, conform Legii nr.346/2004, are </w:t>
            </w:r>
            <w:r w:rsidRPr="00040B8D">
              <w:rPr>
                <w:rFonts w:ascii="Trebuchet MS" w:hAnsi="Trebuchet MS" w:cs="Calibri"/>
              </w:rPr>
              <w:t>până la 9 salariaţi şi</w:t>
            </w:r>
            <w:r w:rsidRPr="00040B8D">
              <w:rPr>
                <w:rFonts w:ascii="Trebuchet MS" w:hAnsi="Trebuchet MS"/>
              </w:rPr>
              <w:t xml:space="preserve"> realizează o cifră de afaceri anuală netă sau </w:t>
            </w:r>
            <w:r w:rsidRPr="00040B8D">
              <w:rPr>
                <w:rFonts w:ascii="Trebuchet MS" w:hAnsi="Trebuchet MS" w:cs="Calibri"/>
              </w:rPr>
              <w:t>deţine active totale</w:t>
            </w:r>
            <w:r w:rsidRPr="00040B8D">
              <w:rPr>
                <w:rFonts w:ascii="Trebuchet MS" w:hAnsi="Trebuchet MS"/>
              </w:rPr>
              <w:t xml:space="preserve"> de până la 2 milioane euro, echivalent în lei;</w:t>
            </w:r>
          </w:p>
          <w:p w14:paraId="156D1360" w14:textId="1A6540EC" w:rsidR="006D7AB8" w:rsidRPr="006D7AB8" w:rsidRDefault="00F435BF" w:rsidP="006D7AB8">
            <w:pPr>
              <w:pStyle w:val="NormalWeb"/>
              <w:numPr>
                <w:ilvl w:val="0"/>
                <w:numId w:val="12"/>
              </w:numPr>
              <w:spacing w:after="120" w:line="360" w:lineRule="auto"/>
              <w:jc w:val="both"/>
              <w:rPr>
                <w:rFonts w:ascii="Trebuchet MS" w:hAnsi="Trebuchet MS" w:cs="Calibri"/>
                <w:sz w:val="22"/>
                <w:szCs w:val="22"/>
                <w:lang w:val="ro-RO"/>
              </w:rPr>
            </w:pPr>
            <w:r w:rsidRPr="00040B8D">
              <w:rPr>
                <w:rFonts w:ascii="Trebuchet MS" w:hAnsi="Trebuchet MS" w:cs="Calibri"/>
                <w:b/>
                <w:bCs/>
                <w:sz w:val="22"/>
                <w:szCs w:val="22"/>
                <w:lang w:val="ro-RO"/>
              </w:rPr>
              <w:t>furnizor al ajutorului de minimis</w:t>
            </w:r>
            <w:r w:rsidRPr="00040B8D">
              <w:rPr>
                <w:rFonts w:ascii="Trebuchet MS" w:hAnsi="Trebuchet MS" w:cs="Calibri"/>
                <w:sz w:val="22"/>
                <w:szCs w:val="22"/>
                <w:lang w:val="ro-RO"/>
              </w:rPr>
              <w:t xml:space="preserve"> - </w:t>
            </w:r>
            <w:r w:rsidR="006D7AB8" w:rsidRPr="006D7AB8">
              <w:rPr>
                <w:rFonts w:ascii="Trebuchet MS" w:hAnsi="Trebuchet MS" w:cs="Calibri"/>
                <w:sz w:val="22"/>
                <w:szCs w:val="22"/>
                <w:lang w:val="ro-RO"/>
              </w:rPr>
              <w:t>este Agenția pentru Dezvoltare Regională Sud Muntenia, denumită în continuare ADR SM, prin intermediul Autorității de Management pentru Programul Regional Sud Muntenia 2021-2027, denumită în continuare AMPRSM;</w:t>
            </w:r>
          </w:p>
          <w:p w14:paraId="148D133C" w14:textId="1333624E" w:rsidR="006D7AB8" w:rsidRPr="006D7AB8" w:rsidRDefault="006D7AB8" w:rsidP="006D7AB8">
            <w:pPr>
              <w:pStyle w:val="NormalWeb"/>
              <w:numPr>
                <w:ilvl w:val="0"/>
                <w:numId w:val="12"/>
              </w:numPr>
              <w:spacing w:after="120" w:line="360" w:lineRule="auto"/>
              <w:jc w:val="both"/>
              <w:rPr>
                <w:rFonts w:ascii="Trebuchet MS" w:hAnsi="Trebuchet MS" w:cs="Calibri"/>
                <w:sz w:val="22"/>
                <w:szCs w:val="22"/>
                <w:lang w:val="ro-RO"/>
              </w:rPr>
            </w:pPr>
            <w:r w:rsidRPr="006D7AB8">
              <w:rPr>
                <w:rFonts w:ascii="Trebuchet MS" w:hAnsi="Trebuchet MS" w:cs="Calibri"/>
                <w:b/>
                <w:bCs/>
                <w:sz w:val="22"/>
                <w:szCs w:val="22"/>
                <w:lang w:val="ro-RO"/>
              </w:rPr>
              <w:t>administrator al ajutorului de minimis</w:t>
            </w:r>
            <w:r w:rsidRPr="006D7AB8">
              <w:rPr>
                <w:rFonts w:ascii="Trebuchet MS" w:hAnsi="Trebuchet MS" w:cs="Calibri"/>
                <w:sz w:val="22"/>
                <w:szCs w:val="22"/>
                <w:lang w:val="ro-RO"/>
              </w:rPr>
              <w:t xml:space="preserve"> este:</w:t>
            </w:r>
          </w:p>
          <w:p w14:paraId="0327919C" w14:textId="77777777" w:rsidR="006D7AB8" w:rsidRPr="006D7AB8" w:rsidRDefault="006D7AB8" w:rsidP="006D7AB8">
            <w:pPr>
              <w:pStyle w:val="NormalWeb"/>
              <w:spacing w:after="120" w:line="360" w:lineRule="auto"/>
              <w:ind w:left="753"/>
              <w:jc w:val="both"/>
              <w:rPr>
                <w:rFonts w:ascii="Trebuchet MS" w:hAnsi="Trebuchet MS" w:cs="Calibri"/>
                <w:sz w:val="22"/>
                <w:szCs w:val="22"/>
                <w:lang w:val="ro-RO"/>
              </w:rPr>
            </w:pPr>
            <w:r w:rsidRPr="006D7AB8">
              <w:rPr>
                <w:rFonts w:ascii="Trebuchet MS" w:hAnsi="Trebuchet MS" w:cs="Calibri"/>
                <w:sz w:val="22"/>
                <w:szCs w:val="22"/>
                <w:lang w:val="ro-RO"/>
              </w:rPr>
              <w:t>i.</w:t>
            </w:r>
            <w:r w:rsidRPr="006D7AB8">
              <w:rPr>
                <w:rFonts w:ascii="Trebuchet MS" w:hAnsi="Trebuchet MS" w:cs="Calibri"/>
                <w:sz w:val="22"/>
                <w:szCs w:val="22"/>
                <w:lang w:val="ro-RO"/>
              </w:rPr>
              <w:tab/>
              <w:t xml:space="preserve">Agenția pentru Dezvoltare Regională Sud Muntenia, denumit în continuare ADRSM, prin intermediul Autorității de Management pentru Programul Regional Sud Muntenia 2021-2027, denumită în continuare AMPRSM; </w:t>
            </w:r>
          </w:p>
          <w:p w14:paraId="3917D905" w14:textId="2009B29D" w:rsidR="00F435BF" w:rsidRPr="00040B8D" w:rsidRDefault="006D7AB8" w:rsidP="006D7AB8">
            <w:pPr>
              <w:pStyle w:val="NormalWeb"/>
              <w:spacing w:before="0" w:beforeAutospacing="0" w:after="120" w:afterAutospacing="0" w:line="360" w:lineRule="auto"/>
              <w:ind w:left="753"/>
              <w:jc w:val="both"/>
              <w:rPr>
                <w:rFonts w:ascii="Trebuchet MS" w:hAnsi="Trebuchet MS" w:cstheme="minorHAnsi"/>
                <w:sz w:val="22"/>
                <w:szCs w:val="22"/>
                <w:lang w:val="ro-RO"/>
              </w:rPr>
            </w:pPr>
            <w:r w:rsidRPr="006D7AB8">
              <w:rPr>
                <w:rFonts w:ascii="Trebuchet MS" w:hAnsi="Trebuchet MS" w:cs="Calibri"/>
                <w:sz w:val="22"/>
                <w:szCs w:val="22"/>
                <w:lang w:val="ro-RO"/>
              </w:rPr>
              <w:t>ii.</w:t>
            </w:r>
            <w:r w:rsidRPr="006D7AB8">
              <w:rPr>
                <w:rFonts w:ascii="Trebuchet MS" w:hAnsi="Trebuchet MS" w:cs="Calibri"/>
                <w:sz w:val="22"/>
                <w:szCs w:val="22"/>
                <w:lang w:val="ro-RO"/>
              </w:rPr>
              <w:tab/>
              <w:t xml:space="preserve">Ministerul Finanțelor, prin Serviciul de Inspecție Fonduri-Europene (SIFE) din cadrul Direcției Generale de Inspecție Economico-Financiară (DGEIF), în calitate de Organism Intermediar pentru Programul Regional Sud-Muntenia 2021-2027, denumit in continuare OI-SIFE, pentru activitățile: activitatea de constatare şi sancționare a neregulilor apărute în obținerea şi utilizarea fondurilor europene, inclusiv transmiterea titlurilor executorii către beneficiari și către AM PR Sud Muntenia precum și ținerea unei evidențe a acestora privind data transmiterii către beneficiari și AM PR Sud Muntenia, activitatea de stabilire a dobânzilor datorate pentru neachitarea la termen a obligațiilor prevăzute în titlul executoriu, verificarea suspiciunilor de fraudă, respectiv analiza indiciilor de fraudă apărute în obținerea şi utilizarea fondurilor europene, soluționarea contestațiilor și reprezentarea în </w:t>
            </w:r>
            <w:r w:rsidRPr="006D7AB8">
              <w:rPr>
                <w:rFonts w:ascii="Trebuchet MS" w:hAnsi="Trebuchet MS" w:cs="Calibri"/>
                <w:sz w:val="22"/>
                <w:szCs w:val="22"/>
                <w:lang w:val="ro-RO"/>
              </w:rPr>
              <w:lastRenderedPageBreak/>
              <w:t>instanță pentru actele administrative emise de SIFE, respectiv obligațiile conform prevederilor Legii contenciosului administrativ nr. 554/2004, cu modificările și completările ulterioare.</w:t>
            </w:r>
            <w:r w:rsidR="00F435BF" w:rsidRPr="00040B8D">
              <w:rPr>
                <w:rFonts w:ascii="Trebuchet MS" w:hAnsi="Trebuchet MS" w:cstheme="minorHAnsi"/>
                <w:b/>
                <w:sz w:val="22"/>
                <w:szCs w:val="22"/>
                <w:lang w:val="ro-RO"/>
              </w:rPr>
              <w:t xml:space="preserve">beneficiar al ajutorului </w:t>
            </w:r>
            <w:r w:rsidR="00F435BF" w:rsidRPr="00040B8D">
              <w:rPr>
                <w:rFonts w:ascii="Trebuchet MS" w:hAnsi="Trebuchet MS" w:cstheme="minorHAnsi"/>
                <w:b/>
                <w:i/>
                <w:sz w:val="22"/>
                <w:szCs w:val="22"/>
                <w:lang w:val="ro-RO"/>
              </w:rPr>
              <w:t xml:space="preserve">de minimis </w:t>
            </w:r>
            <w:r w:rsidR="00F435BF" w:rsidRPr="00040B8D">
              <w:rPr>
                <w:rFonts w:ascii="Trebuchet MS" w:hAnsi="Trebuchet MS" w:cstheme="minorHAnsi"/>
                <w:sz w:val="22"/>
                <w:szCs w:val="22"/>
                <w:lang w:val="ro-RO"/>
              </w:rPr>
              <w:t>poate fi o microîntreprindere sau o întreprinderea mică,  astfel cum sunt acestea definite în schemă</w:t>
            </w:r>
            <w:r w:rsidR="00D23B5A" w:rsidRPr="00040B8D">
              <w:rPr>
                <w:rFonts w:ascii="Trebuchet MS" w:hAnsi="Trebuchet MS" w:cstheme="minorHAnsi"/>
                <w:sz w:val="22"/>
                <w:szCs w:val="22"/>
                <w:lang w:val="ro-RO"/>
              </w:rPr>
              <w:t xml:space="preserve"> de ajutor de minimis</w:t>
            </w:r>
            <w:r w:rsidR="00F435BF" w:rsidRPr="00040B8D">
              <w:rPr>
                <w:rFonts w:ascii="Trebuchet MS" w:hAnsi="Trebuchet MS" w:cstheme="minorHAnsi"/>
                <w:sz w:val="22"/>
                <w:szCs w:val="22"/>
                <w:lang w:val="ro-RO"/>
              </w:rPr>
              <w:t xml:space="preserve">, care îndeplinesc condițiile </w:t>
            </w:r>
            <w:r w:rsidR="00D23B5A" w:rsidRPr="00040B8D">
              <w:rPr>
                <w:rFonts w:ascii="Trebuchet MS" w:hAnsi="Trebuchet MS" w:cstheme="minorHAnsi"/>
                <w:sz w:val="22"/>
                <w:szCs w:val="22"/>
                <w:lang w:val="ro-RO"/>
              </w:rPr>
              <w:t xml:space="preserve">din </w:t>
            </w:r>
            <w:r w:rsidR="00F435BF" w:rsidRPr="00040B8D">
              <w:rPr>
                <w:rFonts w:ascii="Trebuchet MS" w:hAnsi="Trebuchet MS" w:cstheme="minorHAnsi"/>
                <w:sz w:val="22"/>
                <w:szCs w:val="22"/>
                <w:lang w:val="ro-RO"/>
              </w:rPr>
              <w:t>schem</w:t>
            </w:r>
            <w:r w:rsidR="00D23B5A" w:rsidRPr="00040B8D">
              <w:rPr>
                <w:rFonts w:ascii="Trebuchet MS" w:hAnsi="Trebuchet MS" w:cstheme="minorHAnsi"/>
                <w:sz w:val="22"/>
                <w:szCs w:val="22"/>
                <w:lang w:val="ro-RO"/>
              </w:rPr>
              <w:t>a de minimis aprobată prin D</w:t>
            </w:r>
            <w:r w:rsidR="008278F8" w:rsidRPr="00040B8D">
              <w:rPr>
                <w:rFonts w:ascii="Trebuchet MS" w:hAnsi="Trebuchet MS" w:cstheme="minorHAnsi"/>
                <w:sz w:val="22"/>
                <w:szCs w:val="22"/>
                <w:lang w:val="ro-RO"/>
              </w:rPr>
              <w:t>ispoziția</w:t>
            </w:r>
            <w:r w:rsidR="00D23B5A" w:rsidRPr="00040B8D">
              <w:rPr>
                <w:rFonts w:ascii="Trebuchet MS" w:hAnsi="Trebuchet MS" w:cstheme="minorHAnsi"/>
                <w:sz w:val="22"/>
                <w:szCs w:val="22"/>
                <w:lang w:val="ro-RO"/>
              </w:rPr>
              <w:t xml:space="preserve"> nr......../.........</w:t>
            </w:r>
          </w:p>
          <w:p w14:paraId="79A021B1" w14:textId="31C1433C" w:rsidR="00B77559" w:rsidRPr="00040B8D" w:rsidRDefault="00DD2A8E" w:rsidP="00F435BF">
            <w:pPr>
              <w:pStyle w:val="Default"/>
              <w:numPr>
                <w:ilvl w:val="0"/>
                <w:numId w:val="12"/>
              </w:numPr>
              <w:spacing w:line="360" w:lineRule="auto"/>
              <w:jc w:val="both"/>
              <w:rPr>
                <w:rFonts w:ascii="Trebuchet MS" w:hAnsi="Trebuchet MS"/>
                <w:color w:val="auto"/>
                <w:sz w:val="22"/>
                <w:szCs w:val="22"/>
                <w:lang w:val="en-GB"/>
              </w:rPr>
            </w:pPr>
            <w:proofErr w:type="spellStart"/>
            <w:r w:rsidRPr="00040B8D">
              <w:rPr>
                <w:rFonts w:ascii="Trebuchet MS" w:hAnsi="Trebuchet MS"/>
                <w:b/>
                <w:color w:val="auto"/>
                <w:sz w:val="22"/>
                <w:szCs w:val="22"/>
                <w:u w:val="single"/>
              </w:rPr>
              <w:t>regiuni</w:t>
            </w:r>
            <w:proofErr w:type="spellEnd"/>
            <w:r w:rsidRPr="00040B8D">
              <w:rPr>
                <w:rFonts w:ascii="Trebuchet MS" w:hAnsi="Trebuchet MS"/>
                <w:b/>
                <w:color w:val="auto"/>
                <w:sz w:val="22"/>
                <w:szCs w:val="22"/>
                <w:u w:val="single"/>
              </w:rPr>
              <w:t xml:space="preserve"> de </w:t>
            </w:r>
            <w:proofErr w:type="spellStart"/>
            <w:r w:rsidRPr="00040B8D">
              <w:rPr>
                <w:rFonts w:ascii="Trebuchet MS" w:hAnsi="Trebuchet MS"/>
                <w:b/>
                <w:color w:val="auto"/>
                <w:sz w:val="22"/>
                <w:szCs w:val="22"/>
                <w:u w:val="single"/>
              </w:rPr>
              <w:t>dezvoltare</w:t>
            </w:r>
            <w:proofErr w:type="spellEnd"/>
            <w:r w:rsidRPr="00040B8D">
              <w:rPr>
                <w:rFonts w:ascii="Trebuchet MS" w:hAnsi="Trebuchet MS"/>
                <w:color w:val="auto"/>
                <w:sz w:val="22"/>
                <w:szCs w:val="22"/>
              </w:rPr>
              <w:t xml:space="preserve"> - </w:t>
            </w:r>
            <w:proofErr w:type="spellStart"/>
            <w:r w:rsidRPr="00040B8D">
              <w:rPr>
                <w:rFonts w:ascii="Trebuchet MS" w:hAnsi="Trebuchet MS"/>
                <w:color w:val="auto"/>
                <w:sz w:val="22"/>
                <w:szCs w:val="22"/>
              </w:rPr>
              <w:t>entități</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teritoriale</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specifice</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fără</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statut</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administrativ</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și</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fără</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personalitate</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juridică</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ce</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corespund</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diviziunilor</w:t>
            </w:r>
            <w:proofErr w:type="spellEnd"/>
            <w:r w:rsidRPr="00040B8D">
              <w:rPr>
                <w:rFonts w:ascii="Trebuchet MS" w:hAnsi="Trebuchet MS"/>
                <w:color w:val="auto"/>
                <w:sz w:val="22"/>
                <w:szCs w:val="22"/>
              </w:rPr>
              <w:t xml:space="preserve"> de </w:t>
            </w:r>
            <w:proofErr w:type="spellStart"/>
            <w:r w:rsidRPr="00040B8D">
              <w:rPr>
                <w:rFonts w:ascii="Trebuchet MS" w:hAnsi="Trebuchet MS"/>
                <w:color w:val="auto"/>
                <w:sz w:val="22"/>
                <w:szCs w:val="22"/>
              </w:rPr>
              <w:t>nivel</w:t>
            </w:r>
            <w:proofErr w:type="spellEnd"/>
            <w:r w:rsidRPr="00040B8D">
              <w:rPr>
                <w:rFonts w:ascii="Trebuchet MS" w:hAnsi="Trebuchet MS"/>
                <w:color w:val="auto"/>
                <w:sz w:val="22"/>
                <w:szCs w:val="22"/>
              </w:rPr>
              <w:t xml:space="preserve"> NUTS-II </w:t>
            </w:r>
            <w:proofErr w:type="spellStart"/>
            <w:r w:rsidRPr="00040B8D">
              <w:rPr>
                <w:rFonts w:ascii="Trebuchet MS" w:hAnsi="Trebuchet MS"/>
                <w:color w:val="auto"/>
                <w:sz w:val="22"/>
                <w:szCs w:val="22"/>
              </w:rPr>
              <w:t>în</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Nomenclatorul</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unităților</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statistice</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teritoriale</w:t>
            </w:r>
            <w:proofErr w:type="spellEnd"/>
            <w:r w:rsidRPr="00040B8D">
              <w:rPr>
                <w:rFonts w:ascii="Trebuchet MS" w:hAnsi="Trebuchet MS"/>
                <w:color w:val="auto"/>
                <w:sz w:val="22"/>
                <w:szCs w:val="22"/>
              </w:rPr>
              <w:t xml:space="preserve"> ale </w:t>
            </w:r>
            <w:proofErr w:type="spellStart"/>
            <w:r w:rsidRPr="00040B8D">
              <w:rPr>
                <w:rFonts w:ascii="Trebuchet MS" w:hAnsi="Trebuchet MS"/>
                <w:color w:val="auto"/>
                <w:sz w:val="22"/>
                <w:szCs w:val="22"/>
              </w:rPr>
              <w:t>Uniunii</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Europene</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prevăzute</w:t>
            </w:r>
            <w:proofErr w:type="spellEnd"/>
            <w:r w:rsidRPr="00040B8D">
              <w:rPr>
                <w:rFonts w:ascii="Trebuchet MS" w:hAnsi="Trebuchet MS"/>
                <w:color w:val="auto"/>
                <w:sz w:val="22"/>
                <w:szCs w:val="22"/>
              </w:rPr>
              <w:t xml:space="preserve"> de </w:t>
            </w:r>
            <w:proofErr w:type="spellStart"/>
            <w:r w:rsidRPr="00040B8D">
              <w:rPr>
                <w:rFonts w:ascii="Trebuchet MS" w:hAnsi="Trebuchet MS"/>
                <w:color w:val="auto"/>
                <w:sz w:val="22"/>
                <w:szCs w:val="22"/>
              </w:rPr>
              <w:t>Legea</w:t>
            </w:r>
            <w:proofErr w:type="spellEnd"/>
            <w:r w:rsidRPr="00040B8D">
              <w:rPr>
                <w:rFonts w:ascii="Trebuchet MS" w:hAnsi="Trebuchet MS"/>
                <w:color w:val="auto"/>
                <w:sz w:val="22"/>
                <w:szCs w:val="22"/>
              </w:rPr>
              <w:t xml:space="preserve"> nr. 315/2004 </w:t>
            </w:r>
            <w:proofErr w:type="spellStart"/>
            <w:r w:rsidRPr="00040B8D">
              <w:rPr>
                <w:rFonts w:ascii="Trebuchet MS" w:hAnsi="Trebuchet MS"/>
                <w:color w:val="auto"/>
                <w:sz w:val="22"/>
                <w:szCs w:val="22"/>
              </w:rPr>
              <w:t>privind</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dezvoltarea</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regională</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în</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România</w:t>
            </w:r>
            <w:proofErr w:type="spellEnd"/>
            <w:r w:rsidRPr="00040B8D">
              <w:rPr>
                <w:rFonts w:ascii="Trebuchet MS" w:hAnsi="Trebuchet MS"/>
                <w:color w:val="auto"/>
                <w:sz w:val="22"/>
                <w:szCs w:val="22"/>
              </w:rPr>
              <w:t xml:space="preserve">, cu </w:t>
            </w:r>
            <w:proofErr w:type="spellStart"/>
            <w:r w:rsidRPr="00040B8D">
              <w:rPr>
                <w:rFonts w:ascii="Trebuchet MS" w:hAnsi="Trebuchet MS"/>
                <w:color w:val="auto"/>
                <w:sz w:val="22"/>
                <w:szCs w:val="22"/>
              </w:rPr>
              <w:t>modificările</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și</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completările</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ulterioare</w:t>
            </w:r>
            <w:proofErr w:type="spellEnd"/>
            <w:r w:rsidRPr="00040B8D">
              <w:rPr>
                <w:rFonts w:ascii="Trebuchet MS" w:hAnsi="Trebuchet MS"/>
                <w:color w:val="auto"/>
                <w:sz w:val="22"/>
                <w:szCs w:val="22"/>
              </w:rPr>
              <w:t>;</w:t>
            </w:r>
          </w:p>
          <w:p w14:paraId="7D7EC1AC" w14:textId="02D8E4D1" w:rsidR="00DD2A8E" w:rsidRPr="00040B8D" w:rsidRDefault="00DD2A8E" w:rsidP="00F435BF">
            <w:pPr>
              <w:pStyle w:val="Default"/>
              <w:numPr>
                <w:ilvl w:val="0"/>
                <w:numId w:val="12"/>
              </w:numPr>
              <w:spacing w:line="360" w:lineRule="auto"/>
              <w:jc w:val="both"/>
              <w:rPr>
                <w:rFonts w:ascii="Trebuchet MS" w:hAnsi="Trebuchet MS"/>
                <w:color w:val="auto"/>
                <w:sz w:val="22"/>
                <w:szCs w:val="22"/>
                <w:lang w:val="en-GB"/>
              </w:rPr>
            </w:pPr>
            <w:proofErr w:type="spellStart"/>
            <w:r w:rsidRPr="00040B8D">
              <w:rPr>
                <w:rFonts w:ascii="Trebuchet MS" w:hAnsi="Trebuchet MS"/>
                <w:b/>
                <w:color w:val="auto"/>
                <w:sz w:val="22"/>
                <w:szCs w:val="22"/>
                <w:u w:val="single"/>
              </w:rPr>
              <w:t>întreprindere</w:t>
            </w:r>
            <w:proofErr w:type="spellEnd"/>
            <w:r w:rsidRPr="00040B8D">
              <w:rPr>
                <w:rFonts w:ascii="Trebuchet MS" w:hAnsi="Trebuchet MS"/>
                <w:b/>
                <w:color w:val="auto"/>
                <w:sz w:val="22"/>
                <w:szCs w:val="22"/>
              </w:rPr>
              <w:t xml:space="preserve"> </w:t>
            </w:r>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orice</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entitate</w:t>
            </w:r>
            <w:proofErr w:type="spellEnd"/>
            <w:r w:rsidRPr="00040B8D">
              <w:rPr>
                <w:rFonts w:ascii="Trebuchet MS" w:hAnsi="Trebuchet MS"/>
                <w:color w:val="auto"/>
                <w:sz w:val="22"/>
                <w:szCs w:val="22"/>
              </w:rPr>
              <w:t xml:space="preserve"> care </w:t>
            </w:r>
            <w:proofErr w:type="spellStart"/>
            <w:r w:rsidRPr="00040B8D">
              <w:rPr>
                <w:rFonts w:ascii="Trebuchet MS" w:hAnsi="Trebuchet MS"/>
                <w:color w:val="auto"/>
                <w:sz w:val="22"/>
                <w:szCs w:val="22"/>
              </w:rPr>
              <w:t>desfășoară</w:t>
            </w:r>
            <w:proofErr w:type="spellEnd"/>
            <w:r w:rsidRPr="00040B8D">
              <w:rPr>
                <w:rFonts w:ascii="Trebuchet MS" w:hAnsi="Trebuchet MS"/>
                <w:color w:val="auto"/>
                <w:sz w:val="22"/>
                <w:szCs w:val="22"/>
              </w:rPr>
              <w:t xml:space="preserve"> o </w:t>
            </w:r>
            <w:proofErr w:type="spellStart"/>
            <w:r w:rsidRPr="00040B8D">
              <w:rPr>
                <w:rFonts w:ascii="Trebuchet MS" w:hAnsi="Trebuchet MS"/>
                <w:color w:val="auto"/>
                <w:sz w:val="22"/>
                <w:szCs w:val="22"/>
              </w:rPr>
              <w:t>activitate</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economică</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astfel</w:t>
            </w:r>
            <w:proofErr w:type="spellEnd"/>
            <w:r w:rsidRPr="00040B8D">
              <w:rPr>
                <w:rFonts w:ascii="Trebuchet MS" w:hAnsi="Trebuchet MS"/>
                <w:color w:val="auto"/>
                <w:sz w:val="22"/>
                <w:szCs w:val="22"/>
              </w:rPr>
              <w:t xml:space="preserve"> cum </w:t>
            </w:r>
            <w:proofErr w:type="spellStart"/>
            <w:r w:rsidRPr="00040B8D">
              <w:rPr>
                <w:rFonts w:ascii="Trebuchet MS" w:hAnsi="Trebuchet MS"/>
                <w:color w:val="auto"/>
                <w:sz w:val="22"/>
                <w:szCs w:val="22"/>
              </w:rPr>
              <w:t>este</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interpretat</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conceptul</w:t>
            </w:r>
            <w:proofErr w:type="spellEnd"/>
            <w:r w:rsidRPr="00040B8D">
              <w:rPr>
                <w:rFonts w:ascii="Trebuchet MS" w:hAnsi="Trebuchet MS"/>
                <w:color w:val="auto"/>
                <w:sz w:val="22"/>
                <w:szCs w:val="22"/>
              </w:rPr>
              <w:t xml:space="preserve"> de </w:t>
            </w:r>
            <w:proofErr w:type="spellStart"/>
            <w:r w:rsidRPr="00040B8D">
              <w:rPr>
                <w:rFonts w:ascii="Trebuchet MS" w:hAnsi="Trebuchet MS"/>
                <w:color w:val="auto"/>
                <w:sz w:val="22"/>
                <w:szCs w:val="22"/>
              </w:rPr>
              <w:t>către</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Curtea</w:t>
            </w:r>
            <w:proofErr w:type="spellEnd"/>
            <w:r w:rsidRPr="00040B8D">
              <w:rPr>
                <w:rFonts w:ascii="Trebuchet MS" w:hAnsi="Trebuchet MS"/>
                <w:color w:val="auto"/>
                <w:sz w:val="22"/>
                <w:szCs w:val="22"/>
              </w:rPr>
              <w:t xml:space="preserve"> de </w:t>
            </w:r>
            <w:proofErr w:type="spellStart"/>
            <w:r w:rsidRPr="00040B8D">
              <w:rPr>
                <w:rFonts w:ascii="Trebuchet MS" w:hAnsi="Trebuchet MS"/>
                <w:color w:val="auto"/>
                <w:sz w:val="22"/>
                <w:szCs w:val="22"/>
              </w:rPr>
              <w:t>Justiție</w:t>
            </w:r>
            <w:proofErr w:type="spellEnd"/>
            <w:r w:rsidRPr="00040B8D">
              <w:rPr>
                <w:rFonts w:ascii="Trebuchet MS" w:hAnsi="Trebuchet MS"/>
                <w:color w:val="auto"/>
                <w:sz w:val="22"/>
                <w:szCs w:val="22"/>
              </w:rPr>
              <w:t xml:space="preserve"> a </w:t>
            </w:r>
            <w:proofErr w:type="spellStart"/>
            <w:r w:rsidRPr="00040B8D">
              <w:rPr>
                <w:rFonts w:ascii="Trebuchet MS" w:hAnsi="Trebuchet MS"/>
                <w:color w:val="auto"/>
                <w:sz w:val="22"/>
                <w:szCs w:val="22"/>
              </w:rPr>
              <w:t>Uniunii</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Europene</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indiferent</w:t>
            </w:r>
            <w:proofErr w:type="spellEnd"/>
            <w:r w:rsidRPr="00040B8D">
              <w:rPr>
                <w:rFonts w:ascii="Trebuchet MS" w:hAnsi="Trebuchet MS"/>
                <w:color w:val="auto"/>
                <w:sz w:val="22"/>
                <w:szCs w:val="22"/>
              </w:rPr>
              <w:t xml:space="preserve"> de </w:t>
            </w:r>
            <w:proofErr w:type="spellStart"/>
            <w:r w:rsidRPr="00040B8D">
              <w:rPr>
                <w:rFonts w:ascii="Trebuchet MS" w:hAnsi="Trebuchet MS"/>
                <w:color w:val="auto"/>
                <w:sz w:val="22"/>
                <w:szCs w:val="22"/>
              </w:rPr>
              <w:t>statutul</w:t>
            </w:r>
            <w:proofErr w:type="spellEnd"/>
            <w:r w:rsidRPr="00040B8D">
              <w:rPr>
                <w:rFonts w:ascii="Trebuchet MS" w:hAnsi="Trebuchet MS"/>
                <w:color w:val="auto"/>
                <w:sz w:val="22"/>
                <w:szCs w:val="22"/>
              </w:rPr>
              <w:t xml:space="preserve"> juridic, de </w:t>
            </w:r>
            <w:proofErr w:type="spellStart"/>
            <w:r w:rsidRPr="00040B8D">
              <w:rPr>
                <w:rFonts w:ascii="Trebuchet MS" w:hAnsi="Trebuchet MS"/>
                <w:color w:val="auto"/>
                <w:sz w:val="22"/>
                <w:szCs w:val="22"/>
              </w:rPr>
              <w:t>modul</w:t>
            </w:r>
            <w:proofErr w:type="spellEnd"/>
            <w:r w:rsidRPr="00040B8D">
              <w:rPr>
                <w:rFonts w:ascii="Trebuchet MS" w:hAnsi="Trebuchet MS"/>
                <w:color w:val="auto"/>
                <w:sz w:val="22"/>
                <w:szCs w:val="22"/>
              </w:rPr>
              <w:t xml:space="preserve"> de </w:t>
            </w:r>
            <w:proofErr w:type="spellStart"/>
            <w:r w:rsidRPr="00040B8D">
              <w:rPr>
                <w:rFonts w:ascii="Trebuchet MS" w:hAnsi="Trebuchet MS"/>
                <w:color w:val="auto"/>
                <w:sz w:val="22"/>
                <w:szCs w:val="22"/>
              </w:rPr>
              <w:t>finanțare</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sau</w:t>
            </w:r>
            <w:proofErr w:type="spellEnd"/>
            <w:r w:rsidRPr="00040B8D">
              <w:rPr>
                <w:rFonts w:ascii="Trebuchet MS" w:hAnsi="Trebuchet MS"/>
                <w:color w:val="auto"/>
                <w:sz w:val="22"/>
                <w:szCs w:val="22"/>
              </w:rPr>
              <w:t xml:space="preserve"> de </w:t>
            </w:r>
            <w:proofErr w:type="spellStart"/>
            <w:r w:rsidRPr="00040B8D">
              <w:rPr>
                <w:rFonts w:ascii="Trebuchet MS" w:hAnsi="Trebuchet MS"/>
                <w:color w:val="auto"/>
                <w:sz w:val="22"/>
                <w:szCs w:val="22"/>
              </w:rPr>
              <w:t>existența</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unui</w:t>
            </w:r>
            <w:proofErr w:type="spellEnd"/>
            <w:r w:rsidRPr="00040B8D">
              <w:rPr>
                <w:rFonts w:ascii="Trebuchet MS" w:hAnsi="Trebuchet MS"/>
                <w:color w:val="auto"/>
                <w:sz w:val="22"/>
                <w:szCs w:val="22"/>
              </w:rPr>
              <w:t xml:space="preserve"> scop </w:t>
            </w:r>
            <w:proofErr w:type="spellStart"/>
            <w:r w:rsidRPr="00040B8D">
              <w:rPr>
                <w:rFonts w:ascii="Trebuchet MS" w:hAnsi="Trebuchet MS"/>
                <w:color w:val="auto"/>
                <w:sz w:val="22"/>
                <w:szCs w:val="22"/>
              </w:rPr>
              <w:t>lucrativ</w:t>
            </w:r>
            <w:proofErr w:type="spellEnd"/>
            <w:r w:rsidRPr="00040B8D">
              <w:rPr>
                <w:rFonts w:ascii="Trebuchet MS" w:hAnsi="Trebuchet MS"/>
                <w:color w:val="auto"/>
                <w:sz w:val="22"/>
                <w:szCs w:val="22"/>
              </w:rPr>
              <w:t>;</w:t>
            </w:r>
          </w:p>
          <w:p w14:paraId="56BAE17F" w14:textId="5A69B348" w:rsidR="00DD2A8E" w:rsidRPr="00040B8D" w:rsidRDefault="00DD2A8E" w:rsidP="00F435BF">
            <w:pPr>
              <w:pStyle w:val="Default"/>
              <w:numPr>
                <w:ilvl w:val="0"/>
                <w:numId w:val="12"/>
              </w:numPr>
              <w:spacing w:line="360" w:lineRule="auto"/>
              <w:jc w:val="both"/>
              <w:rPr>
                <w:rFonts w:ascii="Trebuchet MS" w:hAnsi="Trebuchet MS"/>
                <w:color w:val="auto"/>
                <w:sz w:val="22"/>
                <w:szCs w:val="22"/>
                <w:lang w:val="en-GB"/>
              </w:rPr>
            </w:pPr>
            <w:proofErr w:type="spellStart"/>
            <w:r w:rsidRPr="00040B8D">
              <w:rPr>
                <w:rFonts w:ascii="Trebuchet MS" w:hAnsi="Trebuchet MS"/>
                <w:b/>
                <w:color w:val="auto"/>
                <w:sz w:val="22"/>
                <w:szCs w:val="22"/>
                <w:u w:val="single"/>
              </w:rPr>
              <w:t>activitate</w:t>
            </w:r>
            <w:proofErr w:type="spellEnd"/>
            <w:r w:rsidRPr="00040B8D">
              <w:rPr>
                <w:rFonts w:ascii="Trebuchet MS" w:hAnsi="Trebuchet MS"/>
                <w:b/>
                <w:color w:val="auto"/>
                <w:sz w:val="22"/>
                <w:szCs w:val="22"/>
                <w:u w:val="single"/>
              </w:rPr>
              <w:t xml:space="preserve"> </w:t>
            </w:r>
            <w:proofErr w:type="spellStart"/>
            <w:r w:rsidRPr="00040B8D">
              <w:rPr>
                <w:rFonts w:ascii="Trebuchet MS" w:hAnsi="Trebuchet MS"/>
                <w:b/>
                <w:color w:val="auto"/>
                <w:sz w:val="22"/>
                <w:szCs w:val="22"/>
                <w:u w:val="single"/>
              </w:rPr>
              <w:t>economică</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reprezintă</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orice</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activitate</w:t>
            </w:r>
            <w:proofErr w:type="spellEnd"/>
            <w:r w:rsidRPr="00040B8D">
              <w:rPr>
                <w:rFonts w:ascii="Trebuchet MS" w:hAnsi="Trebuchet MS"/>
                <w:color w:val="auto"/>
                <w:sz w:val="22"/>
                <w:szCs w:val="22"/>
              </w:rPr>
              <w:t xml:space="preserve"> care </w:t>
            </w:r>
            <w:proofErr w:type="spellStart"/>
            <w:r w:rsidRPr="00040B8D">
              <w:rPr>
                <w:rFonts w:ascii="Trebuchet MS" w:hAnsi="Trebuchet MS"/>
                <w:color w:val="auto"/>
                <w:sz w:val="22"/>
                <w:szCs w:val="22"/>
              </w:rPr>
              <w:t>constă</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în</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furnizarea</w:t>
            </w:r>
            <w:proofErr w:type="spellEnd"/>
            <w:r w:rsidRPr="00040B8D">
              <w:rPr>
                <w:rFonts w:ascii="Trebuchet MS" w:hAnsi="Trebuchet MS"/>
                <w:color w:val="auto"/>
                <w:sz w:val="22"/>
                <w:szCs w:val="22"/>
              </w:rPr>
              <w:t xml:space="preserve"> de </w:t>
            </w:r>
            <w:proofErr w:type="spellStart"/>
            <w:r w:rsidRPr="00040B8D">
              <w:rPr>
                <w:rFonts w:ascii="Trebuchet MS" w:hAnsi="Trebuchet MS"/>
                <w:color w:val="auto"/>
                <w:sz w:val="22"/>
                <w:szCs w:val="22"/>
              </w:rPr>
              <w:t>bunuri</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servicii</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și</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lucrări</w:t>
            </w:r>
            <w:proofErr w:type="spellEnd"/>
            <w:r w:rsidRPr="00040B8D">
              <w:rPr>
                <w:rFonts w:ascii="Trebuchet MS" w:hAnsi="Trebuchet MS"/>
                <w:color w:val="auto"/>
                <w:sz w:val="22"/>
                <w:szCs w:val="22"/>
              </w:rPr>
              <w:t xml:space="preserve"> pe o </w:t>
            </w:r>
            <w:proofErr w:type="spellStart"/>
            <w:r w:rsidRPr="00040B8D">
              <w:rPr>
                <w:rFonts w:ascii="Trebuchet MS" w:hAnsi="Trebuchet MS"/>
                <w:color w:val="auto"/>
                <w:sz w:val="22"/>
                <w:szCs w:val="22"/>
              </w:rPr>
              <w:t>piață</w:t>
            </w:r>
            <w:proofErr w:type="spellEnd"/>
            <w:r w:rsidRPr="00040B8D">
              <w:rPr>
                <w:rFonts w:ascii="Trebuchet MS" w:hAnsi="Trebuchet MS"/>
                <w:color w:val="auto"/>
                <w:sz w:val="22"/>
                <w:szCs w:val="22"/>
              </w:rPr>
              <w:t>;</w:t>
            </w:r>
          </w:p>
          <w:p w14:paraId="2C337588" w14:textId="0B9AC9F5" w:rsidR="00DD2A8E" w:rsidRPr="00040B8D" w:rsidRDefault="00DD2A8E" w:rsidP="00F435BF">
            <w:pPr>
              <w:pStyle w:val="ListParagraph"/>
              <w:widowControl w:val="0"/>
              <w:numPr>
                <w:ilvl w:val="0"/>
                <w:numId w:val="12"/>
              </w:numPr>
              <w:shd w:val="clear" w:color="auto" w:fill="FFFFFF"/>
              <w:tabs>
                <w:tab w:val="left" w:pos="414"/>
              </w:tabs>
              <w:spacing w:line="360" w:lineRule="auto"/>
              <w:jc w:val="both"/>
              <w:rPr>
                <w:rFonts w:ascii="Trebuchet MS" w:hAnsi="Trebuchet MS"/>
              </w:rPr>
            </w:pPr>
            <w:r w:rsidRPr="00040B8D">
              <w:rPr>
                <w:rFonts w:ascii="Trebuchet MS" w:hAnsi="Trebuchet MS"/>
                <w:b/>
                <w:u w:val="single"/>
                <w:shd w:val="clear" w:color="auto" w:fill="FFFFFF"/>
              </w:rPr>
              <w:t>întreprindere în dificultate</w:t>
            </w:r>
            <w:r w:rsidRPr="00040B8D">
              <w:rPr>
                <w:rFonts w:ascii="Trebuchet MS" w:hAnsi="Trebuchet MS"/>
              </w:rPr>
              <w:t xml:space="preserve"> – o întreprindere care se află în, cel puţin, una din situaţiile următoare:</w:t>
            </w:r>
          </w:p>
          <w:p w14:paraId="4D30BC78" w14:textId="61302C04" w:rsidR="00DD2A8E" w:rsidRPr="00040B8D" w:rsidRDefault="00DD2A8E" w:rsidP="00DD2A8E">
            <w:pPr>
              <w:widowControl w:val="0"/>
              <w:tabs>
                <w:tab w:val="left" w:pos="1116"/>
              </w:tabs>
              <w:spacing w:line="360" w:lineRule="auto"/>
              <w:ind w:left="753"/>
              <w:jc w:val="both"/>
              <w:rPr>
                <w:rFonts w:ascii="Trebuchet MS" w:hAnsi="Trebuchet MS"/>
                <w:lang w:val="en-GB"/>
              </w:rPr>
            </w:pPr>
            <w:r w:rsidRPr="00040B8D">
              <w:rPr>
                <w:rFonts w:ascii="Trebuchet MS" w:hAnsi="Trebuchet MS"/>
              </w:rPr>
              <w:t xml:space="preserve">a) în cazul unei societăţi comerciale cu răspundere limitată (alta decât un IMM care există de cel puţin trei ani sau, în sensul eligibilităţii pentru ajutor pentru finanţare de risc, un IMM aflat la 7 ani de la prima sa vânzare comercială care se califică pentru investiţii pentru finanţare de risc în urma unui proces de diligenţă efectuat de un intermediar financiar selectat), atunci când mai mult de jumătate din capitalul său social subscris a dispărut din cauza pierderilor acumulate. </w:t>
            </w:r>
            <w:r w:rsidRPr="00040B8D">
              <w:rPr>
                <w:rFonts w:ascii="Trebuchet MS" w:hAnsi="Trebuchet MS"/>
                <w:lang w:val="en-GB"/>
              </w:rPr>
              <w:t xml:space="preserve">Această </w:t>
            </w:r>
            <w:proofErr w:type="spellStart"/>
            <w:r w:rsidRPr="00040B8D">
              <w:rPr>
                <w:rFonts w:ascii="Trebuchet MS" w:hAnsi="Trebuchet MS"/>
                <w:lang w:val="en-GB"/>
              </w:rPr>
              <w:t>situaţie</w:t>
            </w:r>
            <w:proofErr w:type="spellEnd"/>
            <w:r w:rsidRPr="00040B8D">
              <w:rPr>
                <w:rFonts w:ascii="Trebuchet MS" w:hAnsi="Trebuchet MS"/>
                <w:lang w:val="en-GB"/>
              </w:rPr>
              <w:t xml:space="preserve"> </w:t>
            </w:r>
            <w:proofErr w:type="spellStart"/>
            <w:r w:rsidRPr="00040B8D">
              <w:rPr>
                <w:rFonts w:ascii="Trebuchet MS" w:hAnsi="Trebuchet MS"/>
                <w:lang w:val="en-GB"/>
              </w:rPr>
              <w:t>survine</w:t>
            </w:r>
            <w:proofErr w:type="spellEnd"/>
            <w:r w:rsidRPr="00040B8D">
              <w:rPr>
                <w:rFonts w:ascii="Trebuchet MS" w:hAnsi="Trebuchet MS"/>
                <w:lang w:val="en-GB"/>
              </w:rPr>
              <w:t xml:space="preserve"> </w:t>
            </w:r>
            <w:proofErr w:type="spellStart"/>
            <w:r w:rsidRPr="00040B8D">
              <w:rPr>
                <w:rFonts w:ascii="Trebuchet MS" w:hAnsi="Trebuchet MS"/>
                <w:lang w:val="en-GB"/>
              </w:rPr>
              <w:t>atunci</w:t>
            </w:r>
            <w:proofErr w:type="spellEnd"/>
            <w:r w:rsidRPr="00040B8D">
              <w:rPr>
                <w:rFonts w:ascii="Trebuchet MS" w:hAnsi="Trebuchet MS"/>
                <w:lang w:val="en-GB"/>
              </w:rPr>
              <w:t xml:space="preserve"> </w:t>
            </w:r>
            <w:proofErr w:type="spellStart"/>
            <w:r w:rsidRPr="00040B8D">
              <w:rPr>
                <w:rFonts w:ascii="Trebuchet MS" w:hAnsi="Trebuchet MS"/>
                <w:lang w:val="en-GB"/>
              </w:rPr>
              <w:t>când</w:t>
            </w:r>
            <w:proofErr w:type="spellEnd"/>
            <w:r w:rsidRPr="00040B8D">
              <w:rPr>
                <w:rFonts w:ascii="Trebuchet MS" w:hAnsi="Trebuchet MS"/>
                <w:lang w:val="en-GB"/>
              </w:rPr>
              <w:t xml:space="preserve"> </w:t>
            </w:r>
            <w:proofErr w:type="spellStart"/>
            <w:r w:rsidRPr="00040B8D">
              <w:rPr>
                <w:rFonts w:ascii="Trebuchet MS" w:hAnsi="Trebuchet MS"/>
                <w:lang w:val="en-GB"/>
              </w:rPr>
              <w:t>deducerea</w:t>
            </w:r>
            <w:proofErr w:type="spellEnd"/>
            <w:r w:rsidRPr="00040B8D">
              <w:rPr>
                <w:rFonts w:ascii="Trebuchet MS" w:hAnsi="Trebuchet MS"/>
                <w:lang w:val="en-GB"/>
              </w:rPr>
              <w:t xml:space="preserve"> </w:t>
            </w:r>
            <w:proofErr w:type="spellStart"/>
            <w:r w:rsidRPr="00040B8D">
              <w:rPr>
                <w:rFonts w:ascii="Trebuchet MS" w:hAnsi="Trebuchet MS"/>
                <w:lang w:val="en-GB"/>
              </w:rPr>
              <w:t>pierderilor</w:t>
            </w:r>
            <w:proofErr w:type="spellEnd"/>
            <w:r w:rsidRPr="00040B8D">
              <w:rPr>
                <w:rFonts w:ascii="Trebuchet MS" w:hAnsi="Trebuchet MS"/>
                <w:lang w:val="en-GB"/>
              </w:rPr>
              <w:t xml:space="preserve"> </w:t>
            </w:r>
            <w:proofErr w:type="spellStart"/>
            <w:r w:rsidRPr="00040B8D">
              <w:rPr>
                <w:rFonts w:ascii="Trebuchet MS" w:hAnsi="Trebuchet MS"/>
                <w:lang w:val="en-GB"/>
              </w:rPr>
              <w:t>acumulate</w:t>
            </w:r>
            <w:proofErr w:type="spellEnd"/>
            <w:r w:rsidRPr="00040B8D">
              <w:rPr>
                <w:rFonts w:ascii="Trebuchet MS" w:hAnsi="Trebuchet MS"/>
                <w:lang w:val="en-GB"/>
              </w:rPr>
              <w:t xml:space="preserve"> din </w:t>
            </w:r>
            <w:proofErr w:type="spellStart"/>
            <w:r w:rsidRPr="00040B8D">
              <w:rPr>
                <w:rFonts w:ascii="Trebuchet MS" w:hAnsi="Trebuchet MS"/>
                <w:lang w:val="en-GB"/>
              </w:rPr>
              <w:t>rezerve</w:t>
            </w:r>
            <w:proofErr w:type="spellEnd"/>
            <w:r w:rsidRPr="00040B8D">
              <w:rPr>
                <w:rFonts w:ascii="Trebuchet MS" w:hAnsi="Trebuchet MS"/>
                <w:lang w:val="en-GB"/>
              </w:rPr>
              <w:t xml:space="preserve"> (şi din </w:t>
            </w:r>
            <w:proofErr w:type="spellStart"/>
            <w:r w:rsidRPr="00040B8D">
              <w:rPr>
                <w:rFonts w:ascii="Trebuchet MS" w:hAnsi="Trebuchet MS"/>
                <w:lang w:val="en-GB"/>
              </w:rPr>
              <w:t>toate</w:t>
            </w:r>
            <w:proofErr w:type="spellEnd"/>
            <w:r w:rsidRPr="00040B8D">
              <w:rPr>
                <w:rFonts w:ascii="Trebuchet MS" w:hAnsi="Trebuchet MS"/>
                <w:lang w:val="en-GB"/>
              </w:rPr>
              <w:t xml:space="preserve"> </w:t>
            </w:r>
            <w:proofErr w:type="spellStart"/>
            <w:r w:rsidRPr="00040B8D">
              <w:rPr>
                <w:rFonts w:ascii="Trebuchet MS" w:hAnsi="Trebuchet MS"/>
                <w:lang w:val="en-GB"/>
              </w:rPr>
              <w:t>celelalte</w:t>
            </w:r>
            <w:proofErr w:type="spellEnd"/>
            <w:r w:rsidRPr="00040B8D">
              <w:rPr>
                <w:rFonts w:ascii="Trebuchet MS" w:hAnsi="Trebuchet MS"/>
                <w:lang w:val="en-GB"/>
              </w:rPr>
              <w:t xml:space="preserve"> </w:t>
            </w:r>
            <w:proofErr w:type="spellStart"/>
            <w:r w:rsidRPr="00040B8D">
              <w:rPr>
                <w:rFonts w:ascii="Trebuchet MS" w:hAnsi="Trebuchet MS"/>
                <w:lang w:val="en-GB"/>
              </w:rPr>
              <w:t>elemente</w:t>
            </w:r>
            <w:proofErr w:type="spellEnd"/>
            <w:r w:rsidRPr="00040B8D">
              <w:rPr>
                <w:rFonts w:ascii="Trebuchet MS" w:hAnsi="Trebuchet MS"/>
                <w:lang w:val="en-GB"/>
              </w:rPr>
              <w:t xml:space="preserve"> considerate </w:t>
            </w:r>
            <w:proofErr w:type="spellStart"/>
            <w:r w:rsidRPr="00040B8D">
              <w:rPr>
                <w:rFonts w:ascii="Trebuchet MS" w:hAnsi="Trebuchet MS"/>
                <w:lang w:val="en-GB"/>
              </w:rPr>
              <w:t>în</w:t>
            </w:r>
            <w:proofErr w:type="spellEnd"/>
            <w:r w:rsidRPr="00040B8D">
              <w:rPr>
                <w:rFonts w:ascii="Trebuchet MS" w:hAnsi="Trebuchet MS"/>
                <w:lang w:val="en-GB"/>
              </w:rPr>
              <w:t xml:space="preserve"> general ca </w:t>
            </w:r>
            <w:proofErr w:type="spellStart"/>
            <w:r w:rsidRPr="00040B8D">
              <w:rPr>
                <w:rFonts w:ascii="Trebuchet MS" w:hAnsi="Trebuchet MS"/>
                <w:lang w:val="en-GB"/>
              </w:rPr>
              <w:t>făcând</w:t>
            </w:r>
            <w:proofErr w:type="spellEnd"/>
            <w:r w:rsidRPr="00040B8D">
              <w:rPr>
                <w:rFonts w:ascii="Trebuchet MS" w:hAnsi="Trebuchet MS"/>
                <w:lang w:val="en-GB"/>
              </w:rPr>
              <w:t xml:space="preserve"> </w:t>
            </w:r>
            <w:proofErr w:type="spellStart"/>
            <w:r w:rsidRPr="00040B8D">
              <w:rPr>
                <w:rFonts w:ascii="Trebuchet MS" w:hAnsi="Trebuchet MS"/>
                <w:lang w:val="en-GB"/>
              </w:rPr>
              <w:t>parte</w:t>
            </w:r>
            <w:proofErr w:type="spellEnd"/>
            <w:r w:rsidRPr="00040B8D">
              <w:rPr>
                <w:rFonts w:ascii="Trebuchet MS" w:hAnsi="Trebuchet MS"/>
                <w:lang w:val="en-GB"/>
              </w:rPr>
              <w:t xml:space="preserve"> din </w:t>
            </w:r>
            <w:proofErr w:type="spellStart"/>
            <w:r w:rsidRPr="00040B8D">
              <w:rPr>
                <w:rFonts w:ascii="Trebuchet MS" w:hAnsi="Trebuchet MS"/>
                <w:lang w:val="en-GB"/>
              </w:rPr>
              <w:t>fondurile</w:t>
            </w:r>
            <w:proofErr w:type="spellEnd"/>
            <w:r w:rsidRPr="00040B8D">
              <w:rPr>
                <w:rFonts w:ascii="Trebuchet MS" w:hAnsi="Trebuchet MS"/>
                <w:lang w:val="en-GB"/>
              </w:rPr>
              <w:t xml:space="preserve"> </w:t>
            </w:r>
            <w:proofErr w:type="spellStart"/>
            <w:r w:rsidRPr="00040B8D">
              <w:rPr>
                <w:rFonts w:ascii="Trebuchet MS" w:hAnsi="Trebuchet MS"/>
                <w:lang w:val="en-GB"/>
              </w:rPr>
              <w:t>proprii</w:t>
            </w:r>
            <w:proofErr w:type="spellEnd"/>
            <w:r w:rsidRPr="00040B8D">
              <w:rPr>
                <w:rFonts w:ascii="Trebuchet MS" w:hAnsi="Trebuchet MS"/>
                <w:lang w:val="en-GB"/>
              </w:rPr>
              <w:t xml:space="preserve"> ale </w:t>
            </w:r>
            <w:proofErr w:type="spellStart"/>
            <w:r w:rsidRPr="00040B8D">
              <w:rPr>
                <w:rFonts w:ascii="Trebuchet MS" w:hAnsi="Trebuchet MS"/>
                <w:lang w:val="en-GB"/>
              </w:rPr>
              <w:t>societăţii</w:t>
            </w:r>
            <w:proofErr w:type="spellEnd"/>
            <w:r w:rsidRPr="00040B8D">
              <w:rPr>
                <w:rFonts w:ascii="Trebuchet MS" w:hAnsi="Trebuchet MS"/>
                <w:lang w:val="en-GB"/>
              </w:rPr>
              <w:t xml:space="preserve">) conduce la un </w:t>
            </w:r>
            <w:proofErr w:type="spellStart"/>
            <w:r w:rsidRPr="00040B8D">
              <w:rPr>
                <w:rFonts w:ascii="Trebuchet MS" w:hAnsi="Trebuchet MS"/>
                <w:lang w:val="en-GB"/>
              </w:rPr>
              <w:t>rezultat</w:t>
            </w:r>
            <w:proofErr w:type="spellEnd"/>
            <w:r w:rsidRPr="00040B8D">
              <w:rPr>
                <w:rFonts w:ascii="Trebuchet MS" w:hAnsi="Trebuchet MS"/>
                <w:lang w:val="en-GB"/>
              </w:rPr>
              <w:t xml:space="preserve"> </w:t>
            </w:r>
            <w:proofErr w:type="spellStart"/>
            <w:r w:rsidRPr="00040B8D">
              <w:rPr>
                <w:rFonts w:ascii="Trebuchet MS" w:hAnsi="Trebuchet MS"/>
                <w:lang w:val="en-GB"/>
              </w:rPr>
              <w:t>negativ</w:t>
            </w:r>
            <w:proofErr w:type="spellEnd"/>
            <w:r w:rsidRPr="00040B8D">
              <w:rPr>
                <w:rFonts w:ascii="Trebuchet MS" w:hAnsi="Trebuchet MS"/>
                <w:lang w:val="en-GB"/>
              </w:rPr>
              <w:t xml:space="preserve"> care </w:t>
            </w:r>
            <w:proofErr w:type="spellStart"/>
            <w:r w:rsidRPr="00040B8D">
              <w:rPr>
                <w:rFonts w:ascii="Trebuchet MS" w:hAnsi="Trebuchet MS"/>
                <w:lang w:val="en-GB"/>
              </w:rPr>
              <w:t>depăşeşte</w:t>
            </w:r>
            <w:proofErr w:type="spellEnd"/>
            <w:r w:rsidRPr="00040B8D">
              <w:rPr>
                <w:rFonts w:ascii="Trebuchet MS" w:hAnsi="Trebuchet MS"/>
                <w:lang w:val="en-GB"/>
              </w:rPr>
              <w:t xml:space="preserve"> </w:t>
            </w:r>
            <w:proofErr w:type="spellStart"/>
            <w:r w:rsidRPr="00040B8D">
              <w:rPr>
                <w:rFonts w:ascii="Trebuchet MS" w:hAnsi="Trebuchet MS"/>
                <w:lang w:val="en-GB"/>
              </w:rPr>
              <w:t>jumătate</w:t>
            </w:r>
            <w:proofErr w:type="spellEnd"/>
            <w:r w:rsidRPr="00040B8D">
              <w:rPr>
                <w:rFonts w:ascii="Trebuchet MS" w:hAnsi="Trebuchet MS"/>
                <w:lang w:val="en-GB"/>
              </w:rPr>
              <w:t xml:space="preserve"> din </w:t>
            </w:r>
            <w:proofErr w:type="spellStart"/>
            <w:r w:rsidRPr="00040B8D">
              <w:rPr>
                <w:rFonts w:ascii="Trebuchet MS" w:hAnsi="Trebuchet MS"/>
                <w:lang w:val="en-GB"/>
              </w:rPr>
              <w:t>capitalul</w:t>
            </w:r>
            <w:proofErr w:type="spellEnd"/>
            <w:r w:rsidRPr="00040B8D">
              <w:rPr>
                <w:rFonts w:ascii="Trebuchet MS" w:hAnsi="Trebuchet MS"/>
                <w:lang w:val="en-GB"/>
              </w:rPr>
              <w:t xml:space="preserve"> social </w:t>
            </w:r>
            <w:proofErr w:type="spellStart"/>
            <w:r w:rsidRPr="00040B8D">
              <w:rPr>
                <w:rFonts w:ascii="Trebuchet MS" w:hAnsi="Trebuchet MS"/>
                <w:lang w:val="en-GB"/>
              </w:rPr>
              <w:t>subscris</w:t>
            </w:r>
            <w:proofErr w:type="spellEnd"/>
            <w:r w:rsidRPr="00040B8D">
              <w:rPr>
                <w:rFonts w:ascii="Trebuchet MS" w:hAnsi="Trebuchet MS"/>
                <w:lang w:val="en-GB"/>
              </w:rPr>
              <w:t xml:space="preserve">. </w:t>
            </w:r>
            <w:proofErr w:type="spellStart"/>
            <w:r w:rsidRPr="00040B8D">
              <w:rPr>
                <w:rFonts w:ascii="Trebuchet MS" w:hAnsi="Trebuchet MS"/>
                <w:lang w:val="en-GB"/>
              </w:rPr>
              <w:t>În</w:t>
            </w:r>
            <w:proofErr w:type="spellEnd"/>
            <w:r w:rsidRPr="00040B8D">
              <w:rPr>
                <w:rFonts w:ascii="Trebuchet MS" w:hAnsi="Trebuchet MS"/>
                <w:lang w:val="en-GB"/>
              </w:rPr>
              <w:t xml:space="preserve"> </w:t>
            </w:r>
            <w:proofErr w:type="spellStart"/>
            <w:r w:rsidRPr="00040B8D">
              <w:rPr>
                <w:rFonts w:ascii="Trebuchet MS" w:hAnsi="Trebuchet MS"/>
                <w:lang w:val="en-GB"/>
              </w:rPr>
              <w:t>sensul</w:t>
            </w:r>
            <w:proofErr w:type="spellEnd"/>
            <w:r w:rsidRPr="00040B8D">
              <w:rPr>
                <w:rFonts w:ascii="Trebuchet MS" w:hAnsi="Trebuchet MS"/>
                <w:lang w:val="en-GB"/>
              </w:rPr>
              <w:t xml:space="preserve"> </w:t>
            </w:r>
            <w:proofErr w:type="spellStart"/>
            <w:r w:rsidRPr="00040B8D">
              <w:rPr>
                <w:rFonts w:ascii="Trebuchet MS" w:hAnsi="Trebuchet MS"/>
                <w:lang w:val="en-GB"/>
              </w:rPr>
              <w:t>acestei</w:t>
            </w:r>
            <w:proofErr w:type="spellEnd"/>
            <w:r w:rsidRPr="00040B8D">
              <w:rPr>
                <w:rFonts w:ascii="Trebuchet MS" w:hAnsi="Trebuchet MS"/>
                <w:lang w:val="en-GB"/>
              </w:rPr>
              <w:t xml:space="preserve"> </w:t>
            </w:r>
            <w:proofErr w:type="spellStart"/>
            <w:r w:rsidRPr="00040B8D">
              <w:rPr>
                <w:rFonts w:ascii="Trebuchet MS" w:hAnsi="Trebuchet MS"/>
                <w:lang w:val="en-GB"/>
              </w:rPr>
              <w:t>dispoziţii</w:t>
            </w:r>
            <w:proofErr w:type="spellEnd"/>
            <w:r w:rsidRPr="00040B8D">
              <w:rPr>
                <w:rFonts w:ascii="Trebuchet MS" w:hAnsi="Trebuchet MS"/>
                <w:lang w:val="en-GB"/>
              </w:rPr>
              <w:t>, „</w:t>
            </w:r>
            <w:proofErr w:type="spellStart"/>
            <w:r w:rsidRPr="00040B8D">
              <w:rPr>
                <w:rFonts w:ascii="Trebuchet MS" w:hAnsi="Trebuchet MS"/>
                <w:lang w:val="en-GB"/>
              </w:rPr>
              <w:t>societate</w:t>
            </w:r>
            <w:proofErr w:type="spellEnd"/>
            <w:r w:rsidRPr="00040B8D">
              <w:rPr>
                <w:rFonts w:ascii="Trebuchet MS" w:hAnsi="Trebuchet MS"/>
                <w:lang w:val="en-GB"/>
              </w:rPr>
              <w:t xml:space="preserve"> cu </w:t>
            </w:r>
            <w:proofErr w:type="spellStart"/>
            <w:r w:rsidRPr="00040B8D">
              <w:rPr>
                <w:rFonts w:ascii="Trebuchet MS" w:hAnsi="Trebuchet MS"/>
                <w:lang w:val="en-GB"/>
              </w:rPr>
              <w:t>răspundere</w:t>
            </w:r>
            <w:proofErr w:type="spellEnd"/>
            <w:r w:rsidRPr="00040B8D">
              <w:rPr>
                <w:rFonts w:ascii="Trebuchet MS" w:hAnsi="Trebuchet MS"/>
                <w:lang w:val="en-GB"/>
              </w:rPr>
              <w:t xml:space="preserve"> </w:t>
            </w:r>
            <w:proofErr w:type="spellStart"/>
            <w:r w:rsidRPr="00040B8D">
              <w:rPr>
                <w:rFonts w:ascii="Trebuchet MS" w:hAnsi="Trebuchet MS"/>
                <w:lang w:val="en-GB"/>
              </w:rPr>
              <w:t>limitată</w:t>
            </w:r>
            <w:proofErr w:type="spellEnd"/>
            <w:r w:rsidRPr="00040B8D">
              <w:rPr>
                <w:rFonts w:ascii="Trebuchet MS" w:hAnsi="Trebuchet MS"/>
                <w:lang w:val="en-GB"/>
              </w:rPr>
              <w:t xml:space="preserve">” se </w:t>
            </w:r>
            <w:proofErr w:type="spellStart"/>
            <w:r w:rsidRPr="00040B8D">
              <w:rPr>
                <w:rFonts w:ascii="Trebuchet MS" w:hAnsi="Trebuchet MS"/>
                <w:lang w:val="en-GB"/>
              </w:rPr>
              <w:t>referă</w:t>
            </w:r>
            <w:proofErr w:type="spellEnd"/>
            <w:r w:rsidRPr="00040B8D">
              <w:rPr>
                <w:rFonts w:ascii="Trebuchet MS" w:hAnsi="Trebuchet MS"/>
                <w:lang w:val="en-GB"/>
              </w:rPr>
              <w:t xml:space="preserve"> </w:t>
            </w:r>
            <w:proofErr w:type="spellStart"/>
            <w:r w:rsidRPr="00040B8D">
              <w:rPr>
                <w:rFonts w:ascii="Trebuchet MS" w:hAnsi="Trebuchet MS"/>
                <w:lang w:val="en-GB"/>
              </w:rPr>
              <w:t>în</w:t>
            </w:r>
            <w:proofErr w:type="spellEnd"/>
            <w:r w:rsidRPr="00040B8D">
              <w:rPr>
                <w:rFonts w:ascii="Trebuchet MS" w:hAnsi="Trebuchet MS"/>
                <w:lang w:val="en-GB"/>
              </w:rPr>
              <w:t xml:space="preserve"> special la </w:t>
            </w:r>
            <w:proofErr w:type="spellStart"/>
            <w:r w:rsidRPr="00040B8D">
              <w:rPr>
                <w:rFonts w:ascii="Trebuchet MS" w:hAnsi="Trebuchet MS"/>
                <w:lang w:val="en-GB"/>
              </w:rPr>
              <w:t>tipurile</w:t>
            </w:r>
            <w:proofErr w:type="spellEnd"/>
            <w:r w:rsidRPr="00040B8D">
              <w:rPr>
                <w:rFonts w:ascii="Trebuchet MS" w:hAnsi="Trebuchet MS"/>
                <w:lang w:val="en-GB"/>
              </w:rPr>
              <w:t xml:space="preserve"> de </w:t>
            </w:r>
            <w:proofErr w:type="spellStart"/>
            <w:r w:rsidRPr="00040B8D">
              <w:rPr>
                <w:rFonts w:ascii="Trebuchet MS" w:hAnsi="Trebuchet MS"/>
                <w:lang w:val="en-GB"/>
              </w:rPr>
              <w:t>societăţi</w:t>
            </w:r>
            <w:proofErr w:type="spellEnd"/>
            <w:r w:rsidRPr="00040B8D">
              <w:rPr>
                <w:rFonts w:ascii="Trebuchet MS" w:hAnsi="Trebuchet MS"/>
                <w:lang w:val="en-GB"/>
              </w:rPr>
              <w:t xml:space="preserve"> </w:t>
            </w:r>
            <w:proofErr w:type="spellStart"/>
            <w:r w:rsidRPr="00040B8D">
              <w:rPr>
                <w:rFonts w:ascii="Trebuchet MS" w:hAnsi="Trebuchet MS"/>
                <w:lang w:val="en-GB"/>
              </w:rPr>
              <w:t>menţionate</w:t>
            </w:r>
            <w:proofErr w:type="spellEnd"/>
            <w:r w:rsidRPr="00040B8D">
              <w:rPr>
                <w:rFonts w:ascii="Trebuchet MS" w:hAnsi="Trebuchet MS"/>
                <w:lang w:val="en-GB"/>
              </w:rPr>
              <w:t xml:space="preserve"> </w:t>
            </w:r>
            <w:proofErr w:type="spellStart"/>
            <w:r w:rsidRPr="00040B8D">
              <w:rPr>
                <w:rFonts w:ascii="Trebuchet MS" w:hAnsi="Trebuchet MS"/>
                <w:lang w:val="en-GB"/>
              </w:rPr>
              <w:t>în</w:t>
            </w:r>
            <w:proofErr w:type="spellEnd"/>
            <w:r w:rsidRPr="00040B8D">
              <w:rPr>
                <w:rFonts w:ascii="Trebuchet MS" w:hAnsi="Trebuchet MS"/>
                <w:lang w:val="en-GB"/>
              </w:rPr>
              <w:t xml:space="preserve"> </w:t>
            </w:r>
            <w:proofErr w:type="spellStart"/>
            <w:r w:rsidRPr="00040B8D">
              <w:rPr>
                <w:rFonts w:ascii="Trebuchet MS" w:hAnsi="Trebuchet MS"/>
                <w:lang w:val="en-GB"/>
              </w:rPr>
              <w:t>anexa</w:t>
            </w:r>
            <w:proofErr w:type="spellEnd"/>
            <w:r w:rsidRPr="00040B8D">
              <w:rPr>
                <w:rFonts w:ascii="Trebuchet MS" w:hAnsi="Trebuchet MS"/>
                <w:lang w:val="en-GB"/>
              </w:rPr>
              <w:t xml:space="preserve"> I la </w:t>
            </w:r>
            <w:proofErr w:type="spellStart"/>
            <w:r w:rsidRPr="00040B8D">
              <w:rPr>
                <w:rFonts w:ascii="Trebuchet MS" w:hAnsi="Trebuchet MS"/>
                <w:lang w:val="en-GB"/>
              </w:rPr>
              <w:t>Directiva</w:t>
            </w:r>
            <w:proofErr w:type="spellEnd"/>
            <w:r w:rsidRPr="00040B8D">
              <w:rPr>
                <w:rFonts w:ascii="Trebuchet MS" w:hAnsi="Trebuchet MS"/>
                <w:lang w:val="en-GB"/>
              </w:rPr>
              <w:t xml:space="preserve"> 2013/34/UE (1), </w:t>
            </w:r>
            <w:proofErr w:type="spellStart"/>
            <w:r w:rsidRPr="00040B8D">
              <w:rPr>
                <w:rFonts w:ascii="Trebuchet MS" w:hAnsi="Trebuchet MS"/>
                <w:lang w:val="en-GB"/>
              </w:rPr>
              <w:t>iar</w:t>
            </w:r>
            <w:proofErr w:type="spellEnd"/>
            <w:r w:rsidRPr="00040B8D">
              <w:rPr>
                <w:rFonts w:ascii="Trebuchet MS" w:hAnsi="Trebuchet MS"/>
                <w:lang w:val="en-GB"/>
              </w:rPr>
              <w:t xml:space="preserve"> „capital social” include, </w:t>
            </w:r>
            <w:proofErr w:type="spellStart"/>
            <w:r w:rsidRPr="00040B8D">
              <w:rPr>
                <w:rFonts w:ascii="Trebuchet MS" w:hAnsi="Trebuchet MS"/>
                <w:lang w:val="en-GB"/>
              </w:rPr>
              <w:t>dacă</w:t>
            </w:r>
            <w:proofErr w:type="spellEnd"/>
            <w:r w:rsidRPr="00040B8D">
              <w:rPr>
                <w:rFonts w:ascii="Trebuchet MS" w:hAnsi="Trebuchet MS"/>
                <w:lang w:val="en-GB"/>
              </w:rPr>
              <w:t xml:space="preserve"> </w:t>
            </w:r>
            <w:proofErr w:type="spellStart"/>
            <w:r w:rsidRPr="00040B8D">
              <w:rPr>
                <w:rFonts w:ascii="Trebuchet MS" w:hAnsi="Trebuchet MS"/>
                <w:lang w:val="en-GB"/>
              </w:rPr>
              <w:t>este</w:t>
            </w:r>
            <w:proofErr w:type="spellEnd"/>
            <w:r w:rsidRPr="00040B8D">
              <w:rPr>
                <w:rFonts w:ascii="Trebuchet MS" w:hAnsi="Trebuchet MS"/>
                <w:lang w:val="en-GB"/>
              </w:rPr>
              <w:t xml:space="preserve"> </w:t>
            </w:r>
            <w:proofErr w:type="spellStart"/>
            <w:r w:rsidRPr="00040B8D">
              <w:rPr>
                <w:rFonts w:ascii="Trebuchet MS" w:hAnsi="Trebuchet MS"/>
                <w:lang w:val="en-GB"/>
              </w:rPr>
              <w:t>cazul</w:t>
            </w:r>
            <w:proofErr w:type="spellEnd"/>
            <w:r w:rsidRPr="00040B8D">
              <w:rPr>
                <w:rFonts w:ascii="Trebuchet MS" w:hAnsi="Trebuchet MS"/>
                <w:lang w:val="en-GB"/>
              </w:rPr>
              <w:t xml:space="preserve">, </w:t>
            </w:r>
            <w:proofErr w:type="spellStart"/>
            <w:r w:rsidRPr="00040B8D">
              <w:rPr>
                <w:rFonts w:ascii="Trebuchet MS" w:hAnsi="Trebuchet MS"/>
                <w:lang w:val="en-GB"/>
              </w:rPr>
              <w:t>orice</w:t>
            </w:r>
            <w:proofErr w:type="spellEnd"/>
            <w:r w:rsidRPr="00040B8D">
              <w:rPr>
                <w:rFonts w:ascii="Trebuchet MS" w:hAnsi="Trebuchet MS"/>
                <w:lang w:val="en-GB"/>
              </w:rPr>
              <w:t xml:space="preserve"> capital </w:t>
            </w:r>
            <w:proofErr w:type="spellStart"/>
            <w:r w:rsidRPr="00040B8D">
              <w:rPr>
                <w:rFonts w:ascii="Trebuchet MS" w:hAnsi="Trebuchet MS"/>
                <w:lang w:val="en-GB"/>
              </w:rPr>
              <w:t>suplimentar</w:t>
            </w:r>
            <w:proofErr w:type="spellEnd"/>
            <w:r w:rsidRPr="00040B8D">
              <w:rPr>
                <w:rFonts w:ascii="Trebuchet MS" w:hAnsi="Trebuchet MS"/>
                <w:lang w:val="en-GB"/>
              </w:rPr>
              <w:t xml:space="preserve">; </w:t>
            </w:r>
            <w:proofErr w:type="spellStart"/>
            <w:r w:rsidRPr="00040B8D">
              <w:rPr>
                <w:rFonts w:ascii="Trebuchet MS" w:hAnsi="Trebuchet MS"/>
                <w:lang w:val="en-GB"/>
              </w:rPr>
              <w:t>în</w:t>
            </w:r>
            <w:proofErr w:type="spellEnd"/>
            <w:r w:rsidRPr="00040B8D">
              <w:rPr>
                <w:rFonts w:ascii="Trebuchet MS" w:hAnsi="Trebuchet MS"/>
                <w:lang w:val="en-GB"/>
              </w:rPr>
              <w:t xml:space="preserve"> </w:t>
            </w:r>
            <w:proofErr w:type="spellStart"/>
            <w:r w:rsidRPr="00040B8D">
              <w:rPr>
                <w:rFonts w:ascii="Trebuchet MS" w:hAnsi="Trebuchet MS"/>
                <w:lang w:val="en-GB"/>
              </w:rPr>
              <w:t>cazul</w:t>
            </w:r>
            <w:proofErr w:type="spellEnd"/>
            <w:r w:rsidRPr="00040B8D">
              <w:rPr>
                <w:rFonts w:ascii="Trebuchet MS" w:hAnsi="Trebuchet MS"/>
                <w:lang w:val="en-GB"/>
              </w:rPr>
              <w:t xml:space="preserve"> </w:t>
            </w:r>
            <w:proofErr w:type="spellStart"/>
            <w:r w:rsidRPr="00040B8D">
              <w:rPr>
                <w:rFonts w:ascii="Trebuchet MS" w:hAnsi="Trebuchet MS"/>
                <w:lang w:val="en-GB"/>
              </w:rPr>
              <w:t>unei</w:t>
            </w:r>
            <w:proofErr w:type="spellEnd"/>
            <w:r w:rsidRPr="00040B8D">
              <w:rPr>
                <w:rFonts w:ascii="Trebuchet MS" w:hAnsi="Trebuchet MS"/>
                <w:lang w:val="en-GB"/>
              </w:rPr>
              <w:t xml:space="preserve"> </w:t>
            </w:r>
            <w:proofErr w:type="spellStart"/>
            <w:r w:rsidRPr="00040B8D">
              <w:rPr>
                <w:rFonts w:ascii="Trebuchet MS" w:hAnsi="Trebuchet MS"/>
                <w:lang w:val="en-GB"/>
              </w:rPr>
              <w:t>societăţi</w:t>
            </w:r>
            <w:proofErr w:type="spellEnd"/>
            <w:r w:rsidRPr="00040B8D">
              <w:rPr>
                <w:rFonts w:ascii="Trebuchet MS" w:hAnsi="Trebuchet MS"/>
                <w:lang w:val="en-GB"/>
              </w:rPr>
              <w:t xml:space="preserve"> </w:t>
            </w:r>
            <w:proofErr w:type="spellStart"/>
            <w:r w:rsidRPr="00040B8D">
              <w:rPr>
                <w:rFonts w:ascii="Trebuchet MS" w:hAnsi="Trebuchet MS"/>
                <w:lang w:val="en-GB"/>
              </w:rPr>
              <w:t>comerciale</w:t>
            </w:r>
            <w:proofErr w:type="spellEnd"/>
            <w:r w:rsidRPr="00040B8D">
              <w:rPr>
                <w:rFonts w:ascii="Trebuchet MS" w:hAnsi="Trebuchet MS"/>
                <w:lang w:val="en-GB"/>
              </w:rPr>
              <w:t xml:space="preserve"> </w:t>
            </w:r>
            <w:proofErr w:type="spellStart"/>
            <w:r w:rsidRPr="00040B8D">
              <w:rPr>
                <w:rFonts w:ascii="Trebuchet MS" w:hAnsi="Trebuchet MS"/>
                <w:lang w:val="en-GB"/>
              </w:rPr>
              <w:t>în</w:t>
            </w:r>
            <w:proofErr w:type="spellEnd"/>
            <w:r w:rsidRPr="00040B8D">
              <w:rPr>
                <w:rFonts w:ascii="Trebuchet MS" w:hAnsi="Trebuchet MS"/>
                <w:lang w:val="en-GB"/>
              </w:rPr>
              <w:t xml:space="preserve"> care </w:t>
            </w:r>
            <w:proofErr w:type="spellStart"/>
            <w:r w:rsidRPr="00040B8D">
              <w:rPr>
                <w:rFonts w:ascii="Trebuchet MS" w:hAnsi="Trebuchet MS"/>
                <w:lang w:val="en-GB"/>
              </w:rPr>
              <w:t>cel</w:t>
            </w:r>
            <w:proofErr w:type="spellEnd"/>
            <w:r w:rsidRPr="00040B8D">
              <w:rPr>
                <w:rFonts w:ascii="Trebuchet MS" w:hAnsi="Trebuchet MS"/>
                <w:lang w:val="en-GB"/>
              </w:rPr>
              <w:t xml:space="preserve"> </w:t>
            </w:r>
            <w:proofErr w:type="spellStart"/>
            <w:r w:rsidRPr="00040B8D">
              <w:rPr>
                <w:rFonts w:ascii="Trebuchet MS" w:hAnsi="Trebuchet MS"/>
                <w:lang w:val="en-GB"/>
              </w:rPr>
              <w:t>puţin</w:t>
            </w:r>
            <w:proofErr w:type="spellEnd"/>
            <w:r w:rsidRPr="00040B8D">
              <w:rPr>
                <w:rFonts w:ascii="Trebuchet MS" w:hAnsi="Trebuchet MS"/>
                <w:lang w:val="en-GB"/>
              </w:rPr>
              <w:t xml:space="preserve"> </w:t>
            </w:r>
            <w:proofErr w:type="spellStart"/>
            <w:r w:rsidRPr="00040B8D">
              <w:rPr>
                <w:rFonts w:ascii="Trebuchet MS" w:hAnsi="Trebuchet MS"/>
                <w:lang w:val="en-GB"/>
              </w:rPr>
              <w:t>unii</w:t>
            </w:r>
            <w:proofErr w:type="spellEnd"/>
            <w:r w:rsidRPr="00040B8D">
              <w:rPr>
                <w:rFonts w:ascii="Trebuchet MS" w:hAnsi="Trebuchet MS"/>
                <w:lang w:val="en-GB"/>
              </w:rPr>
              <w:t xml:space="preserve"> </w:t>
            </w:r>
            <w:proofErr w:type="spellStart"/>
            <w:r w:rsidRPr="00040B8D">
              <w:rPr>
                <w:rFonts w:ascii="Trebuchet MS" w:hAnsi="Trebuchet MS"/>
                <w:lang w:val="en-GB"/>
              </w:rPr>
              <w:t>dintre</w:t>
            </w:r>
            <w:proofErr w:type="spellEnd"/>
            <w:r w:rsidRPr="00040B8D">
              <w:rPr>
                <w:rFonts w:ascii="Trebuchet MS" w:hAnsi="Trebuchet MS"/>
                <w:lang w:val="en-GB"/>
              </w:rPr>
              <w:t xml:space="preserve"> </w:t>
            </w:r>
            <w:proofErr w:type="spellStart"/>
            <w:r w:rsidRPr="00040B8D">
              <w:rPr>
                <w:rFonts w:ascii="Trebuchet MS" w:hAnsi="Trebuchet MS"/>
                <w:lang w:val="en-GB"/>
              </w:rPr>
              <w:t>asociaţi</w:t>
            </w:r>
            <w:proofErr w:type="spellEnd"/>
            <w:r w:rsidRPr="00040B8D">
              <w:rPr>
                <w:rFonts w:ascii="Trebuchet MS" w:hAnsi="Trebuchet MS"/>
                <w:lang w:val="en-GB"/>
              </w:rPr>
              <w:t xml:space="preserve"> au </w:t>
            </w:r>
            <w:proofErr w:type="spellStart"/>
            <w:r w:rsidRPr="00040B8D">
              <w:rPr>
                <w:rFonts w:ascii="Trebuchet MS" w:hAnsi="Trebuchet MS"/>
                <w:lang w:val="en-GB"/>
              </w:rPr>
              <w:t>răspundere</w:t>
            </w:r>
            <w:proofErr w:type="spellEnd"/>
            <w:r w:rsidRPr="00040B8D">
              <w:rPr>
                <w:rFonts w:ascii="Trebuchet MS" w:hAnsi="Trebuchet MS"/>
                <w:lang w:val="en-GB"/>
              </w:rPr>
              <w:t xml:space="preserve"> </w:t>
            </w:r>
            <w:proofErr w:type="spellStart"/>
            <w:r w:rsidRPr="00040B8D">
              <w:rPr>
                <w:rFonts w:ascii="Trebuchet MS" w:hAnsi="Trebuchet MS"/>
                <w:lang w:val="en-GB"/>
              </w:rPr>
              <w:t>nelimitată</w:t>
            </w:r>
            <w:proofErr w:type="spellEnd"/>
            <w:r w:rsidRPr="00040B8D">
              <w:rPr>
                <w:rFonts w:ascii="Trebuchet MS" w:hAnsi="Trebuchet MS"/>
                <w:lang w:val="en-GB"/>
              </w:rPr>
              <w:t xml:space="preserve"> </w:t>
            </w:r>
            <w:proofErr w:type="spellStart"/>
            <w:r w:rsidRPr="00040B8D">
              <w:rPr>
                <w:rFonts w:ascii="Trebuchet MS" w:hAnsi="Trebuchet MS"/>
                <w:lang w:val="en-GB"/>
              </w:rPr>
              <w:t>pentru</w:t>
            </w:r>
            <w:proofErr w:type="spellEnd"/>
            <w:r w:rsidRPr="00040B8D">
              <w:rPr>
                <w:rFonts w:ascii="Trebuchet MS" w:hAnsi="Trebuchet MS"/>
                <w:lang w:val="en-GB"/>
              </w:rPr>
              <w:t xml:space="preserve"> </w:t>
            </w:r>
            <w:proofErr w:type="spellStart"/>
            <w:r w:rsidRPr="00040B8D">
              <w:rPr>
                <w:rFonts w:ascii="Trebuchet MS" w:hAnsi="Trebuchet MS"/>
                <w:lang w:val="en-GB"/>
              </w:rPr>
              <w:t>creanţele</w:t>
            </w:r>
            <w:proofErr w:type="spellEnd"/>
            <w:r w:rsidRPr="00040B8D">
              <w:rPr>
                <w:rFonts w:ascii="Trebuchet MS" w:hAnsi="Trebuchet MS"/>
                <w:lang w:val="en-GB"/>
              </w:rPr>
              <w:t xml:space="preserve"> </w:t>
            </w:r>
            <w:proofErr w:type="spellStart"/>
            <w:r w:rsidRPr="00040B8D">
              <w:rPr>
                <w:rFonts w:ascii="Trebuchet MS" w:hAnsi="Trebuchet MS"/>
                <w:lang w:val="en-GB"/>
              </w:rPr>
              <w:t>societăţii</w:t>
            </w:r>
            <w:proofErr w:type="spellEnd"/>
            <w:r w:rsidRPr="00040B8D">
              <w:rPr>
                <w:rFonts w:ascii="Trebuchet MS" w:hAnsi="Trebuchet MS"/>
                <w:lang w:val="en-GB"/>
              </w:rPr>
              <w:t xml:space="preserve"> (</w:t>
            </w:r>
            <w:proofErr w:type="spellStart"/>
            <w:r w:rsidRPr="00040B8D">
              <w:rPr>
                <w:rFonts w:ascii="Trebuchet MS" w:hAnsi="Trebuchet MS"/>
                <w:lang w:val="en-GB"/>
              </w:rPr>
              <w:t>alta</w:t>
            </w:r>
            <w:proofErr w:type="spellEnd"/>
            <w:r w:rsidRPr="00040B8D">
              <w:rPr>
                <w:rFonts w:ascii="Trebuchet MS" w:hAnsi="Trebuchet MS"/>
                <w:lang w:val="en-GB"/>
              </w:rPr>
              <w:t xml:space="preserve"> </w:t>
            </w:r>
            <w:proofErr w:type="spellStart"/>
            <w:r w:rsidRPr="00040B8D">
              <w:rPr>
                <w:rFonts w:ascii="Trebuchet MS" w:hAnsi="Trebuchet MS"/>
                <w:lang w:val="en-GB"/>
              </w:rPr>
              <w:t>decât</w:t>
            </w:r>
            <w:proofErr w:type="spellEnd"/>
            <w:r w:rsidRPr="00040B8D">
              <w:rPr>
                <w:rFonts w:ascii="Trebuchet MS" w:hAnsi="Trebuchet MS"/>
                <w:lang w:val="en-GB"/>
              </w:rPr>
              <w:t xml:space="preserve"> un IMM care </w:t>
            </w:r>
            <w:proofErr w:type="spellStart"/>
            <w:r w:rsidRPr="00040B8D">
              <w:rPr>
                <w:rFonts w:ascii="Trebuchet MS" w:hAnsi="Trebuchet MS"/>
                <w:lang w:val="en-GB"/>
              </w:rPr>
              <w:t>există</w:t>
            </w:r>
            <w:proofErr w:type="spellEnd"/>
            <w:r w:rsidRPr="00040B8D">
              <w:rPr>
                <w:rFonts w:ascii="Trebuchet MS" w:hAnsi="Trebuchet MS"/>
                <w:lang w:val="en-GB"/>
              </w:rPr>
              <w:t xml:space="preserve"> de </w:t>
            </w:r>
            <w:proofErr w:type="spellStart"/>
            <w:r w:rsidRPr="00040B8D">
              <w:rPr>
                <w:rFonts w:ascii="Trebuchet MS" w:hAnsi="Trebuchet MS"/>
                <w:lang w:val="en-GB"/>
              </w:rPr>
              <w:t>cel</w:t>
            </w:r>
            <w:proofErr w:type="spellEnd"/>
            <w:r w:rsidRPr="00040B8D">
              <w:rPr>
                <w:rFonts w:ascii="Trebuchet MS" w:hAnsi="Trebuchet MS"/>
                <w:lang w:val="en-GB"/>
              </w:rPr>
              <w:t xml:space="preserve"> </w:t>
            </w:r>
            <w:proofErr w:type="spellStart"/>
            <w:r w:rsidRPr="00040B8D">
              <w:rPr>
                <w:rFonts w:ascii="Trebuchet MS" w:hAnsi="Trebuchet MS"/>
                <w:lang w:val="en-GB"/>
              </w:rPr>
              <w:t>puţin</w:t>
            </w:r>
            <w:proofErr w:type="spellEnd"/>
            <w:r w:rsidRPr="00040B8D">
              <w:rPr>
                <w:rFonts w:ascii="Trebuchet MS" w:hAnsi="Trebuchet MS"/>
                <w:lang w:val="en-GB"/>
              </w:rPr>
              <w:t xml:space="preserve"> </w:t>
            </w:r>
            <w:proofErr w:type="spellStart"/>
            <w:r w:rsidRPr="00040B8D">
              <w:rPr>
                <w:rFonts w:ascii="Trebuchet MS" w:hAnsi="Trebuchet MS"/>
                <w:lang w:val="en-GB"/>
              </w:rPr>
              <w:t>trei</w:t>
            </w:r>
            <w:proofErr w:type="spellEnd"/>
            <w:r w:rsidRPr="00040B8D">
              <w:rPr>
                <w:rFonts w:ascii="Trebuchet MS" w:hAnsi="Trebuchet MS"/>
                <w:lang w:val="en-GB"/>
              </w:rPr>
              <w:t xml:space="preserve"> ani </w:t>
            </w:r>
            <w:proofErr w:type="spellStart"/>
            <w:r w:rsidRPr="00040B8D">
              <w:rPr>
                <w:rFonts w:ascii="Trebuchet MS" w:hAnsi="Trebuchet MS"/>
                <w:lang w:val="en-GB"/>
              </w:rPr>
              <w:t>sau</w:t>
            </w:r>
            <w:proofErr w:type="spellEnd"/>
            <w:r w:rsidRPr="00040B8D">
              <w:rPr>
                <w:rFonts w:ascii="Trebuchet MS" w:hAnsi="Trebuchet MS"/>
                <w:lang w:val="en-GB"/>
              </w:rPr>
              <w:t xml:space="preserve">, </w:t>
            </w:r>
            <w:proofErr w:type="spellStart"/>
            <w:r w:rsidRPr="00040B8D">
              <w:rPr>
                <w:rFonts w:ascii="Trebuchet MS" w:hAnsi="Trebuchet MS"/>
                <w:lang w:val="en-GB"/>
              </w:rPr>
              <w:t>în</w:t>
            </w:r>
            <w:proofErr w:type="spellEnd"/>
            <w:r w:rsidRPr="00040B8D">
              <w:rPr>
                <w:rFonts w:ascii="Trebuchet MS" w:hAnsi="Trebuchet MS"/>
                <w:lang w:val="en-GB"/>
              </w:rPr>
              <w:t xml:space="preserve"> </w:t>
            </w:r>
            <w:proofErr w:type="spellStart"/>
            <w:r w:rsidRPr="00040B8D">
              <w:rPr>
                <w:rFonts w:ascii="Trebuchet MS" w:hAnsi="Trebuchet MS"/>
                <w:lang w:val="en-GB"/>
              </w:rPr>
              <w:t>sensul</w:t>
            </w:r>
            <w:proofErr w:type="spellEnd"/>
            <w:r w:rsidRPr="00040B8D">
              <w:rPr>
                <w:rFonts w:ascii="Trebuchet MS" w:hAnsi="Trebuchet MS"/>
                <w:lang w:val="en-GB"/>
              </w:rPr>
              <w:t xml:space="preserve"> </w:t>
            </w:r>
            <w:proofErr w:type="spellStart"/>
            <w:r w:rsidRPr="00040B8D">
              <w:rPr>
                <w:rFonts w:ascii="Trebuchet MS" w:hAnsi="Trebuchet MS"/>
                <w:lang w:val="en-GB"/>
              </w:rPr>
              <w:t>eligibilităţii</w:t>
            </w:r>
            <w:proofErr w:type="spellEnd"/>
            <w:r w:rsidRPr="00040B8D">
              <w:rPr>
                <w:rFonts w:ascii="Trebuchet MS" w:hAnsi="Trebuchet MS"/>
                <w:lang w:val="en-GB"/>
              </w:rPr>
              <w:t xml:space="preserve"> </w:t>
            </w:r>
            <w:proofErr w:type="spellStart"/>
            <w:r w:rsidRPr="00040B8D">
              <w:rPr>
                <w:rFonts w:ascii="Trebuchet MS" w:hAnsi="Trebuchet MS"/>
                <w:lang w:val="en-GB"/>
              </w:rPr>
              <w:t>pentru</w:t>
            </w:r>
            <w:proofErr w:type="spellEnd"/>
            <w:r w:rsidRPr="00040B8D">
              <w:rPr>
                <w:rFonts w:ascii="Trebuchet MS" w:hAnsi="Trebuchet MS"/>
                <w:lang w:val="en-GB"/>
              </w:rPr>
              <w:t xml:space="preserve"> </w:t>
            </w:r>
            <w:proofErr w:type="spellStart"/>
            <w:r w:rsidRPr="00040B8D">
              <w:rPr>
                <w:rFonts w:ascii="Trebuchet MS" w:hAnsi="Trebuchet MS"/>
                <w:lang w:val="en-GB"/>
              </w:rPr>
              <w:t>ajutor</w:t>
            </w:r>
            <w:proofErr w:type="spellEnd"/>
            <w:r w:rsidRPr="00040B8D">
              <w:rPr>
                <w:rFonts w:ascii="Trebuchet MS" w:hAnsi="Trebuchet MS"/>
                <w:lang w:val="en-GB"/>
              </w:rPr>
              <w:t xml:space="preserve"> </w:t>
            </w:r>
            <w:proofErr w:type="spellStart"/>
            <w:r w:rsidRPr="00040B8D">
              <w:rPr>
                <w:rFonts w:ascii="Trebuchet MS" w:hAnsi="Trebuchet MS"/>
                <w:lang w:val="en-GB"/>
              </w:rPr>
              <w:t>pentru</w:t>
            </w:r>
            <w:proofErr w:type="spellEnd"/>
            <w:r w:rsidRPr="00040B8D">
              <w:rPr>
                <w:rFonts w:ascii="Trebuchet MS" w:hAnsi="Trebuchet MS"/>
                <w:lang w:val="en-GB"/>
              </w:rPr>
              <w:t xml:space="preserve"> </w:t>
            </w:r>
            <w:proofErr w:type="spellStart"/>
            <w:r w:rsidRPr="00040B8D">
              <w:rPr>
                <w:rFonts w:ascii="Trebuchet MS" w:hAnsi="Trebuchet MS"/>
                <w:lang w:val="en-GB"/>
              </w:rPr>
              <w:t>finanţare</w:t>
            </w:r>
            <w:proofErr w:type="spellEnd"/>
            <w:r w:rsidRPr="00040B8D">
              <w:rPr>
                <w:rFonts w:ascii="Trebuchet MS" w:hAnsi="Trebuchet MS"/>
                <w:lang w:val="en-GB"/>
              </w:rPr>
              <w:t xml:space="preserve"> de </w:t>
            </w:r>
            <w:proofErr w:type="spellStart"/>
            <w:r w:rsidRPr="00040B8D">
              <w:rPr>
                <w:rFonts w:ascii="Trebuchet MS" w:hAnsi="Trebuchet MS"/>
                <w:lang w:val="en-GB"/>
              </w:rPr>
              <w:t>risc</w:t>
            </w:r>
            <w:proofErr w:type="spellEnd"/>
            <w:r w:rsidRPr="00040B8D">
              <w:rPr>
                <w:rFonts w:ascii="Trebuchet MS" w:hAnsi="Trebuchet MS"/>
                <w:lang w:val="en-GB"/>
              </w:rPr>
              <w:t xml:space="preserve">, un IMM </w:t>
            </w:r>
            <w:proofErr w:type="spellStart"/>
            <w:r w:rsidRPr="00040B8D">
              <w:rPr>
                <w:rFonts w:ascii="Trebuchet MS" w:hAnsi="Trebuchet MS"/>
                <w:lang w:val="en-GB"/>
              </w:rPr>
              <w:t>aflat</w:t>
            </w:r>
            <w:proofErr w:type="spellEnd"/>
            <w:r w:rsidRPr="00040B8D">
              <w:rPr>
                <w:rFonts w:ascii="Trebuchet MS" w:hAnsi="Trebuchet MS"/>
                <w:lang w:val="en-GB"/>
              </w:rPr>
              <w:t xml:space="preserve"> la 7 ani de la prima </w:t>
            </w:r>
            <w:proofErr w:type="spellStart"/>
            <w:r w:rsidRPr="00040B8D">
              <w:rPr>
                <w:rFonts w:ascii="Trebuchet MS" w:hAnsi="Trebuchet MS"/>
                <w:lang w:val="en-GB"/>
              </w:rPr>
              <w:t>sa</w:t>
            </w:r>
            <w:proofErr w:type="spellEnd"/>
            <w:r w:rsidRPr="00040B8D">
              <w:rPr>
                <w:rFonts w:ascii="Trebuchet MS" w:hAnsi="Trebuchet MS"/>
                <w:lang w:val="en-GB"/>
              </w:rPr>
              <w:t xml:space="preserve"> </w:t>
            </w:r>
            <w:proofErr w:type="spellStart"/>
            <w:r w:rsidRPr="00040B8D">
              <w:rPr>
                <w:rFonts w:ascii="Trebuchet MS" w:hAnsi="Trebuchet MS"/>
                <w:lang w:val="en-GB"/>
              </w:rPr>
              <w:t>vânzare</w:t>
            </w:r>
            <w:proofErr w:type="spellEnd"/>
            <w:r w:rsidRPr="00040B8D">
              <w:rPr>
                <w:rFonts w:ascii="Trebuchet MS" w:hAnsi="Trebuchet MS"/>
                <w:lang w:val="en-GB"/>
              </w:rPr>
              <w:t xml:space="preserve"> </w:t>
            </w:r>
            <w:proofErr w:type="spellStart"/>
            <w:r w:rsidRPr="00040B8D">
              <w:rPr>
                <w:rFonts w:ascii="Trebuchet MS" w:hAnsi="Trebuchet MS"/>
                <w:lang w:val="en-GB"/>
              </w:rPr>
              <w:t>comercială</w:t>
            </w:r>
            <w:proofErr w:type="spellEnd"/>
            <w:r w:rsidRPr="00040B8D">
              <w:rPr>
                <w:rFonts w:ascii="Trebuchet MS" w:hAnsi="Trebuchet MS"/>
                <w:lang w:val="en-GB"/>
              </w:rPr>
              <w:t xml:space="preserve"> care se </w:t>
            </w:r>
            <w:proofErr w:type="spellStart"/>
            <w:r w:rsidRPr="00040B8D">
              <w:rPr>
                <w:rFonts w:ascii="Trebuchet MS" w:hAnsi="Trebuchet MS"/>
                <w:lang w:val="en-GB"/>
              </w:rPr>
              <w:t>califică</w:t>
            </w:r>
            <w:proofErr w:type="spellEnd"/>
            <w:r w:rsidRPr="00040B8D">
              <w:rPr>
                <w:rFonts w:ascii="Trebuchet MS" w:hAnsi="Trebuchet MS"/>
                <w:lang w:val="en-GB"/>
              </w:rPr>
              <w:t xml:space="preserve"> </w:t>
            </w:r>
            <w:proofErr w:type="spellStart"/>
            <w:r w:rsidRPr="00040B8D">
              <w:rPr>
                <w:rFonts w:ascii="Trebuchet MS" w:hAnsi="Trebuchet MS"/>
                <w:lang w:val="en-GB"/>
              </w:rPr>
              <w:t>pentru</w:t>
            </w:r>
            <w:proofErr w:type="spellEnd"/>
            <w:r w:rsidRPr="00040B8D">
              <w:rPr>
                <w:rFonts w:ascii="Trebuchet MS" w:hAnsi="Trebuchet MS"/>
                <w:lang w:val="en-GB"/>
              </w:rPr>
              <w:t xml:space="preserve"> </w:t>
            </w:r>
            <w:proofErr w:type="spellStart"/>
            <w:r w:rsidRPr="00040B8D">
              <w:rPr>
                <w:rFonts w:ascii="Trebuchet MS" w:hAnsi="Trebuchet MS"/>
                <w:lang w:val="en-GB"/>
              </w:rPr>
              <w:t>investiţii</w:t>
            </w:r>
            <w:proofErr w:type="spellEnd"/>
            <w:r w:rsidRPr="00040B8D">
              <w:rPr>
                <w:rFonts w:ascii="Trebuchet MS" w:hAnsi="Trebuchet MS"/>
                <w:lang w:val="en-GB"/>
              </w:rPr>
              <w:t xml:space="preserve"> </w:t>
            </w:r>
            <w:proofErr w:type="spellStart"/>
            <w:r w:rsidRPr="00040B8D">
              <w:rPr>
                <w:rFonts w:ascii="Trebuchet MS" w:hAnsi="Trebuchet MS"/>
                <w:lang w:val="en-GB"/>
              </w:rPr>
              <w:t>pentru</w:t>
            </w:r>
            <w:proofErr w:type="spellEnd"/>
            <w:r w:rsidRPr="00040B8D">
              <w:rPr>
                <w:rFonts w:ascii="Trebuchet MS" w:hAnsi="Trebuchet MS"/>
                <w:lang w:val="en-GB"/>
              </w:rPr>
              <w:t xml:space="preserve"> </w:t>
            </w:r>
            <w:proofErr w:type="spellStart"/>
            <w:r w:rsidRPr="00040B8D">
              <w:rPr>
                <w:rFonts w:ascii="Trebuchet MS" w:hAnsi="Trebuchet MS"/>
                <w:lang w:val="en-GB"/>
              </w:rPr>
              <w:t>finanţare</w:t>
            </w:r>
            <w:proofErr w:type="spellEnd"/>
            <w:r w:rsidRPr="00040B8D">
              <w:rPr>
                <w:rFonts w:ascii="Trebuchet MS" w:hAnsi="Trebuchet MS"/>
                <w:lang w:val="en-GB"/>
              </w:rPr>
              <w:t xml:space="preserve"> de </w:t>
            </w:r>
            <w:proofErr w:type="spellStart"/>
            <w:r w:rsidRPr="00040B8D">
              <w:rPr>
                <w:rFonts w:ascii="Trebuchet MS" w:hAnsi="Trebuchet MS"/>
                <w:lang w:val="en-GB"/>
              </w:rPr>
              <w:t>risc</w:t>
            </w:r>
            <w:proofErr w:type="spellEnd"/>
            <w:r w:rsidRPr="00040B8D">
              <w:rPr>
                <w:rFonts w:ascii="Trebuchet MS" w:hAnsi="Trebuchet MS"/>
                <w:lang w:val="en-GB"/>
              </w:rPr>
              <w:t xml:space="preserve"> </w:t>
            </w:r>
            <w:proofErr w:type="spellStart"/>
            <w:r w:rsidRPr="00040B8D">
              <w:rPr>
                <w:rFonts w:ascii="Trebuchet MS" w:hAnsi="Trebuchet MS"/>
                <w:lang w:val="en-GB"/>
              </w:rPr>
              <w:t>în</w:t>
            </w:r>
            <w:proofErr w:type="spellEnd"/>
            <w:r w:rsidRPr="00040B8D">
              <w:rPr>
                <w:rFonts w:ascii="Trebuchet MS" w:hAnsi="Trebuchet MS"/>
                <w:lang w:val="en-GB"/>
              </w:rPr>
              <w:t xml:space="preserve"> </w:t>
            </w:r>
            <w:proofErr w:type="spellStart"/>
            <w:r w:rsidRPr="00040B8D">
              <w:rPr>
                <w:rFonts w:ascii="Trebuchet MS" w:hAnsi="Trebuchet MS"/>
                <w:lang w:val="en-GB"/>
              </w:rPr>
              <w:t>urma</w:t>
            </w:r>
            <w:proofErr w:type="spellEnd"/>
            <w:r w:rsidRPr="00040B8D">
              <w:rPr>
                <w:rFonts w:ascii="Trebuchet MS" w:hAnsi="Trebuchet MS"/>
                <w:lang w:val="en-GB"/>
              </w:rPr>
              <w:t xml:space="preserve"> </w:t>
            </w:r>
            <w:proofErr w:type="spellStart"/>
            <w:r w:rsidRPr="00040B8D">
              <w:rPr>
                <w:rFonts w:ascii="Trebuchet MS" w:hAnsi="Trebuchet MS"/>
                <w:lang w:val="en-GB"/>
              </w:rPr>
              <w:t>unui</w:t>
            </w:r>
            <w:proofErr w:type="spellEnd"/>
            <w:r w:rsidRPr="00040B8D">
              <w:rPr>
                <w:rFonts w:ascii="Trebuchet MS" w:hAnsi="Trebuchet MS"/>
                <w:lang w:val="en-GB"/>
              </w:rPr>
              <w:t xml:space="preserve"> </w:t>
            </w:r>
            <w:proofErr w:type="spellStart"/>
            <w:r w:rsidRPr="00040B8D">
              <w:rPr>
                <w:rFonts w:ascii="Trebuchet MS" w:hAnsi="Trebuchet MS"/>
                <w:lang w:val="en-GB"/>
              </w:rPr>
              <w:t>proces</w:t>
            </w:r>
            <w:proofErr w:type="spellEnd"/>
            <w:r w:rsidRPr="00040B8D">
              <w:rPr>
                <w:rFonts w:ascii="Trebuchet MS" w:hAnsi="Trebuchet MS"/>
                <w:lang w:val="en-GB"/>
              </w:rPr>
              <w:t xml:space="preserve"> de </w:t>
            </w:r>
            <w:proofErr w:type="spellStart"/>
            <w:r w:rsidRPr="00040B8D">
              <w:rPr>
                <w:rFonts w:ascii="Trebuchet MS" w:hAnsi="Trebuchet MS"/>
                <w:lang w:val="en-GB"/>
              </w:rPr>
              <w:t>diligenţă</w:t>
            </w:r>
            <w:proofErr w:type="spellEnd"/>
            <w:r w:rsidRPr="00040B8D">
              <w:rPr>
                <w:rFonts w:ascii="Trebuchet MS" w:hAnsi="Trebuchet MS"/>
                <w:lang w:val="en-GB"/>
              </w:rPr>
              <w:t xml:space="preserve"> </w:t>
            </w:r>
            <w:proofErr w:type="spellStart"/>
            <w:r w:rsidRPr="00040B8D">
              <w:rPr>
                <w:rFonts w:ascii="Trebuchet MS" w:hAnsi="Trebuchet MS"/>
                <w:lang w:val="en-GB"/>
              </w:rPr>
              <w:t>efectuat</w:t>
            </w:r>
            <w:proofErr w:type="spellEnd"/>
            <w:r w:rsidRPr="00040B8D">
              <w:rPr>
                <w:rFonts w:ascii="Trebuchet MS" w:hAnsi="Trebuchet MS"/>
                <w:lang w:val="en-GB"/>
              </w:rPr>
              <w:t xml:space="preserve"> de un </w:t>
            </w:r>
            <w:proofErr w:type="spellStart"/>
            <w:r w:rsidRPr="00040B8D">
              <w:rPr>
                <w:rFonts w:ascii="Trebuchet MS" w:hAnsi="Trebuchet MS"/>
                <w:lang w:val="en-GB"/>
              </w:rPr>
              <w:t>intermediar</w:t>
            </w:r>
            <w:proofErr w:type="spellEnd"/>
            <w:r w:rsidRPr="00040B8D">
              <w:rPr>
                <w:rFonts w:ascii="Trebuchet MS" w:hAnsi="Trebuchet MS"/>
                <w:lang w:val="en-GB"/>
              </w:rPr>
              <w:t xml:space="preserve"> </w:t>
            </w:r>
            <w:proofErr w:type="spellStart"/>
            <w:r w:rsidRPr="00040B8D">
              <w:rPr>
                <w:rFonts w:ascii="Trebuchet MS" w:hAnsi="Trebuchet MS"/>
                <w:lang w:val="en-GB"/>
              </w:rPr>
              <w:t>financiar</w:t>
            </w:r>
            <w:proofErr w:type="spellEnd"/>
            <w:r w:rsidRPr="00040B8D">
              <w:rPr>
                <w:rFonts w:ascii="Trebuchet MS" w:hAnsi="Trebuchet MS"/>
                <w:lang w:val="en-GB"/>
              </w:rPr>
              <w:t xml:space="preserve"> </w:t>
            </w:r>
            <w:proofErr w:type="spellStart"/>
            <w:r w:rsidRPr="00040B8D">
              <w:rPr>
                <w:rFonts w:ascii="Trebuchet MS" w:hAnsi="Trebuchet MS"/>
                <w:lang w:val="en-GB"/>
              </w:rPr>
              <w:t>selectat</w:t>
            </w:r>
            <w:proofErr w:type="spellEnd"/>
            <w:r w:rsidRPr="00040B8D">
              <w:rPr>
                <w:rFonts w:ascii="Trebuchet MS" w:hAnsi="Trebuchet MS"/>
                <w:lang w:val="en-GB"/>
              </w:rPr>
              <w:t xml:space="preserve">), </w:t>
            </w:r>
            <w:proofErr w:type="spellStart"/>
            <w:r w:rsidRPr="00040B8D">
              <w:rPr>
                <w:rFonts w:ascii="Trebuchet MS" w:hAnsi="Trebuchet MS"/>
                <w:lang w:val="en-GB"/>
              </w:rPr>
              <w:t>atunci</w:t>
            </w:r>
            <w:proofErr w:type="spellEnd"/>
            <w:r w:rsidRPr="00040B8D">
              <w:rPr>
                <w:rFonts w:ascii="Trebuchet MS" w:hAnsi="Trebuchet MS"/>
                <w:lang w:val="en-GB"/>
              </w:rPr>
              <w:t xml:space="preserve"> </w:t>
            </w:r>
            <w:proofErr w:type="spellStart"/>
            <w:r w:rsidRPr="00040B8D">
              <w:rPr>
                <w:rFonts w:ascii="Trebuchet MS" w:hAnsi="Trebuchet MS"/>
                <w:lang w:val="en-GB"/>
              </w:rPr>
              <w:t>când</w:t>
            </w:r>
            <w:proofErr w:type="spellEnd"/>
            <w:r w:rsidRPr="00040B8D">
              <w:rPr>
                <w:rFonts w:ascii="Trebuchet MS" w:hAnsi="Trebuchet MS"/>
                <w:lang w:val="en-GB"/>
              </w:rPr>
              <w:t xml:space="preserve"> </w:t>
            </w:r>
            <w:proofErr w:type="spellStart"/>
            <w:r w:rsidRPr="00040B8D">
              <w:rPr>
                <w:rFonts w:ascii="Trebuchet MS" w:hAnsi="Trebuchet MS"/>
                <w:lang w:val="en-GB"/>
              </w:rPr>
              <w:t>mai</w:t>
            </w:r>
            <w:proofErr w:type="spellEnd"/>
            <w:r w:rsidRPr="00040B8D">
              <w:rPr>
                <w:rFonts w:ascii="Trebuchet MS" w:hAnsi="Trebuchet MS"/>
                <w:lang w:val="en-GB"/>
              </w:rPr>
              <w:t xml:space="preserve"> </w:t>
            </w:r>
            <w:proofErr w:type="spellStart"/>
            <w:r w:rsidRPr="00040B8D">
              <w:rPr>
                <w:rFonts w:ascii="Trebuchet MS" w:hAnsi="Trebuchet MS"/>
                <w:lang w:val="en-GB"/>
              </w:rPr>
              <w:t>mult</w:t>
            </w:r>
            <w:proofErr w:type="spellEnd"/>
            <w:r w:rsidRPr="00040B8D">
              <w:rPr>
                <w:rFonts w:ascii="Trebuchet MS" w:hAnsi="Trebuchet MS"/>
                <w:lang w:val="en-GB"/>
              </w:rPr>
              <w:t xml:space="preserve"> de </w:t>
            </w:r>
            <w:proofErr w:type="spellStart"/>
            <w:r w:rsidRPr="00040B8D">
              <w:rPr>
                <w:rFonts w:ascii="Trebuchet MS" w:hAnsi="Trebuchet MS"/>
                <w:lang w:val="en-GB"/>
              </w:rPr>
              <w:lastRenderedPageBreak/>
              <w:t>jumătate</w:t>
            </w:r>
            <w:proofErr w:type="spellEnd"/>
            <w:r w:rsidRPr="00040B8D">
              <w:rPr>
                <w:rFonts w:ascii="Trebuchet MS" w:hAnsi="Trebuchet MS"/>
                <w:lang w:val="en-GB"/>
              </w:rPr>
              <w:t xml:space="preserve"> din </w:t>
            </w:r>
            <w:proofErr w:type="spellStart"/>
            <w:r w:rsidRPr="00040B8D">
              <w:rPr>
                <w:rFonts w:ascii="Trebuchet MS" w:hAnsi="Trebuchet MS"/>
                <w:lang w:val="en-GB"/>
              </w:rPr>
              <w:t>capitalul</w:t>
            </w:r>
            <w:proofErr w:type="spellEnd"/>
            <w:r w:rsidRPr="00040B8D">
              <w:rPr>
                <w:rFonts w:ascii="Trebuchet MS" w:hAnsi="Trebuchet MS"/>
                <w:lang w:val="en-GB"/>
              </w:rPr>
              <w:t xml:space="preserve"> </w:t>
            </w:r>
            <w:proofErr w:type="spellStart"/>
            <w:r w:rsidRPr="00040B8D">
              <w:rPr>
                <w:rFonts w:ascii="Trebuchet MS" w:hAnsi="Trebuchet MS"/>
                <w:lang w:val="en-GB"/>
              </w:rPr>
              <w:t>propriu</w:t>
            </w:r>
            <w:proofErr w:type="spellEnd"/>
            <w:r w:rsidRPr="00040B8D">
              <w:rPr>
                <w:rFonts w:ascii="Trebuchet MS" w:hAnsi="Trebuchet MS"/>
                <w:lang w:val="en-GB"/>
              </w:rPr>
              <w:t xml:space="preserve"> </w:t>
            </w:r>
            <w:proofErr w:type="spellStart"/>
            <w:r w:rsidRPr="00040B8D">
              <w:rPr>
                <w:rFonts w:ascii="Trebuchet MS" w:hAnsi="Trebuchet MS"/>
                <w:lang w:val="en-GB"/>
              </w:rPr>
              <w:t>aşa</w:t>
            </w:r>
            <w:proofErr w:type="spellEnd"/>
            <w:r w:rsidRPr="00040B8D">
              <w:rPr>
                <w:rFonts w:ascii="Trebuchet MS" w:hAnsi="Trebuchet MS"/>
                <w:lang w:val="en-GB"/>
              </w:rPr>
              <w:t xml:space="preserve"> cum </w:t>
            </w:r>
            <w:proofErr w:type="spellStart"/>
            <w:r w:rsidRPr="00040B8D">
              <w:rPr>
                <w:rFonts w:ascii="Trebuchet MS" w:hAnsi="Trebuchet MS"/>
                <w:lang w:val="en-GB"/>
              </w:rPr>
              <w:t>reiese</w:t>
            </w:r>
            <w:proofErr w:type="spellEnd"/>
            <w:r w:rsidRPr="00040B8D">
              <w:rPr>
                <w:rFonts w:ascii="Trebuchet MS" w:hAnsi="Trebuchet MS"/>
                <w:lang w:val="en-GB"/>
              </w:rPr>
              <w:t xml:space="preserve"> din </w:t>
            </w:r>
            <w:proofErr w:type="spellStart"/>
            <w:r w:rsidRPr="00040B8D">
              <w:rPr>
                <w:rFonts w:ascii="Trebuchet MS" w:hAnsi="Trebuchet MS"/>
                <w:lang w:val="en-GB"/>
              </w:rPr>
              <w:t>contabilitatea</w:t>
            </w:r>
            <w:proofErr w:type="spellEnd"/>
            <w:r w:rsidRPr="00040B8D">
              <w:rPr>
                <w:rFonts w:ascii="Trebuchet MS" w:hAnsi="Trebuchet MS"/>
                <w:lang w:val="en-GB"/>
              </w:rPr>
              <w:t xml:space="preserve"> </w:t>
            </w:r>
            <w:proofErr w:type="spellStart"/>
            <w:r w:rsidRPr="00040B8D">
              <w:rPr>
                <w:rFonts w:ascii="Trebuchet MS" w:hAnsi="Trebuchet MS"/>
                <w:lang w:val="en-GB"/>
              </w:rPr>
              <w:t>societăţii</w:t>
            </w:r>
            <w:proofErr w:type="spellEnd"/>
            <w:r w:rsidRPr="00040B8D">
              <w:rPr>
                <w:rFonts w:ascii="Trebuchet MS" w:hAnsi="Trebuchet MS"/>
                <w:lang w:val="en-GB"/>
              </w:rPr>
              <w:t xml:space="preserve"> a </w:t>
            </w:r>
            <w:proofErr w:type="spellStart"/>
            <w:r w:rsidRPr="00040B8D">
              <w:rPr>
                <w:rFonts w:ascii="Trebuchet MS" w:hAnsi="Trebuchet MS"/>
                <w:lang w:val="en-GB"/>
              </w:rPr>
              <w:t>dispărut</w:t>
            </w:r>
            <w:proofErr w:type="spellEnd"/>
            <w:r w:rsidRPr="00040B8D">
              <w:rPr>
                <w:rFonts w:ascii="Trebuchet MS" w:hAnsi="Trebuchet MS"/>
                <w:lang w:val="en-GB"/>
              </w:rPr>
              <w:t xml:space="preserve"> din </w:t>
            </w:r>
            <w:proofErr w:type="spellStart"/>
            <w:r w:rsidRPr="00040B8D">
              <w:rPr>
                <w:rFonts w:ascii="Trebuchet MS" w:hAnsi="Trebuchet MS"/>
                <w:lang w:val="en-GB"/>
              </w:rPr>
              <w:t>cauza</w:t>
            </w:r>
            <w:proofErr w:type="spellEnd"/>
            <w:r w:rsidRPr="00040B8D">
              <w:rPr>
                <w:rFonts w:ascii="Trebuchet MS" w:hAnsi="Trebuchet MS"/>
                <w:lang w:val="en-GB"/>
              </w:rPr>
              <w:t xml:space="preserve"> </w:t>
            </w:r>
            <w:proofErr w:type="spellStart"/>
            <w:r w:rsidRPr="00040B8D">
              <w:rPr>
                <w:rFonts w:ascii="Trebuchet MS" w:hAnsi="Trebuchet MS"/>
                <w:lang w:val="en-GB"/>
              </w:rPr>
              <w:t>pierderilor</w:t>
            </w:r>
            <w:proofErr w:type="spellEnd"/>
            <w:r w:rsidRPr="00040B8D">
              <w:rPr>
                <w:rFonts w:ascii="Trebuchet MS" w:hAnsi="Trebuchet MS"/>
                <w:lang w:val="en-GB"/>
              </w:rPr>
              <w:t xml:space="preserve"> </w:t>
            </w:r>
            <w:proofErr w:type="spellStart"/>
            <w:r w:rsidRPr="00040B8D">
              <w:rPr>
                <w:rFonts w:ascii="Trebuchet MS" w:hAnsi="Trebuchet MS"/>
                <w:lang w:val="en-GB"/>
              </w:rPr>
              <w:t>acumulate</w:t>
            </w:r>
            <w:proofErr w:type="spellEnd"/>
            <w:r w:rsidRPr="00040B8D">
              <w:rPr>
                <w:rFonts w:ascii="Trebuchet MS" w:hAnsi="Trebuchet MS"/>
                <w:lang w:val="en-GB"/>
              </w:rPr>
              <w:t xml:space="preserve">. </w:t>
            </w:r>
            <w:proofErr w:type="spellStart"/>
            <w:r w:rsidRPr="00040B8D">
              <w:rPr>
                <w:rFonts w:ascii="Trebuchet MS" w:hAnsi="Trebuchet MS"/>
                <w:lang w:val="en-GB"/>
              </w:rPr>
              <w:t>În</w:t>
            </w:r>
            <w:proofErr w:type="spellEnd"/>
            <w:r w:rsidRPr="00040B8D">
              <w:rPr>
                <w:rFonts w:ascii="Trebuchet MS" w:hAnsi="Trebuchet MS"/>
                <w:lang w:val="en-GB"/>
              </w:rPr>
              <w:t xml:space="preserve"> </w:t>
            </w:r>
            <w:proofErr w:type="spellStart"/>
            <w:r w:rsidRPr="00040B8D">
              <w:rPr>
                <w:rFonts w:ascii="Trebuchet MS" w:hAnsi="Trebuchet MS"/>
                <w:lang w:val="en-GB"/>
              </w:rPr>
              <w:t>sensul</w:t>
            </w:r>
            <w:proofErr w:type="spellEnd"/>
            <w:r w:rsidRPr="00040B8D">
              <w:rPr>
                <w:rFonts w:ascii="Trebuchet MS" w:hAnsi="Trebuchet MS"/>
                <w:lang w:val="en-GB"/>
              </w:rPr>
              <w:t xml:space="preserve"> </w:t>
            </w:r>
            <w:proofErr w:type="spellStart"/>
            <w:r w:rsidRPr="00040B8D">
              <w:rPr>
                <w:rFonts w:ascii="Trebuchet MS" w:hAnsi="Trebuchet MS"/>
                <w:lang w:val="en-GB"/>
              </w:rPr>
              <w:t>prezentei</w:t>
            </w:r>
            <w:proofErr w:type="spellEnd"/>
            <w:r w:rsidRPr="00040B8D">
              <w:rPr>
                <w:rFonts w:ascii="Trebuchet MS" w:hAnsi="Trebuchet MS"/>
                <w:lang w:val="en-GB"/>
              </w:rPr>
              <w:t xml:space="preserve"> </w:t>
            </w:r>
            <w:proofErr w:type="spellStart"/>
            <w:r w:rsidRPr="00040B8D">
              <w:rPr>
                <w:rFonts w:ascii="Trebuchet MS" w:hAnsi="Trebuchet MS"/>
                <w:lang w:val="en-GB"/>
              </w:rPr>
              <w:t>dispoziţii</w:t>
            </w:r>
            <w:proofErr w:type="spellEnd"/>
            <w:r w:rsidRPr="00040B8D">
              <w:rPr>
                <w:rFonts w:ascii="Trebuchet MS" w:hAnsi="Trebuchet MS"/>
                <w:lang w:val="en-GB"/>
              </w:rPr>
              <w:t xml:space="preserve">, „o </w:t>
            </w:r>
            <w:proofErr w:type="spellStart"/>
            <w:r w:rsidRPr="00040B8D">
              <w:rPr>
                <w:rFonts w:ascii="Trebuchet MS" w:hAnsi="Trebuchet MS"/>
                <w:lang w:val="en-GB"/>
              </w:rPr>
              <w:t>societate</w:t>
            </w:r>
            <w:proofErr w:type="spellEnd"/>
            <w:r w:rsidRPr="00040B8D">
              <w:rPr>
                <w:rFonts w:ascii="Trebuchet MS" w:hAnsi="Trebuchet MS"/>
                <w:lang w:val="en-GB"/>
              </w:rPr>
              <w:t xml:space="preserve"> </w:t>
            </w:r>
            <w:proofErr w:type="spellStart"/>
            <w:r w:rsidRPr="00040B8D">
              <w:rPr>
                <w:rFonts w:ascii="Trebuchet MS" w:hAnsi="Trebuchet MS"/>
                <w:lang w:val="en-GB"/>
              </w:rPr>
              <w:t>comercială</w:t>
            </w:r>
            <w:proofErr w:type="spellEnd"/>
            <w:r w:rsidRPr="00040B8D">
              <w:rPr>
                <w:rFonts w:ascii="Trebuchet MS" w:hAnsi="Trebuchet MS"/>
                <w:lang w:val="en-GB"/>
              </w:rPr>
              <w:t xml:space="preserve"> </w:t>
            </w:r>
            <w:proofErr w:type="spellStart"/>
            <w:r w:rsidRPr="00040B8D">
              <w:rPr>
                <w:rFonts w:ascii="Trebuchet MS" w:hAnsi="Trebuchet MS"/>
                <w:lang w:val="en-GB"/>
              </w:rPr>
              <w:t>în</w:t>
            </w:r>
            <w:proofErr w:type="spellEnd"/>
            <w:r w:rsidRPr="00040B8D">
              <w:rPr>
                <w:rFonts w:ascii="Trebuchet MS" w:hAnsi="Trebuchet MS"/>
                <w:lang w:val="en-GB"/>
              </w:rPr>
              <w:t xml:space="preserve"> care </w:t>
            </w:r>
            <w:proofErr w:type="spellStart"/>
            <w:r w:rsidRPr="00040B8D">
              <w:rPr>
                <w:rFonts w:ascii="Trebuchet MS" w:hAnsi="Trebuchet MS"/>
                <w:lang w:val="en-GB"/>
              </w:rPr>
              <w:t>cel</w:t>
            </w:r>
            <w:proofErr w:type="spellEnd"/>
            <w:r w:rsidRPr="00040B8D">
              <w:rPr>
                <w:rFonts w:ascii="Trebuchet MS" w:hAnsi="Trebuchet MS"/>
                <w:lang w:val="en-GB"/>
              </w:rPr>
              <w:t xml:space="preserve"> </w:t>
            </w:r>
            <w:proofErr w:type="spellStart"/>
            <w:r w:rsidRPr="00040B8D">
              <w:rPr>
                <w:rFonts w:ascii="Trebuchet MS" w:hAnsi="Trebuchet MS"/>
                <w:lang w:val="en-GB"/>
              </w:rPr>
              <w:t>puţin</w:t>
            </w:r>
            <w:proofErr w:type="spellEnd"/>
            <w:r w:rsidRPr="00040B8D">
              <w:rPr>
                <w:rFonts w:ascii="Trebuchet MS" w:hAnsi="Trebuchet MS"/>
                <w:lang w:val="en-GB"/>
              </w:rPr>
              <w:t xml:space="preserve"> </w:t>
            </w:r>
            <w:proofErr w:type="spellStart"/>
            <w:r w:rsidRPr="00040B8D">
              <w:rPr>
                <w:rFonts w:ascii="Trebuchet MS" w:hAnsi="Trebuchet MS"/>
                <w:lang w:val="en-GB"/>
              </w:rPr>
              <w:t>unii</w:t>
            </w:r>
            <w:proofErr w:type="spellEnd"/>
            <w:r w:rsidRPr="00040B8D">
              <w:rPr>
                <w:rFonts w:ascii="Trebuchet MS" w:hAnsi="Trebuchet MS"/>
                <w:lang w:val="en-GB"/>
              </w:rPr>
              <w:t xml:space="preserve"> </w:t>
            </w:r>
            <w:proofErr w:type="spellStart"/>
            <w:r w:rsidRPr="00040B8D">
              <w:rPr>
                <w:rFonts w:ascii="Trebuchet MS" w:hAnsi="Trebuchet MS"/>
                <w:lang w:val="en-GB"/>
              </w:rPr>
              <w:t>dintre</w:t>
            </w:r>
            <w:proofErr w:type="spellEnd"/>
            <w:r w:rsidRPr="00040B8D">
              <w:rPr>
                <w:rFonts w:ascii="Trebuchet MS" w:hAnsi="Trebuchet MS"/>
                <w:lang w:val="en-GB"/>
              </w:rPr>
              <w:t xml:space="preserve"> </w:t>
            </w:r>
            <w:proofErr w:type="spellStart"/>
            <w:r w:rsidRPr="00040B8D">
              <w:rPr>
                <w:rFonts w:ascii="Trebuchet MS" w:hAnsi="Trebuchet MS"/>
                <w:lang w:val="en-GB"/>
              </w:rPr>
              <w:t>asociaţi</w:t>
            </w:r>
            <w:proofErr w:type="spellEnd"/>
            <w:r w:rsidRPr="00040B8D">
              <w:rPr>
                <w:rFonts w:ascii="Trebuchet MS" w:hAnsi="Trebuchet MS"/>
                <w:lang w:val="en-GB"/>
              </w:rPr>
              <w:t xml:space="preserve"> au </w:t>
            </w:r>
            <w:proofErr w:type="spellStart"/>
            <w:r w:rsidRPr="00040B8D">
              <w:rPr>
                <w:rFonts w:ascii="Trebuchet MS" w:hAnsi="Trebuchet MS"/>
                <w:lang w:val="en-GB"/>
              </w:rPr>
              <w:t>răspundere</w:t>
            </w:r>
            <w:proofErr w:type="spellEnd"/>
            <w:r w:rsidRPr="00040B8D">
              <w:rPr>
                <w:rFonts w:ascii="Trebuchet MS" w:hAnsi="Trebuchet MS"/>
                <w:lang w:val="en-GB"/>
              </w:rPr>
              <w:t xml:space="preserve"> </w:t>
            </w:r>
            <w:proofErr w:type="spellStart"/>
            <w:r w:rsidRPr="00040B8D">
              <w:rPr>
                <w:rFonts w:ascii="Trebuchet MS" w:hAnsi="Trebuchet MS"/>
                <w:lang w:val="en-GB"/>
              </w:rPr>
              <w:t>nelimitată</w:t>
            </w:r>
            <w:proofErr w:type="spellEnd"/>
            <w:r w:rsidRPr="00040B8D">
              <w:rPr>
                <w:rFonts w:ascii="Trebuchet MS" w:hAnsi="Trebuchet MS"/>
                <w:lang w:val="en-GB"/>
              </w:rPr>
              <w:t xml:space="preserve"> </w:t>
            </w:r>
            <w:proofErr w:type="spellStart"/>
            <w:r w:rsidRPr="00040B8D">
              <w:rPr>
                <w:rFonts w:ascii="Trebuchet MS" w:hAnsi="Trebuchet MS"/>
                <w:lang w:val="en-GB"/>
              </w:rPr>
              <w:t>pentru</w:t>
            </w:r>
            <w:proofErr w:type="spellEnd"/>
            <w:r w:rsidRPr="00040B8D">
              <w:rPr>
                <w:rFonts w:ascii="Trebuchet MS" w:hAnsi="Trebuchet MS"/>
                <w:lang w:val="en-GB"/>
              </w:rPr>
              <w:t xml:space="preserve"> </w:t>
            </w:r>
            <w:proofErr w:type="spellStart"/>
            <w:r w:rsidRPr="00040B8D">
              <w:rPr>
                <w:rFonts w:ascii="Trebuchet MS" w:hAnsi="Trebuchet MS"/>
                <w:lang w:val="en-GB"/>
              </w:rPr>
              <w:t>creanţele</w:t>
            </w:r>
            <w:proofErr w:type="spellEnd"/>
            <w:r w:rsidRPr="00040B8D">
              <w:rPr>
                <w:rFonts w:ascii="Trebuchet MS" w:hAnsi="Trebuchet MS"/>
                <w:lang w:val="en-GB"/>
              </w:rPr>
              <w:t xml:space="preserve"> </w:t>
            </w:r>
            <w:proofErr w:type="spellStart"/>
            <w:r w:rsidRPr="00040B8D">
              <w:rPr>
                <w:rFonts w:ascii="Trebuchet MS" w:hAnsi="Trebuchet MS"/>
                <w:lang w:val="en-GB"/>
              </w:rPr>
              <w:t>societăţii</w:t>
            </w:r>
            <w:proofErr w:type="spellEnd"/>
            <w:r w:rsidRPr="00040B8D">
              <w:rPr>
                <w:rFonts w:ascii="Trebuchet MS" w:hAnsi="Trebuchet MS"/>
                <w:lang w:val="en-GB"/>
              </w:rPr>
              <w:t xml:space="preserve">” se </w:t>
            </w:r>
            <w:proofErr w:type="spellStart"/>
            <w:r w:rsidRPr="00040B8D">
              <w:rPr>
                <w:rFonts w:ascii="Trebuchet MS" w:hAnsi="Trebuchet MS"/>
                <w:lang w:val="en-GB"/>
              </w:rPr>
              <w:t>referă</w:t>
            </w:r>
            <w:proofErr w:type="spellEnd"/>
            <w:r w:rsidRPr="00040B8D">
              <w:rPr>
                <w:rFonts w:ascii="Trebuchet MS" w:hAnsi="Trebuchet MS"/>
                <w:lang w:val="en-GB"/>
              </w:rPr>
              <w:t xml:space="preserve"> </w:t>
            </w:r>
            <w:proofErr w:type="spellStart"/>
            <w:r w:rsidRPr="00040B8D">
              <w:rPr>
                <w:rFonts w:ascii="Trebuchet MS" w:hAnsi="Trebuchet MS"/>
                <w:lang w:val="en-GB"/>
              </w:rPr>
              <w:t>în</w:t>
            </w:r>
            <w:proofErr w:type="spellEnd"/>
            <w:r w:rsidRPr="00040B8D">
              <w:rPr>
                <w:rFonts w:ascii="Trebuchet MS" w:hAnsi="Trebuchet MS"/>
                <w:lang w:val="en-GB"/>
              </w:rPr>
              <w:t xml:space="preserve"> special la </w:t>
            </w:r>
            <w:proofErr w:type="spellStart"/>
            <w:r w:rsidRPr="00040B8D">
              <w:rPr>
                <w:rFonts w:ascii="Trebuchet MS" w:hAnsi="Trebuchet MS"/>
                <w:lang w:val="en-GB"/>
              </w:rPr>
              <w:t>acele</w:t>
            </w:r>
            <w:proofErr w:type="spellEnd"/>
            <w:r w:rsidRPr="00040B8D">
              <w:rPr>
                <w:rFonts w:ascii="Trebuchet MS" w:hAnsi="Trebuchet MS"/>
                <w:lang w:val="en-GB"/>
              </w:rPr>
              <w:t xml:space="preserve"> </w:t>
            </w:r>
            <w:proofErr w:type="spellStart"/>
            <w:r w:rsidRPr="00040B8D">
              <w:rPr>
                <w:rFonts w:ascii="Trebuchet MS" w:hAnsi="Trebuchet MS"/>
                <w:lang w:val="en-GB"/>
              </w:rPr>
              <w:t>tipuri</w:t>
            </w:r>
            <w:proofErr w:type="spellEnd"/>
            <w:r w:rsidRPr="00040B8D">
              <w:rPr>
                <w:rFonts w:ascii="Trebuchet MS" w:hAnsi="Trebuchet MS"/>
                <w:lang w:val="en-GB"/>
              </w:rPr>
              <w:t xml:space="preserve"> de </w:t>
            </w:r>
            <w:proofErr w:type="spellStart"/>
            <w:r w:rsidRPr="00040B8D">
              <w:rPr>
                <w:rFonts w:ascii="Trebuchet MS" w:hAnsi="Trebuchet MS"/>
                <w:lang w:val="en-GB"/>
              </w:rPr>
              <w:t>societăţi</w:t>
            </w:r>
            <w:proofErr w:type="spellEnd"/>
            <w:r w:rsidRPr="00040B8D">
              <w:rPr>
                <w:rFonts w:ascii="Trebuchet MS" w:hAnsi="Trebuchet MS"/>
                <w:lang w:val="en-GB"/>
              </w:rPr>
              <w:t xml:space="preserve"> </w:t>
            </w:r>
            <w:proofErr w:type="spellStart"/>
            <w:r w:rsidRPr="00040B8D">
              <w:rPr>
                <w:rFonts w:ascii="Trebuchet MS" w:hAnsi="Trebuchet MS"/>
                <w:lang w:val="en-GB"/>
              </w:rPr>
              <w:t>menţionate</w:t>
            </w:r>
            <w:proofErr w:type="spellEnd"/>
            <w:r w:rsidRPr="00040B8D">
              <w:rPr>
                <w:rFonts w:ascii="Trebuchet MS" w:hAnsi="Trebuchet MS"/>
                <w:lang w:val="en-GB"/>
              </w:rPr>
              <w:t xml:space="preserve"> </w:t>
            </w:r>
            <w:proofErr w:type="spellStart"/>
            <w:r w:rsidRPr="00040B8D">
              <w:rPr>
                <w:rFonts w:ascii="Trebuchet MS" w:hAnsi="Trebuchet MS"/>
                <w:lang w:val="en-GB"/>
              </w:rPr>
              <w:t>în</w:t>
            </w:r>
            <w:proofErr w:type="spellEnd"/>
            <w:r w:rsidRPr="00040B8D">
              <w:rPr>
                <w:rFonts w:ascii="Trebuchet MS" w:hAnsi="Trebuchet MS"/>
                <w:lang w:val="en-GB"/>
              </w:rPr>
              <w:t xml:space="preserve"> </w:t>
            </w:r>
            <w:proofErr w:type="spellStart"/>
            <w:r w:rsidRPr="00040B8D">
              <w:rPr>
                <w:rFonts w:ascii="Trebuchet MS" w:hAnsi="Trebuchet MS"/>
                <w:lang w:val="en-GB"/>
              </w:rPr>
              <w:t>anexa</w:t>
            </w:r>
            <w:proofErr w:type="spellEnd"/>
            <w:r w:rsidRPr="00040B8D">
              <w:rPr>
                <w:rFonts w:ascii="Trebuchet MS" w:hAnsi="Trebuchet MS"/>
                <w:lang w:val="en-GB"/>
              </w:rPr>
              <w:t xml:space="preserve"> II la </w:t>
            </w:r>
            <w:proofErr w:type="spellStart"/>
            <w:r w:rsidRPr="00040B8D">
              <w:rPr>
                <w:rFonts w:ascii="Trebuchet MS" w:hAnsi="Trebuchet MS"/>
                <w:lang w:val="en-GB"/>
              </w:rPr>
              <w:t>Directiva</w:t>
            </w:r>
            <w:proofErr w:type="spellEnd"/>
            <w:r w:rsidRPr="00040B8D">
              <w:rPr>
                <w:rFonts w:ascii="Trebuchet MS" w:hAnsi="Trebuchet MS"/>
                <w:lang w:val="en-GB"/>
              </w:rPr>
              <w:t xml:space="preserve"> 2013/34/UE;</w:t>
            </w:r>
          </w:p>
          <w:p w14:paraId="4EAB0985" w14:textId="77777777" w:rsidR="00DD2A8E" w:rsidRPr="00040B8D" w:rsidRDefault="00DD2A8E" w:rsidP="00DD2A8E">
            <w:pPr>
              <w:widowControl w:val="0"/>
              <w:tabs>
                <w:tab w:val="left" w:pos="1183"/>
              </w:tabs>
              <w:spacing w:line="360" w:lineRule="auto"/>
              <w:ind w:left="753"/>
              <w:jc w:val="both"/>
              <w:rPr>
                <w:rFonts w:ascii="Trebuchet MS" w:hAnsi="Trebuchet MS"/>
                <w:lang w:val="en-GB"/>
              </w:rPr>
            </w:pPr>
            <w:r w:rsidRPr="00040B8D">
              <w:rPr>
                <w:rFonts w:ascii="Trebuchet MS" w:hAnsi="Trebuchet MS"/>
                <w:lang w:val="en-GB"/>
              </w:rPr>
              <w:t xml:space="preserve">b) </w:t>
            </w:r>
            <w:proofErr w:type="spellStart"/>
            <w:r w:rsidRPr="00040B8D">
              <w:rPr>
                <w:rFonts w:ascii="Trebuchet MS" w:hAnsi="Trebuchet MS"/>
                <w:lang w:val="en-GB"/>
              </w:rPr>
              <w:t>atunci</w:t>
            </w:r>
            <w:proofErr w:type="spellEnd"/>
            <w:r w:rsidRPr="00040B8D">
              <w:rPr>
                <w:rFonts w:ascii="Trebuchet MS" w:hAnsi="Trebuchet MS"/>
                <w:lang w:val="en-GB"/>
              </w:rPr>
              <w:t xml:space="preserve"> </w:t>
            </w:r>
            <w:proofErr w:type="spellStart"/>
            <w:r w:rsidRPr="00040B8D">
              <w:rPr>
                <w:rFonts w:ascii="Trebuchet MS" w:hAnsi="Trebuchet MS"/>
                <w:lang w:val="en-GB"/>
              </w:rPr>
              <w:t>când</w:t>
            </w:r>
            <w:proofErr w:type="spellEnd"/>
            <w:r w:rsidRPr="00040B8D">
              <w:rPr>
                <w:rFonts w:ascii="Trebuchet MS" w:hAnsi="Trebuchet MS"/>
                <w:lang w:val="en-GB"/>
              </w:rPr>
              <w:t xml:space="preserve"> </w:t>
            </w:r>
            <w:proofErr w:type="spellStart"/>
            <w:r w:rsidRPr="00040B8D">
              <w:rPr>
                <w:rFonts w:ascii="Trebuchet MS" w:hAnsi="Trebuchet MS"/>
                <w:lang w:val="en-GB"/>
              </w:rPr>
              <w:t>întreprinderea</w:t>
            </w:r>
            <w:proofErr w:type="spellEnd"/>
            <w:r w:rsidRPr="00040B8D">
              <w:rPr>
                <w:rFonts w:ascii="Trebuchet MS" w:hAnsi="Trebuchet MS"/>
                <w:lang w:val="en-GB"/>
              </w:rPr>
              <w:t xml:space="preserve"> face </w:t>
            </w:r>
            <w:proofErr w:type="spellStart"/>
            <w:r w:rsidRPr="00040B8D">
              <w:rPr>
                <w:rFonts w:ascii="Trebuchet MS" w:hAnsi="Trebuchet MS"/>
                <w:lang w:val="en-GB"/>
              </w:rPr>
              <w:t>obiectul</w:t>
            </w:r>
            <w:proofErr w:type="spellEnd"/>
            <w:r w:rsidRPr="00040B8D">
              <w:rPr>
                <w:rFonts w:ascii="Trebuchet MS" w:hAnsi="Trebuchet MS"/>
                <w:lang w:val="en-GB"/>
              </w:rPr>
              <w:t xml:space="preserve"> </w:t>
            </w:r>
            <w:proofErr w:type="spellStart"/>
            <w:r w:rsidRPr="00040B8D">
              <w:rPr>
                <w:rFonts w:ascii="Trebuchet MS" w:hAnsi="Trebuchet MS"/>
                <w:lang w:val="en-GB"/>
              </w:rPr>
              <w:t>unei</w:t>
            </w:r>
            <w:proofErr w:type="spellEnd"/>
            <w:r w:rsidRPr="00040B8D">
              <w:rPr>
                <w:rFonts w:ascii="Trebuchet MS" w:hAnsi="Trebuchet MS"/>
                <w:lang w:val="en-GB"/>
              </w:rPr>
              <w:t xml:space="preserve"> </w:t>
            </w:r>
            <w:proofErr w:type="spellStart"/>
            <w:r w:rsidRPr="00040B8D">
              <w:rPr>
                <w:rFonts w:ascii="Trebuchet MS" w:hAnsi="Trebuchet MS"/>
                <w:lang w:val="en-GB"/>
              </w:rPr>
              <w:t>proceduri</w:t>
            </w:r>
            <w:proofErr w:type="spellEnd"/>
            <w:r w:rsidRPr="00040B8D">
              <w:rPr>
                <w:rFonts w:ascii="Trebuchet MS" w:hAnsi="Trebuchet MS"/>
                <w:lang w:val="en-GB"/>
              </w:rPr>
              <w:t xml:space="preserve"> </w:t>
            </w:r>
            <w:proofErr w:type="spellStart"/>
            <w:r w:rsidRPr="00040B8D">
              <w:rPr>
                <w:rFonts w:ascii="Trebuchet MS" w:hAnsi="Trebuchet MS"/>
                <w:lang w:val="en-GB"/>
              </w:rPr>
              <w:t>colective</w:t>
            </w:r>
            <w:proofErr w:type="spellEnd"/>
            <w:r w:rsidRPr="00040B8D">
              <w:rPr>
                <w:rFonts w:ascii="Trebuchet MS" w:hAnsi="Trebuchet MS"/>
                <w:lang w:val="en-GB"/>
              </w:rPr>
              <w:t xml:space="preserve"> de </w:t>
            </w:r>
            <w:proofErr w:type="spellStart"/>
            <w:r w:rsidRPr="00040B8D">
              <w:rPr>
                <w:rFonts w:ascii="Trebuchet MS" w:hAnsi="Trebuchet MS"/>
                <w:lang w:val="en-GB"/>
              </w:rPr>
              <w:t>insolvenţă</w:t>
            </w:r>
            <w:proofErr w:type="spellEnd"/>
            <w:r w:rsidRPr="00040B8D">
              <w:rPr>
                <w:rFonts w:ascii="Trebuchet MS" w:hAnsi="Trebuchet MS"/>
                <w:lang w:val="en-GB"/>
              </w:rPr>
              <w:t xml:space="preserve"> </w:t>
            </w:r>
            <w:proofErr w:type="spellStart"/>
            <w:r w:rsidRPr="00040B8D">
              <w:rPr>
                <w:rFonts w:ascii="Trebuchet MS" w:hAnsi="Trebuchet MS"/>
                <w:lang w:val="en-GB"/>
              </w:rPr>
              <w:t>sau</w:t>
            </w:r>
            <w:proofErr w:type="spellEnd"/>
            <w:r w:rsidRPr="00040B8D">
              <w:rPr>
                <w:rFonts w:ascii="Trebuchet MS" w:hAnsi="Trebuchet MS"/>
                <w:lang w:val="en-GB"/>
              </w:rPr>
              <w:t xml:space="preserve"> </w:t>
            </w:r>
            <w:proofErr w:type="spellStart"/>
            <w:r w:rsidRPr="00040B8D">
              <w:rPr>
                <w:rFonts w:ascii="Trebuchet MS" w:hAnsi="Trebuchet MS"/>
                <w:lang w:val="en-GB"/>
              </w:rPr>
              <w:t>îndeplineşte</w:t>
            </w:r>
            <w:proofErr w:type="spellEnd"/>
            <w:r w:rsidRPr="00040B8D">
              <w:rPr>
                <w:rFonts w:ascii="Trebuchet MS" w:hAnsi="Trebuchet MS"/>
                <w:lang w:val="en-GB"/>
              </w:rPr>
              <w:t xml:space="preserve"> </w:t>
            </w:r>
            <w:proofErr w:type="spellStart"/>
            <w:r w:rsidRPr="00040B8D">
              <w:rPr>
                <w:rFonts w:ascii="Trebuchet MS" w:hAnsi="Trebuchet MS"/>
                <w:lang w:val="en-GB"/>
              </w:rPr>
              <w:t>criteriile</w:t>
            </w:r>
            <w:proofErr w:type="spellEnd"/>
            <w:r w:rsidRPr="00040B8D">
              <w:rPr>
                <w:rFonts w:ascii="Trebuchet MS" w:hAnsi="Trebuchet MS"/>
                <w:lang w:val="en-GB"/>
              </w:rPr>
              <w:t xml:space="preserve"> </w:t>
            </w:r>
            <w:proofErr w:type="spellStart"/>
            <w:r w:rsidRPr="00040B8D">
              <w:rPr>
                <w:rFonts w:ascii="Trebuchet MS" w:hAnsi="Trebuchet MS"/>
                <w:lang w:val="en-GB"/>
              </w:rPr>
              <w:t>prevăzute</w:t>
            </w:r>
            <w:proofErr w:type="spellEnd"/>
            <w:r w:rsidRPr="00040B8D">
              <w:rPr>
                <w:rFonts w:ascii="Trebuchet MS" w:hAnsi="Trebuchet MS"/>
                <w:lang w:val="en-GB"/>
              </w:rPr>
              <w:t xml:space="preserve"> </w:t>
            </w:r>
            <w:proofErr w:type="spellStart"/>
            <w:r w:rsidRPr="00040B8D">
              <w:rPr>
                <w:rFonts w:ascii="Trebuchet MS" w:hAnsi="Trebuchet MS"/>
                <w:lang w:val="en-GB"/>
              </w:rPr>
              <w:t>în</w:t>
            </w:r>
            <w:proofErr w:type="spellEnd"/>
            <w:r w:rsidRPr="00040B8D">
              <w:rPr>
                <w:rFonts w:ascii="Trebuchet MS" w:hAnsi="Trebuchet MS"/>
                <w:lang w:val="en-GB"/>
              </w:rPr>
              <w:t xml:space="preserve"> </w:t>
            </w:r>
            <w:proofErr w:type="spellStart"/>
            <w:r w:rsidRPr="00040B8D">
              <w:rPr>
                <w:rFonts w:ascii="Trebuchet MS" w:hAnsi="Trebuchet MS"/>
                <w:lang w:val="en-GB"/>
              </w:rPr>
              <w:t>dreptul</w:t>
            </w:r>
            <w:proofErr w:type="spellEnd"/>
            <w:r w:rsidRPr="00040B8D">
              <w:rPr>
                <w:rFonts w:ascii="Trebuchet MS" w:hAnsi="Trebuchet MS"/>
                <w:lang w:val="en-GB"/>
              </w:rPr>
              <w:t xml:space="preserve"> intern </w:t>
            </w:r>
            <w:proofErr w:type="spellStart"/>
            <w:r w:rsidRPr="00040B8D">
              <w:rPr>
                <w:rFonts w:ascii="Trebuchet MS" w:hAnsi="Trebuchet MS"/>
                <w:lang w:val="en-GB"/>
              </w:rPr>
              <w:t>pentru</w:t>
            </w:r>
            <w:proofErr w:type="spellEnd"/>
            <w:r w:rsidRPr="00040B8D">
              <w:rPr>
                <w:rFonts w:ascii="Trebuchet MS" w:hAnsi="Trebuchet MS"/>
                <w:lang w:val="en-GB"/>
              </w:rPr>
              <w:t xml:space="preserve"> ca o </w:t>
            </w:r>
            <w:proofErr w:type="spellStart"/>
            <w:r w:rsidRPr="00040B8D">
              <w:rPr>
                <w:rFonts w:ascii="Trebuchet MS" w:hAnsi="Trebuchet MS"/>
                <w:lang w:val="en-GB"/>
              </w:rPr>
              <w:t>procedură</w:t>
            </w:r>
            <w:proofErr w:type="spellEnd"/>
            <w:r w:rsidRPr="00040B8D">
              <w:rPr>
                <w:rFonts w:ascii="Trebuchet MS" w:hAnsi="Trebuchet MS"/>
                <w:lang w:val="en-GB"/>
              </w:rPr>
              <w:t xml:space="preserve"> </w:t>
            </w:r>
            <w:proofErr w:type="spellStart"/>
            <w:r w:rsidRPr="00040B8D">
              <w:rPr>
                <w:rFonts w:ascii="Trebuchet MS" w:hAnsi="Trebuchet MS"/>
                <w:lang w:val="en-GB"/>
              </w:rPr>
              <w:t>colectivă</w:t>
            </w:r>
            <w:proofErr w:type="spellEnd"/>
            <w:r w:rsidRPr="00040B8D">
              <w:rPr>
                <w:rFonts w:ascii="Trebuchet MS" w:hAnsi="Trebuchet MS"/>
                <w:lang w:val="en-GB"/>
              </w:rPr>
              <w:t xml:space="preserve"> de </w:t>
            </w:r>
            <w:proofErr w:type="spellStart"/>
            <w:r w:rsidRPr="00040B8D">
              <w:rPr>
                <w:rFonts w:ascii="Trebuchet MS" w:hAnsi="Trebuchet MS"/>
                <w:lang w:val="en-GB"/>
              </w:rPr>
              <w:t>insolvenţă</w:t>
            </w:r>
            <w:proofErr w:type="spellEnd"/>
            <w:r w:rsidRPr="00040B8D">
              <w:rPr>
                <w:rFonts w:ascii="Trebuchet MS" w:hAnsi="Trebuchet MS"/>
                <w:lang w:val="en-GB"/>
              </w:rPr>
              <w:t xml:space="preserve"> </w:t>
            </w:r>
            <w:proofErr w:type="spellStart"/>
            <w:r w:rsidRPr="00040B8D">
              <w:rPr>
                <w:rFonts w:ascii="Trebuchet MS" w:hAnsi="Trebuchet MS"/>
                <w:lang w:val="en-GB"/>
              </w:rPr>
              <w:t>să</w:t>
            </w:r>
            <w:proofErr w:type="spellEnd"/>
            <w:r w:rsidRPr="00040B8D">
              <w:rPr>
                <w:rFonts w:ascii="Trebuchet MS" w:hAnsi="Trebuchet MS"/>
                <w:lang w:val="en-GB"/>
              </w:rPr>
              <w:t xml:space="preserve"> fie </w:t>
            </w:r>
            <w:proofErr w:type="spellStart"/>
            <w:r w:rsidRPr="00040B8D">
              <w:rPr>
                <w:rFonts w:ascii="Trebuchet MS" w:hAnsi="Trebuchet MS"/>
                <w:lang w:val="en-GB"/>
              </w:rPr>
              <w:t>deschisă</w:t>
            </w:r>
            <w:proofErr w:type="spellEnd"/>
            <w:r w:rsidRPr="00040B8D">
              <w:rPr>
                <w:rFonts w:ascii="Trebuchet MS" w:hAnsi="Trebuchet MS"/>
                <w:lang w:val="en-GB"/>
              </w:rPr>
              <w:t xml:space="preserve"> la </w:t>
            </w:r>
            <w:proofErr w:type="spellStart"/>
            <w:r w:rsidRPr="00040B8D">
              <w:rPr>
                <w:rFonts w:ascii="Trebuchet MS" w:hAnsi="Trebuchet MS"/>
                <w:lang w:val="en-GB"/>
              </w:rPr>
              <w:t>cererea</w:t>
            </w:r>
            <w:proofErr w:type="spellEnd"/>
            <w:r w:rsidRPr="00040B8D">
              <w:rPr>
                <w:rFonts w:ascii="Trebuchet MS" w:hAnsi="Trebuchet MS"/>
                <w:lang w:val="en-GB"/>
              </w:rPr>
              <w:t xml:space="preserve"> </w:t>
            </w:r>
            <w:proofErr w:type="spellStart"/>
            <w:r w:rsidRPr="00040B8D">
              <w:rPr>
                <w:rFonts w:ascii="Trebuchet MS" w:hAnsi="Trebuchet MS"/>
                <w:lang w:val="en-GB"/>
              </w:rPr>
              <w:t>creditorilor</w:t>
            </w:r>
            <w:proofErr w:type="spellEnd"/>
            <w:r w:rsidRPr="00040B8D">
              <w:rPr>
                <w:rFonts w:ascii="Trebuchet MS" w:hAnsi="Trebuchet MS"/>
                <w:lang w:val="en-GB"/>
              </w:rPr>
              <w:t xml:space="preserve"> </w:t>
            </w:r>
            <w:proofErr w:type="spellStart"/>
            <w:r w:rsidRPr="00040B8D">
              <w:rPr>
                <w:rFonts w:ascii="Trebuchet MS" w:hAnsi="Trebuchet MS"/>
                <w:lang w:val="en-GB"/>
              </w:rPr>
              <w:t>săi</w:t>
            </w:r>
            <w:proofErr w:type="spellEnd"/>
            <w:r w:rsidRPr="00040B8D">
              <w:rPr>
                <w:rFonts w:ascii="Trebuchet MS" w:hAnsi="Trebuchet MS"/>
                <w:lang w:val="en-GB"/>
              </w:rPr>
              <w:t>;</w:t>
            </w:r>
          </w:p>
          <w:p w14:paraId="5A4535F2" w14:textId="7F57477D" w:rsidR="00DD2A8E" w:rsidRPr="00040B8D" w:rsidRDefault="00DD2A8E" w:rsidP="00DD2A8E">
            <w:pPr>
              <w:widowControl w:val="0"/>
              <w:tabs>
                <w:tab w:val="left" w:pos="1183"/>
              </w:tabs>
              <w:spacing w:line="360" w:lineRule="auto"/>
              <w:ind w:left="753"/>
              <w:jc w:val="both"/>
              <w:rPr>
                <w:rFonts w:ascii="Trebuchet MS" w:hAnsi="Trebuchet MS"/>
                <w:lang w:val="en-US"/>
              </w:rPr>
            </w:pPr>
            <w:r w:rsidRPr="00040B8D">
              <w:rPr>
                <w:rFonts w:ascii="Trebuchet MS" w:hAnsi="Trebuchet MS"/>
                <w:lang w:val="en-GB"/>
              </w:rPr>
              <w:t xml:space="preserve">c) </w:t>
            </w:r>
            <w:proofErr w:type="spellStart"/>
            <w:r w:rsidRPr="00040B8D">
              <w:rPr>
                <w:rFonts w:ascii="Trebuchet MS" w:hAnsi="Trebuchet MS"/>
                <w:lang w:val="en-US"/>
              </w:rPr>
              <w:t>atunci</w:t>
            </w:r>
            <w:proofErr w:type="spellEnd"/>
            <w:r w:rsidRPr="00040B8D">
              <w:rPr>
                <w:rFonts w:ascii="Trebuchet MS" w:hAnsi="Trebuchet MS"/>
                <w:lang w:val="en-US"/>
              </w:rPr>
              <w:t xml:space="preserve"> </w:t>
            </w:r>
            <w:proofErr w:type="spellStart"/>
            <w:r w:rsidRPr="00040B8D">
              <w:rPr>
                <w:rFonts w:ascii="Trebuchet MS" w:hAnsi="Trebuchet MS"/>
                <w:lang w:val="en-US"/>
              </w:rPr>
              <w:t>când</w:t>
            </w:r>
            <w:proofErr w:type="spellEnd"/>
            <w:r w:rsidRPr="00040B8D">
              <w:rPr>
                <w:rFonts w:ascii="Trebuchet MS" w:hAnsi="Trebuchet MS"/>
                <w:lang w:val="en-US"/>
              </w:rPr>
              <w:t xml:space="preserve"> </w:t>
            </w:r>
            <w:proofErr w:type="spellStart"/>
            <w:r w:rsidRPr="00040B8D">
              <w:rPr>
                <w:rFonts w:ascii="Trebuchet MS" w:hAnsi="Trebuchet MS"/>
                <w:lang w:val="en-US"/>
              </w:rPr>
              <w:t>întreprinderea</w:t>
            </w:r>
            <w:proofErr w:type="spellEnd"/>
            <w:r w:rsidRPr="00040B8D">
              <w:rPr>
                <w:rFonts w:ascii="Trebuchet MS" w:hAnsi="Trebuchet MS"/>
                <w:lang w:val="en-US"/>
              </w:rPr>
              <w:t xml:space="preserve"> a </w:t>
            </w:r>
            <w:proofErr w:type="spellStart"/>
            <w:r w:rsidRPr="00040B8D">
              <w:rPr>
                <w:rFonts w:ascii="Trebuchet MS" w:hAnsi="Trebuchet MS"/>
                <w:lang w:val="en-US"/>
              </w:rPr>
              <w:t>primit</w:t>
            </w:r>
            <w:proofErr w:type="spellEnd"/>
            <w:r w:rsidRPr="00040B8D">
              <w:rPr>
                <w:rFonts w:ascii="Trebuchet MS" w:hAnsi="Trebuchet MS"/>
                <w:lang w:val="en-US"/>
              </w:rPr>
              <w:t xml:space="preserve"> </w:t>
            </w:r>
            <w:proofErr w:type="spellStart"/>
            <w:r w:rsidRPr="00040B8D">
              <w:rPr>
                <w:rFonts w:ascii="Trebuchet MS" w:hAnsi="Trebuchet MS"/>
                <w:lang w:val="en-US"/>
              </w:rPr>
              <w:t>ajutor</w:t>
            </w:r>
            <w:proofErr w:type="spellEnd"/>
            <w:r w:rsidRPr="00040B8D">
              <w:rPr>
                <w:rFonts w:ascii="Trebuchet MS" w:hAnsi="Trebuchet MS"/>
                <w:lang w:val="en-US"/>
              </w:rPr>
              <w:t xml:space="preserve"> </w:t>
            </w:r>
            <w:proofErr w:type="spellStart"/>
            <w:r w:rsidRPr="00040B8D">
              <w:rPr>
                <w:rFonts w:ascii="Trebuchet MS" w:hAnsi="Trebuchet MS"/>
                <w:lang w:val="en-US"/>
              </w:rPr>
              <w:t>pentru</w:t>
            </w:r>
            <w:proofErr w:type="spellEnd"/>
            <w:r w:rsidRPr="00040B8D">
              <w:rPr>
                <w:rFonts w:ascii="Trebuchet MS" w:hAnsi="Trebuchet MS"/>
                <w:lang w:val="en-US"/>
              </w:rPr>
              <w:t xml:space="preserve"> </w:t>
            </w:r>
            <w:proofErr w:type="spellStart"/>
            <w:r w:rsidRPr="00040B8D">
              <w:rPr>
                <w:rFonts w:ascii="Trebuchet MS" w:hAnsi="Trebuchet MS"/>
                <w:lang w:val="en-US"/>
              </w:rPr>
              <w:t>salvare</w:t>
            </w:r>
            <w:proofErr w:type="spellEnd"/>
            <w:r w:rsidRPr="00040B8D">
              <w:rPr>
                <w:rFonts w:ascii="Trebuchet MS" w:hAnsi="Trebuchet MS"/>
                <w:lang w:val="en-US"/>
              </w:rPr>
              <w:t xml:space="preserve"> şi nu a </w:t>
            </w:r>
            <w:proofErr w:type="spellStart"/>
            <w:r w:rsidRPr="00040B8D">
              <w:rPr>
                <w:rFonts w:ascii="Trebuchet MS" w:hAnsi="Trebuchet MS"/>
                <w:lang w:val="en-US"/>
              </w:rPr>
              <w:t>rambursat</w:t>
            </w:r>
            <w:proofErr w:type="spellEnd"/>
            <w:r w:rsidRPr="00040B8D">
              <w:rPr>
                <w:rFonts w:ascii="Trebuchet MS" w:hAnsi="Trebuchet MS"/>
                <w:lang w:val="en-US"/>
              </w:rPr>
              <w:t xml:space="preserve"> </w:t>
            </w:r>
            <w:proofErr w:type="spellStart"/>
            <w:r w:rsidRPr="00040B8D">
              <w:rPr>
                <w:rFonts w:ascii="Trebuchet MS" w:hAnsi="Trebuchet MS"/>
                <w:lang w:val="en-US"/>
              </w:rPr>
              <w:t>încă</w:t>
            </w:r>
            <w:proofErr w:type="spellEnd"/>
            <w:r w:rsidRPr="00040B8D">
              <w:rPr>
                <w:rFonts w:ascii="Trebuchet MS" w:hAnsi="Trebuchet MS"/>
                <w:lang w:val="en-US"/>
              </w:rPr>
              <w:t xml:space="preserve"> </w:t>
            </w:r>
            <w:proofErr w:type="spellStart"/>
            <w:r w:rsidRPr="00040B8D">
              <w:rPr>
                <w:rFonts w:ascii="Trebuchet MS" w:hAnsi="Trebuchet MS"/>
                <w:lang w:val="en-US"/>
              </w:rPr>
              <w:t>împrumutul</w:t>
            </w:r>
            <w:proofErr w:type="spellEnd"/>
            <w:r w:rsidRPr="00040B8D">
              <w:rPr>
                <w:rFonts w:ascii="Trebuchet MS" w:hAnsi="Trebuchet MS"/>
                <w:lang w:val="en-US"/>
              </w:rPr>
              <w:t xml:space="preserve"> </w:t>
            </w:r>
            <w:proofErr w:type="spellStart"/>
            <w:r w:rsidRPr="00040B8D">
              <w:rPr>
                <w:rFonts w:ascii="Trebuchet MS" w:hAnsi="Trebuchet MS"/>
                <w:lang w:val="en-US"/>
              </w:rPr>
              <w:t>sau</w:t>
            </w:r>
            <w:proofErr w:type="spellEnd"/>
            <w:r w:rsidRPr="00040B8D">
              <w:rPr>
                <w:rFonts w:ascii="Trebuchet MS" w:hAnsi="Trebuchet MS"/>
                <w:lang w:val="en-US"/>
              </w:rPr>
              <w:t xml:space="preserve"> nu a </w:t>
            </w:r>
            <w:proofErr w:type="spellStart"/>
            <w:r w:rsidRPr="00040B8D">
              <w:rPr>
                <w:rFonts w:ascii="Trebuchet MS" w:hAnsi="Trebuchet MS"/>
                <w:lang w:val="en-US"/>
              </w:rPr>
              <w:t>încetat</w:t>
            </w:r>
            <w:proofErr w:type="spellEnd"/>
            <w:r w:rsidRPr="00040B8D">
              <w:rPr>
                <w:rFonts w:ascii="Trebuchet MS" w:hAnsi="Trebuchet MS"/>
                <w:lang w:val="en-US"/>
              </w:rPr>
              <w:t xml:space="preserve"> </w:t>
            </w:r>
            <w:proofErr w:type="spellStart"/>
            <w:r w:rsidRPr="00040B8D">
              <w:rPr>
                <w:rFonts w:ascii="Trebuchet MS" w:hAnsi="Trebuchet MS"/>
                <w:lang w:val="en-US"/>
              </w:rPr>
              <w:t>garanţia</w:t>
            </w:r>
            <w:proofErr w:type="spellEnd"/>
            <w:r w:rsidRPr="00040B8D">
              <w:rPr>
                <w:rFonts w:ascii="Trebuchet MS" w:hAnsi="Trebuchet MS"/>
                <w:lang w:val="en-US"/>
              </w:rPr>
              <w:t xml:space="preserve"> </w:t>
            </w:r>
            <w:proofErr w:type="spellStart"/>
            <w:r w:rsidRPr="00040B8D">
              <w:rPr>
                <w:rFonts w:ascii="Trebuchet MS" w:hAnsi="Trebuchet MS"/>
                <w:lang w:val="en-US"/>
              </w:rPr>
              <w:t>sau</w:t>
            </w:r>
            <w:proofErr w:type="spellEnd"/>
            <w:r w:rsidRPr="00040B8D">
              <w:rPr>
                <w:rFonts w:ascii="Trebuchet MS" w:hAnsi="Trebuchet MS"/>
                <w:lang w:val="en-US"/>
              </w:rPr>
              <w:t xml:space="preserve"> a </w:t>
            </w:r>
            <w:proofErr w:type="spellStart"/>
            <w:r w:rsidRPr="00040B8D">
              <w:rPr>
                <w:rFonts w:ascii="Trebuchet MS" w:hAnsi="Trebuchet MS"/>
                <w:lang w:val="en-US"/>
              </w:rPr>
              <w:t>primit</w:t>
            </w:r>
            <w:proofErr w:type="spellEnd"/>
            <w:r w:rsidRPr="00040B8D">
              <w:rPr>
                <w:rFonts w:ascii="Trebuchet MS" w:hAnsi="Trebuchet MS"/>
                <w:lang w:val="en-US"/>
              </w:rPr>
              <w:t xml:space="preserve"> </w:t>
            </w:r>
            <w:proofErr w:type="spellStart"/>
            <w:r w:rsidRPr="00040B8D">
              <w:rPr>
                <w:rFonts w:ascii="Trebuchet MS" w:hAnsi="Trebuchet MS"/>
                <w:lang w:val="en-US"/>
              </w:rPr>
              <w:t>ajutoare</w:t>
            </w:r>
            <w:proofErr w:type="spellEnd"/>
            <w:r w:rsidRPr="00040B8D">
              <w:rPr>
                <w:rFonts w:ascii="Trebuchet MS" w:hAnsi="Trebuchet MS"/>
                <w:lang w:val="en-US"/>
              </w:rPr>
              <w:t xml:space="preserve"> </w:t>
            </w:r>
            <w:proofErr w:type="spellStart"/>
            <w:r w:rsidRPr="00040B8D">
              <w:rPr>
                <w:rFonts w:ascii="Trebuchet MS" w:hAnsi="Trebuchet MS"/>
                <w:lang w:val="en-US"/>
              </w:rPr>
              <w:t>pentru</w:t>
            </w:r>
            <w:proofErr w:type="spellEnd"/>
            <w:r w:rsidRPr="00040B8D">
              <w:rPr>
                <w:rFonts w:ascii="Trebuchet MS" w:hAnsi="Trebuchet MS"/>
                <w:lang w:val="en-US"/>
              </w:rPr>
              <w:t xml:space="preserve"> </w:t>
            </w:r>
            <w:proofErr w:type="spellStart"/>
            <w:r w:rsidRPr="00040B8D">
              <w:rPr>
                <w:rFonts w:ascii="Trebuchet MS" w:hAnsi="Trebuchet MS"/>
                <w:lang w:val="en-US"/>
              </w:rPr>
              <w:t>restructurare</w:t>
            </w:r>
            <w:proofErr w:type="spellEnd"/>
            <w:r w:rsidRPr="00040B8D">
              <w:rPr>
                <w:rFonts w:ascii="Trebuchet MS" w:hAnsi="Trebuchet MS"/>
                <w:lang w:val="en-US"/>
              </w:rPr>
              <w:t xml:space="preserve"> şi face </w:t>
            </w:r>
            <w:proofErr w:type="spellStart"/>
            <w:r w:rsidRPr="00040B8D">
              <w:rPr>
                <w:rFonts w:ascii="Trebuchet MS" w:hAnsi="Trebuchet MS"/>
                <w:lang w:val="en-US"/>
              </w:rPr>
              <w:t>încă</w:t>
            </w:r>
            <w:proofErr w:type="spellEnd"/>
            <w:r w:rsidRPr="00040B8D">
              <w:rPr>
                <w:rFonts w:ascii="Trebuchet MS" w:hAnsi="Trebuchet MS"/>
                <w:lang w:val="en-US"/>
              </w:rPr>
              <w:t xml:space="preserve"> </w:t>
            </w:r>
            <w:proofErr w:type="spellStart"/>
            <w:r w:rsidRPr="00040B8D">
              <w:rPr>
                <w:rFonts w:ascii="Trebuchet MS" w:hAnsi="Trebuchet MS"/>
                <w:lang w:val="en-US"/>
              </w:rPr>
              <w:t>obiectul</w:t>
            </w:r>
            <w:proofErr w:type="spellEnd"/>
            <w:r w:rsidRPr="00040B8D">
              <w:rPr>
                <w:rFonts w:ascii="Trebuchet MS" w:hAnsi="Trebuchet MS"/>
                <w:lang w:val="en-US"/>
              </w:rPr>
              <w:t xml:space="preserve"> </w:t>
            </w:r>
            <w:proofErr w:type="spellStart"/>
            <w:r w:rsidRPr="00040B8D">
              <w:rPr>
                <w:rFonts w:ascii="Trebuchet MS" w:hAnsi="Trebuchet MS"/>
                <w:lang w:val="en-US"/>
              </w:rPr>
              <w:t>unui</w:t>
            </w:r>
            <w:proofErr w:type="spellEnd"/>
            <w:r w:rsidRPr="00040B8D">
              <w:rPr>
                <w:rFonts w:ascii="Trebuchet MS" w:hAnsi="Trebuchet MS"/>
                <w:lang w:val="en-US"/>
              </w:rPr>
              <w:t xml:space="preserve"> plan de </w:t>
            </w:r>
            <w:proofErr w:type="spellStart"/>
            <w:r w:rsidRPr="00040B8D">
              <w:rPr>
                <w:rFonts w:ascii="Trebuchet MS" w:hAnsi="Trebuchet MS"/>
                <w:lang w:val="en-US"/>
              </w:rPr>
              <w:t>restructurare</w:t>
            </w:r>
            <w:proofErr w:type="spellEnd"/>
            <w:r w:rsidRPr="00040B8D">
              <w:rPr>
                <w:rFonts w:ascii="Trebuchet MS" w:hAnsi="Trebuchet MS"/>
                <w:lang w:val="en-US"/>
              </w:rPr>
              <w:t>.</w:t>
            </w:r>
          </w:p>
          <w:p w14:paraId="6C0F3F30" w14:textId="1242CEF7" w:rsidR="00826232" w:rsidRPr="00040B8D" w:rsidRDefault="00826232" w:rsidP="00F435BF">
            <w:pPr>
              <w:pStyle w:val="ListParagraph"/>
              <w:widowControl w:val="0"/>
              <w:numPr>
                <w:ilvl w:val="0"/>
                <w:numId w:val="12"/>
              </w:numPr>
              <w:tabs>
                <w:tab w:val="left" w:pos="1183"/>
              </w:tabs>
              <w:spacing w:line="360" w:lineRule="auto"/>
              <w:jc w:val="both"/>
              <w:rPr>
                <w:rFonts w:ascii="Trebuchet MS" w:hAnsi="Trebuchet MS"/>
                <w:lang w:val="en-GB"/>
              </w:rPr>
            </w:pPr>
            <w:r w:rsidRPr="00040B8D">
              <w:rPr>
                <w:rFonts w:ascii="Trebuchet MS" w:hAnsi="Trebuchet MS"/>
                <w:b/>
                <w:u w:val="single"/>
              </w:rPr>
              <w:t>mediul urban</w:t>
            </w:r>
            <w:r w:rsidRPr="00040B8D">
              <w:rPr>
                <w:rFonts w:ascii="Trebuchet MS" w:hAnsi="Trebuchet MS"/>
              </w:rPr>
              <w:t xml:space="preserve"> reprezintă ansamblul oraşelor şi municipiilor, definite ca unităţi administrativ-teritoriale, care include atât localităţile componente, cât şi satele aparţinătoare acestora;</w:t>
            </w:r>
          </w:p>
          <w:p w14:paraId="42FB50AF" w14:textId="16CF25DF" w:rsidR="000B4BD7" w:rsidRPr="00040B8D" w:rsidRDefault="00826232" w:rsidP="00F435BF">
            <w:pPr>
              <w:pStyle w:val="ListParagraph"/>
              <w:widowControl w:val="0"/>
              <w:numPr>
                <w:ilvl w:val="0"/>
                <w:numId w:val="12"/>
              </w:numPr>
              <w:tabs>
                <w:tab w:val="left" w:pos="1183"/>
              </w:tabs>
              <w:spacing w:line="360" w:lineRule="auto"/>
              <w:jc w:val="both"/>
              <w:rPr>
                <w:rFonts w:ascii="Trebuchet MS" w:hAnsi="Trebuchet MS"/>
                <w:lang w:val="en-GB"/>
              </w:rPr>
            </w:pPr>
            <w:r w:rsidRPr="00040B8D">
              <w:rPr>
                <w:rFonts w:ascii="Trebuchet MS" w:hAnsi="Trebuchet MS"/>
                <w:b/>
                <w:u w:val="single"/>
              </w:rPr>
              <w:t>mediul rural</w:t>
            </w:r>
            <w:r w:rsidRPr="00040B8D">
              <w:rPr>
                <w:rFonts w:ascii="Trebuchet MS" w:hAnsi="Trebuchet MS"/>
              </w:rPr>
              <w:t xml:space="preserve"> reprezintă localităţi de rang IV şi V, respectiv sate reşedinţă de comună, sate componente ale comunelor definite conform Legii nr. 351/2001 privind aprobarea Planului de amenajare a teritoriului naţional - Secţiunea a IV-a - Reţeaua de localităţi, cu modificările şi completările ulterioare, cu excepţia satelor aparţinând municipiilor sau oraşelor incluse în mediul urban.</w:t>
            </w:r>
          </w:p>
          <w:p w14:paraId="3E5312DB" w14:textId="77777777" w:rsidR="000B4BD7" w:rsidRPr="00040B8D" w:rsidRDefault="000B4BD7" w:rsidP="00F435BF">
            <w:pPr>
              <w:pStyle w:val="Default"/>
              <w:numPr>
                <w:ilvl w:val="0"/>
                <w:numId w:val="12"/>
              </w:numPr>
              <w:spacing w:line="360" w:lineRule="auto"/>
              <w:jc w:val="both"/>
              <w:rPr>
                <w:rFonts w:ascii="Trebuchet MS" w:hAnsi="Trebuchet MS"/>
                <w:color w:val="auto"/>
                <w:sz w:val="22"/>
                <w:szCs w:val="22"/>
                <w:lang w:val="en-GB"/>
              </w:rPr>
            </w:pPr>
            <w:proofErr w:type="spellStart"/>
            <w:r w:rsidRPr="00040B8D">
              <w:rPr>
                <w:rFonts w:ascii="Trebuchet MS" w:hAnsi="Trebuchet MS"/>
                <w:b/>
                <w:bCs/>
                <w:i/>
                <w:iCs/>
                <w:color w:val="auto"/>
                <w:sz w:val="22"/>
                <w:szCs w:val="22"/>
                <w:lang w:val="en-GB"/>
              </w:rPr>
              <w:t>Activitate</w:t>
            </w:r>
            <w:proofErr w:type="spellEnd"/>
            <w:r w:rsidRPr="00040B8D">
              <w:rPr>
                <w:rFonts w:ascii="Trebuchet MS" w:hAnsi="Trebuchet MS"/>
                <w:b/>
                <w:bCs/>
                <w:i/>
                <w:iCs/>
                <w:color w:val="auto"/>
                <w:sz w:val="22"/>
                <w:szCs w:val="22"/>
                <w:lang w:val="en-GB"/>
              </w:rPr>
              <w:t xml:space="preserve"> de </w:t>
            </w:r>
            <w:proofErr w:type="spellStart"/>
            <w:r w:rsidRPr="00040B8D">
              <w:rPr>
                <w:rFonts w:ascii="Trebuchet MS" w:hAnsi="Trebuchet MS"/>
                <w:b/>
                <w:bCs/>
                <w:i/>
                <w:iCs/>
                <w:color w:val="auto"/>
                <w:sz w:val="22"/>
                <w:szCs w:val="22"/>
                <w:lang w:val="en-GB"/>
              </w:rPr>
              <w:t>bază</w:t>
            </w:r>
            <w:proofErr w:type="spellEnd"/>
            <w:r w:rsidRPr="00040B8D">
              <w:rPr>
                <w:rFonts w:ascii="Trebuchet MS" w:hAnsi="Trebuchet MS"/>
                <w:b/>
                <w:bCs/>
                <w:i/>
                <w:iCs/>
                <w:color w:val="auto"/>
                <w:sz w:val="22"/>
                <w:szCs w:val="22"/>
                <w:lang w:val="en-GB"/>
              </w:rPr>
              <w:t xml:space="preserve"> </w:t>
            </w:r>
            <w:proofErr w:type="spellStart"/>
            <w:r w:rsidRPr="00040B8D">
              <w:rPr>
                <w:rFonts w:ascii="Trebuchet MS" w:hAnsi="Trebuchet MS"/>
                <w:b/>
                <w:bCs/>
                <w:i/>
                <w:iCs/>
                <w:color w:val="auto"/>
                <w:sz w:val="22"/>
                <w:szCs w:val="22"/>
                <w:lang w:val="en-GB"/>
              </w:rPr>
              <w:t>în</w:t>
            </w:r>
            <w:proofErr w:type="spellEnd"/>
            <w:r w:rsidRPr="00040B8D">
              <w:rPr>
                <w:rFonts w:ascii="Trebuchet MS" w:hAnsi="Trebuchet MS"/>
                <w:b/>
                <w:bCs/>
                <w:i/>
                <w:iCs/>
                <w:color w:val="auto"/>
                <w:sz w:val="22"/>
                <w:szCs w:val="22"/>
                <w:lang w:val="en-GB"/>
              </w:rPr>
              <w:t xml:space="preserve"> </w:t>
            </w:r>
            <w:proofErr w:type="spellStart"/>
            <w:r w:rsidRPr="00040B8D">
              <w:rPr>
                <w:rFonts w:ascii="Trebuchet MS" w:hAnsi="Trebuchet MS"/>
                <w:b/>
                <w:bCs/>
                <w:i/>
                <w:iCs/>
                <w:color w:val="auto"/>
                <w:sz w:val="22"/>
                <w:szCs w:val="22"/>
                <w:lang w:val="en-GB"/>
              </w:rPr>
              <w:t>cadrul</w:t>
            </w:r>
            <w:proofErr w:type="spellEnd"/>
            <w:r w:rsidRPr="00040B8D">
              <w:rPr>
                <w:rFonts w:ascii="Trebuchet MS" w:hAnsi="Trebuchet MS"/>
                <w:b/>
                <w:bCs/>
                <w:i/>
                <w:iCs/>
                <w:color w:val="auto"/>
                <w:sz w:val="22"/>
                <w:szCs w:val="22"/>
                <w:lang w:val="en-GB"/>
              </w:rPr>
              <w:t xml:space="preserve"> </w:t>
            </w:r>
            <w:proofErr w:type="spellStart"/>
            <w:r w:rsidRPr="00040B8D">
              <w:rPr>
                <w:rFonts w:ascii="Trebuchet MS" w:hAnsi="Trebuchet MS"/>
                <w:b/>
                <w:bCs/>
                <w:i/>
                <w:iCs/>
                <w:color w:val="auto"/>
                <w:sz w:val="22"/>
                <w:szCs w:val="22"/>
                <w:lang w:val="en-GB"/>
              </w:rPr>
              <w:t>unui</w:t>
            </w:r>
            <w:proofErr w:type="spellEnd"/>
            <w:r w:rsidRPr="00040B8D">
              <w:rPr>
                <w:rFonts w:ascii="Trebuchet MS" w:hAnsi="Trebuchet MS"/>
                <w:b/>
                <w:bCs/>
                <w:i/>
                <w:iCs/>
                <w:color w:val="auto"/>
                <w:sz w:val="22"/>
                <w:szCs w:val="22"/>
                <w:lang w:val="en-GB"/>
              </w:rPr>
              <w:t xml:space="preserve"> </w:t>
            </w:r>
            <w:proofErr w:type="spellStart"/>
            <w:r w:rsidRPr="00040B8D">
              <w:rPr>
                <w:rFonts w:ascii="Trebuchet MS" w:hAnsi="Trebuchet MS"/>
                <w:b/>
                <w:bCs/>
                <w:i/>
                <w:iCs/>
                <w:color w:val="auto"/>
                <w:sz w:val="22"/>
                <w:szCs w:val="22"/>
                <w:lang w:val="en-GB"/>
              </w:rPr>
              <w:t>proiect</w:t>
            </w:r>
            <w:proofErr w:type="spellEnd"/>
            <w:r w:rsidRPr="00040B8D">
              <w:rPr>
                <w:rFonts w:ascii="Trebuchet MS" w:hAnsi="Trebuchet MS"/>
                <w:i/>
                <w:iCs/>
                <w:color w:val="auto"/>
                <w:sz w:val="22"/>
                <w:szCs w:val="22"/>
                <w:lang w:val="en-GB"/>
              </w:rPr>
              <w:t xml:space="preserve"> </w:t>
            </w:r>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activitate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sau</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pachet</w:t>
            </w:r>
            <w:proofErr w:type="spellEnd"/>
            <w:r w:rsidRPr="00040B8D">
              <w:rPr>
                <w:rFonts w:ascii="Trebuchet MS" w:hAnsi="Trebuchet MS"/>
                <w:color w:val="auto"/>
                <w:sz w:val="22"/>
                <w:szCs w:val="22"/>
                <w:lang w:val="en-GB"/>
              </w:rPr>
              <w:t xml:space="preserve"> de </w:t>
            </w:r>
            <w:proofErr w:type="spellStart"/>
            <w:r w:rsidRPr="00040B8D">
              <w:rPr>
                <w:rFonts w:ascii="Trebuchet MS" w:hAnsi="Trebuchet MS"/>
                <w:color w:val="auto"/>
                <w:sz w:val="22"/>
                <w:szCs w:val="22"/>
                <w:lang w:val="en-GB"/>
              </w:rPr>
              <w:t>activități</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declarate</w:t>
            </w:r>
            <w:proofErr w:type="spellEnd"/>
            <w:r w:rsidRPr="00040B8D">
              <w:rPr>
                <w:rFonts w:ascii="Trebuchet MS" w:hAnsi="Trebuchet MS"/>
                <w:color w:val="auto"/>
                <w:sz w:val="22"/>
                <w:szCs w:val="22"/>
                <w:lang w:val="en-GB"/>
              </w:rPr>
              <w:t xml:space="preserve"> de </w:t>
            </w:r>
            <w:proofErr w:type="spellStart"/>
            <w:r w:rsidRPr="00040B8D">
              <w:rPr>
                <w:rFonts w:ascii="Trebuchet MS" w:hAnsi="Trebuchet MS"/>
                <w:color w:val="auto"/>
                <w:sz w:val="22"/>
                <w:szCs w:val="22"/>
                <w:lang w:val="en-GB"/>
              </w:rPr>
              <w:t>către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beneficiar</w:t>
            </w:r>
            <w:proofErr w:type="spellEnd"/>
            <w:r w:rsidRPr="00040B8D">
              <w:rPr>
                <w:rFonts w:ascii="Trebuchet MS" w:hAnsi="Trebuchet MS"/>
                <w:color w:val="auto"/>
                <w:sz w:val="22"/>
                <w:szCs w:val="22"/>
                <w:lang w:val="en-GB"/>
              </w:rPr>
              <w:t xml:space="preserve"> ca </w:t>
            </w:r>
            <w:proofErr w:type="spellStart"/>
            <w:r w:rsidRPr="00040B8D">
              <w:rPr>
                <w:rFonts w:ascii="Trebuchet MS" w:hAnsi="Trebuchet MS"/>
                <w:color w:val="auto"/>
                <w:sz w:val="22"/>
                <w:szCs w:val="22"/>
                <w:lang w:val="en-GB"/>
              </w:rPr>
              <w:t>fiind</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principale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sau</w:t>
            </w:r>
            <w:proofErr w:type="spellEnd"/>
            <w:r w:rsidRPr="00040B8D">
              <w:rPr>
                <w:rFonts w:ascii="Trebuchet MS" w:hAnsi="Trebuchet MS"/>
                <w:color w:val="auto"/>
                <w:sz w:val="22"/>
                <w:szCs w:val="22"/>
                <w:lang w:val="en-GB"/>
              </w:rPr>
              <w:t xml:space="preserve"> de </w:t>
            </w:r>
            <w:proofErr w:type="spellStart"/>
            <w:r w:rsidRPr="00040B8D">
              <w:rPr>
                <w:rFonts w:ascii="Trebuchet MS" w:hAnsi="Trebuchet MS"/>
                <w:color w:val="auto"/>
                <w:sz w:val="22"/>
                <w:szCs w:val="22"/>
                <w:lang w:val="en-GB"/>
              </w:rPr>
              <w:t>referință</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pentru</w:t>
            </w:r>
            <w:proofErr w:type="spellEnd"/>
            <w:r w:rsidRPr="00040B8D">
              <w:rPr>
                <w:rFonts w:ascii="Trebuchet MS" w:hAnsi="Trebuchet MS"/>
                <w:color w:val="auto"/>
                <w:sz w:val="22"/>
                <w:szCs w:val="22"/>
                <w:lang w:val="en-GB"/>
              </w:rPr>
              <w:t xml:space="preserve"> un </w:t>
            </w:r>
            <w:proofErr w:type="spellStart"/>
            <w:r w:rsidRPr="00040B8D">
              <w:rPr>
                <w:rFonts w:ascii="Trebuchet MS" w:hAnsi="Trebuchet MS"/>
                <w:color w:val="auto"/>
                <w:sz w:val="22"/>
                <w:szCs w:val="22"/>
                <w:lang w:val="en-GB"/>
              </w:rPr>
              <w:t>proiect</w:t>
            </w:r>
            <w:proofErr w:type="spellEnd"/>
            <w:r w:rsidRPr="00040B8D">
              <w:rPr>
                <w:rFonts w:ascii="Trebuchet MS" w:hAnsi="Trebuchet MS"/>
                <w:color w:val="auto"/>
                <w:sz w:val="22"/>
                <w:szCs w:val="22"/>
                <w:lang w:val="en-GB"/>
              </w:rPr>
              <w:t xml:space="preserve">, care se </w:t>
            </w:r>
            <w:proofErr w:type="spellStart"/>
            <w:r w:rsidRPr="00040B8D">
              <w:rPr>
                <w:rFonts w:ascii="Trebuchet MS" w:hAnsi="Trebuchet MS"/>
                <w:color w:val="auto"/>
                <w:sz w:val="22"/>
                <w:szCs w:val="22"/>
                <w:lang w:val="en-GB"/>
              </w:rPr>
              <w:t>verifică</w:t>
            </w:r>
            <w:proofErr w:type="spellEnd"/>
            <w:r w:rsidRPr="00040B8D">
              <w:rPr>
                <w:rFonts w:ascii="Trebuchet MS" w:hAnsi="Trebuchet MS"/>
                <w:color w:val="auto"/>
                <w:sz w:val="22"/>
                <w:szCs w:val="22"/>
                <w:lang w:val="en-GB"/>
              </w:rPr>
              <w:t xml:space="preserve"> de </w:t>
            </w:r>
            <w:proofErr w:type="spellStart"/>
            <w:r w:rsidRPr="00040B8D">
              <w:rPr>
                <w:rFonts w:ascii="Trebuchet MS" w:hAnsi="Trebuchet MS"/>
                <w:color w:val="auto"/>
                <w:sz w:val="22"/>
                <w:szCs w:val="22"/>
                <w:lang w:val="en-GB"/>
              </w:rPr>
              <w:t>către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autoritatea</w:t>
            </w:r>
            <w:proofErr w:type="spellEnd"/>
            <w:r w:rsidRPr="00040B8D">
              <w:rPr>
                <w:rFonts w:ascii="Trebuchet MS" w:hAnsi="Trebuchet MS"/>
                <w:color w:val="auto"/>
                <w:sz w:val="22"/>
                <w:szCs w:val="22"/>
                <w:lang w:val="en-GB"/>
              </w:rPr>
              <w:t xml:space="preserve"> de management/</w:t>
            </w:r>
            <w:proofErr w:type="spellStart"/>
            <w:r w:rsidRPr="00040B8D">
              <w:rPr>
                <w:rFonts w:ascii="Trebuchet MS" w:hAnsi="Trebuchet MS"/>
                <w:color w:val="auto"/>
                <w:sz w:val="22"/>
                <w:szCs w:val="22"/>
                <w:lang w:val="en-GB"/>
              </w:rPr>
              <w:t>organismul</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intermediar</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după</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caz</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în</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etapa</w:t>
            </w:r>
            <w:proofErr w:type="spellEnd"/>
            <w:r w:rsidRPr="00040B8D">
              <w:rPr>
                <w:rFonts w:ascii="Trebuchet MS" w:hAnsi="Trebuchet MS"/>
                <w:color w:val="auto"/>
                <w:sz w:val="22"/>
                <w:szCs w:val="22"/>
                <w:lang w:val="en-GB"/>
              </w:rPr>
              <w:t xml:space="preserve"> de </w:t>
            </w:r>
            <w:proofErr w:type="spellStart"/>
            <w:r w:rsidRPr="00040B8D">
              <w:rPr>
                <w:rFonts w:ascii="Trebuchet MS" w:hAnsi="Trebuchet MS"/>
                <w:color w:val="auto"/>
                <w:sz w:val="22"/>
                <w:szCs w:val="22"/>
                <w:lang w:val="en-GB"/>
              </w:rPr>
              <w:t>contractare</w:t>
            </w:r>
            <w:proofErr w:type="spellEnd"/>
            <w:r w:rsidRPr="00040B8D">
              <w:rPr>
                <w:rFonts w:ascii="Trebuchet MS" w:hAnsi="Trebuchet MS"/>
                <w:color w:val="auto"/>
                <w:sz w:val="22"/>
                <w:szCs w:val="22"/>
                <w:lang w:val="en-GB"/>
              </w:rPr>
              <w:t xml:space="preserve">, la </w:t>
            </w:r>
            <w:proofErr w:type="spellStart"/>
            <w:r w:rsidRPr="00040B8D">
              <w:rPr>
                <w:rFonts w:ascii="Trebuchet MS" w:hAnsi="Trebuchet MS"/>
                <w:color w:val="auto"/>
                <w:sz w:val="22"/>
                <w:szCs w:val="22"/>
                <w:lang w:val="en-GB"/>
              </w:rPr>
              <w:t>momentul</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întocmirii</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planului</w:t>
            </w:r>
            <w:proofErr w:type="spellEnd"/>
            <w:r w:rsidRPr="00040B8D">
              <w:rPr>
                <w:rFonts w:ascii="Trebuchet MS" w:hAnsi="Trebuchet MS"/>
                <w:color w:val="auto"/>
                <w:sz w:val="22"/>
                <w:szCs w:val="22"/>
                <w:lang w:val="en-GB"/>
              </w:rPr>
              <w:t xml:space="preserve"> de </w:t>
            </w:r>
            <w:proofErr w:type="spellStart"/>
            <w:r w:rsidRPr="00040B8D">
              <w:rPr>
                <w:rFonts w:ascii="Trebuchet MS" w:hAnsi="Trebuchet MS"/>
                <w:color w:val="auto"/>
                <w:sz w:val="22"/>
                <w:szCs w:val="22"/>
                <w:lang w:val="en-GB"/>
              </w:rPr>
              <w:t>monitorizare</w:t>
            </w:r>
            <w:proofErr w:type="spellEnd"/>
            <w:r w:rsidRPr="00040B8D">
              <w:rPr>
                <w:rFonts w:ascii="Trebuchet MS" w:hAnsi="Trebuchet MS"/>
                <w:color w:val="auto"/>
                <w:sz w:val="22"/>
                <w:szCs w:val="22"/>
                <w:lang w:val="en-GB"/>
              </w:rPr>
              <w:t xml:space="preserve"> al </w:t>
            </w:r>
            <w:proofErr w:type="spellStart"/>
            <w:r w:rsidRPr="00040B8D">
              <w:rPr>
                <w:rFonts w:ascii="Trebuchet MS" w:hAnsi="Trebuchet MS"/>
                <w:color w:val="auto"/>
                <w:sz w:val="22"/>
                <w:szCs w:val="22"/>
                <w:lang w:val="en-GB"/>
              </w:rPr>
              <w:t>proiectului</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și</w:t>
            </w:r>
            <w:proofErr w:type="spellEnd"/>
            <w:r w:rsidRPr="00040B8D">
              <w:rPr>
                <w:rFonts w:ascii="Trebuchet MS" w:hAnsi="Trebuchet MS"/>
                <w:color w:val="auto"/>
                <w:sz w:val="22"/>
                <w:szCs w:val="22"/>
                <w:lang w:val="en-GB"/>
              </w:rPr>
              <w:t xml:space="preserve"> care </w:t>
            </w:r>
            <w:proofErr w:type="spellStart"/>
            <w:r w:rsidRPr="00040B8D">
              <w:rPr>
                <w:rFonts w:ascii="Trebuchet MS" w:hAnsi="Trebuchet MS"/>
                <w:color w:val="auto"/>
                <w:sz w:val="22"/>
                <w:szCs w:val="22"/>
                <w:lang w:val="en-GB"/>
              </w:rPr>
              <w:t>trebuie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să</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respecte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următoarele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condiții</w:t>
            </w:r>
            <w:proofErr w:type="spellEnd"/>
            <w:r w:rsidRPr="00040B8D">
              <w:rPr>
                <w:rFonts w:ascii="Trebuchet MS" w:hAnsi="Trebuchet MS"/>
                <w:color w:val="auto"/>
                <w:sz w:val="22"/>
                <w:szCs w:val="22"/>
                <w:lang w:val="en-GB"/>
              </w:rPr>
              <w:t xml:space="preserve"> cumulative:</w:t>
            </w:r>
          </w:p>
          <w:p w14:paraId="140727C4" w14:textId="77777777" w:rsidR="000B4BD7" w:rsidRPr="00040B8D" w:rsidRDefault="000B4BD7" w:rsidP="000B4BD7">
            <w:pPr>
              <w:pStyle w:val="Default"/>
              <w:spacing w:line="360" w:lineRule="auto"/>
              <w:ind w:left="879" w:hanging="426"/>
              <w:jc w:val="both"/>
              <w:rPr>
                <w:rFonts w:ascii="Trebuchet MS" w:hAnsi="Trebuchet MS"/>
                <w:color w:val="auto"/>
                <w:sz w:val="22"/>
                <w:szCs w:val="22"/>
                <w:lang w:val="en-GB"/>
              </w:rPr>
            </w:pPr>
            <w:r w:rsidRPr="00040B8D">
              <w:rPr>
                <w:rFonts w:ascii="Trebuchet MS" w:hAnsi="Trebuchet MS"/>
                <w:color w:val="auto"/>
                <w:sz w:val="22"/>
                <w:szCs w:val="22"/>
                <w:lang w:val="en-GB"/>
              </w:rPr>
              <w:t>(</w:t>
            </w:r>
            <w:proofErr w:type="spellStart"/>
            <w:r w:rsidRPr="00040B8D">
              <w:rPr>
                <w:rFonts w:ascii="Trebuchet MS" w:hAnsi="Trebuchet MS"/>
                <w:color w:val="auto"/>
                <w:sz w:val="22"/>
                <w:szCs w:val="22"/>
                <w:lang w:val="en-GB"/>
              </w:rPr>
              <w:t>i</w:t>
            </w:r>
            <w:proofErr w:type="spellEnd"/>
            <w:r w:rsidRPr="00040B8D">
              <w:rPr>
                <w:rFonts w:ascii="Trebuchet MS" w:hAnsi="Trebuchet MS"/>
                <w:color w:val="auto"/>
                <w:sz w:val="22"/>
                <w:szCs w:val="22"/>
                <w:lang w:val="en-GB"/>
              </w:rPr>
              <w:t xml:space="preserve">) are </w:t>
            </w:r>
            <w:proofErr w:type="spellStart"/>
            <w:r w:rsidRPr="00040B8D">
              <w:rPr>
                <w:rFonts w:ascii="Trebuchet MS" w:hAnsi="Trebuchet MS"/>
                <w:color w:val="auto"/>
                <w:sz w:val="22"/>
                <w:szCs w:val="22"/>
                <w:lang w:val="en-GB"/>
              </w:rPr>
              <w:t>legătură</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directă</w:t>
            </w:r>
            <w:proofErr w:type="spellEnd"/>
            <w:r w:rsidRPr="00040B8D">
              <w:rPr>
                <w:rFonts w:ascii="Trebuchet MS" w:hAnsi="Trebuchet MS"/>
                <w:color w:val="auto"/>
                <w:sz w:val="22"/>
                <w:szCs w:val="22"/>
                <w:lang w:val="en-GB"/>
              </w:rPr>
              <w:t xml:space="preserve"> cu </w:t>
            </w:r>
            <w:proofErr w:type="spellStart"/>
            <w:r w:rsidRPr="00040B8D">
              <w:rPr>
                <w:rFonts w:ascii="Trebuchet MS" w:hAnsi="Trebuchet MS"/>
                <w:color w:val="auto"/>
                <w:sz w:val="22"/>
                <w:szCs w:val="22"/>
                <w:lang w:val="en-GB"/>
              </w:rPr>
              <w:t>obiectul</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proiectului</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pentru</w:t>
            </w:r>
            <w:proofErr w:type="spellEnd"/>
            <w:r w:rsidRPr="00040B8D">
              <w:rPr>
                <w:rFonts w:ascii="Trebuchet MS" w:hAnsi="Trebuchet MS"/>
                <w:color w:val="auto"/>
                <w:sz w:val="22"/>
                <w:szCs w:val="22"/>
                <w:lang w:val="en-GB"/>
              </w:rPr>
              <w:t xml:space="preserve"> care se </w:t>
            </w:r>
            <w:proofErr w:type="spellStart"/>
            <w:r w:rsidRPr="00040B8D">
              <w:rPr>
                <w:rFonts w:ascii="Trebuchet MS" w:hAnsi="Trebuchet MS"/>
                <w:color w:val="auto"/>
                <w:sz w:val="22"/>
                <w:szCs w:val="22"/>
                <w:lang w:val="en-GB"/>
              </w:rPr>
              <w:t>acordă</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finanțarea</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și</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contribuie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în</w:t>
            </w:r>
            <w:proofErr w:type="spellEnd"/>
            <w:r w:rsidRPr="00040B8D">
              <w:rPr>
                <w:rFonts w:ascii="Trebuchet MS" w:hAnsi="Trebuchet MS"/>
                <w:color w:val="auto"/>
                <w:sz w:val="22"/>
                <w:szCs w:val="22"/>
                <w:lang w:val="en-GB"/>
              </w:rPr>
              <w:t xml:space="preserve"> mod direct </w:t>
            </w:r>
            <w:proofErr w:type="spellStart"/>
            <w:r w:rsidRPr="00040B8D">
              <w:rPr>
                <w:rFonts w:ascii="Trebuchet MS" w:hAnsi="Trebuchet MS"/>
                <w:color w:val="auto"/>
                <w:sz w:val="22"/>
                <w:szCs w:val="22"/>
                <w:lang w:val="en-GB"/>
              </w:rPr>
              <w:t>și</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semnificativ</w:t>
            </w:r>
            <w:proofErr w:type="spellEnd"/>
            <w:r w:rsidRPr="00040B8D">
              <w:rPr>
                <w:rFonts w:ascii="Trebuchet MS" w:hAnsi="Trebuchet MS"/>
                <w:color w:val="auto"/>
                <w:sz w:val="22"/>
                <w:szCs w:val="22"/>
                <w:lang w:val="en-GB"/>
              </w:rPr>
              <w:t xml:space="preserve"> la </w:t>
            </w:r>
            <w:proofErr w:type="spellStart"/>
            <w:r w:rsidRPr="00040B8D">
              <w:rPr>
                <w:rFonts w:ascii="Trebuchet MS" w:hAnsi="Trebuchet MS"/>
                <w:color w:val="auto"/>
                <w:sz w:val="22"/>
                <w:szCs w:val="22"/>
                <w:lang w:val="en-GB"/>
              </w:rPr>
              <w:t>realizarea</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obiectivelor</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și</w:t>
            </w:r>
            <w:proofErr w:type="spellEnd"/>
            <w:r w:rsidRPr="00040B8D">
              <w:rPr>
                <w:rFonts w:ascii="Trebuchet MS" w:hAnsi="Trebuchet MS"/>
                <w:color w:val="auto"/>
                <w:sz w:val="22"/>
                <w:szCs w:val="22"/>
                <w:lang w:val="en-GB"/>
              </w:rPr>
              <w:t xml:space="preserve"> la </w:t>
            </w:r>
            <w:proofErr w:type="spellStart"/>
            <w:r w:rsidRPr="00040B8D">
              <w:rPr>
                <w:rFonts w:ascii="Trebuchet MS" w:hAnsi="Trebuchet MS"/>
                <w:color w:val="auto"/>
                <w:sz w:val="22"/>
                <w:szCs w:val="22"/>
                <w:lang w:val="en-GB"/>
              </w:rPr>
              <w:t>obținerea</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rezultatelor</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acestuia</w:t>
            </w:r>
            <w:proofErr w:type="spellEnd"/>
            <w:r w:rsidRPr="00040B8D">
              <w:rPr>
                <w:rFonts w:ascii="Trebuchet MS" w:hAnsi="Trebuchet MS"/>
                <w:color w:val="auto"/>
                <w:sz w:val="22"/>
                <w:szCs w:val="22"/>
                <w:lang w:val="en-GB"/>
              </w:rPr>
              <w:t>;</w:t>
            </w:r>
          </w:p>
          <w:p w14:paraId="718D3343" w14:textId="77777777" w:rsidR="000B4BD7" w:rsidRPr="00040B8D" w:rsidRDefault="000B4BD7" w:rsidP="000B4BD7">
            <w:pPr>
              <w:pStyle w:val="Default"/>
              <w:spacing w:line="360" w:lineRule="auto"/>
              <w:ind w:left="879" w:hanging="426"/>
              <w:jc w:val="both"/>
              <w:rPr>
                <w:rFonts w:ascii="Trebuchet MS" w:hAnsi="Trebuchet MS"/>
                <w:color w:val="auto"/>
                <w:sz w:val="22"/>
                <w:szCs w:val="22"/>
                <w:lang w:val="en-GB"/>
              </w:rPr>
            </w:pPr>
            <w:r w:rsidRPr="00040B8D">
              <w:rPr>
                <w:rFonts w:ascii="Trebuchet MS" w:hAnsi="Trebuchet MS"/>
                <w:color w:val="auto"/>
                <w:sz w:val="22"/>
                <w:szCs w:val="22"/>
                <w:lang w:val="en-GB"/>
              </w:rPr>
              <w:t xml:space="preserve">(ii) se </w:t>
            </w:r>
            <w:proofErr w:type="spellStart"/>
            <w:r w:rsidRPr="00040B8D">
              <w:rPr>
                <w:rFonts w:ascii="Trebuchet MS" w:hAnsi="Trebuchet MS"/>
                <w:color w:val="auto"/>
                <w:sz w:val="22"/>
                <w:szCs w:val="22"/>
                <w:lang w:val="en-GB"/>
              </w:rPr>
              <w:t>regăsește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în</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cererea</w:t>
            </w:r>
            <w:proofErr w:type="spellEnd"/>
            <w:r w:rsidRPr="00040B8D">
              <w:rPr>
                <w:rFonts w:ascii="Trebuchet MS" w:hAnsi="Trebuchet MS"/>
                <w:color w:val="auto"/>
                <w:sz w:val="22"/>
                <w:szCs w:val="22"/>
                <w:lang w:val="en-GB"/>
              </w:rPr>
              <w:t xml:space="preserve"> de </w:t>
            </w:r>
            <w:proofErr w:type="spellStart"/>
            <w:r w:rsidRPr="00040B8D">
              <w:rPr>
                <w:rFonts w:ascii="Trebuchet MS" w:hAnsi="Trebuchet MS"/>
                <w:color w:val="auto"/>
                <w:sz w:val="22"/>
                <w:szCs w:val="22"/>
                <w:lang w:val="en-GB"/>
              </w:rPr>
              <w:t>finanțare</w:t>
            </w:r>
            <w:proofErr w:type="spellEnd"/>
            <w:r w:rsidRPr="00040B8D">
              <w:rPr>
                <w:rFonts w:ascii="Trebuchet MS" w:hAnsi="Trebuchet MS"/>
                <w:color w:val="auto"/>
                <w:sz w:val="22"/>
                <w:szCs w:val="22"/>
                <w:lang w:val="en-GB"/>
              </w:rPr>
              <w:t xml:space="preserve"> sub forma </w:t>
            </w:r>
            <w:proofErr w:type="spellStart"/>
            <w:r w:rsidRPr="00040B8D">
              <w:rPr>
                <w:rFonts w:ascii="Trebuchet MS" w:hAnsi="Trebuchet MS"/>
                <w:color w:val="auto"/>
                <w:sz w:val="22"/>
                <w:szCs w:val="22"/>
                <w:lang w:val="en-GB"/>
              </w:rPr>
              <w:t>activităților</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eligibile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obligatorii</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specificate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în</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Ghidul</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Solicitantului</w:t>
            </w:r>
            <w:proofErr w:type="spellEnd"/>
            <w:r w:rsidRPr="00040B8D">
              <w:rPr>
                <w:rFonts w:ascii="Trebuchet MS" w:hAnsi="Trebuchet MS"/>
                <w:color w:val="auto"/>
                <w:sz w:val="22"/>
                <w:szCs w:val="22"/>
                <w:lang w:val="en-GB"/>
              </w:rPr>
              <w:t>;</w:t>
            </w:r>
          </w:p>
          <w:p w14:paraId="50F47FDC" w14:textId="77777777" w:rsidR="000B4BD7" w:rsidRPr="00040B8D" w:rsidRDefault="000B4BD7" w:rsidP="000B4BD7">
            <w:pPr>
              <w:pStyle w:val="Default"/>
              <w:spacing w:line="360" w:lineRule="auto"/>
              <w:ind w:left="879" w:hanging="426"/>
              <w:jc w:val="both"/>
              <w:rPr>
                <w:rFonts w:ascii="Trebuchet MS" w:hAnsi="Trebuchet MS"/>
                <w:color w:val="auto"/>
                <w:sz w:val="22"/>
                <w:szCs w:val="22"/>
                <w:lang w:val="en-GB"/>
              </w:rPr>
            </w:pPr>
            <w:r w:rsidRPr="00040B8D">
              <w:rPr>
                <w:rFonts w:ascii="Trebuchet MS" w:hAnsi="Trebuchet MS"/>
                <w:color w:val="auto"/>
                <w:sz w:val="22"/>
                <w:szCs w:val="22"/>
                <w:lang w:val="en-GB"/>
              </w:rPr>
              <w:t xml:space="preserve">(iii) nu face </w:t>
            </w:r>
            <w:proofErr w:type="spellStart"/>
            <w:r w:rsidRPr="00040B8D">
              <w:rPr>
                <w:rFonts w:ascii="Trebuchet MS" w:hAnsi="Trebuchet MS"/>
                <w:color w:val="auto"/>
                <w:sz w:val="22"/>
                <w:szCs w:val="22"/>
                <w:lang w:val="en-GB"/>
              </w:rPr>
              <w:t>parte</w:t>
            </w:r>
            <w:proofErr w:type="spellEnd"/>
            <w:r w:rsidRPr="00040B8D">
              <w:rPr>
                <w:rFonts w:ascii="Trebuchet MS" w:hAnsi="Trebuchet MS"/>
                <w:color w:val="auto"/>
                <w:sz w:val="22"/>
                <w:szCs w:val="22"/>
                <w:lang w:val="en-GB"/>
              </w:rPr>
              <w:t xml:space="preserve"> din </w:t>
            </w:r>
            <w:proofErr w:type="spellStart"/>
            <w:r w:rsidRPr="00040B8D">
              <w:rPr>
                <w:rFonts w:ascii="Trebuchet MS" w:hAnsi="Trebuchet MS"/>
                <w:color w:val="auto"/>
                <w:sz w:val="22"/>
                <w:szCs w:val="22"/>
                <w:lang w:val="en-GB"/>
              </w:rPr>
              <w:t>activitățile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conexe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așa</w:t>
            </w:r>
            <w:proofErr w:type="spellEnd"/>
            <w:r w:rsidRPr="00040B8D">
              <w:rPr>
                <w:rFonts w:ascii="Trebuchet MS" w:hAnsi="Trebuchet MS"/>
                <w:color w:val="auto"/>
                <w:sz w:val="22"/>
                <w:szCs w:val="22"/>
                <w:lang w:val="en-GB"/>
              </w:rPr>
              <w:t xml:space="preserve"> cum sunt </w:t>
            </w:r>
            <w:proofErr w:type="spellStart"/>
            <w:r w:rsidRPr="00040B8D">
              <w:rPr>
                <w:rFonts w:ascii="Trebuchet MS" w:hAnsi="Trebuchet MS"/>
                <w:color w:val="auto"/>
                <w:sz w:val="22"/>
                <w:szCs w:val="22"/>
                <w:lang w:val="en-GB"/>
              </w:rPr>
              <w:t>acestea</w:t>
            </w:r>
            <w:proofErr w:type="spellEnd"/>
            <w:r w:rsidRPr="00040B8D">
              <w:rPr>
                <w:rFonts w:ascii="Trebuchet MS" w:hAnsi="Trebuchet MS"/>
                <w:color w:val="auto"/>
                <w:sz w:val="22"/>
                <w:szCs w:val="22"/>
                <w:lang w:val="en-GB"/>
              </w:rPr>
              <w:t xml:space="preserve"> definite </w:t>
            </w:r>
            <w:proofErr w:type="spellStart"/>
            <w:r w:rsidRPr="00040B8D">
              <w:rPr>
                <w:rFonts w:ascii="Trebuchet MS" w:hAnsi="Trebuchet MS"/>
                <w:color w:val="auto"/>
                <w:sz w:val="22"/>
                <w:szCs w:val="22"/>
                <w:lang w:val="en-GB"/>
              </w:rPr>
              <w:t>în</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Ghidul</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Solicitantului</w:t>
            </w:r>
            <w:proofErr w:type="spellEnd"/>
            <w:r w:rsidRPr="00040B8D">
              <w:rPr>
                <w:rFonts w:ascii="Trebuchet MS" w:hAnsi="Trebuchet MS"/>
                <w:color w:val="auto"/>
                <w:sz w:val="22"/>
                <w:szCs w:val="22"/>
                <w:lang w:val="en-GB"/>
              </w:rPr>
              <w:t>;</w:t>
            </w:r>
          </w:p>
          <w:p w14:paraId="4ED9F1C3" w14:textId="77777777" w:rsidR="000B4BD7" w:rsidRPr="00040B8D" w:rsidRDefault="000B4BD7" w:rsidP="000B4BD7">
            <w:pPr>
              <w:pStyle w:val="Default"/>
              <w:spacing w:line="360" w:lineRule="auto"/>
              <w:ind w:left="720" w:hanging="267"/>
              <w:jc w:val="both"/>
              <w:rPr>
                <w:rFonts w:ascii="Trebuchet MS" w:hAnsi="Trebuchet MS"/>
                <w:color w:val="auto"/>
                <w:sz w:val="22"/>
                <w:szCs w:val="22"/>
                <w:lang w:val="en-GB"/>
              </w:rPr>
            </w:pPr>
            <w:r w:rsidRPr="00040B8D">
              <w:rPr>
                <w:rFonts w:ascii="Trebuchet MS" w:hAnsi="Trebuchet MS"/>
                <w:color w:val="auto"/>
                <w:sz w:val="22"/>
                <w:szCs w:val="22"/>
                <w:lang w:val="en-GB"/>
              </w:rPr>
              <w:t xml:space="preserve">(iv) </w:t>
            </w:r>
            <w:proofErr w:type="spellStart"/>
            <w:r w:rsidRPr="00040B8D">
              <w:rPr>
                <w:rFonts w:ascii="Trebuchet MS" w:hAnsi="Trebuchet MS"/>
                <w:color w:val="auto"/>
                <w:sz w:val="22"/>
                <w:szCs w:val="22"/>
                <w:lang w:val="en-GB"/>
              </w:rPr>
              <w:t>bugetul</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estimat</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alocat</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activității</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sau</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pachetului</w:t>
            </w:r>
            <w:proofErr w:type="spellEnd"/>
            <w:r w:rsidRPr="00040B8D">
              <w:rPr>
                <w:rFonts w:ascii="Trebuchet MS" w:hAnsi="Trebuchet MS"/>
                <w:color w:val="auto"/>
                <w:sz w:val="22"/>
                <w:szCs w:val="22"/>
                <w:lang w:val="en-GB"/>
              </w:rPr>
              <w:t xml:space="preserve"> de </w:t>
            </w:r>
            <w:proofErr w:type="spellStart"/>
            <w:r w:rsidRPr="00040B8D">
              <w:rPr>
                <w:rFonts w:ascii="Trebuchet MS" w:hAnsi="Trebuchet MS"/>
                <w:color w:val="auto"/>
                <w:sz w:val="22"/>
                <w:szCs w:val="22"/>
                <w:lang w:val="en-GB"/>
              </w:rPr>
              <w:t>activități</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reprezintă</w:t>
            </w:r>
            <w:proofErr w:type="spellEnd"/>
            <w:r w:rsidRPr="00040B8D">
              <w:rPr>
                <w:rFonts w:ascii="Trebuchet MS" w:hAnsi="Trebuchet MS"/>
                <w:color w:val="auto"/>
                <w:sz w:val="22"/>
                <w:szCs w:val="22"/>
                <w:lang w:val="en-GB"/>
              </w:rPr>
              <w:t xml:space="preserve"> minimum 50% din </w:t>
            </w:r>
            <w:proofErr w:type="spellStart"/>
            <w:r w:rsidRPr="00040B8D">
              <w:rPr>
                <w:rFonts w:ascii="Trebuchet MS" w:hAnsi="Trebuchet MS"/>
                <w:color w:val="auto"/>
                <w:sz w:val="22"/>
                <w:szCs w:val="22"/>
                <w:lang w:val="en-GB"/>
              </w:rPr>
              <w:t>bugetul</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eligibil</w:t>
            </w:r>
            <w:proofErr w:type="spellEnd"/>
            <w:r w:rsidRPr="00040B8D">
              <w:rPr>
                <w:rFonts w:ascii="Trebuchet MS" w:hAnsi="Trebuchet MS"/>
                <w:color w:val="auto"/>
                <w:sz w:val="22"/>
                <w:szCs w:val="22"/>
                <w:lang w:val="en-GB"/>
              </w:rPr>
              <w:t xml:space="preserve"> al </w:t>
            </w:r>
            <w:proofErr w:type="spellStart"/>
            <w:r w:rsidRPr="00040B8D">
              <w:rPr>
                <w:rFonts w:ascii="Trebuchet MS" w:hAnsi="Trebuchet MS"/>
                <w:color w:val="auto"/>
                <w:sz w:val="22"/>
                <w:szCs w:val="22"/>
                <w:lang w:val="en-GB"/>
              </w:rPr>
              <w:t>proiectului</w:t>
            </w:r>
            <w:proofErr w:type="spellEnd"/>
            <w:r w:rsidRPr="00040B8D">
              <w:rPr>
                <w:rFonts w:ascii="Trebuchet MS" w:hAnsi="Trebuchet MS"/>
                <w:color w:val="auto"/>
                <w:sz w:val="22"/>
                <w:szCs w:val="22"/>
                <w:lang w:val="en-GB"/>
              </w:rPr>
              <w:t>;</w:t>
            </w:r>
          </w:p>
          <w:p w14:paraId="1A1CB3B0" w14:textId="77777777" w:rsidR="000B4BD7" w:rsidRPr="00040B8D" w:rsidRDefault="000B4BD7" w:rsidP="00F435BF">
            <w:pPr>
              <w:pStyle w:val="Default"/>
              <w:numPr>
                <w:ilvl w:val="0"/>
                <w:numId w:val="12"/>
              </w:numPr>
              <w:spacing w:line="360" w:lineRule="auto"/>
              <w:jc w:val="both"/>
              <w:rPr>
                <w:rFonts w:ascii="Trebuchet MS" w:hAnsi="Trebuchet MS"/>
                <w:color w:val="auto"/>
                <w:sz w:val="22"/>
                <w:szCs w:val="22"/>
                <w:lang w:val="ro-RO"/>
              </w:rPr>
            </w:pPr>
            <w:proofErr w:type="spellStart"/>
            <w:r w:rsidRPr="00040B8D">
              <w:rPr>
                <w:rFonts w:ascii="Trebuchet MS" w:hAnsi="Trebuchet MS"/>
                <w:b/>
                <w:bCs/>
                <w:i/>
                <w:iCs/>
                <w:color w:val="auto"/>
                <w:sz w:val="22"/>
                <w:szCs w:val="22"/>
              </w:rPr>
              <w:t>Accesibilizare</w:t>
            </w:r>
            <w:proofErr w:type="spellEnd"/>
            <w:r w:rsidRPr="00040B8D">
              <w:rPr>
                <w:rFonts w:ascii="Trebuchet MS" w:hAnsi="Trebuchet MS"/>
                <w:b/>
                <w:bCs/>
                <w:i/>
                <w:iCs/>
                <w:color w:val="auto"/>
                <w:sz w:val="22"/>
                <w:szCs w:val="22"/>
              </w:rPr>
              <w:t xml:space="preserve"> - </w:t>
            </w:r>
            <w:r w:rsidRPr="00040B8D">
              <w:rPr>
                <w:rFonts w:ascii="Trebuchet MS" w:hAnsi="Trebuchet MS"/>
                <w:color w:val="auto"/>
                <w:sz w:val="22"/>
                <w:szCs w:val="22"/>
                <w:lang w:val="ro-RO"/>
              </w:rPr>
              <w:t xml:space="preserve">Măsurile adecvate pentru </w:t>
            </w:r>
            <w:proofErr w:type="gramStart"/>
            <w:r w:rsidRPr="00040B8D">
              <w:rPr>
                <w:rFonts w:ascii="Trebuchet MS" w:hAnsi="Trebuchet MS"/>
                <w:color w:val="auto"/>
                <w:sz w:val="22"/>
                <w:szCs w:val="22"/>
                <w:lang w:val="ro-RO"/>
              </w:rPr>
              <w:t>a</w:t>
            </w:r>
            <w:proofErr w:type="gramEnd"/>
            <w:r w:rsidRPr="00040B8D">
              <w:rPr>
                <w:rFonts w:ascii="Trebuchet MS" w:hAnsi="Trebuchet MS"/>
                <w:color w:val="auto"/>
                <w:sz w:val="22"/>
                <w:szCs w:val="22"/>
                <w:lang w:val="ro-RO"/>
              </w:rPr>
              <w:t xml:space="preserve"> asigura persoanelor cu dizabilităţi accesul, în condiţii de egalitate cu ceilalţi, la mediul fizic, la transport, informaţie şi mijloace de </w:t>
            </w:r>
            <w:r w:rsidRPr="00040B8D">
              <w:rPr>
                <w:rFonts w:ascii="Trebuchet MS" w:hAnsi="Trebuchet MS"/>
                <w:color w:val="auto"/>
                <w:sz w:val="22"/>
                <w:szCs w:val="22"/>
                <w:lang w:val="ro-RO"/>
              </w:rPr>
              <w:lastRenderedPageBreak/>
              <w:t>comunicare, inclusiv la tehnologiile şi sistemele informatice şi de comunicaţii şi la alte facilităţi şi servicii deschise sau furnizate publicului.</w:t>
            </w:r>
          </w:p>
          <w:p w14:paraId="5A26255A" w14:textId="77777777" w:rsidR="000B4BD7" w:rsidRPr="00040B8D" w:rsidRDefault="000B4BD7" w:rsidP="00F435BF">
            <w:pPr>
              <w:pStyle w:val="Default"/>
              <w:numPr>
                <w:ilvl w:val="0"/>
                <w:numId w:val="12"/>
              </w:numPr>
              <w:spacing w:line="360" w:lineRule="auto"/>
              <w:jc w:val="both"/>
              <w:rPr>
                <w:rFonts w:ascii="Trebuchet MS" w:hAnsi="Trebuchet MS"/>
                <w:color w:val="auto"/>
                <w:sz w:val="22"/>
                <w:szCs w:val="22"/>
                <w:lang w:val="ro-RO"/>
              </w:rPr>
            </w:pPr>
            <w:r w:rsidRPr="00040B8D">
              <w:rPr>
                <w:rFonts w:ascii="Trebuchet MS" w:hAnsi="Trebuchet MS"/>
                <w:b/>
                <w:bCs/>
                <w:i/>
                <w:color w:val="auto"/>
                <w:sz w:val="22"/>
                <w:szCs w:val="22"/>
                <w:lang w:val="ro-RO"/>
              </w:rPr>
              <w:t>Apel de proiecte</w:t>
            </w:r>
            <w:r w:rsidRPr="00040B8D">
              <w:rPr>
                <w:rFonts w:ascii="Trebuchet MS" w:hAnsi="Trebuchet MS"/>
                <w:color w:val="auto"/>
                <w:sz w:val="22"/>
                <w:szCs w:val="22"/>
                <w:lang w:val="ro-RO"/>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0473D34D" w14:textId="77777777" w:rsidR="000B4BD7" w:rsidRPr="00040B8D" w:rsidRDefault="000B4BD7" w:rsidP="00F435BF">
            <w:pPr>
              <w:pStyle w:val="Default"/>
              <w:numPr>
                <w:ilvl w:val="0"/>
                <w:numId w:val="12"/>
              </w:numPr>
              <w:spacing w:line="360" w:lineRule="auto"/>
              <w:jc w:val="both"/>
              <w:rPr>
                <w:rFonts w:ascii="Trebuchet MS" w:hAnsi="Trebuchet MS"/>
                <w:color w:val="auto"/>
                <w:sz w:val="22"/>
                <w:szCs w:val="22"/>
                <w:lang w:val="ro-RO"/>
              </w:rPr>
            </w:pPr>
            <w:r w:rsidRPr="00040B8D">
              <w:rPr>
                <w:rFonts w:ascii="Trebuchet MS" w:hAnsi="Trebuchet MS"/>
                <w:b/>
                <w:bCs/>
                <w:i/>
                <w:iCs/>
                <w:color w:val="auto"/>
                <w:sz w:val="22"/>
                <w:szCs w:val="22"/>
                <w:lang w:val="ro-RO"/>
              </w:rPr>
              <w:t>Autoritate de Management</w:t>
            </w:r>
            <w:r w:rsidRPr="00040B8D">
              <w:rPr>
                <w:rFonts w:ascii="Trebuchet MS" w:hAnsi="Trebuchet MS"/>
                <w:color w:val="auto"/>
                <w:sz w:val="22"/>
                <w:szCs w:val="22"/>
                <w:lang w:val="ro-RO"/>
              </w:rPr>
              <w:t xml:space="preserve"> - structura responsabilă de gestionarea și implementarea unuia sau mai multor programe operaționale, definită conform înțelesurilor prevăzute de Regulamentul  (UE) 2021/1060</w:t>
            </w:r>
          </w:p>
          <w:p w14:paraId="6A7DF023" w14:textId="77777777" w:rsidR="000B4BD7" w:rsidRPr="00040B8D" w:rsidRDefault="000B4BD7" w:rsidP="00F435BF">
            <w:pPr>
              <w:pStyle w:val="Default"/>
              <w:numPr>
                <w:ilvl w:val="0"/>
                <w:numId w:val="12"/>
              </w:numPr>
              <w:spacing w:line="360" w:lineRule="auto"/>
              <w:jc w:val="both"/>
              <w:rPr>
                <w:rFonts w:ascii="Trebuchet MS" w:hAnsi="Trebuchet MS"/>
                <w:iCs/>
                <w:color w:val="auto"/>
                <w:sz w:val="22"/>
                <w:szCs w:val="22"/>
                <w:lang w:val="ro-RO"/>
              </w:rPr>
            </w:pPr>
            <w:r w:rsidRPr="00040B8D">
              <w:rPr>
                <w:rFonts w:ascii="Trebuchet MS" w:hAnsi="Trebuchet MS"/>
                <w:b/>
                <w:bCs/>
                <w:i/>
                <w:color w:val="auto"/>
                <w:sz w:val="22"/>
                <w:szCs w:val="22"/>
                <w:lang w:val="ro-RO"/>
              </w:rPr>
              <w:t xml:space="preserve">Beneficiar - </w:t>
            </w:r>
            <w:r w:rsidRPr="00040B8D">
              <w:rPr>
                <w:rFonts w:ascii="Trebuchet MS" w:hAnsi="Trebuchet MS"/>
                <w:iCs/>
                <w:color w:val="auto"/>
                <w:sz w:val="22"/>
                <w:szCs w:val="22"/>
                <w:lang w:val="ro-RO"/>
              </w:rPr>
              <w:t>un organism public sau privat, o entitate cu sau fără personalitate juridică sau o persoană fizică, responsabilă cu inițierea sau deopotrivă cu inițierea și implementarea operațiunilor</w:t>
            </w:r>
          </w:p>
          <w:p w14:paraId="7C724D45" w14:textId="77777777" w:rsidR="000B4BD7" w:rsidRPr="00040B8D" w:rsidRDefault="000B4BD7" w:rsidP="00F435BF">
            <w:pPr>
              <w:pStyle w:val="Default"/>
              <w:numPr>
                <w:ilvl w:val="0"/>
                <w:numId w:val="12"/>
              </w:numPr>
              <w:spacing w:line="360" w:lineRule="auto"/>
              <w:jc w:val="both"/>
              <w:rPr>
                <w:rFonts w:ascii="Trebuchet MS" w:hAnsi="Trebuchet MS"/>
                <w:color w:val="auto"/>
                <w:sz w:val="22"/>
                <w:szCs w:val="22"/>
                <w:lang w:val="en-GB"/>
              </w:rPr>
            </w:pPr>
            <w:r w:rsidRPr="00040B8D">
              <w:rPr>
                <w:rFonts w:ascii="Trebuchet MS" w:hAnsi="Trebuchet MS"/>
                <w:b/>
                <w:bCs/>
                <w:i/>
                <w:color w:val="auto"/>
                <w:sz w:val="22"/>
                <w:szCs w:val="22"/>
                <w:lang w:val="ro-RO"/>
              </w:rPr>
              <w:t>Cerere de finanțare</w:t>
            </w:r>
            <w:r w:rsidRPr="00040B8D">
              <w:rPr>
                <w:rFonts w:ascii="Trebuchet MS" w:hAnsi="Trebuchet MS"/>
                <w:color w:val="auto"/>
                <w:sz w:val="22"/>
                <w:szCs w:val="22"/>
                <w:lang w:val="ro-RO"/>
              </w:rPr>
              <w:t xml:space="preserve"> – </w:t>
            </w:r>
            <w:r w:rsidRPr="00040B8D">
              <w:rPr>
                <w:rFonts w:ascii="Trebuchet MS" w:hAnsi="Trebuchet MS"/>
                <w:color w:val="auto"/>
                <w:sz w:val="22"/>
                <w:szCs w:val="22"/>
                <w:lang w:val="en-GB"/>
              </w:rPr>
              <w:t xml:space="preserve">document </w:t>
            </w:r>
            <w:proofErr w:type="spellStart"/>
            <w:r w:rsidRPr="00040B8D">
              <w:rPr>
                <w:rFonts w:ascii="Trebuchet MS" w:hAnsi="Trebuchet MS"/>
                <w:color w:val="auto"/>
                <w:sz w:val="22"/>
                <w:szCs w:val="22"/>
                <w:lang w:val="en-GB"/>
              </w:rPr>
              <w:t>standardizat</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disponibil</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în</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sistemul</w:t>
            </w:r>
            <w:proofErr w:type="spellEnd"/>
            <w:r w:rsidRPr="00040B8D">
              <w:rPr>
                <w:rFonts w:ascii="Trebuchet MS" w:hAnsi="Trebuchet MS"/>
                <w:color w:val="auto"/>
                <w:sz w:val="22"/>
                <w:szCs w:val="22"/>
                <w:lang w:val="en-GB"/>
              </w:rPr>
              <w:t xml:space="preserve"> informatic MySMIS2021/SMIS2021+, </w:t>
            </w:r>
            <w:proofErr w:type="spellStart"/>
            <w:r w:rsidRPr="00040B8D">
              <w:rPr>
                <w:rFonts w:ascii="Trebuchet MS" w:hAnsi="Trebuchet MS"/>
                <w:color w:val="auto"/>
                <w:sz w:val="22"/>
                <w:szCs w:val="22"/>
                <w:lang w:val="en-GB"/>
              </w:rPr>
              <w:t>prin</w:t>
            </w:r>
            <w:proofErr w:type="spellEnd"/>
            <w:r w:rsidRPr="00040B8D">
              <w:rPr>
                <w:rFonts w:ascii="Trebuchet MS" w:hAnsi="Trebuchet MS"/>
                <w:color w:val="auto"/>
                <w:sz w:val="22"/>
                <w:szCs w:val="22"/>
                <w:lang w:val="en-GB"/>
              </w:rPr>
              <w:t xml:space="preserve"> care </w:t>
            </w:r>
            <w:proofErr w:type="spellStart"/>
            <w:r w:rsidRPr="00040B8D">
              <w:rPr>
                <w:rFonts w:ascii="Trebuchet MS" w:hAnsi="Trebuchet MS"/>
                <w:color w:val="auto"/>
                <w:sz w:val="22"/>
                <w:szCs w:val="22"/>
                <w:lang w:val="en-GB"/>
              </w:rPr>
              <w:t>este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solicitat</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sprijin</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financiar</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în</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cadrul</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oricăruia</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dintre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programele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cofinanțate</w:t>
            </w:r>
            <w:proofErr w:type="spellEnd"/>
            <w:r w:rsidRPr="00040B8D">
              <w:rPr>
                <w:rFonts w:ascii="Trebuchet MS" w:hAnsi="Trebuchet MS"/>
                <w:color w:val="auto"/>
                <w:sz w:val="22"/>
                <w:szCs w:val="22"/>
                <w:lang w:val="en-GB"/>
              </w:rPr>
              <w:t xml:space="preserve"> din Fondul </w:t>
            </w:r>
            <w:proofErr w:type="spellStart"/>
            <w:r w:rsidRPr="00040B8D">
              <w:rPr>
                <w:rFonts w:ascii="Trebuchet MS" w:hAnsi="Trebuchet MS"/>
                <w:color w:val="auto"/>
                <w:sz w:val="22"/>
                <w:szCs w:val="22"/>
                <w:lang w:val="en-GB"/>
              </w:rPr>
              <w:t>european</w:t>
            </w:r>
            <w:proofErr w:type="spellEnd"/>
            <w:r w:rsidRPr="00040B8D">
              <w:rPr>
                <w:rFonts w:ascii="Trebuchet MS" w:hAnsi="Trebuchet MS"/>
                <w:color w:val="auto"/>
                <w:sz w:val="22"/>
                <w:szCs w:val="22"/>
                <w:lang w:val="en-GB"/>
              </w:rPr>
              <w:t xml:space="preserve"> de </w:t>
            </w:r>
            <w:proofErr w:type="spellStart"/>
            <w:r w:rsidRPr="00040B8D">
              <w:rPr>
                <w:rFonts w:ascii="Trebuchet MS" w:hAnsi="Trebuchet MS"/>
                <w:color w:val="auto"/>
                <w:sz w:val="22"/>
                <w:szCs w:val="22"/>
                <w:lang w:val="en-GB"/>
              </w:rPr>
              <w:t>dezvoltare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regională</w:t>
            </w:r>
            <w:proofErr w:type="spellEnd"/>
            <w:r w:rsidRPr="00040B8D">
              <w:rPr>
                <w:rFonts w:ascii="Trebuchet MS" w:hAnsi="Trebuchet MS"/>
                <w:color w:val="auto"/>
                <w:sz w:val="22"/>
                <w:szCs w:val="22"/>
                <w:lang w:val="en-GB"/>
              </w:rPr>
              <w:t xml:space="preserve">, Fondul de </w:t>
            </w:r>
            <w:proofErr w:type="spellStart"/>
            <w:r w:rsidRPr="00040B8D">
              <w:rPr>
                <w:rFonts w:ascii="Trebuchet MS" w:hAnsi="Trebuchet MS"/>
                <w:color w:val="auto"/>
                <w:sz w:val="22"/>
                <w:szCs w:val="22"/>
                <w:lang w:val="en-GB"/>
              </w:rPr>
              <w:t>coeziune</w:t>
            </w:r>
            <w:proofErr w:type="spellEnd"/>
            <w:r w:rsidRPr="00040B8D">
              <w:rPr>
                <w:rFonts w:ascii="Trebuchet MS" w:hAnsi="Trebuchet MS"/>
                <w:color w:val="auto"/>
                <w:sz w:val="22"/>
                <w:szCs w:val="22"/>
                <w:lang w:val="en-GB"/>
              </w:rPr>
              <w:t xml:space="preserve">, Fondul social </w:t>
            </w:r>
            <w:proofErr w:type="spellStart"/>
            <w:r w:rsidRPr="00040B8D">
              <w:rPr>
                <w:rFonts w:ascii="Trebuchet MS" w:hAnsi="Trebuchet MS"/>
                <w:color w:val="auto"/>
                <w:sz w:val="22"/>
                <w:szCs w:val="22"/>
                <w:lang w:val="en-GB"/>
              </w:rPr>
              <w:t>european</w:t>
            </w:r>
            <w:proofErr w:type="spellEnd"/>
            <w:r w:rsidRPr="00040B8D">
              <w:rPr>
                <w:rFonts w:ascii="Trebuchet MS" w:hAnsi="Trebuchet MS"/>
                <w:color w:val="auto"/>
                <w:sz w:val="22"/>
                <w:szCs w:val="22"/>
                <w:lang w:val="en-GB"/>
              </w:rPr>
              <w:t xml:space="preserve"> Plus </w:t>
            </w:r>
            <w:proofErr w:type="spellStart"/>
            <w:r w:rsidRPr="00040B8D">
              <w:rPr>
                <w:rFonts w:ascii="Trebuchet MS" w:hAnsi="Trebuchet MS"/>
                <w:color w:val="auto"/>
                <w:sz w:val="22"/>
                <w:szCs w:val="22"/>
                <w:lang w:val="en-GB"/>
              </w:rPr>
              <w:t>și</w:t>
            </w:r>
            <w:proofErr w:type="spellEnd"/>
            <w:r w:rsidRPr="00040B8D">
              <w:rPr>
                <w:rFonts w:ascii="Trebuchet MS" w:hAnsi="Trebuchet MS"/>
                <w:color w:val="auto"/>
                <w:sz w:val="22"/>
                <w:szCs w:val="22"/>
                <w:lang w:val="en-GB"/>
              </w:rPr>
              <w:t xml:space="preserve"> Fondul </w:t>
            </w:r>
            <w:proofErr w:type="spellStart"/>
            <w:r w:rsidRPr="00040B8D">
              <w:rPr>
                <w:rFonts w:ascii="Trebuchet MS" w:hAnsi="Trebuchet MS"/>
                <w:color w:val="auto"/>
                <w:sz w:val="22"/>
                <w:szCs w:val="22"/>
                <w:lang w:val="en-GB"/>
              </w:rPr>
              <w:t>pentru</w:t>
            </w:r>
            <w:proofErr w:type="spellEnd"/>
            <w:r w:rsidRPr="00040B8D">
              <w:rPr>
                <w:rFonts w:ascii="Trebuchet MS" w:hAnsi="Trebuchet MS"/>
                <w:color w:val="auto"/>
                <w:sz w:val="22"/>
                <w:szCs w:val="22"/>
                <w:lang w:val="en-GB"/>
              </w:rPr>
              <w:t xml:space="preserve"> o </w:t>
            </w:r>
            <w:proofErr w:type="spellStart"/>
            <w:r w:rsidRPr="00040B8D">
              <w:rPr>
                <w:rFonts w:ascii="Trebuchet MS" w:hAnsi="Trebuchet MS"/>
                <w:color w:val="auto"/>
                <w:sz w:val="22"/>
                <w:szCs w:val="22"/>
                <w:lang w:val="en-GB"/>
              </w:rPr>
              <w:t>tranziție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justă</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în</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perioada</w:t>
            </w:r>
            <w:proofErr w:type="spellEnd"/>
            <w:r w:rsidRPr="00040B8D">
              <w:rPr>
                <w:rFonts w:ascii="Trebuchet MS" w:hAnsi="Trebuchet MS"/>
                <w:color w:val="auto"/>
                <w:sz w:val="22"/>
                <w:szCs w:val="22"/>
                <w:lang w:val="en-GB"/>
              </w:rPr>
              <w:t xml:space="preserve"> de </w:t>
            </w:r>
            <w:proofErr w:type="spellStart"/>
            <w:r w:rsidRPr="00040B8D">
              <w:rPr>
                <w:rFonts w:ascii="Trebuchet MS" w:hAnsi="Trebuchet MS"/>
                <w:color w:val="auto"/>
                <w:sz w:val="22"/>
                <w:szCs w:val="22"/>
                <w:lang w:val="en-GB"/>
              </w:rPr>
              <w:t>programare</w:t>
            </w:r>
            <w:proofErr w:type="spellEnd"/>
            <w:r w:rsidRPr="00040B8D">
              <w:rPr>
                <w:rFonts w:ascii="Trebuchet MS" w:hAnsi="Trebuchet MS"/>
                <w:color w:val="auto"/>
                <w:sz w:val="22"/>
                <w:szCs w:val="22"/>
                <w:lang w:val="en-GB"/>
              </w:rPr>
              <w:t xml:space="preserve"> 2021-2027, </w:t>
            </w:r>
            <w:proofErr w:type="spellStart"/>
            <w:r w:rsidRPr="00040B8D">
              <w:rPr>
                <w:rFonts w:ascii="Trebuchet MS" w:hAnsi="Trebuchet MS"/>
                <w:color w:val="auto"/>
                <w:sz w:val="22"/>
                <w:szCs w:val="22"/>
                <w:lang w:val="en-GB"/>
              </w:rPr>
              <w:t>în</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condițiile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aplicabile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apelului</w:t>
            </w:r>
            <w:proofErr w:type="spellEnd"/>
            <w:r w:rsidRPr="00040B8D">
              <w:rPr>
                <w:rFonts w:ascii="Trebuchet MS" w:hAnsi="Trebuchet MS"/>
                <w:color w:val="auto"/>
                <w:sz w:val="22"/>
                <w:szCs w:val="22"/>
                <w:lang w:val="en-GB"/>
              </w:rPr>
              <w:t xml:space="preserve"> de </w:t>
            </w:r>
            <w:proofErr w:type="spellStart"/>
            <w:r w:rsidRPr="00040B8D">
              <w:rPr>
                <w:rFonts w:ascii="Trebuchet MS" w:hAnsi="Trebuchet MS"/>
                <w:color w:val="auto"/>
                <w:sz w:val="22"/>
                <w:szCs w:val="22"/>
                <w:lang w:val="en-GB"/>
              </w:rPr>
              <w:t>proiecte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în</w:t>
            </w:r>
            <w:proofErr w:type="spellEnd"/>
            <w:r w:rsidRPr="00040B8D">
              <w:rPr>
                <w:rFonts w:ascii="Trebuchet MS" w:hAnsi="Trebuchet MS"/>
                <w:color w:val="auto"/>
                <w:sz w:val="22"/>
                <w:szCs w:val="22"/>
                <w:lang w:val="en-GB"/>
              </w:rPr>
              <w:t xml:space="preserve"> care se </w:t>
            </w:r>
            <w:proofErr w:type="spellStart"/>
            <w:r w:rsidRPr="00040B8D">
              <w:rPr>
                <w:rFonts w:ascii="Trebuchet MS" w:hAnsi="Trebuchet MS"/>
                <w:color w:val="auto"/>
                <w:sz w:val="22"/>
                <w:szCs w:val="22"/>
                <w:lang w:val="en-GB"/>
              </w:rPr>
              <w:t>solicită</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finanțare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pentru</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acoperirea</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totală</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sau</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parțială</w:t>
            </w:r>
            <w:proofErr w:type="spellEnd"/>
            <w:r w:rsidRPr="00040B8D">
              <w:rPr>
                <w:rFonts w:ascii="Trebuchet MS" w:hAnsi="Trebuchet MS"/>
                <w:color w:val="auto"/>
                <w:sz w:val="22"/>
                <w:szCs w:val="22"/>
                <w:lang w:val="en-GB"/>
              </w:rPr>
              <w:t xml:space="preserve"> a </w:t>
            </w:r>
            <w:proofErr w:type="spellStart"/>
            <w:r w:rsidRPr="00040B8D">
              <w:rPr>
                <w:rFonts w:ascii="Trebuchet MS" w:hAnsi="Trebuchet MS"/>
                <w:color w:val="auto"/>
                <w:sz w:val="22"/>
                <w:szCs w:val="22"/>
                <w:lang w:val="en-GB"/>
              </w:rPr>
              <w:t>costurilor</w:t>
            </w:r>
            <w:proofErr w:type="spellEnd"/>
            <w:r w:rsidRPr="00040B8D">
              <w:rPr>
                <w:rFonts w:ascii="Trebuchet MS" w:hAnsi="Trebuchet MS"/>
                <w:color w:val="auto"/>
                <w:sz w:val="22"/>
                <w:szCs w:val="22"/>
                <w:lang w:val="en-GB"/>
              </w:rPr>
              <w:t xml:space="preserve"> de </w:t>
            </w:r>
            <w:proofErr w:type="spellStart"/>
            <w:r w:rsidRPr="00040B8D">
              <w:rPr>
                <w:rFonts w:ascii="Trebuchet MS" w:hAnsi="Trebuchet MS"/>
                <w:color w:val="auto"/>
                <w:sz w:val="22"/>
                <w:szCs w:val="22"/>
                <w:lang w:val="en-GB"/>
              </w:rPr>
              <w:t>realizare</w:t>
            </w:r>
            <w:proofErr w:type="spellEnd"/>
            <w:r w:rsidRPr="00040B8D">
              <w:rPr>
                <w:rFonts w:ascii="Trebuchet MS" w:hAnsi="Trebuchet MS"/>
                <w:color w:val="auto"/>
                <w:sz w:val="22"/>
                <w:szCs w:val="22"/>
                <w:lang w:val="en-GB"/>
              </w:rPr>
              <w:t xml:space="preserve"> ale </w:t>
            </w:r>
            <w:proofErr w:type="spellStart"/>
            <w:r w:rsidRPr="00040B8D">
              <w:rPr>
                <w:rFonts w:ascii="Trebuchet MS" w:hAnsi="Trebuchet MS"/>
                <w:color w:val="auto"/>
                <w:sz w:val="22"/>
                <w:szCs w:val="22"/>
                <w:lang w:val="en-GB"/>
              </w:rPr>
              <w:t>unui</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proiect</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și</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este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însoțit</w:t>
            </w:r>
            <w:proofErr w:type="spellEnd"/>
            <w:r w:rsidRPr="00040B8D">
              <w:rPr>
                <w:rFonts w:ascii="Trebuchet MS" w:hAnsi="Trebuchet MS"/>
                <w:color w:val="auto"/>
                <w:sz w:val="22"/>
                <w:szCs w:val="22"/>
                <w:lang w:val="en-GB"/>
              </w:rPr>
              <w:t xml:space="preserve"> de </w:t>
            </w:r>
            <w:proofErr w:type="spellStart"/>
            <w:r w:rsidRPr="00040B8D">
              <w:rPr>
                <w:rFonts w:ascii="Trebuchet MS" w:hAnsi="Trebuchet MS"/>
                <w:color w:val="auto"/>
                <w:sz w:val="22"/>
                <w:szCs w:val="22"/>
                <w:lang w:val="en-GB"/>
              </w:rPr>
              <w:t>anexe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și</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documentele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specificate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în</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Ghidul</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Solicitantului</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aplicabil</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fiecărui</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apel</w:t>
            </w:r>
            <w:proofErr w:type="spellEnd"/>
            <w:r w:rsidRPr="00040B8D">
              <w:rPr>
                <w:rFonts w:ascii="Trebuchet MS" w:hAnsi="Trebuchet MS"/>
                <w:color w:val="auto"/>
                <w:sz w:val="22"/>
                <w:szCs w:val="22"/>
                <w:lang w:val="en-GB"/>
              </w:rPr>
              <w:t xml:space="preserve"> de </w:t>
            </w:r>
            <w:proofErr w:type="spellStart"/>
            <w:r w:rsidRPr="00040B8D">
              <w:rPr>
                <w:rFonts w:ascii="Trebuchet MS" w:hAnsi="Trebuchet MS"/>
                <w:color w:val="auto"/>
                <w:sz w:val="22"/>
                <w:szCs w:val="22"/>
                <w:lang w:val="en-GB"/>
              </w:rPr>
              <w:t>proiecte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în</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cadrul</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cererii</w:t>
            </w:r>
            <w:proofErr w:type="spellEnd"/>
            <w:r w:rsidRPr="00040B8D">
              <w:rPr>
                <w:rFonts w:ascii="Trebuchet MS" w:hAnsi="Trebuchet MS"/>
                <w:color w:val="auto"/>
                <w:sz w:val="22"/>
                <w:szCs w:val="22"/>
                <w:lang w:val="en-GB"/>
              </w:rPr>
              <w:t xml:space="preserve"> de </w:t>
            </w:r>
            <w:proofErr w:type="spellStart"/>
            <w:r w:rsidRPr="00040B8D">
              <w:rPr>
                <w:rFonts w:ascii="Trebuchet MS" w:hAnsi="Trebuchet MS"/>
                <w:color w:val="auto"/>
                <w:sz w:val="22"/>
                <w:szCs w:val="22"/>
                <w:lang w:val="en-GB"/>
              </w:rPr>
              <w:t>finanțare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este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prezentat</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detaliat</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proiectul</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este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argumentată</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necesitatea</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lui</w:t>
            </w:r>
            <w:proofErr w:type="spellEnd"/>
            <w:r w:rsidRPr="00040B8D">
              <w:rPr>
                <w:rFonts w:ascii="Trebuchet MS" w:hAnsi="Trebuchet MS"/>
                <w:color w:val="auto"/>
                <w:sz w:val="22"/>
                <w:szCs w:val="22"/>
                <w:lang w:val="en-GB"/>
              </w:rPr>
              <w:t xml:space="preserve">, sunt </w:t>
            </w:r>
            <w:proofErr w:type="spellStart"/>
            <w:r w:rsidRPr="00040B8D">
              <w:rPr>
                <w:rFonts w:ascii="Trebuchet MS" w:hAnsi="Trebuchet MS"/>
                <w:color w:val="auto"/>
                <w:sz w:val="22"/>
                <w:szCs w:val="22"/>
                <w:lang w:val="en-GB"/>
              </w:rPr>
              <w:t>prezentate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avantajele</w:t>
            </w:r>
            <w:proofErr w:type="spellEnd"/>
            <w:r w:rsidRPr="00040B8D">
              <w:rPr>
                <w:rFonts w:ascii="Trebuchet MS" w:hAnsi="Trebuchet MS"/>
                <w:color w:val="auto"/>
                <w:sz w:val="22"/>
                <w:szCs w:val="22"/>
                <w:lang w:val="en-GB"/>
              </w:rPr>
              <w:t xml:space="preserve"> sale, </w:t>
            </w:r>
            <w:proofErr w:type="spellStart"/>
            <w:r w:rsidRPr="00040B8D">
              <w:rPr>
                <w:rFonts w:ascii="Trebuchet MS" w:hAnsi="Trebuchet MS"/>
                <w:color w:val="auto"/>
                <w:sz w:val="22"/>
                <w:szCs w:val="22"/>
                <w:lang w:val="en-GB"/>
              </w:rPr>
              <w:t>planul</w:t>
            </w:r>
            <w:proofErr w:type="spellEnd"/>
            <w:r w:rsidRPr="00040B8D">
              <w:rPr>
                <w:rFonts w:ascii="Trebuchet MS" w:hAnsi="Trebuchet MS"/>
                <w:color w:val="auto"/>
                <w:sz w:val="22"/>
                <w:szCs w:val="22"/>
                <w:lang w:val="en-GB"/>
              </w:rPr>
              <w:t xml:space="preserve"> de </w:t>
            </w:r>
            <w:proofErr w:type="spellStart"/>
            <w:r w:rsidRPr="00040B8D">
              <w:rPr>
                <w:rFonts w:ascii="Trebuchet MS" w:hAnsi="Trebuchet MS"/>
                <w:color w:val="auto"/>
                <w:sz w:val="22"/>
                <w:szCs w:val="22"/>
                <w:lang w:val="en-GB"/>
              </w:rPr>
              <w:t>activități</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planul</w:t>
            </w:r>
            <w:proofErr w:type="spellEnd"/>
            <w:r w:rsidRPr="00040B8D">
              <w:rPr>
                <w:rFonts w:ascii="Trebuchet MS" w:hAnsi="Trebuchet MS"/>
                <w:color w:val="auto"/>
                <w:sz w:val="22"/>
                <w:szCs w:val="22"/>
                <w:lang w:val="en-GB"/>
              </w:rPr>
              <w:t xml:space="preserve"> de </w:t>
            </w:r>
            <w:proofErr w:type="spellStart"/>
            <w:r w:rsidRPr="00040B8D">
              <w:rPr>
                <w:rFonts w:ascii="Trebuchet MS" w:hAnsi="Trebuchet MS"/>
                <w:color w:val="auto"/>
                <w:sz w:val="22"/>
                <w:szCs w:val="22"/>
                <w:lang w:val="en-GB"/>
              </w:rPr>
              <w:t>achiziții</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bugetul</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proiectului</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indicatorii</w:t>
            </w:r>
            <w:proofErr w:type="spellEnd"/>
            <w:r w:rsidRPr="00040B8D">
              <w:rPr>
                <w:rFonts w:ascii="Trebuchet MS" w:hAnsi="Trebuchet MS"/>
                <w:color w:val="auto"/>
                <w:sz w:val="22"/>
                <w:szCs w:val="22"/>
                <w:lang w:val="en-GB"/>
              </w:rPr>
              <w:t xml:space="preserve"> de </w:t>
            </w:r>
            <w:proofErr w:type="spellStart"/>
            <w:r w:rsidRPr="00040B8D">
              <w:rPr>
                <w:rFonts w:ascii="Trebuchet MS" w:hAnsi="Trebuchet MS"/>
                <w:color w:val="auto"/>
                <w:sz w:val="22"/>
                <w:szCs w:val="22"/>
                <w:lang w:val="en-GB"/>
              </w:rPr>
              <w:t>realizare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și</w:t>
            </w:r>
            <w:proofErr w:type="spellEnd"/>
            <w:r w:rsidRPr="00040B8D">
              <w:rPr>
                <w:rFonts w:ascii="Trebuchet MS" w:hAnsi="Trebuchet MS"/>
                <w:color w:val="auto"/>
                <w:sz w:val="22"/>
                <w:szCs w:val="22"/>
                <w:lang w:val="en-GB"/>
              </w:rPr>
              <w:t xml:space="preserve"> de </w:t>
            </w:r>
            <w:proofErr w:type="spellStart"/>
            <w:r w:rsidRPr="00040B8D">
              <w:rPr>
                <w:rFonts w:ascii="Trebuchet MS" w:hAnsi="Trebuchet MS"/>
                <w:color w:val="auto"/>
                <w:sz w:val="22"/>
                <w:szCs w:val="22"/>
                <w:lang w:val="en-GB"/>
              </w:rPr>
              <w:t>rezultat</w:t>
            </w:r>
            <w:proofErr w:type="spellEnd"/>
            <w:r w:rsidRPr="00040B8D">
              <w:rPr>
                <w:rFonts w:ascii="Trebuchet MS" w:hAnsi="Trebuchet MS"/>
                <w:color w:val="auto"/>
                <w:sz w:val="22"/>
                <w:szCs w:val="22"/>
                <w:lang w:val="en-GB"/>
              </w:rPr>
              <w:t xml:space="preserve">, precum </w:t>
            </w:r>
            <w:proofErr w:type="spellStart"/>
            <w:r w:rsidRPr="00040B8D">
              <w:rPr>
                <w:rFonts w:ascii="Trebuchet MS" w:hAnsi="Trebuchet MS"/>
                <w:color w:val="auto"/>
                <w:sz w:val="22"/>
                <w:szCs w:val="22"/>
                <w:lang w:val="en-GB"/>
              </w:rPr>
              <w:t>și</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orice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alte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elemente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necesare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prevăzute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în</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Ghidul</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Solicitantului</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și</w:t>
            </w:r>
            <w:proofErr w:type="spellEnd"/>
            <w:r w:rsidRPr="00040B8D">
              <w:rPr>
                <w:rFonts w:ascii="Trebuchet MS" w:hAnsi="Trebuchet MS"/>
                <w:color w:val="auto"/>
                <w:sz w:val="22"/>
                <w:szCs w:val="22"/>
                <w:lang w:val="en-GB"/>
              </w:rPr>
              <w:t xml:space="preserve"> care sunt </w:t>
            </w:r>
            <w:proofErr w:type="spellStart"/>
            <w:r w:rsidRPr="00040B8D">
              <w:rPr>
                <w:rFonts w:ascii="Trebuchet MS" w:hAnsi="Trebuchet MS"/>
                <w:color w:val="auto"/>
                <w:sz w:val="22"/>
                <w:szCs w:val="22"/>
                <w:lang w:val="en-GB"/>
              </w:rPr>
              <w:t>cuprinse</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în</w:t>
            </w:r>
            <w:proofErr w:type="spellEnd"/>
            <w:r w:rsidRPr="00040B8D">
              <w:rPr>
                <w:rFonts w:ascii="Trebuchet MS" w:hAnsi="Trebuchet MS"/>
                <w:color w:val="auto"/>
                <w:sz w:val="22"/>
                <w:szCs w:val="22"/>
                <w:lang w:val="en-GB"/>
              </w:rPr>
              <w:t xml:space="preserve"> </w:t>
            </w:r>
            <w:proofErr w:type="spellStart"/>
            <w:r w:rsidRPr="00040B8D">
              <w:rPr>
                <w:rFonts w:ascii="Trebuchet MS" w:hAnsi="Trebuchet MS"/>
                <w:color w:val="auto"/>
                <w:sz w:val="22"/>
                <w:szCs w:val="22"/>
                <w:lang w:val="en-GB"/>
              </w:rPr>
              <w:t>sistemul</w:t>
            </w:r>
            <w:proofErr w:type="spellEnd"/>
            <w:r w:rsidRPr="00040B8D">
              <w:rPr>
                <w:rFonts w:ascii="Trebuchet MS" w:hAnsi="Trebuchet MS"/>
                <w:color w:val="auto"/>
                <w:sz w:val="22"/>
                <w:szCs w:val="22"/>
                <w:lang w:val="en-GB"/>
              </w:rPr>
              <w:t xml:space="preserve"> informatic MySMIS2021/SMIS2021+</w:t>
            </w:r>
            <w:r w:rsidRPr="00040B8D">
              <w:rPr>
                <w:rFonts w:ascii="Trebuchet MS" w:hAnsi="Trebuchet MS"/>
                <w:color w:val="auto"/>
                <w:sz w:val="22"/>
                <w:szCs w:val="22"/>
                <w:lang w:val="ro-RO"/>
              </w:rPr>
              <w:t>.</w:t>
            </w:r>
          </w:p>
          <w:p w14:paraId="480B591C" w14:textId="77777777" w:rsidR="000B4BD7" w:rsidRPr="00040B8D" w:rsidRDefault="000B4BD7" w:rsidP="00F435BF">
            <w:pPr>
              <w:pStyle w:val="ListParagraph"/>
              <w:numPr>
                <w:ilvl w:val="0"/>
                <w:numId w:val="12"/>
              </w:numPr>
              <w:spacing w:line="360" w:lineRule="auto"/>
              <w:jc w:val="both"/>
              <w:rPr>
                <w:rFonts w:ascii="Trebuchet MS" w:hAnsi="Trebuchet MS"/>
              </w:rPr>
            </w:pPr>
            <w:r w:rsidRPr="00040B8D">
              <w:rPr>
                <w:rFonts w:ascii="Trebuchet MS" w:hAnsi="Trebuchet MS"/>
                <w:b/>
                <w:bCs/>
                <w:i/>
              </w:rPr>
              <w:t>Dată</w:t>
            </w:r>
            <w:r w:rsidRPr="00040B8D">
              <w:rPr>
                <w:rFonts w:ascii="Trebuchet MS" w:hAnsi="Trebuchet MS"/>
                <w:b/>
                <w:bCs/>
              </w:rPr>
              <w:t xml:space="preserve"> </w:t>
            </w:r>
            <w:r w:rsidRPr="00040B8D">
              <w:rPr>
                <w:rFonts w:ascii="Trebuchet MS" w:hAnsi="Trebuchet MS"/>
                <w:b/>
                <w:bCs/>
                <w:i/>
              </w:rPr>
              <w:t>lansare apel de proiecte</w:t>
            </w:r>
            <w:r w:rsidRPr="00040B8D">
              <w:rPr>
                <w:rFonts w:ascii="Trebuchet MS" w:hAnsi="Trebuchet MS"/>
              </w:rPr>
              <w:t xml:space="preserve"> – data de la care solicitanții pot depune cereri de finanțare în cadrul apelului de proiecte deschis în sistemul informatic MySMIS2021/SMIS2021+ de către autoritatea de management;</w:t>
            </w:r>
          </w:p>
          <w:p w14:paraId="7666698D" w14:textId="77777777" w:rsidR="000B4BD7" w:rsidRPr="00040B8D" w:rsidRDefault="000B4BD7" w:rsidP="00F435BF">
            <w:pPr>
              <w:pStyle w:val="ListParagraph"/>
              <w:numPr>
                <w:ilvl w:val="0"/>
                <w:numId w:val="12"/>
              </w:numPr>
              <w:spacing w:line="360" w:lineRule="auto"/>
              <w:jc w:val="both"/>
              <w:rPr>
                <w:rFonts w:ascii="Trebuchet MS" w:hAnsi="Trebuchet MS"/>
              </w:rPr>
            </w:pPr>
            <w:r w:rsidRPr="00040B8D">
              <w:rPr>
                <w:rFonts w:ascii="Trebuchet MS" w:hAnsi="Trebuchet MS"/>
                <w:b/>
                <w:bCs/>
                <w:i/>
                <w:iCs/>
              </w:rPr>
              <w:t>Cheltuieli eligibile</w:t>
            </w:r>
            <w:r w:rsidRPr="00040B8D">
              <w:rPr>
                <w:rFonts w:ascii="Trebuchet MS" w:hAnsi="Trebuchet MS"/>
              </w:rPr>
              <w:t xml:space="preserve"> - cheltuielile efectuate de beneficiar pentru implementarea proiectelor finanţate în cadrul programelor operaţionale, conform prevederilor art. 63 alin. (1) din Regulamentul (UE) 2021/1.060</w:t>
            </w:r>
          </w:p>
          <w:p w14:paraId="51EC3305" w14:textId="77777777" w:rsidR="000B4BD7" w:rsidRPr="00040B8D" w:rsidRDefault="000B4BD7" w:rsidP="00F435BF">
            <w:pPr>
              <w:pStyle w:val="ListParagraph"/>
              <w:numPr>
                <w:ilvl w:val="0"/>
                <w:numId w:val="12"/>
              </w:numPr>
              <w:spacing w:line="360" w:lineRule="auto"/>
              <w:jc w:val="both"/>
              <w:rPr>
                <w:rFonts w:ascii="Trebuchet MS" w:hAnsi="Trebuchet MS"/>
              </w:rPr>
            </w:pPr>
            <w:r w:rsidRPr="00040B8D">
              <w:rPr>
                <w:rFonts w:ascii="Trebuchet MS" w:hAnsi="Trebuchet MS"/>
                <w:b/>
                <w:bCs/>
                <w:i/>
                <w:iCs/>
              </w:rPr>
              <w:t>Cheltuieli neeligibile</w:t>
            </w:r>
            <w:r w:rsidRPr="00040B8D">
              <w:rPr>
                <w:rFonts w:ascii="Trebuchet MS" w:hAnsi="Trebuchet MS"/>
              </w:rPr>
              <w:t xml:space="preserve"> - alte cheltuieli decât cele eligibile</w:t>
            </w:r>
          </w:p>
          <w:p w14:paraId="6D6E16C3" w14:textId="77777777" w:rsidR="000B4BD7" w:rsidRPr="00040B8D" w:rsidRDefault="000B4BD7" w:rsidP="00F435BF">
            <w:pPr>
              <w:pStyle w:val="ListParagraph"/>
              <w:numPr>
                <w:ilvl w:val="0"/>
                <w:numId w:val="12"/>
              </w:numPr>
              <w:spacing w:line="360" w:lineRule="auto"/>
              <w:jc w:val="both"/>
              <w:rPr>
                <w:rFonts w:ascii="Trebuchet MS" w:hAnsi="Trebuchet MS"/>
              </w:rPr>
            </w:pPr>
            <w:r w:rsidRPr="00040B8D">
              <w:rPr>
                <w:rFonts w:ascii="Trebuchet MS" w:hAnsi="Trebuchet MS"/>
                <w:b/>
                <w:bCs/>
                <w:i/>
                <w:iCs/>
              </w:rPr>
              <w:lastRenderedPageBreak/>
              <w:t>Contract de finanţare</w:t>
            </w:r>
            <w:r w:rsidRPr="00040B8D">
              <w:rPr>
                <w:rFonts w:ascii="Trebuchet MS" w:hAnsi="Trebuchet MS"/>
              </w:rPr>
              <w:t xml:space="preserv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p>
          <w:p w14:paraId="336C2FC6" w14:textId="77777777" w:rsidR="000B4BD7" w:rsidRPr="00040B8D" w:rsidRDefault="000B4BD7" w:rsidP="00F435BF">
            <w:pPr>
              <w:pStyle w:val="ListParagraph"/>
              <w:numPr>
                <w:ilvl w:val="0"/>
                <w:numId w:val="12"/>
              </w:numPr>
              <w:spacing w:line="360" w:lineRule="auto"/>
              <w:jc w:val="both"/>
              <w:rPr>
                <w:rFonts w:ascii="Trebuchet MS" w:hAnsi="Trebuchet MS"/>
              </w:rPr>
            </w:pPr>
            <w:r w:rsidRPr="00040B8D">
              <w:rPr>
                <w:rFonts w:ascii="Trebuchet MS" w:hAnsi="Trebuchet MS"/>
                <w:b/>
                <w:bCs/>
                <w:i/>
                <w:iCs/>
              </w:rPr>
              <w:t>Costurile directe</w:t>
            </w:r>
            <w:r w:rsidRPr="00040B8D">
              <w:rPr>
                <w:rFonts w:ascii="Trebuchet MS" w:hAnsi="Trebuchet MS"/>
                <w:b/>
                <w:bCs/>
              </w:rPr>
              <w:t xml:space="preserve"> -</w:t>
            </w:r>
            <w:r w:rsidRPr="00040B8D">
              <w:rPr>
                <w:rFonts w:ascii="Trebuchet MS" w:hAnsi="Trebuchet MS"/>
              </w:rPr>
              <w:t xml:space="preserve"> reprezintă acele cheltuieli eligibile care sunt direct legate de punerea în aplicare a investiției sau a proiectului și pentru care poate fi demonstrată legătura directă cu respectiva investiție sau proiect. Costurile directe pot include și alte categorii de cheltuieli eligibile decât cele cu investițiile care sunt direct legate de atingerea obiectivelor proiectului și pentru care poate fi demonstrată legătura directă.</w:t>
            </w:r>
          </w:p>
          <w:p w14:paraId="58719F5C" w14:textId="77777777" w:rsidR="000B4BD7" w:rsidRPr="00040B8D" w:rsidRDefault="000B4BD7" w:rsidP="00F435BF">
            <w:pPr>
              <w:pStyle w:val="ListParagraph"/>
              <w:numPr>
                <w:ilvl w:val="0"/>
                <w:numId w:val="12"/>
              </w:numPr>
              <w:spacing w:line="360" w:lineRule="auto"/>
              <w:jc w:val="both"/>
              <w:rPr>
                <w:rFonts w:ascii="Trebuchet MS" w:hAnsi="Trebuchet MS"/>
              </w:rPr>
            </w:pPr>
            <w:r w:rsidRPr="00040B8D">
              <w:rPr>
                <w:rFonts w:ascii="Trebuchet MS" w:hAnsi="Trebuchet MS"/>
                <w:b/>
                <w:bCs/>
                <w:i/>
                <w:iCs/>
              </w:rPr>
              <w:t>Costurile indirecte -</w:t>
            </w:r>
            <w:r w:rsidRPr="00040B8D">
              <w:rPr>
                <w:rFonts w:ascii="Trebuchet MS" w:hAnsi="Trebuchet MS"/>
              </w:rPr>
              <w:t xml:space="preserve">  toate acele cheltuieli care nu se încadrează în categoria costurilor directe.</w:t>
            </w:r>
          </w:p>
          <w:p w14:paraId="19FB83DC" w14:textId="77777777" w:rsidR="000B4BD7" w:rsidRPr="00040B8D" w:rsidRDefault="000B4BD7" w:rsidP="00F435BF">
            <w:pPr>
              <w:pStyle w:val="ListParagraph"/>
              <w:numPr>
                <w:ilvl w:val="0"/>
                <w:numId w:val="12"/>
              </w:numPr>
              <w:spacing w:line="360" w:lineRule="auto"/>
              <w:jc w:val="both"/>
              <w:rPr>
                <w:rFonts w:ascii="Trebuchet MS" w:hAnsi="Trebuchet MS"/>
              </w:rPr>
            </w:pPr>
            <w:r w:rsidRPr="00040B8D">
              <w:rPr>
                <w:rFonts w:ascii="Trebuchet MS" w:hAnsi="Trebuchet MS"/>
                <w:b/>
                <w:bCs/>
                <w:i/>
                <w:iCs/>
              </w:rPr>
              <w:t>Comitet de monitorizare -</w:t>
            </w:r>
            <w:r w:rsidRPr="00040B8D">
              <w:rPr>
                <w:rFonts w:ascii="Trebuchet MS" w:hAnsi="Trebuchet MS"/>
              </w:rPr>
              <w:t xml:space="preserve"> este organismul definit conform înțelesurilor prevăzute de Regulamentul  (UE) 2021/1060</w:t>
            </w:r>
          </w:p>
          <w:p w14:paraId="60FE56ED" w14:textId="77777777" w:rsidR="000B4BD7" w:rsidRPr="00040B8D" w:rsidRDefault="000B4BD7" w:rsidP="00F435BF">
            <w:pPr>
              <w:pStyle w:val="ListParagraph"/>
              <w:numPr>
                <w:ilvl w:val="0"/>
                <w:numId w:val="12"/>
              </w:numPr>
              <w:spacing w:line="360" w:lineRule="auto"/>
              <w:jc w:val="both"/>
              <w:rPr>
                <w:rFonts w:ascii="Trebuchet MS" w:hAnsi="Trebuchet MS"/>
                <w:iCs/>
              </w:rPr>
            </w:pPr>
            <w:r w:rsidRPr="00040B8D">
              <w:rPr>
                <w:rFonts w:ascii="Trebuchet MS" w:hAnsi="Trebuchet MS"/>
                <w:b/>
                <w:bCs/>
                <w:i/>
              </w:rPr>
              <w:t xml:space="preserve">Declarație unică a solicitantului/partenerului/liderului de parteneriat – </w:t>
            </w:r>
            <w:r w:rsidRPr="00040B8D">
              <w:rPr>
                <w:rFonts w:ascii="Trebuchet MS" w:hAnsi="Trebuchet MS"/>
                <w:iCs/>
              </w:rPr>
              <w:t xml:space="preserve">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 </w:t>
            </w:r>
          </w:p>
          <w:p w14:paraId="43F35300" w14:textId="77777777" w:rsidR="000B4BD7" w:rsidRPr="00040B8D" w:rsidRDefault="000B4BD7" w:rsidP="00F435BF">
            <w:pPr>
              <w:pStyle w:val="ListParagraph"/>
              <w:numPr>
                <w:ilvl w:val="0"/>
                <w:numId w:val="12"/>
              </w:numPr>
              <w:spacing w:line="360" w:lineRule="auto"/>
              <w:jc w:val="both"/>
              <w:rPr>
                <w:rFonts w:ascii="Trebuchet MS" w:hAnsi="Trebuchet MS"/>
                <w:iCs/>
              </w:rPr>
            </w:pPr>
            <w:r w:rsidRPr="00040B8D">
              <w:rPr>
                <w:rFonts w:ascii="Trebuchet MS" w:hAnsi="Trebuchet MS"/>
                <w:b/>
                <w:bCs/>
                <w:i/>
              </w:rPr>
              <w:t>Digitalizare</w:t>
            </w:r>
            <w:r w:rsidRPr="00040B8D">
              <w:rPr>
                <w:rFonts w:ascii="Trebuchet MS" w:hAnsi="Trebuchet MS"/>
                <w:iCs/>
              </w:rPr>
              <w:t xml:space="preserve"> - convertirea proceselor dinspre manual spre automat; utilizarea tehnologiilor digitale pentru a schimba un model de afaceri și pentru a oferi noi venituri și oportunități de producere a valorii; este procesul de a trece la o afacere digitală.</w:t>
            </w:r>
          </w:p>
          <w:p w14:paraId="68C40F26" w14:textId="77777777" w:rsidR="000B4BD7" w:rsidRPr="00040B8D" w:rsidRDefault="000B4BD7" w:rsidP="00F435BF">
            <w:pPr>
              <w:pStyle w:val="ListParagraph"/>
              <w:numPr>
                <w:ilvl w:val="0"/>
                <w:numId w:val="12"/>
              </w:numPr>
              <w:spacing w:line="360" w:lineRule="auto"/>
              <w:jc w:val="both"/>
              <w:rPr>
                <w:rFonts w:ascii="Trebuchet MS" w:hAnsi="Trebuchet MS"/>
                <w:iCs/>
              </w:rPr>
            </w:pPr>
            <w:r w:rsidRPr="00040B8D">
              <w:rPr>
                <w:rFonts w:ascii="Trebuchet MS" w:hAnsi="Trebuchet MS"/>
                <w:b/>
                <w:bCs/>
                <w:i/>
              </w:rPr>
              <w:t>Decizia de reziliere a contractului de finanţare</w:t>
            </w:r>
            <w:r w:rsidRPr="00040B8D">
              <w:rPr>
                <w:rFonts w:ascii="Trebuchet MS" w:hAnsi="Trebuchet MS"/>
                <w:iCs/>
              </w:rPr>
              <w:t xml:space="preserv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p>
          <w:p w14:paraId="44861113" w14:textId="77777777" w:rsidR="000B4BD7" w:rsidRPr="00040B8D" w:rsidRDefault="000B4BD7" w:rsidP="00F435BF">
            <w:pPr>
              <w:pStyle w:val="ListParagraph"/>
              <w:numPr>
                <w:ilvl w:val="0"/>
                <w:numId w:val="12"/>
              </w:numPr>
              <w:spacing w:line="360" w:lineRule="auto"/>
              <w:jc w:val="both"/>
              <w:rPr>
                <w:rFonts w:ascii="Trebuchet MS" w:hAnsi="Trebuchet MS"/>
                <w:iCs/>
              </w:rPr>
            </w:pPr>
            <w:r w:rsidRPr="00040B8D">
              <w:rPr>
                <w:rFonts w:ascii="Trebuchet MS" w:hAnsi="Trebuchet MS"/>
                <w:b/>
                <w:bCs/>
                <w:i/>
              </w:rPr>
              <w:t>Fonduri europene</w:t>
            </w:r>
            <w:r w:rsidRPr="00040B8D">
              <w:rPr>
                <w:rFonts w:ascii="Trebuchet MS" w:hAnsi="Trebuchet MS"/>
                <w:b/>
                <w:bCs/>
                <w:iCs/>
              </w:rPr>
              <w:t xml:space="preserve"> </w:t>
            </w:r>
            <w:r w:rsidRPr="00040B8D">
              <w:rPr>
                <w:rFonts w:ascii="Trebuchet MS" w:hAnsi="Trebuchet MS"/>
                <w:iCs/>
              </w:rPr>
              <w:t>- asistenţa financiară nerambursabilă primită de România, în calitate de stat membru al Uniunii Europene, prin intermediul Fondului european de dezvoltare regională, Fondului de coeziune, Fondului social european Plus, Fondului pentru o tranziţie justă</w:t>
            </w:r>
          </w:p>
          <w:p w14:paraId="6649F1CC" w14:textId="77777777" w:rsidR="000B4BD7" w:rsidRPr="00040B8D" w:rsidRDefault="000B4BD7" w:rsidP="00F435BF">
            <w:pPr>
              <w:pStyle w:val="Default"/>
              <w:numPr>
                <w:ilvl w:val="0"/>
                <w:numId w:val="12"/>
              </w:numPr>
              <w:spacing w:line="360" w:lineRule="auto"/>
              <w:jc w:val="both"/>
              <w:rPr>
                <w:rFonts w:ascii="Trebuchet MS" w:hAnsi="Trebuchet MS"/>
                <w:color w:val="auto"/>
                <w:sz w:val="22"/>
                <w:szCs w:val="22"/>
                <w:lang w:val="ro-RO"/>
              </w:rPr>
            </w:pPr>
            <w:r w:rsidRPr="00040B8D">
              <w:rPr>
                <w:rFonts w:ascii="Trebuchet MS" w:hAnsi="Trebuchet MS"/>
                <w:b/>
                <w:bCs/>
                <w:i/>
                <w:color w:val="auto"/>
                <w:sz w:val="22"/>
                <w:szCs w:val="22"/>
                <w:lang w:val="ro-RO"/>
              </w:rPr>
              <w:lastRenderedPageBreak/>
              <w:t>Ghidul Solicitantului</w:t>
            </w:r>
            <w:r w:rsidRPr="00040B8D">
              <w:rPr>
                <w:rFonts w:ascii="Trebuchet MS" w:hAnsi="Trebuchet MS"/>
                <w:color w:val="auto"/>
                <w:sz w:val="22"/>
                <w:szCs w:val="22"/>
                <w:lang w:val="ro-RO"/>
              </w:rPr>
              <w:t xml:space="preserve"> - documentul asimilat celui prevăzut la art. 73 alin. (3) din Regulamentul (UE) 2021/1060</w:t>
            </w:r>
            <w:bookmarkStart w:id="8" w:name="_Hlk124346714"/>
            <w:r w:rsidRPr="00040B8D">
              <w:rPr>
                <w:rFonts w:ascii="Trebuchet MS" w:hAnsi="Trebuchet MS"/>
                <w:color w:val="auto"/>
                <w:sz w:val="22"/>
                <w:szCs w:val="22"/>
                <w:lang w:val="ro-RO"/>
              </w:rPr>
              <w:t>,</w:t>
            </w:r>
            <w:r w:rsidRPr="00040B8D">
              <w:rPr>
                <w:rFonts w:ascii="Trebuchet MS" w:hAnsi="Trebuchet MS"/>
                <w:color w:val="auto"/>
                <w:sz w:val="22"/>
                <w:szCs w:val="22"/>
              </w:rPr>
              <w:t xml:space="preserve"> cu </w:t>
            </w:r>
            <w:proofErr w:type="spellStart"/>
            <w:r w:rsidRPr="00040B8D">
              <w:rPr>
                <w:rFonts w:ascii="Trebuchet MS" w:hAnsi="Trebuchet MS"/>
                <w:color w:val="auto"/>
                <w:sz w:val="22"/>
                <w:szCs w:val="22"/>
              </w:rPr>
              <w:t>modificările</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și</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completările</w:t>
            </w:r>
            <w:proofErr w:type="spellEnd"/>
            <w:r w:rsidRPr="00040B8D">
              <w:rPr>
                <w:rFonts w:ascii="Trebuchet MS" w:hAnsi="Trebuchet MS"/>
                <w:color w:val="auto"/>
                <w:sz w:val="22"/>
                <w:szCs w:val="22"/>
              </w:rPr>
              <w:t xml:space="preserve"> </w:t>
            </w:r>
            <w:proofErr w:type="spellStart"/>
            <w:r w:rsidRPr="00040B8D">
              <w:rPr>
                <w:rFonts w:ascii="Trebuchet MS" w:hAnsi="Trebuchet MS"/>
                <w:color w:val="auto"/>
                <w:sz w:val="22"/>
                <w:szCs w:val="22"/>
              </w:rPr>
              <w:t>ulterioare</w:t>
            </w:r>
            <w:proofErr w:type="spellEnd"/>
            <w:r w:rsidRPr="00040B8D">
              <w:rPr>
                <w:rFonts w:ascii="Trebuchet MS" w:hAnsi="Trebuchet MS"/>
                <w:color w:val="auto"/>
                <w:sz w:val="22"/>
                <w:szCs w:val="22"/>
              </w:rPr>
              <w:t>,</w:t>
            </w:r>
            <w:r w:rsidRPr="00040B8D">
              <w:rPr>
                <w:rFonts w:ascii="Trebuchet MS" w:hAnsi="Trebuchet MS"/>
                <w:color w:val="auto"/>
                <w:sz w:val="22"/>
                <w:szCs w:val="22"/>
                <w:lang w:val="ro-RO"/>
              </w:rPr>
              <w:t xml:space="preserve"> </w:t>
            </w:r>
            <w:bookmarkEnd w:id="8"/>
            <w:r w:rsidRPr="00040B8D">
              <w:rPr>
                <w:rFonts w:ascii="Trebuchet MS" w:hAnsi="Trebuchet MS"/>
                <w:color w:val="auto"/>
                <w:sz w:val="22"/>
                <w:szCs w:val="22"/>
                <w:lang w:val="ro-RO"/>
              </w:rPr>
              <w:t>emis de autoritatea de management care stabilește condițiile acordării sprijinului financiar în cadrul unui apel de proiecte;</w:t>
            </w:r>
          </w:p>
          <w:p w14:paraId="3DCE0E87" w14:textId="77777777" w:rsidR="000B4BD7" w:rsidRPr="00040B8D" w:rsidRDefault="000B4BD7" w:rsidP="00F435BF">
            <w:pPr>
              <w:pStyle w:val="ListParagraph"/>
              <w:numPr>
                <w:ilvl w:val="0"/>
                <w:numId w:val="12"/>
              </w:numPr>
              <w:spacing w:line="360" w:lineRule="auto"/>
              <w:jc w:val="both"/>
              <w:rPr>
                <w:rFonts w:ascii="Trebuchet MS" w:hAnsi="Trebuchet MS"/>
                <w:lang w:val="en-GB"/>
              </w:rPr>
            </w:pPr>
            <w:r w:rsidRPr="00040B8D">
              <w:rPr>
                <w:rFonts w:ascii="Trebuchet MS" w:hAnsi="Trebuchet MS"/>
                <w:b/>
                <w:bCs/>
                <w:i/>
              </w:rPr>
              <w:t>Indicatori de etapă</w:t>
            </w:r>
            <w:r w:rsidRPr="00040B8D">
              <w:rPr>
                <w:rFonts w:ascii="Trebuchet MS" w:hAnsi="Trebuchet MS"/>
              </w:rPr>
              <w:t xml:space="preserve"> - </w:t>
            </w:r>
            <w:proofErr w:type="spellStart"/>
            <w:r w:rsidRPr="00040B8D">
              <w:rPr>
                <w:rFonts w:ascii="Trebuchet MS" w:hAnsi="Trebuchet MS"/>
                <w:lang w:val="en-GB"/>
              </w:rPr>
              <w:t>repere</w:t>
            </w:r>
            <w:proofErr w:type="spellEnd"/>
            <w:r w:rsidRPr="00040B8D">
              <w:rPr>
                <w:rFonts w:ascii="Trebuchet MS" w:hAnsi="Trebuchet MS"/>
                <w:lang w:val="en-GB"/>
              </w:rPr>
              <w:t xml:space="preserve"> </w:t>
            </w:r>
            <w:proofErr w:type="spellStart"/>
            <w:r w:rsidRPr="00040B8D">
              <w:rPr>
                <w:rFonts w:ascii="Trebuchet MS" w:hAnsi="Trebuchet MS"/>
                <w:lang w:val="en-GB"/>
              </w:rPr>
              <w:t>cantitative</w:t>
            </w:r>
            <w:proofErr w:type="spellEnd"/>
            <w:r w:rsidRPr="00040B8D">
              <w:rPr>
                <w:rFonts w:ascii="Trebuchet MS" w:hAnsi="Trebuchet MS"/>
                <w:lang w:val="en-GB"/>
              </w:rPr>
              <w:t xml:space="preserve">, </w:t>
            </w:r>
            <w:proofErr w:type="spellStart"/>
            <w:r w:rsidRPr="00040B8D">
              <w:rPr>
                <w:rFonts w:ascii="Trebuchet MS" w:hAnsi="Trebuchet MS"/>
                <w:lang w:val="en-GB"/>
              </w:rPr>
              <w:t>valorice</w:t>
            </w:r>
            <w:proofErr w:type="spellEnd"/>
            <w:r w:rsidRPr="00040B8D">
              <w:rPr>
                <w:rFonts w:ascii="Trebuchet MS" w:hAnsi="Trebuchet MS"/>
                <w:lang w:val="en-GB"/>
              </w:rPr>
              <w:t xml:space="preserve">, </w:t>
            </w:r>
            <w:proofErr w:type="spellStart"/>
            <w:r w:rsidRPr="00040B8D">
              <w:rPr>
                <w:rFonts w:ascii="Trebuchet MS" w:hAnsi="Trebuchet MS"/>
                <w:lang w:val="en-GB"/>
              </w:rPr>
              <w:t>sau</w:t>
            </w:r>
            <w:proofErr w:type="spellEnd"/>
            <w:r w:rsidRPr="00040B8D">
              <w:rPr>
                <w:rFonts w:ascii="Trebuchet MS" w:hAnsi="Trebuchet MS"/>
                <w:lang w:val="en-GB"/>
              </w:rPr>
              <w:t xml:space="preserve"> </w:t>
            </w:r>
            <w:proofErr w:type="spellStart"/>
            <w:r w:rsidRPr="00040B8D">
              <w:rPr>
                <w:rFonts w:ascii="Trebuchet MS" w:hAnsi="Trebuchet MS"/>
                <w:lang w:val="en-GB"/>
              </w:rPr>
              <w:t>calitative</w:t>
            </w:r>
            <w:proofErr w:type="spellEnd"/>
            <w:r w:rsidRPr="00040B8D">
              <w:rPr>
                <w:rFonts w:ascii="Trebuchet MS" w:hAnsi="Trebuchet MS"/>
                <w:lang w:val="en-GB"/>
              </w:rPr>
              <w:t xml:space="preserve"> </w:t>
            </w:r>
            <w:proofErr w:type="spellStart"/>
            <w:r w:rsidRPr="00040B8D">
              <w:rPr>
                <w:rFonts w:ascii="Trebuchet MS" w:hAnsi="Trebuchet MS"/>
                <w:lang w:val="en-GB"/>
              </w:rPr>
              <w:t>față</w:t>
            </w:r>
            <w:proofErr w:type="spellEnd"/>
            <w:r w:rsidRPr="00040B8D">
              <w:rPr>
                <w:rFonts w:ascii="Trebuchet MS" w:hAnsi="Trebuchet MS"/>
                <w:lang w:val="en-GB"/>
              </w:rPr>
              <w:t xml:space="preserve"> de care </w:t>
            </w:r>
            <w:proofErr w:type="spellStart"/>
            <w:r w:rsidRPr="00040B8D">
              <w:rPr>
                <w:rFonts w:ascii="Trebuchet MS" w:hAnsi="Trebuchet MS"/>
                <w:lang w:val="en-GB"/>
              </w:rPr>
              <w:t>este</w:t>
            </w:r>
            <w:proofErr w:type="spellEnd"/>
            <w:r w:rsidRPr="00040B8D">
              <w:rPr>
                <w:rFonts w:ascii="Trebuchet MS" w:hAnsi="Trebuchet MS"/>
                <w:lang w:val="en-GB"/>
              </w:rPr>
              <w:t xml:space="preserve"> </w:t>
            </w:r>
            <w:proofErr w:type="spellStart"/>
            <w:r w:rsidRPr="00040B8D">
              <w:rPr>
                <w:rFonts w:ascii="Trebuchet MS" w:hAnsi="Trebuchet MS"/>
                <w:lang w:val="en-GB"/>
              </w:rPr>
              <w:t>monitorizat</w:t>
            </w:r>
            <w:proofErr w:type="spellEnd"/>
            <w:r w:rsidRPr="00040B8D">
              <w:rPr>
                <w:rFonts w:ascii="Trebuchet MS" w:hAnsi="Trebuchet MS"/>
                <w:lang w:val="en-GB"/>
              </w:rPr>
              <w:t xml:space="preserve"> </w:t>
            </w:r>
            <w:proofErr w:type="spellStart"/>
            <w:r w:rsidRPr="00040B8D">
              <w:rPr>
                <w:rFonts w:ascii="Trebuchet MS" w:hAnsi="Trebuchet MS"/>
                <w:lang w:val="en-GB"/>
              </w:rPr>
              <w:t>și</w:t>
            </w:r>
            <w:proofErr w:type="spellEnd"/>
            <w:r w:rsidRPr="00040B8D">
              <w:rPr>
                <w:rFonts w:ascii="Trebuchet MS" w:hAnsi="Trebuchet MS"/>
                <w:lang w:val="en-GB"/>
              </w:rPr>
              <w:t xml:space="preserve"> </w:t>
            </w:r>
            <w:proofErr w:type="spellStart"/>
            <w:r w:rsidRPr="00040B8D">
              <w:rPr>
                <w:rFonts w:ascii="Trebuchet MS" w:hAnsi="Trebuchet MS"/>
                <w:lang w:val="en-GB"/>
              </w:rPr>
              <w:t>evaluat</w:t>
            </w:r>
            <w:proofErr w:type="spellEnd"/>
            <w:r w:rsidRPr="00040B8D">
              <w:rPr>
                <w:rFonts w:ascii="Trebuchet MS" w:hAnsi="Trebuchet MS"/>
                <w:lang w:val="en-GB"/>
              </w:rPr>
              <w:t xml:space="preserve">, </w:t>
            </w:r>
            <w:proofErr w:type="spellStart"/>
            <w:r w:rsidRPr="00040B8D">
              <w:rPr>
                <w:rFonts w:ascii="Trebuchet MS" w:hAnsi="Trebuchet MS"/>
                <w:lang w:val="en-GB"/>
              </w:rPr>
              <w:t>într</w:t>
            </w:r>
            <w:proofErr w:type="spellEnd"/>
            <w:r w:rsidRPr="00040B8D">
              <w:rPr>
                <w:rFonts w:ascii="Trebuchet MS" w:hAnsi="Trebuchet MS"/>
                <w:lang w:val="en-GB"/>
              </w:rPr>
              <w:t xml:space="preserve">-o </w:t>
            </w:r>
            <w:proofErr w:type="spellStart"/>
            <w:r w:rsidRPr="00040B8D">
              <w:rPr>
                <w:rFonts w:ascii="Trebuchet MS" w:hAnsi="Trebuchet MS"/>
                <w:lang w:val="en-GB"/>
              </w:rPr>
              <w:t>manieră</w:t>
            </w:r>
            <w:proofErr w:type="spellEnd"/>
            <w:r w:rsidRPr="00040B8D">
              <w:rPr>
                <w:rFonts w:ascii="Trebuchet MS" w:hAnsi="Trebuchet MS"/>
                <w:lang w:val="en-GB"/>
              </w:rPr>
              <w:t xml:space="preserve"> </w:t>
            </w:r>
            <w:proofErr w:type="spellStart"/>
            <w:r w:rsidRPr="00040B8D">
              <w:rPr>
                <w:rFonts w:ascii="Trebuchet MS" w:hAnsi="Trebuchet MS"/>
                <w:lang w:val="en-GB"/>
              </w:rPr>
              <w:t>obiectivă</w:t>
            </w:r>
            <w:proofErr w:type="spellEnd"/>
            <w:r w:rsidRPr="00040B8D">
              <w:rPr>
                <w:rFonts w:ascii="Trebuchet MS" w:hAnsi="Trebuchet MS"/>
                <w:lang w:val="en-GB"/>
              </w:rPr>
              <w:t xml:space="preserve"> </w:t>
            </w:r>
            <w:proofErr w:type="spellStart"/>
            <w:r w:rsidRPr="00040B8D">
              <w:rPr>
                <w:rFonts w:ascii="Trebuchet MS" w:hAnsi="Trebuchet MS"/>
                <w:lang w:val="en-GB"/>
              </w:rPr>
              <w:t>și</w:t>
            </w:r>
            <w:proofErr w:type="spellEnd"/>
            <w:r w:rsidRPr="00040B8D">
              <w:rPr>
                <w:rFonts w:ascii="Trebuchet MS" w:hAnsi="Trebuchet MS"/>
                <w:lang w:val="en-GB"/>
              </w:rPr>
              <w:t xml:space="preserve"> </w:t>
            </w:r>
            <w:proofErr w:type="spellStart"/>
            <w:r w:rsidRPr="00040B8D">
              <w:rPr>
                <w:rFonts w:ascii="Trebuchet MS" w:hAnsi="Trebuchet MS"/>
                <w:lang w:val="en-GB"/>
              </w:rPr>
              <w:t>transparentă</w:t>
            </w:r>
            <w:proofErr w:type="spellEnd"/>
            <w:r w:rsidRPr="00040B8D">
              <w:rPr>
                <w:rFonts w:ascii="Trebuchet MS" w:hAnsi="Trebuchet MS"/>
                <w:lang w:val="en-GB"/>
              </w:rPr>
              <w:t xml:space="preserve">, </w:t>
            </w:r>
            <w:proofErr w:type="spellStart"/>
            <w:r w:rsidRPr="00040B8D">
              <w:rPr>
                <w:rFonts w:ascii="Trebuchet MS" w:hAnsi="Trebuchet MS"/>
                <w:lang w:val="en-GB"/>
              </w:rPr>
              <w:t>progresul</w:t>
            </w:r>
            <w:proofErr w:type="spellEnd"/>
            <w:r w:rsidRPr="00040B8D">
              <w:rPr>
                <w:rFonts w:ascii="Trebuchet MS" w:hAnsi="Trebuchet MS"/>
                <w:lang w:val="en-GB"/>
              </w:rPr>
              <w:t xml:space="preserve"> </w:t>
            </w:r>
            <w:proofErr w:type="spellStart"/>
            <w:r w:rsidRPr="00040B8D">
              <w:rPr>
                <w:rFonts w:ascii="Trebuchet MS" w:hAnsi="Trebuchet MS"/>
                <w:lang w:val="en-GB"/>
              </w:rPr>
              <w:t>implementării</w:t>
            </w:r>
            <w:proofErr w:type="spellEnd"/>
            <w:r w:rsidRPr="00040B8D">
              <w:rPr>
                <w:rFonts w:ascii="Trebuchet MS" w:hAnsi="Trebuchet MS"/>
                <w:lang w:val="en-GB"/>
              </w:rPr>
              <w:t xml:space="preserve"> </w:t>
            </w:r>
            <w:proofErr w:type="spellStart"/>
            <w:r w:rsidRPr="00040B8D">
              <w:rPr>
                <w:rFonts w:ascii="Trebuchet MS" w:hAnsi="Trebuchet MS"/>
                <w:lang w:val="en-GB"/>
              </w:rPr>
              <w:t>unui</w:t>
            </w:r>
            <w:proofErr w:type="spellEnd"/>
            <w:r w:rsidRPr="00040B8D">
              <w:rPr>
                <w:rFonts w:ascii="Trebuchet MS" w:hAnsi="Trebuchet MS"/>
                <w:lang w:val="en-GB"/>
              </w:rPr>
              <w:t xml:space="preserve"> </w:t>
            </w:r>
            <w:proofErr w:type="spellStart"/>
            <w:r w:rsidRPr="00040B8D">
              <w:rPr>
                <w:rFonts w:ascii="Trebuchet MS" w:hAnsi="Trebuchet MS"/>
                <w:lang w:val="en-GB"/>
              </w:rPr>
              <w:t>proiect</w:t>
            </w:r>
            <w:proofErr w:type="spellEnd"/>
            <w:r w:rsidRPr="00040B8D">
              <w:rPr>
                <w:rFonts w:ascii="Trebuchet MS" w:hAnsi="Trebuchet MS"/>
                <w:lang w:val="en-GB"/>
              </w:rPr>
              <w:t xml:space="preserve">; </w:t>
            </w:r>
            <w:proofErr w:type="spellStart"/>
            <w:r w:rsidRPr="00040B8D">
              <w:rPr>
                <w:rFonts w:ascii="Trebuchet MS" w:hAnsi="Trebuchet MS"/>
                <w:lang w:val="en-GB"/>
              </w:rPr>
              <w:t>în</w:t>
            </w:r>
            <w:proofErr w:type="spellEnd"/>
            <w:r w:rsidRPr="00040B8D">
              <w:rPr>
                <w:rFonts w:ascii="Trebuchet MS" w:hAnsi="Trebuchet MS"/>
                <w:lang w:val="en-GB"/>
              </w:rPr>
              <w:t xml:space="preserve"> </w:t>
            </w:r>
            <w:proofErr w:type="spellStart"/>
            <w:r w:rsidRPr="00040B8D">
              <w:rPr>
                <w:rFonts w:ascii="Trebuchet MS" w:hAnsi="Trebuchet MS"/>
                <w:lang w:val="en-GB"/>
              </w:rPr>
              <w:t>funcție</w:t>
            </w:r>
            <w:proofErr w:type="spellEnd"/>
            <w:r w:rsidRPr="00040B8D">
              <w:rPr>
                <w:rFonts w:ascii="Trebuchet MS" w:hAnsi="Trebuchet MS"/>
                <w:lang w:val="en-GB"/>
              </w:rPr>
              <w:t xml:space="preserve"> de natura </w:t>
            </w:r>
            <w:proofErr w:type="spellStart"/>
            <w:r w:rsidRPr="00040B8D">
              <w:rPr>
                <w:rFonts w:ascii="Trebuchet MS" w:hAnsi="Trebuchet MS"/>
                <w:lang w:val="en-GB"/>
              </w:rPr>
              <w:t>proiectelor</w:t>
            </w:r>
            <w:proofErr w:type="spellEnd"/>
            <w:r w:rsidRPr="00040B8D">
              <w:rPr>
                <w:rFonts w:ascii="Trebuchet MS" w:hAnsi="Trebuchet MS"/>
                <w:lang w:val="en-GB"/>
              </w:rPr>
              <w:t xml:space="preserve">, </w:t>
            </w:r>
            <w:proofErr w:type="spellStart"/>
            <w:r w:rsidRPr="00040B8D">
              <w:rPr>
                <w:rFonts w:ascii="Trebuchet MS" w:hAnsi="Trebuchet MS"/>
                <w:lang w:val="en-GB"/>
              </w:rPr>
              <w:t>indicatorii</w:t>
            </w:r>
            <w:proofErr w:type="spellEnd"/>
            <w:r w:rsidRPr="00040B8D">
              <w:rPr>
                <w:rFonts w:ascii="Trebuchet MS" w:hAnsi="Trebuchet MS"/>
                <w:lang w:val="en-GB"/>
              </w:rPr>
              <w:t xml:space="preserve"> de </w:t>
            </w:r>
            <w:proofErr w:type="spellStart"/>
            <w:r w:rsidRPr="00040B8D">
              <w:rPr>
                <w:rFonts w:ascii="Trebuchet MS" w:hAnsi="Trebuchet MS"/>
                <w:lang w:val="en-GB"/>
              </w:rPr>
              <w:t>etapă</w:t>
            </w:r>
            <w:proofErr w:type="spellEnd"/>
            <w:r w:rsidRPr="00040B8D">
              <w:rPr>
                <w:rFonts w:ascii="Trebuchet MS" w:hAnsi="Trebuchet MS"/>
                <w:lang w:val="en-GB"/>
              </w:rPr>
              <w:t xml:space="preserve"> pot </w:t>
            </w:r>
            <w:proofErr w:type="spellStart"/>
            <w:r w:rsidRPr="00040B8D">
              <w:rPr>
                <w:rFonts w:ascii="Trebuchet MS" w:hAnsi="Trebuchet MS"/>
                <w:lang w:val="en-GB"/>
              </w:rPr>
              <w:t>reprezenta</w:t>
            </w:r>
            <w:proofErr w:type="spellEnd"/>
            <w:r w:rsidRPr="00040B8D">
              <w:rPr>
                <w:rFonts w:ascii="Trebuchet MS" w:hAnsi="Trebuchet MS"/>
                <w:lang w:val="en-GB"/>
              </w:rPr>
              <w:t xml:space="preserve">: </w:t>
            </w:r>
            <w:proofErr w:type="spellStart"/>
            <w:r w:rsidRPr="00040B8D">
              <w:rPr>
                <w:rFonts w:ascii="Trebuchet MS" w:hAnsi="Trebuchet MS"/>
                <w:lang w:val="en-GB"/>
              </w:rPr>
              <w:t>realizarea</w:t>
            </w:r>
            <w:proofErr w:type="spellEnd"/>
            <w:r w:rsidRPr="00040B8D">
              <w:rPr>
                <w:rFonts w:ascii="Trebuchet MS" w:hAnsi="Trebuchet MS"/>
                <w:lang w:val="en-GB"/>
              </w:rPr>
              <w:t xml:space="preserve"> </w:t>
            </w:r>
            <w:proofErr w:type="spellStart"/>
            <w:r w:rsidRPr="00040B8D">
              <w:rPr>
                <w:rFonts w:ascii="Trebuchet MS" w:hAnsi="Trebuchet MS"/>
                <w:lang w:val="en-GB"/>
              </w:rPr>
              <w:t>unor</w:t>
            </w:r>
            <w:proofErr w:type="spellEnd"/>
            <w:r w:rsidRPr="00040B8D">
              <w:rPr>
                <w:rFonts w:ascii="Trebuchet MS" w:hAnsi="Trebuchet MS"/>
                <w:lang w:val="en-GB"/>
              </w:rPr>
              <w:t xml:space="preserve"> </w:t>
            </w:r>
            <w:proofErr w:type="spellStart"/>
            <w:r w:rsidRPr="00040B8D">
              <w:rPr>
                <w:rFonts w:ascii="Trebuchet MS" w:hAnsi="Trebuchet MS"/>
                <w:lang w:val="en-GB"/>
              </w:rPr>
              <w:t>activități</w:t>
            </w:r>
            <w:proofErr w:type="spellEnd"/>
            <w:r w:rsidRPr="00040B8D">
              <w:rPr>
                <w:rFonts w:ascii="Trebuchet MS" w:hAnsi="Trebuchet MS"/>
                <w:lang w:val="en-GB"/>
              </w:rPr>
              <w:t xml:space="preserve"> </w:t>
            </w:r>
            <w:proofErr w:type="spellStart"/>
            <w:r w:rsidRPr="00040B8D">
              <w:rPr>
                <w:rFonts w:ascii="Trebuchet MS" w:hAnsi="Trebuchet MS"/>
                <w:lang w:val="en-GB"/>
              </w:rPr>
              <w:t>sau</w:t>
            </w:r>
            <w:proofErr w:type="spellEnd"/>
            <w:r w:rsidRPr="00040B8D">
              <w:rPr>
                <w:rFonts w:ascii="Trebuchet MS" w:hAnsi="Trebuchet MS"/>
                <w:lang w:val="en-GB"/>
              </w:rPr>
              <w:t xml:space="preserve"> sub-</w:t>
            </w:r>
            <w:proofErr w:type="spellStart"/>
            <w:r w:rsidRPr="00040B8D">
              <w:rPr>
                <w:rFonts w:ascii="Trebuchet MS" w:hAnsi="Trebuchet MS"/>
                <w:lang w:val="en-GB"/>
              </w:rPr>
              <w:t>activități</w:t>
            </w:r>
            <w:proofErr w:type="spellEnd"/>
            <w:r w:rsidRPr="00040B8D">
              <w:rPr>
                <w:rFonts w:ascii="Trebuchet MS" w:hAnsi="Trebuchet MS"/>
                <w:lang w:val="en-GB"/>
              </w:rPr>
              <w:t xml:space="preserve"> din </w:t>
            </w:r>
            <w:proofErr w:type="spellStart"/>
            <w:r w:rsidRPr="00040B8D">
              <w:rPr>
                <w:rFonts w:ascii="Trebuchet MS" w:hAnsi="Trebuchet MS"/>
                <w:lang w:val="en-GB"/>
              </w:rPr>
              <w:t>proiect</w:t>
            </w:r>
            <w:proofErr w:type="spellEnd"/>
            <w:r w:rsidRPr="00040B8D">
              <w:rPr>
                <w:rFonts w:ascii="Trebuchet MS" w:hAnsi="Trebuchet MS"/>
                <w:lang w:val="en-GB"/>
              </w:rPr>
              <w:t xml:space="preserve">, </w:t>
            </w:r>
            <w:proofErr w:type="spellStart"/>
            <w:r w:rsidRPr="00040B8D">
              <w:rPr>
                <w:rFonts w:ascii="Trebuchet MS" w:hAnsi="Trebuchet MS"/>
                <w:lang w:val="en-GB"/>
              </w:rPr>
              <w:t>atingerea</w:t>
            </w:r>
            <w:proofErr w:type="spellEnd"/>
            <w:r w:rsidRPr="00040B8D">
              <w:rPr>
                <w:rFonts w:ascii="Trebuchet MS" w:hAnsi="Trebuchet MS"/>
                <w:lang w:val="en-GB"/>
              </w:rPr>
              <w:t xml:space="preserve"> </w:t>
            </w:r>
            <w:proofErr w:type="spellStart"/>
            <w:r w:rsidRPr="00040B8D">
              <w:rPr>
                <w:rFonts w:ascii="Trebuchet MS" w:hAnsi="Trebuchet MS"/>
                <w:lang w:val="en-GB"/>
              </w:rPr>
              <w:t>unor</w:t>
            </w:r>
            <w:proofErr w:type="spellEnd"/>
            <w:r w:rsidRPr="00040B8D">
              <w:rPr>
                <w:rFonts w:ascii="Trebuchet MS" w:hAnsi="Trebuchet MS"/>
                <w:lang w:val="en-GB"/>
              </w:rPr>
              <w:t xml:space="preserve"> </w:t>
            </w:r>
            <w:proofErr w:type="spellStart"/>
            <w:r w:rsidRPr="00040B8D">
              <w:rPr>
                <w:rFonts w:ascii="Trebuchet MS" w:hAnsi="Trebuchet MS"/>
                <w:lang w:val="en-GB"/>
              </w:rPr>
              <w:t>stadii</w:t>
            </w:r>
            <w:proofErr w:type="spellEnd"/>
            <w:r w:rsidRPr="00040B8D">
              <w:rPr>
                <w:rFonts w:ascii="Trebuchet MS" w:hAnsi="Trebuchet MS"/>
                <w:lang w:val="en-GB"/>
              </w:rPr>
              <w:t xml:space="preserve"> de </w:t>
            </w:r>
            <w:proofErr w:type="spellStart"/>
            <w:r w:rsidRPr="00040B8D">
              <w:rPr>
                <w:rFonts w:ascii="Trebuchet MS" w:hAnsi="Trebuchet MS"/>
                <w:lang w:val="en-GB"/>
              </w:rPr>
              <w:t>implementare</w:t>
            </w:r>
            <w:proofErr w:type="spellEnd"/>
            <w:r w:rsidRPr="00040B8D">
              <w:rPr>
                <w:rFonts w:ascii="Trebuchet MS" w:hAnsi="Trebuchet MS"/>
                <w:lang w:val="en-GB"/>
              </w:rPr>
              <w:t xml:space="preserve"> </w:t>
            </w:r>
            <w:proofErr w:type="spellStart"/>
            <w:r w:rsidRPr="00040B8D">
              <w:rPr>
                <w:rFonts w:ascii="Trebuchet MS" w:hAnsi="Trebuchet MS"/>
                <w:lang w:val="en-GB"/>
              </w:rPr>
              <w:t>sau</w:t>
            </w:r>
            <w:proofErr w:type="spellEnd"/>
            <w:r w:rsidRPr="00040B8D">
              <w:rPr>
                <w:rFonts w:ascii="Trebuchet MS" w:hAnsi="Trebuchet MS"/>
                <w:lang w:val="en-GB"/>
              </w:rPr>
              <w:t xml:space="preserve"> de </w:t>
            </w:r>
            <w:proofErr w:type="spellStart"/>
            <w:r w:rsidRPr="00040B8D">
              <w:rPr>
                <w:rFonts w:ascii="Trebuchet MS" w:hAnsi="Trebuchet MS"/>
                <w:lang w:val="en-GB"/>
              </w:rPr>
              <w:t>execuție</w:t>
            </w:r>
            <w:proofErr w:type="spellEnd"/>
            <w:r w:rsidRPr="00040B8D">
              <w:rPr>
                <w:rFonts w:ascii="Trebuchet MS" w:hAnsi="Trebuchet MS"/>
                <w:lang w:val="en-GB"/>
              </w:rPr>
              <w:t xml:space="preserve"> </w:t>
            </w:r>
            <w:proofErr w:type="spellStart"/>
            <w:r w:rsidRPr="00040B8D">
              <w:rPr>
                <w:rFonts w:ascii="Trebuchet MS" w:hAnsi="Trebuchet MS"/>
                <w:lang w:val="en-GB"/>
              </w:rPr>
              <w:t>tehnică</w:t>
            </w:r>
            <w:proofErr w:type="spellEnd"/>
            <w:r w:rsidRPr="00040B8D">
              <w:rPr>
                <w:rFonts w:ascii="Trebuchet MS" w:hAnsi="Trebuchet MS"/>
                <w:lang w:val="en-GB"/>
              </w:rPr>
              <w:t xml:space="preserve"> </w:t>
            </w:r>
            <w:proofErr w:type="spellStart"/>
            <w:r w:rsidRPr="00040B8D">
              <w:rPr>
                <w:rFonts w:ascii="Trebuchet MS" w:hAnsi="Trebuchet MS"/>
                <w:lang w:val="en-GB"/>
              </w:rPr>
              <w:t>sau</w:t>
            </w:r>
            <w:proofErr w:type="spellEnd"/>
            <w:r w:rsidRPr="00040B8D">
              <w:rPr>
                <w:rFonts w:ascii="Trebuchet MS" w:hAnsi="Trebuchet MS"/>
                <w:lang w:val="en-GB"/>
              </w:rPr>
              <w:t xml:space="preserve"> </w:t>
            </w:r>
            <w:proofErr w:type="spellStart"/>
            <w:r w:rsidRPr="00040B8D">
              <w:rPr>
                <w:rFonts w:ascii="Trebuchet MS" w:hAnsi="Trebuchet MS"/>
                <w:lang w:val="en-GB"/>
              </w:rPr>
              <w:t>financiară</w:t>
            </w:r>
            <w:proofErr w:type="spellEnd"/>
            <w:r w:rsidRPr="00040B8D">
              <w:rPr>
                <w:rFonts w:ascii="Trebuchet MS" w:hAnsi="Trebuchet MS"/>
                <w:lang w:val="en-GB"/>
              </w:rPr>
              <w:t xml:space="preserve"> pre-</w:t>
            </w:r>
            <w:proofErr w:type="spellStart"/>
            <w:r w:rsidRPr="00040B8D">
              <w:rPr>
                <w:rFonts w:ascii="Trebuchet MS" w:hAnsi="Trebuchet MS"/>
                <w:lang w:val="en-GB"/>
              </w:rPr>
              <w:t>stabilite</w:t>
            </w:r>
            <w:proofErr w:type="spellEnd"/>
            <w:r w:rsidRPr="00040B8D">
              <w:rPr>
                <w:rFonts w:ascii="Trebuchet MS" w:hAnsi="Trebuchet MS"/>
                <w:lang w:val="en-GB"/>
              </w:rPr>
              <w:t xml:space="preserve">, precum </w:t>
            </w:r>
            <w:proofErr w:type="spellStart"/>
            <w:r w:rsidRPr="00040B8D">
              <w:rPr>
                <w:rFonts w:ascii="Trebuchet MS" w:hAnsi="Trebuchet MS"/>
                <w:lang w:val="en-GB"/>
              </w:rPr>
              <w:t>și</w:t>
            </w:r>
            <w:proofErr w:type="spellEnd"/>
            <w:r w:rsidRPr="00040B8D">
              <w:rPr>
                <w:rFonts w:ascii="Trebuchet MS" w:hAnsi="Trebuchet MS"/>
                <w:lang w:val="en-GB"/>
              </w:rPr>
              <w:t xml:space="preserve"> </w:t>
            </w:r>
            <w:proofErr w:type="spellStart"/>
            <w:r w:rsidRPr="00040B8D">
              <w:rPr>
                <w:rFonts w:ascii="Trebuchet MS" w:hAnsi="Trebuchet MS"/>
                <w:lang w:val="en-GB"/>
              </w:rPr>
              <w:t>stadii</w:t>
            </w:r>
            <w:proofErr w:type="spellEnd"/>
            <w:r w:rsidRPr="00040B8D">
              <w:rPr>
                <w:rFonts w:ascii="Trebuchet MS" w:hAnsi="Trebuchet MS"/>
                <w:lang w:val="en-GB"/>
              </w:rPr>
              <w:t xml:space="preserve"> </w:t>
            </w:r>
            <w:proofErr w:type="spellStart"/>
            <w:r w:rsidRPr="00040B8D">
              <w:rPr>
                <w:rFonts w:ascii="Trebuchet MS" w:hAnsi="Trebuchet MS"/>
                <w:lang w:val="en-GB"/>
              </w:rPr>
              <w:t>sau</w:t>
            </w:r>
            <w:proofErr w:type="spellEnd"/>
            <w:r w:rsidRPr="00040B8D">
              <w:rPr>
                <w:rFonts w:ascii="Trebuchet MS" w:hAnsi="Trebuchet MS"/>
                <w:lang w:val="en-GB"/>
              </w:rPr>
              <w:t xml:space="preserve"> </w:t>
            </w:r>
            <w:proofErr w:type="spellStart"/>
            <w:r w:rsidRPr="00040B8D">
              <w:rPr>
                <w:rFonts w:ascii="Trebuchet MS" w:hAnsi="Trebuchet MS"/>
                <w:lang w:val="en-GB"/>
              </w:rPr>
              <w:t>valori</w:t>
            </w:r>
            <w:proofErr w:type="spellEnd"/>
            <w:r w:rsidRPr="00040B8D">
              <w:rPr>
                <w:rFonts w:ascii="Trebuchet MS" w:hAnsi="Trebuchet MS"/>
                <w:lang w:val="en-GB"/>
              </w:rPr>
              <w:t xml:space="preserve"> </w:t>
            </w:r>
            <w:proofErr w:type="spellStart"/>
            <w:r w:rsidRPr="00040B8D">
              <w:rPr>
                <w:rFonts w:ascii="Trebuchet MS" w:hAnsi="Trebuchet MS"/>
                <w:lang w:val="en-GB"/>
              </w:rPr>
              <w:t>intermediare</w:t>
            </w:r>
            <w:proofErr w:type="spellEnd"/>
            <w:r w:rsidRPr="00040B8D">
              <w:rPr>
                <w:rFonts w:ascii="Trebuchet MS" w:hAnsi="Trebuchet MS"/>
                <w:lang w:val="en-GB"/>
              </w:rPr>
              <w:t xml:space="preserve"> ale </w:t>
            </w:r>
            <w:proofErr w:type="spellStart"/>
            <w:r w:rsidRPr="00040B8D">
              <w:rPr>
                <w:rFonts w:ascii="Trebuchet MS" w:hAnsi="Trebuchet MS"/>
                <w:lang w:val="en-GB"/>
              </w:rPr>
              <w:t>indicatorilor</w:t>
            </w:r>
            <w:proofErr w:type="spellEnd"/>
            <w:r w:rsidRPr="00040B8D">
              <w:rPr>
                <w:rFonts w:ascii="Trebuchet MS" w:hAnsi="Trebuchet MS"/>
                <w:lang w:val="en-GB"/>
              </w:rPr>
              <w:t xml:space="preserve"> de </w:t>
            </w:r>
            <w:proofErr w:type="spellStart"/>
            <w:r w:rsidRPr="00040B8D">
              <w:rPr>
                <w:rFonts w:ascii="Trebuchet MS" w:hAnsi="Trebuchet MS"/>
                <w:lang w:val="en-GB"/>
              </w:rPr>
              <w:t>realizare</w:t>
            </w:r>
            <w:proofErr w:type="spellEnd"/>
            <w:r w:rsidRPr="00040B8D">
              <w:rPr>
                <w:rFonts w:ascii="Trebuchet MS" w:hAnsi="Trebuchet MS"/>
              </w:rPr>
              <w:t>;</w:t>
            </w:r>
          </w:p>
          <w:p w14:paraId="25102EB5" w14:textId="77777777" w:rsidR="000B4BD7" w:rsidRPr="00040B8D" w:rsidRDefault="000B4BD7" w:rsidP="00F435BF">
            <w:pPr>
              <w:pStyle w:val="ListParagraph"/>
              <w:numPr>
                <w:ilvl w:val="0"/>
                <w:numId w:val="12"/>
              </w:numPr>
              <w:spacing w:line="360" w:lineRule="auto"/>
              <w:jc w:val="both"/>
              <w:rPr>
                <w:rFonts w:ascii="Trebuchet MS" w:hAnsi="Trebuchet MS"/>
              </w:rPr>
            </w:pPr>
            <w:r w:rsidRPr="00040B8D">
              <w:rPr>
                <w:rFonts w:ascii="Trebuchet MS" w:hAnsi="Trebuchet MS"/>
                <w:b/>
                <w:bCs/>
                <w:i/>
                <w:iCs/>
              </w:rPr>
              <w:t>Indicator de rezultat</w:t>
            </w:r>
            <w:r w:rsidRPr="00040B8D">
              <w:rPr>
                <w:rFonts w:ascii="Trebuchet MS" w:hAnsi="Trebuchet MS"/>
              </w:rPr>
              <w:t xml:space="preserve"> - înseamnă un indicator de măsurare a efectelor intervențiilor sprijinite, în special în ceea ce privește destinatarii direcți, populația vizată sau utilizatorii infrastructurii</w:t>
            </w:r>
          </w:p>
          <w:p w14:paraId="78DC8B2D" w14:textId="77777777" w:rsidR="000B4BD7" w:rsidRPr="00040B8D" w:rsidRDefault="000B4BD7" w:rsidP="00F435BF">
            <w:pPr>
              <w:pStyle w:val="ListParagraph"/>
              <w:numPr>
                <w:ilvl w:val="0"/>
                <w:numId w:val="12"/>
              </w:numPr>
              <w:spacing w:line="360" w:lineRule="auto"/>
              <w:jc w:val="both"/>
              <w:rPr>
                <w:rFonts w:ascii="Trebuchet MS" w:hAnsi="Trebuchet MS"/>
              </w:rPr>
            </w:pPr>
            <w:r w:rsidRPr="00040B8D">
              <w:rPr>
                <w:rFonts w:ascii="Trebuchet MS" w:hAnsi="Trebuchet MS"/>
                <w:b/>
                <w:bCs/>
                <w:i/>
                <w:iCs/>
              </w:rPr>
              <w:t>Indicator de realizare</w:t>
            </w:r>
            <w:r w:rsidRPr="00040B8D">
              <w:rPr>
                <w:rFonts w:ascii="Trebuchet MS" w:hAnsi="Trebuchet MS"/>
              </w:rPr>
              <w:t xml:space="preserve">  - înseamnă un indicator de măsurare a rezultatelor specifice ale intervenției</w:t>
            </w:r>
          </w:p>
          <w:p w14:paraId="3FD42ABE" w14:textId="77777777" w:rsidR="000B4BD7" w:rsidRPr="00040B8D" w:rsidRDefault="000B4BD7" w:rsidP="00F435BF">
            <w:pPr>
              <w:pStyle w:val="ListParagraph"/>
              <w:numPr>
                <w:ilvl w:val="0"/>
                <w:numId w:val="12"/>
              </w:numPr>
              <w:spacing w:line="360" w:lineRule="auto"/>
              <w:jc w:val="both"/>
              <w:rPr>
                <w:rFonts w:ascii="Trebuchet MS" w:hAnsi="Trebuchet MS"/>
                <w:b/>
                <w:bCs/>
              </w:rPr>
            </w:pPr>
            <w:r w:rsidRPr="00040B8D">
              <w:rPr>
                <w:rFonts w:ascii="Trebuchet MS" w:hAnsi="Trebuchet MS"/>
                <w:b/>
                <w:bCs/>
                <w:i/>
                <w:iCs/>
              </w:rPr>
              <w:t>Operațiune</w:t>
            </w:r>
            <w:r w:rsidRPr="00040B8D">
              <w:rPr>
                <w:rFonts w:ascii="Trebuchet MS" w:hAnsi="Trebuchet MS"/>
                <w:b/>
                <w:bCs/>
              </w:rPr>
              <w:t xml:space="preserve"> - </w:t>
            </w:r>
            <w:r w:rsidRPr="00040B8D">
              <w:rPr>
                <w:rFonts w:ascii="Trebuchet MS" w:hAnsi="Trebuchet MS"/>
              </w:rPr>
              <w:t>un proiect, un contract, o acțiune sau un grup de proiecte selectate în cadrul programelor vizate</w:t>
            </w:r>
          </w:p>
          <w:p w14:paraId="49789C5B" w14:textId="77777777" w:rsidR="000B4BD7" w:rsidRPr="00040B8D" w:rsidRDefault="000B4BD7" w:rsidP="00F435BF">
            <w:pPr>
              <w:pStyle w:val="ListParagraph"/>
              <w:numPr>
                <w:ilvl w:val="0"/>
                <w:numId w:val="12"/>
              </w:numPr>
              <w:spacing w:line="360" w:lineRule="auto"/>
              <w:jc w:val="both"/>
              <w:rPr>
                <w:rFonts w:ascii="Trebuchet MS" w:hAnsi="Trebuchet MS"/>
              </w:rPr>
            </w:pPr>
            <w:r w:rsidRPr="00040B8D">
              <w:rPr>
                <w:rFonts w:ascii="Trebuchet MS" w:hAnsi="Trebuchet MS"/>
                <w:b/>
                <w:bCs/>
                <w:i/>
              </w:rPr>
              <w:t>Plan de monitorizare a proiectului</w:t>
            </w:r>
            <w:r w:rsidRPr="00040B8D">
              <w:rPr>
                <w:rFonts w:ascii="Trebuchet MS" w:hAnsi="Trebuchet MS"/>
              </w:rPr>
              <w:t xml:space="preserve"> – plan inclus în contractul de finanțare/decizia de finnațare,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33132707" w14:textId="77777777" w:rsidR="000B4BD7" w:rsidRPr="00040B8D" w:rsidRDefault="000B4BD7" w:rsidP="00F435BF">
            <w:pPr>
              <w:pStyle w:val="ListParagraph"/>
              <w:numPr>
                <w:ilvl w:val="0"/>
                <w:numId w:val="12"/>
              </w:numPr>
              <w:spacing w:line="360" w:lineRule="auto"/>
              <w:jc w:val="both"/>
              <w:rPr>
                <w:rFonts w:ascii="Trebuchet MS" w:hAnsi="Trebuchet MS"/>
              </w:rPr>
            </w:pPr>
            <w:r w:rsidRPr="00040B8D">
              <w:rPr>
                <w:rFonts w:ascii="Trebuchet MS" w:hAnsi="Trebuchet MS"/>
                <w:b/>
                <w:bCs/>
                <w:i/>
              </w:rPr>
              <w:t>Prag de calitate</w:t>
            </w:r>
            <w:r w:rsidRPr="00040B8D">
              <w:rPr>
                <w:rFonts w:ascii="Trebuchet MS" w:hAnsi="Trebuchet MS"/>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00CCF477" w14:textId="77777777" w:rsidR="000B4BD7" w:rsidRPr="00040B8D" w:rsidRDefault="000B4BD7" w:rsidP="00F435BF">
            <w:pPr>
              <w:pStyle w:val="ListParagraph"/>
              <w:numPr>
                <w:ilvl w:val="0"/>
                <w:numId w:val="12"/>
              </w:numPr>
              <w:spacing w:line="360" w:lineRule="auto"/>
              <w:jc w:val="both"/>
              <w:rPr>
                <w:rFonts w:ascii="Trebuchet MS" w:hAnsi="Trebuchet MS"/>
              </w:rPr>
            </w:pPr>
            <w:r w:rsidRPr="00040B8D">
              <w:rPr>
                <w:rFonts w:ascii="Trebuchet MS" w:hAnsi="Trebuchet MS"/>
                <w:b/>
                <w:bCs/>
                <w:i/>
              </w:rPr>
              <w:t>Prag de excelență</w:t>
            </w:r>
            <w:r w:rsidRPr="00040B8D">
              <w:rPr>
                <w:rFonts w:ascii="Trebuchet MS" w:hAnsi="Trebuchet MS"/>
              </w:rPr>
              <w:t xml:space="preserve"> – etichetă de calitate conferită în urma evaluării tehnice și financiare, superioară pragului de calitate, de la care un proiect este selectat direct pentru etapa de  contractare;</w:t>
            </w:r>
          </w:p>
          <w:p w14:paraId="51CB2031" w14:textId="77777777" w:rsidR="000B4BD7" w:rsidRPr="00040B8D" w:rsidRDefault="000B4BD7" w:rsidP="00F435BF">
            <w:pPr>
              <w:pStyle w:val="ListParagraph"/>
              <w:numPr>
                <w:ilvl w:val="0"/>
                <w:numId w:val="12"/>
              </w:numPr>
              <w:spacing w:line="360" w:lineRule="auto"/>
              <w:jc w:val="both"/>
              <w:rPr>
                <w:rFonts w:ascii="Trebuchet MS" w:hAnsi="Trebuchet MS"/>
              </w:rPr>
            </w:pPr>
            <w:r w:rsidRPr="00040B8D">
              <w:rPr>
                <w:rFonts w:ascii="Trebuchet MS" w:hAnsi="Trebuchet MS"/>
                <w:b/>
                <w:bCs/>
                <w:i/>
              </w:rPr>
              <w:lastRenderedPageBreak/>
              <w:t>Proiect</w:t>
            </w:r>
            <w:r w:rsidRPr="00040B8D">
              <w:rPr>
                <w:rFonts w:ascii="Trebuchet MS" w:hAnsi="Trebuchet MS"/>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789EE305" w14:textId="77777777" w:rsidR="000B4BD7" w:rsidRPr="00040B8D" w:rsidRDefault="000B4BD7" w:rsidP="00F435BF">
            <w:pPr>
              <w:pStyle w:val="ListParagraph"/>
              <w:numPr>
                <w:ilvl w:val="0"/>
                <w:numId w:val="12"/>
              </w:numPr>
              <w:spacing w:line="360" w:lineRule="auto"/>
              <w:jc w:val="both"/>
              <w:rPr>
                <w:rFonts w:ascii="Trebuchet MS" w:hAnsi="Trebuchet MS"/>
                <w:iCs/>
              </w:rPr>
            </w:pPr>
            <w:r w:rsidRPr="00040B8D">
              <w:rPr>
                <w:rFonts w:ascii="Trebuchet MS" w:hAnsi="Trebuchet MS"/>
                <w:b/>
                <w:bCs/>
                <w:i/>
              </w:rPr>
              <w:t xml:space="preserve">Procesul de evaluare, selecție și contractare - </w:t>
            </w:r>
            <w:r w:rsidRPr="00040B8D">
              <w:rPr>
                <w:rFonts w:ascii="Trebuchet MS" w:hAnsi="Trebuchet MS"/>
                <w:iCs/>
              </w:rPr>
              <w:t>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w:t>
            </w:r>
            <w:r w:rsidRPr="00040B8D">
              <w:rPr>
                <w:rFonts w:ascii="Trebuchet MS" w:hAnsi="Trebuchet MS"/>
                <w:b/>
                <w:bCs/>
                <w:i/>
              </w:rPr>
              <w:t xml:space="preserve"> </w:t>
            </w:r>
            <w:r w:rsidRPr="00040B8D">
              <w:rPr>
                <w:rFonts w:ascii="Trebuchet MS" w:hAnsi="Trebuchet MS"/>
                <w:iCs/>
              </w:rPr>
              <w:t xml:space="preserve">de finanțare/emitere a deciziei de finanțare, după caz, în conformitate cu rezultatul procesului de evaluare și selecție detaliat în Ghidul solicitantului și cu încadrare în alocarea financiară a apelului de proiecte lansat. </w:t>
            </w:r>
            <w:proofErr w:type="spellStart"/>
            <w:r w:rsidRPr="00040B8D">
              <w:rPr>
                <w:rFonts w:ascii="Trebuchet MS" w:hAnsi="Trebuchet MS" w:cs="Trebuchet MS"/>
                <w:iCs/>
                <w:lang w:val="en-GB"/>
              </w:rPr>
              <w:t>Acest</w:t>
            </w:r>
            <w:proofErr w:type="spellEnd"/>
            <w:r w:rsidRPr="00040B8D">
              <w:rPr>
                <w:rFonts w:ascii="Trebuchet MS" w:hAnsi="Trebuchet MS" w:cs="Trebuchet MS"/>
                <w:iCs/>
                <w:lang w:val="en-GB"/>
              </w:rPr>
              <w:t xml:space="preserve"> </w:t>
            </w:r>
            <w:proofErr w:type="spellStart"/>
            <w:r w:rsidRPr="00040B8D">
              <w:rPr>
                <w:rFonts w:ascii="Trebuchet MS" w:hAnsi="Trebuchet MS" w:cs="Trebuchet MS"/>
                <w:iCs/>
                <w:lang w:val="en-GB"/>
              </w:rPr>
              <w:t>proces</w:t>
            </w:r>
            <w:proofErr w:type="spellEnd"/>
            <w:r w:rsidRPr="00040B8D">
              <w:rPr>
                <w:rFonts w:ascii="Trebuchet MS" w:hAnsi="Trebuchet MS" w:cs="Trebuchet MS"/>
                <w:iCs/>
                <w:lang w:val="en-GB"/>
              </w:rPr>
              <w:t xml:space="preserve"> </w:t>
            </w:r>
            <w:proofErr w:type="spellStart"/>
            <w:r w:rsidRPr="00040B8D">
              <w:rPr>
                <w:rFonts w:ascii="Trebuchet MS" w:hAnsi="Trebuchet MS" w:cs="Trebuchet MS"/>
                <w:iCs/>
                <w:lang w:val="en-GB"/>
              </w:rPr>
              <w:t>poate</w:t>
            </w:r>
            <w:proofErr w:type="spellEnd"/>
            <w:r w:rsidRPr="00040B8D">
              <w:rPr>
                <w:rFonts w:ascii="Trebuchet MS" w:hAnsi="Trebuchet MS" w:cs="Trebuchet MS"/>
                <w:iCs/>
                <w:lang w:val="en-GB"/>
              </w:rPr>
              <w:t xml:space="preserve"> fi </w:t>
            </w:r>
            <w:proofErr w:type="spellStart"/>
            <w:r w:rsidRPr="00040B8D">
              <w:rPr>
                <w:rFonts w:ascii="Trebuchet MS" w:hAnsi="Trebuchet MS" w:cs="Trebuchet MS"/>
                <w:iCs/>
                <w:lang w:val="en-GB"/>
              </w:rPr>
              <w:t>derulat</w:t>
            </w:r>
            <w:proofErr w:type="spellEnd"/>
            <w:r w:rsidRPr="00040B8D">
              <w:rPr>
                <w:rFonts w:ascii="Trebuchet MS" w:hAnsi="Trebuchet MS" w:cs="Trebuchet MS"/>
                <w:iCs/>
                <w:lang w:val="en-GB"/>
              </w:rPr>
              <w:t xml:space="preserve"> </w:t>
            </w:r>
            <w:proofErr w:type="spellStart"/>
            <w:r w:rsidRPr="00040B8D">
              <w:rPr>
                <w:rFonts w:ascii="Trebuchet MS" w:hAnsi="Trebuchet MS" w:cs="Trebuchet MS"/>
                <w:iCs/>
                <w:lang w:val="en-GB"/>
              </w:rPr>
              <w:t>în</w:t>
            </w:r>
            <w:proofErr w:type="spellEnd"/>
            <w:r w:rsidRPr="00040B8D">
              <w:rPr>
                <w:rFonts w:ascii="Trebuchet MS" w:hAnsi="Trebuchet MS" w:cs="Trebuchet MS"/>
                <w:iCs/>
                <w:lang w:val="en-GB"/>
              </w:rPr>
              <w:t xml:space="preserve"> </w:t>
            </w:r>
            <w:proofErr w:type="spellStart"/>
            <w:r w:rsidRPr="00040B8D">
              <w:rPr>
                <w:rFonts w:ascii="Trebuchet MS" w:hAnsi="Trebuchet MS" w:cs="Trebuchet MS"/>
                <w:iCs/>
                <w:lang w:val="en-GB"/>
              </w:rPr>
              <w:t>una</w:t>
            </w:r>
            <w:proofErr w:type="spellEnd"/>
            <w:r w:rsidRPr="00040B8D">
              <w:rPr>
                <w:rFonts w:ascii="Trebuchet MS" w:hAnsi="Trebuchet MS" w:cs="Trebuchet MS"/>
                <w:iCs/>
                <w:lang w:val="en-GB"/>
              </w:rPr>
              <w:t xml:space="preserve"> </w:t>
            </w:r>
            <w:proofErr w:type="spellStart"/>
            <w:r w:rsidRPr="00040B8D">
              <w:rPr>
                <w:rFonts w:ascii="Trebuchet MS" w:hAnsi="Trebuchet MS" w:cs="Trebuchet MS"/>
                <w:iCs/>
                <w:lang w:val="en-GB"/>
              </w:rPr>
              <w:t>sau</w:t>
            </w:r>
            <w:proofErr w:type="spellEnd"/>
            <w:r w:rsidRPr="00040B8D">
              <w:rPr>
                <w:rFonts w:ascii="Trebuchet MS" w:hAnsi="Trebuchet MS" w:cs="Trebuchet MS"/>
                <w:iCs/>
                <w:lang w:val="en-GB"/>
              </w:rPr>
              <w:t xml:space="preserve"> </w:t>
            </w:r>
            <w:proofErr w:type="spellStart"/>
            <w:r w:rsidRPr="00040B8D">
              <w:rPr>
                <w:rFonts w:ascii="Trebuchet MS" w:hAnsi="Trebuchet MS" w:cs="Trebuchet MS"/>
                <w:iCs/>
                <w:lang w:val="en-GB"/>
              </w:rPr>
              <w:t>mai</w:t>
            </w:r>
            <w:proofErr w:type="spellEnd"/>
            <w:r w:rsidRPr="00040B8D">
              <w:rPr>
                <w:rFonts w:ascii="Trebuchet MS" w:hAnsi="Trebuchet MS" w:cs="Trebuchet MS"/>
                <w:iCs/>
                <w:lang w:val="en-GB"/>
              </w:rPr>
              <w:t xml:space="preserve"> </w:t>
            </w:r>
            <w:proofErr w:type="spellStart"/>
            <w:r w:rsidRPr="00040B8D">
              <w:rPr>
                <w:rFonts w:ascii="Trebuchet MS" w:hAnsi="Trebuchet MS" w:cs="Trebuchet MS"/>
                <w:iCs/>
                <w:lang w:val="en-GB"/>
              </w:rPr>
              <w:t>multe</w:t>
            </w:r>
            <w:proofErr w:type="spellEnd"/>
            <w:r w:rsidRPr="00040B8D">
              <w:rPr>
                <w:rFonts w:ascii="Trebuchet MS" w:hAnsi="Trebuchet MS" w:cs="Trebuchet MS"/>
                <w:iCs/>
                <w:lang w:val="en-GB"/>
              </w:rPr>
              <w:t xml:space="preserve"> </w:t>
            </w:r>
            <w:proofErr w:type="spellStart"/>
            <w:r w:rsidRPr="00040B8D">
              <w:rPr>
                <w:rFonts w:ascii="Trebuchet MS" w:hAnsi="Trebuchet MS" w:cs="Trebuchet MS"/>
                <w:iCs/>
                <w:lang w:val="en-GB"/>
              </w:rPr>
              <w:t>etape</w:t>
            </w:r>
            <w:proofErr w:type="spellEnd"/>
            <w:r w:rsidRPr="00040B8D">
              <w:rPr>
                <w:rFonts w:ascii="Trebuchet MS" w:hAnsi="Trebuchet MS" w:cs="Trebuchet MS"/>
                <w:iCs/>
                <w:lang w:val="en-GB"/>
              </w:rPr>
              <w:t>;</w:t>
            </w:r>
          </w:p>
          <w:p w14:paraId="02783FB7" w14:textId="77777777" w:rsidR="000B4BD7" w:rsidRPr="00040B8D" w:rsidRDefault="000B4BD7" w:rsidP="00F435BF">
            <w:pPr>
              <w:pStyle w:val="ListParagraph"/>
              <w:numPr>
                <w:ilvl w:val="0"/>
                <w:numId w:val="12"/>
              </w:numPr>
              <w:spacing w:line="360" w:lineRule="auto"/>
              <w:jc w:val="both"/>
              <w:rPr>
                <w:rFonts w:ascii="Trebuchet MS" w:hAnsi="Trebuchet MS"/>
                <w:iCs/>
              </w:rPr>
            </w:pPr>
            <w:r w:rsidRPr="00040B8D">
              <w:rPr>
                <w:rFonts w:ascii="Trebuchet MS" w:hAnsi="Trebuchet MS"/>
                <w:b/>
                <w:bCs/>
                <w:i/>
              </w:rPr>
              <w:t>Program</w:t>
            </w:r>
            <w:r w:rsidRPr="00040B8D">
              <w:rPr>
                <w:rFonts w:ascii="Trebuchet MS" w:hAnsi="Trebuchet MS"/>
              </w:rPr>
              <w:t xml:space="preserve"> - definit conform înțelesurilor prevăzute de Regulamentul  (UE) 2021/1060</w:t>
            </w:r>
          </w:p>
          <w:p w14:paraId="5A30FD8F" w14:textId="77777777" w:rsidR="000B4BD7" w:rsidRPr="00040B8D" w:rsidRDefault="000B4BD7" w:rsidP="00F435BF">
            <w:pPr>
              <w:pStyle w:val="ListParagraph"/>
              <w:numPr>
                <w:ilvl w:val="0"/>
                <w:numId w:val="12"/>
              </w:numPr>
              <w:spacing w:line="360" w:lineRule="auto"/>
              <w:jc w:val="both"/>
              <w:rPr>
                <w:rFonts w:ascii="Trebuchet MS" w:hAnsi="Trebuchet MS"/>
              </w:rPr>
            </w:pPr>
            <w:r w:rsidRPr="00040B8D">
              <w:rPr>
                <w:rFonts w:ascii="Trebuchet MS" w:hAnsi="Trebuchet MS"/>
                <w:b/>
                <w:bCs/>
                <w:i/>
              </w:rPr>
              <w:t>Solicitant</w:t>
            </w:r>
            <w:r w:rsidRPr="00040B8D">
              <w:rPr>
                <w:rFonts w:ascii="Trebuchet MS" w:hAnsi="Trebuchet MS"/>
                <w:b/>
                <w:bCs/>
              </w:rPr>
              <w:t xml:space="preserve"> </w:t>
            </w:r>
            <w:r w:rsidRPr="00040B8D">
              <w:rPr>
                <w:rFonts w:ascii="Trebuchet MS" w:hAnsi="Trebuchet MS"/>
              </w:rPr>
              <w:t xml:space="preserve">- persoana juridică de drept public ori privat responsabilă cu inițierea unui proiect, respectiv care a depus o cerere de finanțare în sistemul informatic </w:t>
            </w:r>
            <w:r w:rsidRPr="00040B8D">
              <w:rPr>
                <w:rFonts w:ascii="Trebuchet MS" w:hAnsi="Trebuchet MS" w:cs="Trebuchet MS"/>
                <w:lang w:val="en-GB"/>
              </w:rPr>
              <w:t xml:space="preserve">MySMIS2021/SMIS2021+ </w:t>
            </w:r>
            <w:r w:rsidRPr="00040B8D">
              <w:rPr>
                <w:rFonts w:ascii="Trebuchet MS" w:hAnsi="Trebuchet MS"/>
              </w:rPr>
              <w:t>în cadrul oricăruia dintre programele cofinanțate din Fondul european de dezvoltare regională, Fondul de coeziune,  Fondul social european Plus și Fondul pentru o tranziție justă în perioada 2021-2027.</w:t>
            </w:r>
          </w:p>
          <w:p w14:paraId="247C4BFE" w14:textId="77777777" w:rsidR="000B4BD7" w:rsidRPr="00040B8D" w:rsidRDefault="000B4BD7" w:rsidP="00F435BF">
            <w:pPr>
              <w:pStyle w:val="ListParagraph"/>
              <w:numPr>
                <w:ilvl w:val="0"/>
                <w:numId w:val="12"/>
              </w:numPr>
              <w:spacing w:line="360" w:lineRule="auto"/>
              <w:jc w:val="both"/>
              <w:rPr>
                <w:rFonts w:ascii="Trebuchet MS" w:hAnsi="Trebuchet MS"/>
                <w:iCs/>
              </w:rPr>
            </w:pPr>
            <w:r w:rsidRPr="00040B8D">
              <w:rPr>
                <w:rFonts w:ascii="Trebuchet MS" w:hAnsi="Trebuchet MS"/>
                <w:b/>
                <w:bCs/>
                <w:i/>
              </w:rPr>
              <w:t>Rate forfetare</w:t>
            </w:r>
            <w:r w:rsidRPr="00040B8D">
              <w:rPr>
                <w:rFonts w:ascii="Trebuchet MS" w:hAnsi="Trebuchet MS"/>
                <w:iCs/>
              </w:rPr>
              <w:t xml:space="preserve"> - categorii specifice de costuri eligibile, clar identificate în prealabil, prin aplicarea unui procent.</w:t>
            </w:r>
          </w:p>
          <w:p w14:paraId="67589D54" w14:textId="0BE917E8" w:rsidR="000B4BD7" w:rsidRPr="00040B8D" w:rsidRDefault="000B4BD7" w:rsidP="00F435BF">
            <w:pPr>
              <w:pStyle w:val="ListParagraph"/>
              <w:numPr>
                <w:ilvl w:val="0"/>
                <w:numId w:val="12"/>
              </w:numPr>
              <w:spacing w:line="360" w:lineRule="auto"/>
              <w:jc w:val="both"/>
              <w:rPr>
                <w:rFonts w:ascii="Trebuchet MS" w:hAnsi="Trebuchet MS"/>
                <w:b/>
                <w:bCs/>
                <w:iCs/>
              </w:rPr>
            </w:pPr>
            <w:r w:rsidRPr="00040B8D">
              <w:rPr>
                <w:rFonts w:ascii="Trebuchet MS" w:hAnsi="Trebuchet MS"/>
                <w:b/>
                <w:bCs/>
                <w:i/>
              </w:rPr>
              <w:t>Imunizare la schimbările climatice</w:t>
            </w:r>
            <w:r w:rsidRPr="00040B8D">
              <w:rPr>
                <w:rFonts w:ascii="Trebuchet MS" w:hAnsi="Trebuchet MS"/>
                <w:iCs/>
              </w:rPr>
              <w:t xml:space="preserv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w:t>
            </w:r>
          </w:p>
          <w:p w14:paraId="4D98A051" w14:textId="77777777" w:rsidR="000B4BD7" w:rsidRPr="00040B8D" w:rsidRDefault="000B4BD7" w:rsidP="00F435BF">
            <w:pPr>
              <w:pStyle w:val="ListParagraph"/>
              <w:numPr>
                <w:ilvl w:val="0"/>
                <w:numId w:val="12"/>
              </w:numPr>
              <w:spacing w:line="360" w:lineRule="auto"/>
              <w:jc w:val="both"/>
              <w:rPr>
                <w:rFonts w:ascii="Trebuchet MS" w:hAnsi="Trebuchet MS"/>
                <w:i/>
                <w:iCs/>
              </w:rPr>
            </w:pPr>
            <w:r w:rsidRPr="00040B8D">
              <w:rPr>
                <w:rFonts w:ascii="Trebuchet MS" w:hAnsi="Trebuchet MS"/>
                <w:b/>
                <w:bCs/>
                <w:i/>
                <w:iCs/>
              </w:rPr>
              <w:t>Lucrări de extindere</w:t>
            </w:r>
            <w:r w:rsidRPr="00040B8D">
              <w:rPr>
                <w:rFonts w:ascii="Trebuchet MS" w:hAnsi="Trebuchet MS"/>
                <w:i/>
                <w:iCs/>
              </w:rPr>
              <w:t xml:space="preserve"> - În sensul prezentului Ghid, lucrări asupra unor clădiri, realizate atât pe verticală, prin construirea de etaje noi, mansarde, cât şi pe orizontală prin construirea unui corp anexă în continuarea clădirii existente sau pe același amplasament sau imobile cu numere cadastrale alăturate, care să fie legat structural şi/sau funcţional de clădirea existentă (aceeaşi destinaţie şi funcţionare a corpului anexă condiţionată de funcţionarea construcţiei iniţiale sau ca o completare necesara la functionalitatea cladirii existente).</w:t>
            </w:r>
          </w:p>
          <w:p w14:paraId="25101B78" w14:textId="77777777" w:rsidR="000B4BD7" w:rsidRPr="00040B8D" w:rsidRDefault="000B4BD7" w:rsidP="00F435BF">
            <w:pPr>
              <w:pStyle w:val="ListParagraph"/>
              <w:numPr>
                <w:ilvl w:val="0"/>
                <w:numId w:val="12"/>
              </w:numPr>
              <w:spacing w:line="360" w:lineRule="auto"/>
              <w:jc w:val="both"/>
              <w:rPr>
                <w:rFonts w:ascii="Trebuchet MS" w:hAnsi="Trebuchet MS"/>
                <w:i/>
                <w:iCs/>
              </w:rPr>
            </w:pPr>
            <w:r w:rsidRPr="00040B8D">
              <w:rPr>
                <w:rFonts w:ascii="Trebuchet MS" w:hAnsi="Trebuchet MS"/>
                <w:b/>
                <w:bCs/>
                <w:i/>
                <w:iCs/>
              </w:rPr>
              <w:lastRenderedPageBreak/>
              <w:t>Activităţi de dotare</w:t>
            </w:r>
            <w:r w:rsidRPr="00040B8D">
              <w:rPr>
                <w:rFonts w:ascii="Trebuchet MS" w:hAnsi="Trebuchet MS"/>
                <w:i/>
                <w:iCs/>
              </w:rPr>
              <w:t xml:space="preserve"> - Achiziţionarea de obiecte de inventar/ mijloace fixe necesare desfăşurării etapelor procesului educaţional</w:t>
            </w:r>
          </w:p>
          <w:p w14:paraId="0F47D3FE" w14:textId="2C216A58" w:rsidR="00DA693E" w:rsidRPr="00040B8D" w:rsidRDefault="000B4BD7" w:rsidP="00932165">
            <w:pPr>
              <w:spacing w:before="120" w:after="120" w:line="360" w:lineRule="auto"/>
              <w:jc w:val="both"/>
              <w:rPr>
                <w:rFonts w:ascii="Trebuchet MS" w:hAnsi="Trebuchet MS"/>
                <w:i/>
              </w:rPr>
            </w:pPr>
            <w:r w:rsidRPr="00040B8D">
              <w:rPr>
                <w:rFonts w:ascii="Trebuchet MS" w:hAnsi="Trebuchet MS"/>
                <w:b/>
                <w:bCs/>
                <w:i/>
                <w:iCs/>
              </w:rPr>
              <w:t>Termenii și expresiile ”obiectiv/proiect de investiție”, ”investiție publică”, ”proiect tehnic de execuție” au înțelesurile prevăzute la art. 1 din Hotărârea Guvernului nr. 907/2016 privind etapele de elaborare și conținutul-cadru al documentațiilor tehnico-economice aferente obiectivelor/proiectelor de investiții finanțate din fonduri publice, cu modificările și completările ulterioare.</w:t>
            </w:r>
          </w:p>
        </w:tc>
      </w:tr>
    </w:tbl>
    <w:p w14:paraId="2336E9BE" w14:textId="3D422E65" w:rsidR="00566CCA" w:rsidRPr="00B63863" w:rsidRDefault="00566CCA" w:rsidP="00D84C69">
      <w:pPr>
        <w:spacing w:before="120" w:after="120"/>
        <w:rPr>
          <w:rFonts w:ascii="Trebuchet MS" w:hAnsi="Trebuchet MS"/>
          <w:i/>
          <w:sz w:val="24"/>
          <w:szCs w:val="24"/>
        </w:rPr>
      </w:pPr>
    </w:p>
    <w:p w14:paraId="77BF7EAA" w14:textId="36185CF7" w:rsidR="00566CCA" w:rsidRPr="00E01967" w:rsidRDefault="00E01967" w:rsidP="00932165">
      <w:pPr>
        <w:pStyle w:val="Heading1"/>
      </w:pPr>
      <w:bookmarkStart w:id="9" w:name="_Toc143502402"/>
      <w:r>
        <w:t xml:space="preserve">2. </w:t>
      </w:r>
      <w:r w:rsidR="00C940A4" w:rsidRPr="00E01967">
        <w:t>ELEMENTE DE CONTEXT</w:t>
      </w:r>
      <w:bookmarkEnd w:id="9"/>
      <w:r w:rsidR="00C940A4" w:rsidRPr="00E01967">
        <w:t xml:space="preserve"> </w:t>
      </w:r>
      <w:r w:rsidR="00566CCA" w:rsidRPr="00E01967">
        <w:tab/>
      </w:r>
    </w:p>
    <w:p w14:paraId="077DC236" w14:textId="7899F318" w:rsidR="00692D9A" w:rsidRPr="00EA7CAA" w:rsidRDefault="00E01967" w:rsidP="00932165">
      <w:pPr>
        <w:pStyle w:val="Heading2"/>
      </w:pPr>
      <w:bookmarkStart w:id="10" w:name="_Toc143502403"/>
      <w:r>
        <w:t xml:space="preserve">2.1. </w:t>
      </w:r>
      <w:r w:rsidR="00566CCA" w:rsidRPr="00EA7CAA">
        <w:t>Informații generale Program</w:t>
      </w:r>
      <w:bookmarkEnd w:id="10"/>
    </w:p>
    <w:tbl>
      <w:tblPr>
        <w:tblStyle w:val="TableGrid"/>
        <w:tblW w:w="0" w:type="auto"/>
        <w:tblLook w:val="04A0" w:firstRow="1" w:lastRow="0" w:firstColumn="1" w:lastColumn="0" w:noHBand="0" w:noVBand="1"/>
      </w:tblPr>
      <w:tblGrid>
        <w:gridCol w:w="9913"/>
      </w:tblGrid>
      <w:tr w:rsidR="00B63863" w:rsidRPr="00B63863" w14:paraId="4DBA4BE8" w14:textId="77777777" w:rsidTr="00932165">
        <w:tc>
          <w:tcPr>
            <w:tcW w:w="10627" w:type="dxa"/>
          </w:tcPr>
          <w:p w14:paraId="32F06431" w14:textId="77777777" w:rsidR="00CB6F43" w:rsidRPr="00140609" w:rsidRDefault="00CB6F43" w:rsidP="00CB6F43">
            <w:pPr>
              <w:spacing w:line="360" w:lineRule="auto"/>
              <w:jc w:val="both"/>
              <w:rPr>
                <w:rFonts w:ascii="Trebuchet MS" w:hAnsi="Trebuchet MS"/>
              </w:rPr>
            </w:pPr>
            <w:r w:rsidRPr="00815430">
              <w:rPr>
                <w:rFonts w:ascii="Trebuchet MS" w:hAnsi="Trebuchet MS"/>
              </w:rPr>
              <w:t>Programul R</w:t>
            </w:r>
            <w:r w:rsidRPr="00140609">
              <w:rPr>
                <w:rFonts w:ascii="Trebuchet MS" w:hAnsi="Trebuchet MS"/>
              </w:rPr>
              <w:t xml:space="preserve">egional Sud-Muntenia 2021-2027 reprezintă un document strategic de programare elaborat de Agenția pentru Dezvoltare Regională Sud Muntenia şi aprobat de Comisia Europeană. </w:t>
            </w:r>
          </w:p>
          <w:p w14:paraId="4B408BEF" w14:textId="77777777" w:rsidR="00CB6F43" w:rsidRPr="00140609" w:rsidRDefault="00CB6F43" w:rsidP="00CB6F43">
            <w:pPr>
              <w:spacing w:line="360" w:lineRule="auto"/>
              <w:jc w:val="both"/>
              <w:rPr>
                <w:rFonts w:ascii="Trebuchet MS" w:hAnsi="Trebuchet MS"/>
              </w:rPr>
            </w:pPr>
            <w:r w:rsidRPr="00140609">
              <w:rPr>
                <w:rFonts w:ascii="Trebuchet MS" w:hAnsi="Trebuchet MS"/>
              </w:rPr>
              <w:t xml:space="preserve">Astfel, PRSM are drept obiectiv general stimularea creșterii economice inteligente, durabile și echilibrate. </w:t>
            </w:r>
          </w:p>
          <w:p w14:paraId="06452B64" w14:textId="77777777" w:rsidR="00CB6F43" w:rsidRPr="00140609" w:rsidRDefault="00CB6F43" w:rsidP="00CB6F43">
            <w:pPr>
              <w:spacing w:line="360" w:lineRule="auto"/>
              <w:jc w:val="both"/>
              <w:rPr>
                <w:rFonts w:ascii="Trebuchet MS" w:hAnsi="Trebuchet MS"/>
              </w:rPr>
            </w:pPr>
            <w:r w:rsidRPr="00140609">
              <w:rPr>
                <w:rFonts w:ascii="Trebuchet MS" w:hAnsi="Trebuchet MS"/>
              </w:rPr>
              <w:t>Acest lucru va duce la îmbunătățirea calității vieții comunităților locale prin susținerea capacității de inovare și digitalizare a administrației locale și a economiei regionale, dezvoltarea durabilă a infrastructurii și serviciilor și valorificarea potențialului cultural și turistic al regiunii, stimularea creșterii economice inteligente, durabile și echilibrate.</w:t>
            </w:r>
          </w:p>
          <w:p w14:paraId="5E6970DA" w14:textId="77777777" w:rsidR="00CB6F43" w:rsidRDefault="00CB6F43" w:rsidP="00CB6F43">
            <w:pPr>
              <w:spacing w:line="360" w:lineRule="auto"/>
              <w:jc w:val="both"/>
              <w:rPr>
                <w:rFonts w:ascii="Trebuchet MS" w:hAnsi="Trebuchet MS"/>
              </w:rPr>
            </w:pPr>
          </w:p>
          <w:p w14:paraId="269E4D75" w14:textId="0B97ECF0" w:rsidR="00CB6F43" w:rsidRPr="00140609" w:rsidRDefault="00CB6F43" w:rsidP="00CB6F43">
            <w:pPr>
              <w:spacing w:line="360" w:lineRule="auto"/>
              <w:jc w:val="both"/>
              <w:rPr>
                <w:rFonts w:ascii="Trebuchet MS" w:hAnsi="Trebuchet MS"/>
              </w:rPr>
            </w:pPr>
            <w:r w:rsidRPr="00140609">
              <w:rPr>
                <w:rFonts w:ascii="Trebuchet MS" w:hAnsi="Trebuchet MS"/>
              </w:rPr>
              <w:t>Programul Regional Sud-Muntenia 2021-2027 implementează viziunea strategică pentru o dezvoltare durabilă și echilibrată a regiunii.</w:t>
            </w:r>
          </w:p>
          <w:p w14:paraId="220E48D6" w14:textId="77777777" w:rsidR="00CB6F43" w:rsidRDefault="00CB6F43" w:rsidP="00CB6F43">
            <w:pPr>
              <w:spacing w:line="360" w:lineRule="auto"/>
              <w:jc w:val="both"/>
              <w:rPr>
                <w:rFonts w:ascii="Trebuchet MS" w:hAnsi="Trebuchet MS"/>
              </w:rPr>
            </w:pPr>
            <w:r w:rsidRPr="00140609">
              <w:rPr>
                <w:rFonts w:ascii="Trebuchet MS" w:hAnsi="Trebuchet MS"/>
              </w:rPr>
              <w:t>În pofida creșterii economice înregistrate în 2014-2018, regiunea Sud-Muntenia se încadrează în categoria regiunilor mai puțin dezvoltate.</w:t>
            </w:r>
          </w:p>
          <w:p w14:paraId="190D1096" w14:textId="77777777" w:rsidR="00CB6F43" w:rsidRDefault="00CB6F43" w:rsidP="00CB6F43">
            <w:pPr>
              <w:spacing w:line="360" w:lineRule="auto"/>
              <w:jc w:val="both"/>
              <w:rPr>
                <w:rFonts w:ascii="Trebuchet MS" w:hAnsi="Trebuchet MS"/>
              </w:rPr>
            </w:pPr>
            <w:r w:rsidRPr="00FB7909">
              <w:rPr>
                <w:rFonts w:ascii="Trebuchet MS" w:hAnsi="Trebuchet MS"/>
              </w:rPr>
              <w:t xml:space="preserve">Întreprinderile au un rol hotărâtor în dezvoltarea economică a </w:t>
            </w:r>
            <w:r>
              <w:rPr>
                <w:rFonts w:ascii="Trebuchet MS" w:hAnsi="Trebuchet MS"/>
              </w:rPr>
              <w:t>regiunii Sud-Muntenia</w:t>
            </w:r>
            <w:r w:rsidRPr="00FB7909">
              <w:rPr>
                <w:rFonts w:ascii="Trebuchet MS" w:hAnsi="Trebuchet MS"/>
              </w:rPr>
              <w:t xml:space="preserve">. Din analiza indicatorilor privind activitatea întreprinderilor din </w:t>
            </w:r>
            <w:r>
              <w:rPr>
                <w:rFonts w:ascii="Trebuchet MS" w:hAnsi="Trebuchet MS"/>
              </w:rPr>
              <w:t>regiunea Sud-Muntenia</w:t>
            </w:r>
            <w:r w:rsidRPr="00FB7909">
              <w:rPr>
                <w:rFonts w:ascii="Trebuchet MS" w:hAnsi="Trebuchet MS"/>
              </w:rPr>
              <w:t xml:space="preserve"> se constată, în 2019, o revenire în zona pozitivă, însă cu o stabilitate fragilă care se manifestă diferențiat la nivelul claselor de mărime și al sectoarelor de activitate economică, de la un județ la altul. În 2020, în </w:t>
            </w:r>
            <w:r>
              <w:rPr>
                <w:rFonts w:ascii="Trebuchet MS" w:hAnsi="Trebuchet MS"/>
              </w:rPr>
              <w:t>regiunea Sud-Muntenia</w:t>
            </w:r>
            <w:r w:rsidRPr="00FB7909">
              <w:rPr>
                <w:rFonts w:ascii="Trebuchet MS" w:hAnsi="Trebuchet MS"/>
              </w:rPr>
              <w:t>, existau 70.099 de întreprinderi active în toate sectoarele economice (loc 4 în R</w:t>
            </w:r>
            <w:r>
              <w:rPr>
                <w:rFonts w:ascii="Trebuchet MS" w:hAnsi="Trebuchet MS"/>
              </w:rPr>
              <w:t>omânia</w:t>
            </w:r>
            <w:r w:rsidRPr="00FB7909">
              <w:rPr>
                <w:rFonts w:ascii="Trebuchet MS" w:hAnsi="Trebuchet MS"/>
              </w:rPr>
              <w:t xml:space="preserve">). Ponderea este încă suboptimă pentru competitivitatea economiei regionale. Din întreprinderi 90,41% erau microîntreprinderi, 8,06% întreprinderi mici, 1,29% întreprinderi mijlocii și numai 0,24% întreprinderi mari. Referitor la aria de localizare a IMM-urilor în </w:t>
            </w:r>
            <w:r>
              <w:rPr>
                <w:rFonts w:ascii="Trebuchet MS" w:hAnsi="Trebuchet MS"/>
              </w:rPr>
              <w:t>regiunea Sud-</w:t>
            </w:r>
            <w:r>
              <w:rPr>
                <w:rFonts w:ascii="Trebuchet MS" w:hAnsi="Trebuchet MS"/>
              </w:rPr>
              <w:lastRenderedPageBreak/>
              <w:t>Muntenia</w:t>
            </w:r>
            <w:r w:rsidRPr="00FB7909">
              <w:rPr>
                <w:rFonts w:ascii="Trebuchet MS" w:hAnsi="Trebuchet MS"/>
              </w:rPr>
              <w:t>, acestea se găsesc preponderent în urban, adâncind astfel discrepanțele dintre urban și rural.</w:t>
            </w:r>
          </w:p>
          <w:p w14:paraId="254211FA" w14:textId="77777777" w:rsidR="00CB6F43" w:rsidRPr="00FB7909" w:rsidRDefault="00CB6F43" w:rsidP="00CB6F43">
            <w:pPr>
              <w:spacing w:before="120" w:after="120" w:line="360" w:lineRule="auto"/>
              <w:jc w:val="both"/>
              <w:rPr>
                <w:rFonts w:ascii="Trebuchet MS" w:hAnsi="Trebuchet MS"/>
              </w:rPr>
            </w:pPr>
            <w:r w:rsidRPr="00FB7909">
              <w:rPr>
                <w:rFonts w:ascii="Trebuchet MS" w:hAnsi="Trebuchet MS"/>
              </w:rPr>
              <w:t xml:space="preserve">Intervențiile vizează sprijinirea </w:t>
            </w:r>
            <w:r>
              <w:rPr>
                <w:rFonts w:ascii="Trebuchet MS" w:hAnsi="Trebuchet MS"/>
              </w:rPr>
              <w:t>microîntreprinderilor și a întrepinderilor mici</w:t>
            </w:r>
            <w:r w:rsidRPr="00FB7909">
              <w:rPr>
                <w:rFonts w:ascii="Trebuchet MS" w:hAnsi="Trebuchet MS"/>
              </w:rPr>
              <w:t xml:space="preserve"> prin operațiuni care să crească capacitatea acestora de a avansa în lanțul valoric prin furnizarea accesului la finanțare, asistență și piețe precum și a accesului la know-how pentru dezvoltarea și implementarea de noi modele de afaceri. Aceste intervenții vor fi însoțite de investiții în bunuri intangibile, de tipul: metodologii și proceduri de management și producție, de adaptare a noilor tehnologii la fluxurile de producție, dobândirea și utilizarea drepturilor de proprietate intelectuală, utilizarea tehnologiei informației.</w:t>
            </w:r>
          </w:p>
          <w:p w14:paraId="72B8623C" w14:textId="77777777" w:rsidR="00CB6F43" w:rsidRPr="00140609" w:rsidRDefault="00CB6F43" w:rsidP="00CB6F43">
            <w:pPr>
              <w:spacing w:before="120" w:after="120" w:line="360" w:lineRule="auto"/>
              <w:jc w:val="both"/>
              <w:rPr>
                <w:rFonts w:ascii="Trebuchet MS" w:hAnsi="Trebuchet MS"/>
              </w:rPr>
            </w:pPr>
            <w:r w:rsidRPr="00FB7909">
              <w:rPr>
                <w:rFonts w:ascii="Trebuchet MS" w:hAnsi="Trebuchet MS"/>
              </w:rPr>
              <w:t>În ceea ce privește economia circulară, aceasta este parte componentă a dezvoltării durabile, aducând în prim plan nevoia de optimizare a consumurilor de resurse pentru a preveni, a reduce risipa și a se promova reutilizarea. Investițiile în modernizarea tehnologică vor contribui și la introducerea circularității în toate etapele lanțului valoric, de la proiectare la producție, în concordanță cu Planul de Acțiune al C</w:t>
            </w:r>
            <w:r>
              <w:rPr>
                <w:rFonts w:ascii="Trebuchet MS" w:hAnsi="Trebuchet MS"/>
              </w:rPr>
              <w:t xml:space="preserve">omisiei </w:t>
            </w:r>
            <w:r w:rsidRPr="00FB7909">
              <w:rPr>
                <w:rFonts w:ascii="Trebuchet MS" w:hAnsi="Trebuchet MS"/>
              </w:rPr>
              <w:t>E</w:t>
            </w:r>
            <w:r>
              <w:rPr>
                <w:rFonts w:ascii="Trebuchet MS" w:hAnsi="Trebuchet MS"/>
              </w:rPr>
              <w:t>uropene</w:t>
            </w:r>
            <w:r w:rsidRPr="00FB7909">
              <w:rPr>
                <w:rFonts w:ascii="Trebuchet MS" w:hAnsi="Trebuchet MS"/>
              </w:rPr>
              <w:t xml:space="preserve"> pentru economia circulară.</w:t>
            </w:r>
          </w:p>
          <w:p w14:paraId="269D7D67" w14:textId="77777777" w:rsidR="00CB6F43" w:rsidRPr="00140609" w:rsidRDefault="00CB6F43" w:rsidP="00CB6F43">
            <w:pPr>
              <w:spacing w:line="360" w:lineRule="auto"/>
              <w:jc w:val="both"/>
              <w:rPr>
                <w:rFonts w:ascii="Trebuchet MS" w:hAnsi="Trebuchet MS"/>
              </w:rPr>
            </w:pPr>
            <w:r w:rsidRPr="00140609">
              <w:rPr>
                <w:rFonts w:ascii="Trebuchet MS" w:hAnsi="Trebuchet MS"/>
              </w:rPr>
              <w:t>În implementarea PR SM, operațiunile selectate vor valorifica la maxim contribuția fondurilor europene, ținând cont de principiile orizontale și de criteriile care să asigure neutralitatea climatică și imunizarea la schimbările climatice a investițiilor în infrastructura finanțată.</w:t>
            </w:r>
          </w:p>
          <w:p w14:paraId="7D240DAF" w14:textId="7BD092AD" w:rsidR="00CB6F43" w:rsidRPr="00140609" w:rsidRDefault="00CB6F43" w:rsidP="00CB6F43">
            <w:pPr>
              <w:spacing w:line="360" w:lineRule="auto"/>
              <w:jc w:val="both"/>
              <w:rPr>
                <w:rFonts w:ascii="Trebuchet MS" w:hAnsi="Trebuchet MS"/>
                <w:noProof/>
              </w:rPr>
            </w:pPr>
            <w:r w:rsidRPr="00140609">
              <w:rPr>
                <w:rFonts w:ascii="Trebuchet MS" w:hAnsi="Trebuchet MS"/>
                <w:noProof/>
              </w:rPr>
              <w:t>Plecând de la specificitățile regionale, de la lecțiile învățate în 2014-2020 și de la documentele regionale de programare, investițiile propuse în cadrul prezentului apel de proiecte vor contribui la creșterea masei critice a întreprinderilor în regiunea Sud-Muntenia, să le ofere sprijin țintit pentru a crește reziliența acestora pe piață, în special pentru microîntreprinderi și întreprinderile mici, aceste două categorii înregistrând cele mai mici rate de supraviețuire în primii 5 ani de activitate.</w:t>
            </w:r>
          </w:p>
          <w:p w14:paraId="18B75EBE" w14:textId="6B2DFB9E" w:rsidR="00DA693E" w:rsidRPr="00932165" w:rsidRDefault="00CB6F43" w:rsidP="00CB6F43">
            <w:pPr>
              <w:spacing w:before="120" w:after="120" w:line="360" w:lineRule="auto"/>
              <w:jc w:val="both"/>
              <w:rPr>
                <w:rFonts w:ascii="Trebuchet MS" w:hAnsi="Trebuchet MS"/>
                <w:i/>
              </w:rPr>
            </w:pPr>
            <w:r w:rsidRPr="00140609">
              <w:rPr>
                <w:rFonts w:ascii="Trebuchet MS" w:hAnsi="Trebuchet MS"/>
                <w:noProof/>
              </w:rPr>
              <w:t xml:space="preserve">Acest apel de proiecte se </w:t>
            </w:r>
            <w:r w:rsidRPr="00140609">
              <w:rPr>
                <w:rFonts w:ascii="Trebuchet MS" w:hAnsi="Trebuchet MS" w:cs="Calibri"/>
              </w:rPr>
              <w:t xml:space="preserve">aplică investițiilor realizate în cele șapte județe din regiunea Sud-Muntenia, respectiv Argeș, Călărași, Dâmbovița, Giurgiu, Ialomița, Prahova și Teleorman, de către </w:t>
            </w:r>
            <w:r w:rsidRPr="00140609">
              <w:rPr>
                <w:rFonts w:ascii="Trebuchet MS" w:hAnsi="Trebuchet MS" w:cs="Calibri"/>
                <w:b/>
                <w:bCs/>
                <w:u w:val="single"/>
              </w:rPr>
              <w:t>microîntreprinderile și întreprinderile mici non agricole</w:t>
            </w:r>
            <w:r w:rsidRPr="00140609">
              <w:rPr>
                <w:rFonts w:ascii="Trebuchet MS" w:hAnsi="Trebuchet MS" w:cs="Calibri"/>
              </w:rPr>
              <w:t xml:space="preserve"> din mediul rural și din mediul urban</w:t>
            </w:r>
            <w:r>
              <w:rPr>
                <w:rFonts w:ascii="Trebuchet MS" w:hAnsi="Trebuchet MS" w:cs="Calibri"/>
              </w:rPr>
              <w:t xml:space="preserve"> </w:t>
            </w:r>
            <w:r w:rsidRPr="004117D8">
              <w:rPr>
                <w:rFonts w:ascii="Trebuchet MS" w:hAnsi="Trebuchet MS" w:cs="Calibri"/>
                <w:color w:val="FF0000"/>
              </w:rPr>
              <w:t>(</w:t>
            </w:r>
            <w:r w:rsidRPr="00140609">
              <w:rPr>
                <w:rFonts w:ascii="Trebuchet MS" w:hAnsi="Trebuchet MS" w:cs="Calibri"/>
              </w:rPr>
              <w:t>inclusiv din satele aparținătoare acestora</w:t>
            </w:r>
            <w:r w:rsidRPr="004117D8">
              <w:rPr>
                <w:rFonts w:ascii="Trebuchet MS" w:hAnsi="Trebuchet MS" w:cs="Calibri"/>
                <w:color w:val="FF0000"/>
              </w:rPr>
              <w:t>).</w:t>
            </w:r>
          </w:p>
        </w:tc>
      </w:tr>
    </w:tbl>
    <w:p w14:paraId="72058BF0" w14:textId="77777777" w:rsidR="0058563F" w:rsidRDefault="0058563F" w:rsidP="00EA7CAA">
      <w:pPr>
        <w:pStyle w:val="Heading2"/>
      </w:pPr>
    </w:p>
    <w:p w14:paraId="134E2B77" w14:textId="2F47D6BB" w:rsidR="00566CCA" w:rsidRPr="00EA7CAA" w:rsidRDefault="00E01967" w:rsidP="00932165">
      <w:pPr>
        <w:pStyle w:val="Heading2"/>
      </w:pPr>
      <w:bookmarkStart w:id="11" w:name="_Toc143502404"/>
      <w:r>
        <w:t xml:space="preserve">2.2. </w:t>
      </w:r>
      <w:r w:rsidR="00566CCA" w:rsidRPr="00EA7CAA">
        <w:t>Prioritatea</w:t>
      </w:r>
      <w:r w:rsidR="00FF5C0E" w:rsidRPr="00EA7CAA">
        <w:t>/Fond/Obiectiv de politică/</w:t>
      </w:r>
      <w:r w:rsidR="00566CCA" w:rsidRPr="00EA7CAA">
        <w:t>Obiectiv specific</w:t>
      </w:r>
      <w:bookmarkEnd w:id="11"/>
      <w:r w:rsidR="00566CCA" w:rsidRPr="00EA7CAA">
        <w:t xml:space="preserve"> </w:t>
      </w:r>
    </w:p>
    <w:tbl>
      <w:tblPr>
        <w:tblStyle w:val="TableGrid"/>
        <w:tblW w:w="0" w:type="auto"/>
        <w:tblLook w:val="04A0" w:firstRow="1" w:lastRow="0" w:firstColumn="1" w:lastColumn="0" w:noHBand="0" w:noVBand="1"/>
      </w:tblPr>
      <w:tblGrid>
        <w:gridCol w:w="9913"/>
      </w:tblGrid>
      <w:tr w:rsidR="00B63863" w:rsidRPr="00B63863" w14:paraId="053DFAA3" w14:textId="77777777" w:rsidTr="00932165">
        <w:tc>
          <w:tcPr>
            <w:tcW w:w="10627" w:type="dxa"/>
          </w:tcPr>
          <w:p w14:paraId="7E3C5B6C" w14:textId="43B973C9" w:rsidR="000B4BD7" w:rsidRPr="00932165" w:rsidRDefault="000B4BD7" w:rsidP="0058563F">
            <w:pPr>
              <w:spacing w:line="360" w:lineRule="auto"/>
              <w:jc w:val="both"/>
              <w:rPr>
                <w:rFonts w:ascii="Trebuchet MS" w:hAnsi="Trebuchet MS"/>
                <w:b/>
                <w:bCs/>
                <w:iCs/>
              </w:rPr>
            </w:pPr>
            <w:r w:rsidRPr="00932165">
              <w:rPr>
                <w:rFonts w:ascii="Trebuchet MS" w:hAnsi="Trebuchet MS"/>
                <w:b/>
                <w:bCs/>
                <w:iCs/>
              </w:rPr>
              <w:t>FEDR – Fondul European de Dezvoltare Regională</w:t>
            </w:r>
          </w:p>
          <w:p w14:paraId="719CDDD6" w14:textId="25CE4A61" w:rsidR="0058563F" w:rsidRPr="00932165" w:rsidRDefault="0058563F" w:rsidP="00CB6F43">
            <w:pPr>
              <w:spacing w:line="360" w:lineRule="auto"/>
              <w:jc w:val="both"/>
              <w:rPr>
                <w:rFonts w:ascii="Trebuchet MS" w:hAnsi="Trebuchet MS"/>
                <w:noProof/>
              </w:rPr>
            </w:pPr>
            <w:r w:rsidRPr="0058563F">
              <w:rPr>
                <w:rFonts w:ascii="Trebuchet MS" w:hAnsi="Trebuchet MS"/>
                <w:b/>
                <w:bCs/>
                <w:noProof/>
              </w:rPr>
              <w:lastRenderedPageBreak/>
              <w:t>Obiectiv de Politică 1</w:t>
            </w:r>
            <w:r w:rsidRPr="0058563F">
              <w:rPr>
                <w:rFonts w:ascii="Trebuchet MS" w:hAnsi="Trebuchet MS"/>
                <w:noProof/>
              </w:rPr>
              <w:t xml:space="preserve"> </w:t>
            </w:r>
            <w:r w:rsidRPr="0058563F">
              <w:rPr>
                <w:rFonts w:ascii="Trebuchet MS" w:hAnsi="Trebuchet MS"/>
                <w:caps/>
                <w:noProof/>
              </w:rPr>
              <w:t>-</w:t>
            </w:r>
            <w:r w:rsidRPr="0058563F">
              <w:rPr>
                <w:rFonts w:ascii="Trebuchet MS" w:hAnsi="Trebuchet MS"/>
                <w:noProof/>
              </w:rPr>
              <w:t xml:space="preserve"> </w:t>
            </w:r>
            <w:r w:rsidRPr="0058563F">
              <w:rPr>
                <w:rFonts w:ascii="Trebuchet MS" w:hAnsi="Trebuchet MS"/>
                <w:caps/>
                <w:noProof/>
              </w:rPr>
              <w:t>O E</w:t>
            </w:r>
            <w:r w:rsidRPr="0058563F">
              <w:rPr>
                <w:rFonts w:ascii="Trebuchet MS" w:hAnsi="Trebuchet MS"/>
                <w:noProof/>
              </w:rPr>
              <w:t>uropă</w:t>
            </w:r>
            <w:r w:rsidRPr="0058563F">
              <w:rPr>
                <w:rFonts w:ascii="Trebuchet MS" w:hAnsi="Trebuchet MS"/>
                <w:caps/>
                <w:noProof/>
              </w:rPr>
              <w:t xml:space="preserve"> </w:t>
            </w:r>
            <w:r w:rsidRPr="0058563F">
              <w:rPr>
                <w:rFonts w:ascii="Trebuchet MS" w:hAnsi="Trebuchet MS"/>
                <w:noProof/>
              </w:rPr>
              <w:t>mai competitivă și mai inteligentă, prin promovarea unei transformări economice inovatoare și inteligente și a conectivității tic regionale</w:t>
            </w:r>
            <w:bookmarkStart w:id="12" w:name="_Toc123897619"/>
            <w:bookmarkStart w:id="13" w:name="_Toc126650184"/>
          </w:p>
          <w:p w14:paraId="2C97C691" w14:textId="77777777" w:rsidR="00CB6F43" w:rsidRDefault="00CB6F43" w:rsidP="00CB6F43">
            <w:pPr>
              <w:spacing w:line="360" w:lineRule="auto"/>
              <w:jc w:val="both"/>
              <w:rPr>
                <w:rFonts w:ascii="Trebuchet MS" w:hAnsi="Trebuchet MS"/>
                <w:b/>
                <w:bCs/>
                <w:noProof/>
              </w:rPr>
            </w:pPr>
          </w:p>
          <w:p w14:paraId="1099D0FA" w14:textId="3D1D6AD2" w:rsidR="0058563F" w:rsidRPr="00932165" w:rsidRDefault="0058563F" w:rsidP="00CB6F43">
            <w:pPr>
              <w:spacing w:line="360" w:lineRule="auto"/>
              <w:jc w:val="both"/>
              <w:rPr>
                <w:rFonts w:ascii="Trebuchet MS" w:hAnsi="Trebuchet MS"/>
                <w:noProof/>
              </w:rPr>
            </w:pPr>
            <w:r w:rsidRPr="0058563F">
              <w:rPr>
                <w:rFonts w:ascii="Trebuchet MS" w:hAnsi="Trebuchet MS"/>
                <w:b/>
                <w:bCs/>
                <w:noProof/>
              </w:rPr>
              <w:t>Prioritatea 1</w:t>
            </w:r>
            <w:bookmarkEnd w:id="12"/>
            <w:bookmarkEnd w:id="13"/>
            <w:r w:rsidRPr="0058563F">
              <w:rPr>
                <w:rFonts w:ascii="Trebuchet MS" w:hAnsi="Trebuchet MS"/>
                <w:noProof/>
              </w:rPr>
              <w:t xml:space="preserve"> - O regiune competitivă prin inovare, digitalizare și întreprinderi dinamice</w:t>
            </w:r>
            <w:bookmarkStart w:id="14" w:name="_Toc123897620"/>
            <w:bookmarkStart w:id="15" w:name="_Toc126650185"/>
          </w:p>
          <w:bookmarkEnd w:id="14"/>
          <w:bookmarkEnd w:id="15"/>
          <w:p w14:paraId="627C9992" w14:textId="77777777" w:rsidR="00CB6F43" w:rsidRDefault="00CB6F43" w:rsidP="00CB6F43">
            <w:pPr>
              <w:spacing w:line="360" w:lineRule="auto"/>
              <w:jc w:val="both"/>
              <w:rPr>
                <w:rFonts w:ascii="Trebuchet MS" w:hAnsi="Trebuchet MS" w:cs="Calibri"/>
                <w:b/>
                <w:bCs/>
                <w:color w:val="000000"/>
              </w:rPr>
            </w:pPr>
          </w:p>
          <w:p w14:paraId="50D2AC00" w14:textId="55A97F11" w:rsidR="00CB6F43" w:rsidRDefault="00CB6F43" w:rsidP="00CB6F43">
            <w:pPr>
              <w:spacing w:line="360" w:lineRule="auto"/>
              <w:jc w:val="both"/>
              <w:rPr>
                <w:rFonts w:ascii="Trebuchet MS" w:hAnsi="Trebuchet MS" w:cs="Calibri"/>
                <w:color w:val="000000"/>
              </w:rPr>
            </w:pPr>
            <w:r w:rsidRPr="00AB6CCF">
              <w:rPr>
                <w:rFonts w:ascii="Trebuchet MS" w:hAnsi="Trebuchet MS" w:cs="Calibri"/>
                <w:b/>
                <w:bCs/>
                <w:color w:val="000000"/>
              </w:rPr>
              <w:t>Obiectivul Specific RSO 1.3</w:t>
            </w:r>
            <w:r w:rsidRPr="00AB6CCF">
              <w:rPr>
                <w:rFonts w:ascii="Trebuchet MS" w:hAnsi="Trebuchet MS" w:cs="Calibri"/>
                <w:color w:val="000000"/>
              </w:rPr>
              <w:t xml:space="preserve"> - Intensificarea creșterii sustenabile și creșterea competitivității IMM-urilor și crearea de locuri de muncă în cadrul IMM-urilor, inclusiv prin investiții productive (FEDR)</w:t>
            </w:r>
          </w:p>
          <w:p w14:paraId="1B897EDB" w14:textId="77777777" w:rsidR="00CB6F43" w:rsidRDefault="00CB6F43" w:rsidP="00CB6F43">
            <w:pPr>
              <w:spacing w:line="360" w:lineRule="auto"/>
              <w:jc w:val="both"/>
              <w:rPr>
                <w:rFonts w:ascii="Trebuchet MS" w:hAnsi="Trebuchet MS"/>
                <w:b/>
                <w:bCs/>
              </w:rPr>
            </w:pPr>
          </w:p>
          <w:p w14:paraId="19C3BD33" w14:textId="611C738B" w:rsidR="00DA693E" w:rsidRPr="00CB6F43" w:rsidRDefault="00CB6F43" w:rsidP="00CB6F43">
            <w:pPr>
              <w:spacing w:line="360" w:lineRule="auto"/>
              <w:jc w:val="both"/>
              <w:rPr>
                <w:rFonts w:ascii="Trebuchet MS" w:hAnsi="Trebuchet MS" w:cs="Calibri"/>
                <w:color w:val="000000"/>
              </w:rPr>
            </w:pPr>
            <w:r w:rsidRPr="00AB6CCF">
              <w:rPr>
                <w:rFonts w:ascii="Trebuchet MS" w:hAnsi="Trebuchet MS"/>
                <w:b/>
                <w:bCs/>
              </w:rPr>
              <w:t xml:space="preserve">Operațiunea A </w:t>
            </w:r>
            <w:r w:rsidRPr="00AB6CCF">
              <w:rPr>
                <w:rFonts w:ascii="Trebuchet MS" w:hAnsi="Trebuchet MS"/>
              </w:rPr>
              <w:t>- Intensificarea creșterii sustenabile și a competitivității microîntrepinderilor și întreprinderi mici din regiunea Sud-Muntenia</w:t>
            </w:r>
          </w:p>
        </w:tc>
      </w:tr>
    </w:tbl>
    <w:p w14:paraId="19F15D60" w14:textId="77777777" w:rsidR="0058563F" w:rsidRDefault="0058563F" w:rsidP="00EA7CAA">
      <w:pPr>
        <w:pStyle w:val="Heading2"/>
      </w:pPr>
    </w:p>
    <w:p w14:paraId="38E63053" w14:textId="3CEE3844" w:rsidR="00566CCA" w:rsidRPr="00EA7CAA" w:rsidRDefault="00E01967" w:rsidP="00932165">
      <w:pPr>
        <w:pStyle w:val="Heading2"/>
      </w:pPr>
      <w:bookmarkStart w:id="16" w:name="_Toc143502405"/>
      <w:r w:rsidRPr="00570060">
        <w:t xml:space="preserve">2.3. </w:t>
      </w:r>
      <w:r w:rsidR="00566CCA" w:rsidRPr="00570060">
        <w:t xml:space="preserve">Reglementări europene și naționale, </w:t>
      </w:r>
      <w:r w:rsidR="005111FF" w:rsidRPr="00570060">
        <w:t xml:space="preserve">cadrul strategic, </w:t>
      </w:r>
      <w:r w:rsidR="00566CCA" w:rsidRPr="00570060">
        <w:t>documente programatice</w:t>
      </w:r>
      <w:r w:rsidR="00B47A5D" w:rsidRPr="00570060">
        <w:t xml:space="preserve"> aplicabile</w:t>
      </w:r>
      <w:bookmarkEnd w:id="16"/>
      <w:r w:rsidR="00566CCA" w:rsidRPr="00EA7CAA">
        <w:tab/>
      </w:r>
    </w:p>
    <w:tbl>
      <w:tblPr>
        <w:tblStyle w:val="TableGrid"/>
        <w:tblW w:w="0" w:type="auto"/>
        <w:tblLook w:val="04A0" w:firstRow="1" w:lastRow="0" w:firstColumn="1" w:lastColumn="0" w:noHBand="0" w:noVBand="1"/>
      </w:tblPr>
      <w:tblGrid>
        <w:gridCol w:w="9913"/>
      </w:tblGrid>
      <w:tr w:rsidR="00B63863" w:rsidRPr="00B63863" w14:paraId="5F930526" w14:textId="77777777" w:rsidTr="00932165">
        <w:tc>
          <w:tcPr>
            <w:tcW w:w="10485" w:type="dxa"/>
          </w:tcPr>
          <w:p w14:paraId="5217DEBB" w14:textId="77777777" w:rsidR="00BD1E08" w:rsidRPr="0058563F" w:rsidRDefault="00BD1E08">
            <w:pPr>
              <w:pStyle w:val="ListParagraph"/>
              <w:numPr>
                <w:ilvl w:val="0"/>
                <w:numId w:val="1"/>
              </w:numPr>
              <w:spacing w:line="360" w:lineRule="auto"/>
              <w:jc w:val="both"/>
              <w:rPr>
                <w:rFonts w:ascii="Trebuchet MS" w:hAnsi="Trebuchet MS"/>
                <w:iCs/>
                <w:noProof/>
              </w:rPr>
            </w:pPr>
            <w:r w:rsidRPr="0058563F">
              <w:rPr>
                <w:rFonts w:ascii="Trebuchet MS" w:hAnsi="Trebuchet MS"/>
                <w:iCs/>
                <w:noProof/>
              </w:rPr>
              <w:t>Regulamentul (UE) nr. nr. 2021/1060  al Parlamentului European și al Consiliului.</w:t>
            </w:r>
          </w:p>
          <w:p w14:paraId="78C88445" w14:textId="77777777" w:rsidR="00BD1E08" w:rsidRPr="0058563F" w:rsidRDefault="00BD1E08">
            <w:pPr>
              <w:pStyle w:val="ListParagraph"/>
              <w:numPr>
                <w:ilvl w:val="0"/>
                <w:numId w:val="1"/>
              </w:numPr>
              <w:spacing w:line="360" w:lineRule="auto"/>
              <w:jc w:val="both"/>
              <w:rPr>
                <w:rFonts w:ascii="Trebuchet MS" w:hAnsi="Trebuchet MS"/>
                <w:iCs/>
                <w:noProof/>
              </w:rPr>
            </w:pPr>
            <w:r w:rsidRPr="0058563F">
              <w:rPr>
                <w:rFonts w:ascii="Trebuchet MS" w:hAnsi="Trebuchet MS"/>
                <w:iCs/>
                <w:noProof/>
              </w:rPr>
              <w:t>Regulamentul (UE) nr. 2021/1058 al Parlamentului European și al Consiliului.</w:t>
            </w:r>
          </w:p>
          <w:p w14:paraId="3F875130" w14:textId="77777777" w:rsidR="00BD1E08" w:rsidRPr="0058563F" w:rsidRDefault="00BD1E08">
            <w:pPr>
              <w:pStyle w:val="ListParagraph"/>
              <w:numPr>
                <w:ilvl w:val="0"/>
                <w:numId w:val="1"/>
              </w:numPr>
              <w:spacing w:line="360" w:lineRule="auto"/>
              <w:jc w:val="both"/>
              <w:rPr>
                <w:rFonts w:ascii="Trebuchet MS" w:hAnsi="Trebuchet MS"/>
                <w:iCs/>
                <w:noProof/>
              </w:rPr>
            </w:pPr>
            <w:r w:rsidRPr="0058563F">
              <w:rPr>
                <w:rFonts w:ascii="Trebuchet MS" w:hAnsi="Trebuchet MS"/>
                <w:iCs/>
                <w:noProof/>
              </w:rPr>
              <w:t>Regulamentul (UE) nr. 2020/2093 al Consiliului de stabilire a cadrului financiar pentru perioada 2021 -2027.</w:t>
            </w:r>
          </w:p>
          <w:p w14:paraId="45427DAC" w14:textId="77777777" w:rsidR="00BD1E08" w:rsidRPr="0058563F" w:rsidRDefault="00BD1E08">
            <w:pPr>
              <w:pStyle w:val="ListParagraph"/>
              <w:numPr>
                <w:ilvl w:val="0"/>
                <w:numId w:val="1"/>
              </w:numPr>
              <w:spacing w:line="360" w:lineRule="auto"/>
              <w:jc w:val="both"/>
              <w:rPr>
                <w:rFonts w:ascii="Trebuchet MS" w:hAnsi="Trebuchet MS"/>
                <w:iCs/>
                <w:noProof/>
              </w:rPr>
            </w:pPr>
            <w:r w:rsidRPr="0058563F">
              <w:rPr>
                <w:rFonts w:ascii="Trebuchet MS" w:hAnsi="Trebuchet MS"/>
                <w:iCs/>
                <w:noProof/>
              </w:rPr>
              <w:t>Regulamentul (UE)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22DC0428" w14:textId="77777777" w:rsidR="00BD1E08" w:rsidRPr="0058563F" w:rsidRDefault="00BD1E08">
            <w:pPr>
              <w:pStyle w:val="ListParagraph"/>
              <w:numPr>
                <w:ilvl w:val="0"/>
                <w:numId w:val="1"/>
              </w:numPr>
              <w:spacing w:line="360" w:lineRule="auto"/>
              <w:jc w:val="both"/>
              <w:rPr>
                <w:rFonts w:ascii="Trebuchet MS" w:hAnsi="Trebuchet MS"/>
                <w:iCs/>
                <w:noProof/>
              </w:rPr>
            </w:pPr>
            <w:r w:rsidRPr="0058563F">
              <w:rPr>
                <w:rFonts w:ascii="Trebuchet MS" w:hAnsi="Trebuchet MS"/>
                <w:iCs/>
                <w:noProof/>
              </w:rPr>
              <w:t>Directiva (UE) 2016/2102 a Parlamentului European și a Consiliului privind accesibilitatea site-urilor web și a aplicațiilor mobile ale organismelor din sectorul public</w:t>
            </w:r>
          </w:p>
          <w:p w14:paraId="6D982FBF" w14:textId="77777777" w:rsidR="00BD1E08" w:rsidRPr="0058563F" w:rsidRDefault="00BD1E08">
            <w:pPr>
              <w:pStyle w:val="ListParagraph"/>
              <w:numPr>
                <w:ilvl w:val="0"/>
                <w:numId w:val="1"/>
              </w:numPr>
              <w:spacing w:before="120" w:after="120" w:line="360" w:lineRule="auto"/>
              <w:jc w:val="both"/>
              <w:rPr>
                <w:rFonts w:ascii="Trebuchet MS" w:hAnsi="Trebuchet MS"/>
                <w:iCs/>
                <w:noProof/>
              </w:rPr>
            </w:pPr>
            <w:r w:rsidRPr="0058563F">
              <w:rPr>
                <w:rFonts w:ascii="Trebuchet MS" w:hAnsi="Trebuchet MS"/>
                <w:iCs/>
                <w:noProof/>
              </w:rPr>
              <w:t>Decizia CE pentru aprobarea Programului Regional Sud-Muntenia pentru perioada de programare 2021-2027</w:t>
            </w:r>
          </w:p>
          <w:p w14:paraId="026C9B97" w14:textId="77777777" w:rsidR="00BD1E08" w:rsidRDefault="00BD1E08">
            <w:pPr>
              <w:pStyle w:val="ListParagraph"/>
              <w:numPr>
                <w:ilvl w:val="0"/>
                <w:numId w:val="1"/>
              </w:numPr>
              <w:spacing w:line="360" w:lineRule="auto"/>
              <w:jc w:val="both"/>
              <w:rPr>
                <w:rFonts w:ascii="Trebuchet MS" w:hAnsi="Trebuchet MS"/>
                <w:iCs/>
                <w:noProof/>
              </w:rPr>
            </w:pPr>
            <w:r w:rsidRPr="0058563F">
              <w:rPr>
                <w:rFonts w:ascii="Trebuchet MS" w:hAnsi="Trebuchet MS"/>
                <w:iCs/>
                <w:noProof/>
              </w:rPr>
              <w:t>Carta Drepturilor Fundamentale a Uniunii Europene.</w:t>
            </w:r>
          </w:p>
          <w:p w14:paraId="0F7BDB3E" w14:textId="1320F63E" w:rsidR="00950667" w:rsidRPr="00950667" w:rsidRDefault="00950667">
            <w:pPr>
              <w:pStyle w:val="ListParagraph"/>
              <w:numPr>
                <w:ilvl w:val="0"/>
                <w:numId w:val="1"/>
              </w:numPr>
              <w:spacing w:line="360" w:lineRule="auto"/>
              <w:jc w:val="both"/>
              <w:rPr>
                <w:rFonts w:ascii="Trebuchet MS" w:hAnsi="Trebuchet MS"/>
                <w:iCs/>
                <w:noProof/>
                <w:highlight w:val="yellow"/>
              </w:rPr>
            </w:pPr>
            <w:r w:rsidRPr="00950667">
              <w:rPr>
                <w:rFonts w:ascii="Trebuchet MS" w:hAnsi="Trebuchet MS"/>
                <w:highlight w:val="yellow"/>
              </w:rPr>
              <w:t>Convenția ONU privind drepturile persoanelor cu handicap</w:t>
            </w:r>
          </w:p>
          <w:p w14:paraId="1B99A43C" w14:textId="77777777" w:rsidR="00BD1E08" w:rsidRPr="0058563F" w:rsidRDefault="00BD1E08">
            <w:pPr>
              <w:pStyle w:val="ListParagraph"/>
              <w:numPr>
                <w:ilvl w:val="0"/>
                <w:numId w:val="1"/>
              </w:numPr>
              <w:spacing w:line="360" w:lineRule="auto"/>
              <w:jc w:val="both"/>
              <w:rPr>
                <w:rFonts w:ascii="Trebuchet MS" w:hAnsi="Trebuchet MS"/>
                <w:iCs/>
                <w:noProof/>
              </w:rPr>
            </w:pPr>
            <w:r w:rsidRPr="0058563F">
              <w:rPr>
                <w:rFonts w:ascii="Trebuchet MS" w:hAnsi="Trebuchet MS"/>
                <w:iCs/>
                <w:noProof/>
              </w:rPr>
              <w:t>Legea nr.98/2016 privind achizițiile publice</w:t>
            </w:r>
            <w:r>
              <w:rPr>
                <w:rFonts w:ascii="Trebuchet MS" w:hAnsi="Trebuchet MS"/>
                <w:iCs/>
                <w:noProof/>
              </w:rPr>
              <w:t>, cu modificările și completările ulterioare</w:t>
            </w:r>
          </w:p>
          <w:p w14:paraId="703E4400" w14:textId="77777777" w:rsidR="00BD1E08" w:rsidRPr="002C5FA1" w:rsidRDefault="00BD1E08">
            <w:pPr>
              <w:numPr>
                <w:ilvl w:val="0"/>
                <w:numId w:val="1"/>
              </w:numPr>
              <w:tabs>
                <w:tab w:val="left" w:pos="306"/>
              </w:tabs>
              <w:spacing w:line="360" w:lineRule="auto"/>
              <w:jc w:val="both"/>
              <w:rPr>
                <w:rFonts w:ascii="Trebuchet MS" w:hAnsi="Trebuchet MS"/>
              </w:rPr>
            </w:pPr>
            <w:r w:rsidRPr="002C5FA1">
              <w:rPr>
                <w:rFonts w:ascii="Trebuchet MS" w:hAnsi="Trebuchet MS" w:cs="Calibri"/>
              </w:rPr>
              <w:t xml:space="preserve">Legea cadastrului şi a publicităţii imobiliare, Legea nr. 7/1996, </w:t>
            </w:r>
            <w:r>
              <w:rPr>
                <w:rFonts w:ascii="Trebuchet MS" w:hAnsi="Trebuchet MS"/>
                <w:iCs/>
                <w:noProof/>
              </w:rPr>
              <w:t>cu modificările și completările ulterioare</w:t>
            </w:r>
          </w:p>
          <w:p w14:paraId="1FC3994E" w14:textId="77777777" w:rsidR="00BD1E08" w:rsidRDefault="00BD1E08">
            <w:pPr>
              <w:pStyle w:val="ListParagraph"/>
              <w:numPr>
                <w:ilvl w:val="0"/>
                <w:numId w:val="1"/>
              </w:numPr>
              <w:spacing w:line="360" w:lineRule="auto"/>
              <w:jc w:val="both"/>
              <w:rPr>
                <w:rFonts w:ascii="Trebuchet MS" w:hAnsi="Trebuchet MS"/>
                <w:iCs/>
                <w:noProof/>
              </w:rPr>
            </w:pPr>
            <w:r w:rsidRPr="002C5FA1">
              <w:rPr>
                <w:rFonts w:ascii="Trebuchet MS" w:hAnsi="Trebuchet MS" w:cs="Calibri"/>
              </w:rPr>
              <w:t xml:space="preserve">Legea nr. 50/1991, privind autorizarea executării lucrărilor de construcți, </w:t>
            </w:r>
            <w:r>
              <w:rPr>
                <w:rFonts w:ascii="Trebuchet MS" w:hAnsi="Trebuchet MS"/>
                <w:iCs/>
                <w:noProof/>
              </w:rPr>
              <w:t>cu modificările și completările ulterioare</w:t>
            </w:r>
            <w:r w:rsidRPr="0058563F">
              <w:rPr>
                <w:rFonts w:ascii="Trebuchet MS" w:hAnsi="Trebuchet MS"/>
                <w:iCs/>
                <w:noProof/>
              </w:rPr>
              <w:t xml:space="preserve"> </w:t>
            </w:r>
          </w:p>
          <w:p w14:paraId="2DDD0EFE" w14:textId="77777777" w:rsidR="00BD1E08" w:rsidRPr="00687206" w:rsidRDefault="00BD1E08">
            <w:pPr>
              <w:pStyle w:val="ListParagraph"/>
              <w:numPr>
                <w:ilvl w:val="0"/>
                <w:numId w:val="1"/>
              </w:numPr>
              <w:tabs>
                <w:tab w:val="left" w:pos="306"/>
              </w:tabs>
              <w:spacing w:line="360" w:lineRule="auto"/>
              <w:jc w:val="both"/>
              <w:rPr>
                <w:rFonts w:ascii="Trebuchet MS" w:hAnsi="Trebuchet MS" w:cs="Calibri"/>
              </w:rPr>
            </w:pPr>
            <w:r w:rsidRPr="00687206">
              <w:rPr>
                <w:rFonts w:ascii="Trebuchet MS" w:hAnsi="Trebuchet MS" w:cs="Calibri"/>
              </w:rPr>
              <w:lastRenderedPageBreak/>
              <w:t>Legea nr. 292 din 3 decembrie 2018 privind evaluarea impactului anumitor proiecte publice și private asupra mediului</w:t>
            </w:r>
          </w:p>
          <w:p w14:paraId="1494EEF5" w14:textId="77777777" w:rsidR="00BD1E08" w:rsidRPr="00687206" w:rsidRDefault="00BD1E08">
            <w:pPr>
              <w:pStyle w:val="ListParagraph"/>
              <w:numPr>
                <w:ilvl w:val="0"/>
                <w:numId w:val="1"/>
              </w:numPr>
              <w:tabs>
                <w:tab w:val="left" w:pos="306"/>
              </w:tabs>
              <w:spacing w:line="360" w:lineRule="auto"/>
              <w:jc w:val="both"/>
              <w:rPr>
                <w:rFonts w:ascii="Trebuchet MS" w:hAnsi="Trebuchet MS" w:cs="Calibri"/>
              </w:rPr>
            </w:pPr>
            <w:r w:rsidRPr="00687206">
              <w:rPr>
                <w:rFonts w:ascii="Trebuchet MS" w:hAnsi="Trebuchet MS" w:cs="Calibri"/>
              </w:rPr>
              <w:t>Legea nr. 273 din 29 iunie 2006 privind finanțele publice locale, cu modificările și completările ulterioare</w:t>
            </w:r>
          </w:p>
          <w:p w14:paraId="309FE7D3" w14:textId="77777777" w:rsidR="00BD1E08" w:rsidRPr="00687206" w:rsidRDefault="00BD1E08">
            <w:pPr>
              <w:pStyle w:val="ListParagraph"/>
              <w:numPr>
                <w:ilvl w:val="0"/>
                <w:numId w:val="1"/>
              </w:numPr>
              <w:tabs>
                <w:tab w:val="left" w:pos="306"/>
              </w:tabs>
              <w:spacing w:line="360" w:lineRule="auto"/>
              <w:jc w:val="both"/>
              <w:rPr>
                <w:rFonts w:ascii="Trebuchet MS" w:hAnsi="Trebuchet MS" w:cs="Calibri"/>
              </w:rPr>
            </w:pPr>
            <w:r w:rsidRPr="00687206">
              <w:rPr>
                <w:rFonts w:ascii="Trebuchet MS" w:hAnsi="Trebuchet MS" w:cs="Calibri"/>
              </w:rPr>
              <w:t>Legea nr. 10/1995 privind calitatea în construcţii, republicată, cu modificările și completările ulterioare</w:t>
            </w:r>
          </w:p>
          <w:p w14:paraId="018D53B0" w14:textId="77777777" w:rsidR="00BD1E08" w:rsidRDefault="00BD1E08">
            <w:pPr>
              <w:pStyle w:val="ListParagraph"/>
              <w:numPr>
                <w:ilvl w:val="0"/>
                <w:numId w:val="1"/>
              </w:numPr>
              <w:tabs>
                <w:tab w:val="left" w:pos="306"/>
              </w:tabs>
              <w:spacing w:line="360" w:lineRule="auto"/>
              <w:jc w:val="both"/>
              <w:rPr>
                <w:rFonts w:ascii="Trebuchet MS" w:hAnsi="Trebuchet MS" w:cs="Calibri"/>
              </w:rPr>
            </w:pPr>
            <w:r w:rsidRPr="00687206">
              <w:rPr>
                <w:rFonts w:ascii="Trebuchet MS" w:hAnsi="Trebuchet MS" w:cs="Calibri"/>
              </w:rPr>
              <w:t>Legea nr. 215/1997 privind Casa Socială a Constructorilor, cu modificările și completările ulterioare</w:t>
            </w:r>
          </w:p>
          <w:p w14:paraId="2545C696" w14:textId="41DA69EA" w:rsidR="009F1497" w:rsidRPr="009F1497" w:rsidRDefault="009F1497">
            <w:pPr>
              <w:pStyle w:val="ListParagraph"/>
              <w:numPr>
                <w:ilvl w:val="0"/>
                <w:numId w:val="1"/>
              </w:numPr>
              <w:tabs>
                <w:tab w:val="left" w:pos="306"/>
              </w:tabs>
              <w:spacing w:line="360" w:lineRule="auto"/>
              <w:jc w:val="both"/>
              <w:rPr>
                <w:rFonts w:ascii="Trebuchet MS" w:hAnsi="Trebuchet MS" w:cs="Calibri"/>
                <w:highlight w:val="yellow"/>
              </w:rPr>
            </w:pPr>
            <w:r w:rsidRPr="009F1497">
              <w:rPr>
                <w:rFonts w:ascii="Trebuchet MS" w:hAnsi="Trebuchet MS" w:cs="Calibri"/>
                <w:highlight w:val="yellow"/>
              </w:rPr>
              <w:t>Legea nr. 232/2022 privind cerinţele de accesibilitate aplicabile produselor şi serviciilor</w:t>
            </w:r>
          </w:p>
          <w:p w14:paraId="3D4469E0" w14:textId="77777777" w:rsidR="00BD1E08" w:rsidRPr="00724E4A" w:rsidRDefault="00BD1E08">
            <w:pPr>
              <w:pStyle w:val="ListParagraph"/>
              <w:numPr>
                <w:ilvl w:val="0"/>
                <w:numId w:val="1"/>
              </w:numPr>
              <w:spacing w:line="360" w:lineRule="auto"/>
              <w:jc w:val="both"/>
              <w:rPr>
                <w:rFonts w:ascii="Trebuchet MS" w:hAnsi="Trebuchet MS"/>
                <w:iCs/>
                <w:noProof/>
              </w:rPr>
            </w:pPr>
            <w:r w:rsidRPr="0058563F">
              <w:rPr>
                <w:rFonts w:ascii="Trebuchet MS" w:hAnsi="Trebuchet MS"/>
                <w:iCs/>
                <w:noProof/>
              </w:rPr>
              <w:t>Ordonanța de urgență nr. 66/2011 privind prevenirea, constatarea şi sancţionarea neregulilor apărute în obţinerea şi utilizarea fondurilor europene şi/sau a fondurilor publice naţionale aferente acestora</w:t>
            </w:r>
          </w:p>
          <w:p w14:paraId="049E8DC8" w14:textId="77777777" w:rsidR="00BD1E08" w:rsidRPr="001100D0" w:rsidRDefault="00BD1E08">
            <w:pPr>
              <w:pStyle w:val="ListParagraph"/>
              <w:numPr>
                <w:ilvl w:val="0"/>
                <w:numId w:val="1"/>
              </w:numPr>
              <w:spacing w:line="360" w:lineRule="auto"/>
              <w:jc w:val="both"/>
              <w:rPr>
                <w:rFonts w:ascii="Trebuchet MS" w:hAnsi="Trebuchet MS"/>
                <w:iCs/>
                <w:noProof/>
              </w:rPr>
            </w:pPr>
            <w:r w:rsidRPr="0058563F">
              <w:rPr>
                <w:rFonts w:ascii="Trebuchet MS" w:hAnsi="Trebuchet MS"/>
                <w:iCs/>
                <w:noProof/>
              </w:rPr>
              <w:t>Ordonanța de urgență nr.133/2021 privind gestionarea financiară a fondurilor europene pentru perioada de programare 2021-2027 alocate României din Fondul european de dezvoltare regională, Fondul de coeziune, Fondul social european Plus, Fondul pentru o tranziție justă.</w:t>
            </w:r>
          </w:p>
          <w:p w14:paraId="51B1F3E4" w14:textId="77777777" w:rsidR="00BD1E08" w:rsidRPr="0058563F" w:rsidRDefault="00BD1E08">
            <w:pPr>
              <w:pStyle w:val="ListParagraph"/>
              <w:numPr>
                <w:ilvl w:val="0"/>
                <w:numId w:val="1"/>
              </w:numPr>
              <w:spacing w:line="360" w:lineRule="auto"/>
              <w:jc w:val="both"/>
              <w:rPr>
                <w:rFonts w:ascii="Trebuchet MS" w:hAnsi="Trebuchet MS"/>
                <w:iCs/>
                <w:noProof/>
              </w:rPr>
            </w:pPr>
            <w:r w:rsidRPr="0058563F">
              <w:rPr>
                <w:rFonts w:ascii="Trebuchet MS" w:hAnsi="Trebuchet MS"/>
                <w:iCs/>
                <w:noProof/>
              </w:rPr>
              <w:t>Ordonanța de urgență nr. 97/2022 - pentru modificarea și completarea Ordonanței de urgență a Guvernului nr. 66/2011 privind prevenirea, constatarea și sancționarea neregulilor apărute în obținerea și utilizarea fondurilor europene și/sau a fondurilor publice naționale aferente acestora.</w:t>
            </w:r>
          </w:p>
          <w:p w14:paraId="32E6618C" w14:textId="77777777" w:rsidR="00BD1E08" w:rsidRPr="0058563F" w:rsidRDefault="00BD1E08">
            <w:pPr>
              <w:pStyle w:val="ListParagraph"/>
              <w:numPr>
                <w:ilvl w:val="0"/>
                <w:numId w:val="1"/>
              </w:numPr>
              <w:spacing w:line="360" w:lineRule="auto"/>
              <w:jc w:val="both"/>
              <w:rPr>
                <w:rFonts w:ascii="Trebuchet MS" w:hAnsi="Trebuchet MS"/>
                <w:iCs/>
                <w:noProof/>
              </w:rPr>
            </w:pPr>
            <w:r w:rsidRPr="0058563F">
              <w:rPr>
                <w:rFonts w:ascii="Trebuchet MS" w:hAnsi="Trebuchet MS"/>
                <w:iCs/>
                <w:noProof/>
              </w:rPr>
              <w:t>Ordonanța de urgență nr. 122/2020 privind unele măsuri pentru asigurarea eficientizării procesului decizional al fondurilor externe nerambursabile destinate dezvoltării regionale în România.</w:t>
            </w:r>
          </w:p>
          <w:p w14:paraId="4B390B08" w14:textId="77777777" w:rsidR="00BD1E08" w:rsidRDefault="00BD1E08">
            <w:pPr>
              <w:pStyle w:val="ListParagraph"/>
              <w:numPr>
                <w:ilvl w:val="0"/>
                <w:numId w:val="1"/>
              </w:numPr>
              <w:spacing w:line="360" w:lineRule="auto"/>
              <w:jc w:val="both"/>
              <w:rPr>
                <w:rFonts w:ascii="Trebuchet MS" w:hAnsi="Trebuchet MS"/>
                <w:iCs/>
                <w:noProof/>
              </w:rPr>
            </w:pPr>
            <w:r w:rsidRPr="0058563F">
              <w:rPr>
                <w:rFonts w:ascii="Trebuchet MS" w:hAnsi="Trebuchet MS"/>
                <w:iCs/>
                <w:noProof/>
              </w:rPr>
              <w:t>Ordonanța de urgență nr. 88/2022 pentru modificarea și completarea unor acte normative în vederea gestionării fondurilor europene nerambursabile destinate dezvoltării regionale</w:t>
            </w:r>
          </w:p>
          <w:p w14:paraId="6668FD35" w14:textId="77777777" w:rsidR="00BD1E08" w:rsidRPr="001100D0" w:rsidRDefault="00BD1E08">
            <w:pPr>
              <w:pStyle w:val="ListParagraph"/>
              <w:numPr>
                <w:ilvl w:val="0"/>
                <w:numId w:val="1"/>
              </w:numPr>
              <w:spacing w:line="360" w:lineRule="auto"/>
              <w:jc w:val="both"/>
              <w:rPr>
                <w:rFonts w:ascii="Trebuchet MS" w:hAnsi="Trebuchet MS"/>
                <w:iCs/>
                <w:noProof/>
              </w:rPr>
            </w:pPr>
            <w:r w:rsidRPr="001100D0">
              <w:rPr>
                <w:rFonts w:ascii="Trebuchet MS" w:hAnsi="Trebuchet MS"/>
              </w:rPr>
              <w:t xml:space="preserve">Ordonanţa de Urgenţă a Guvernului nr. 57/2019 privind Codul administrativ, cu modificările şi completările ulterioare, </w:t>
            </w:r>
            <w:r w:rsidRPr="001100D0">
              <w:rPr>
                <w:rFonts w:ascii="Trebuchet MS" w:hAnsi="Trebuchet MS" w:cs="Calibri"/>
              </w:rPr>
              <w:t>cu modificările și completările ulterioare.</w:t>
            </w:r>
          </w:p>
          <w:p w14:paraId="64C6C925" w14:textId="77777777" w:rsidR="00BD1E08" w:rsidRPr="00716440" w:rsidRDefault="00BD1E08">
            <w:pPr>
              <w:pStyle w:val="ListParagraph"/>
              <w:numPr>
                <w:ilvl w:val="0"/>
                <w:numId w:val="1"/>
              </w:numPr>
              <w:spacing w:line="360" w:lineRule="auto"/>
              <w:jc w:val="both"/>
              <w:rPr>
                <w:rFonts w:ascii="Trebuchet MS" w:hAnsi="Trebuchet MS"/>
                <w:iCs/>
                <w:noProof/>
              </w:rPr>
            </w:pPr>
            <w:r>
              <w:rPr>
                <w:rFonts w:ascii="Trebuchet MS" w:hAnsi="Trebuchet MS"/>
              </w:rPr>
              <w:t xml:space="preserve">Ordonanța de Urgență nr. </w:t>
            </w:r>
            <w:r w:rsidRPr="00932165">
              <w:rPr>
                <w:rFonts w:ascii="Trebuchet MS" w:hAnsi="Trebuchet MS"/>
              </w:rPr>
              <w:t>23/2023, privind instituirea unor măsuri de simplificare și digitalizare pentru gestionarea fondurilor europene aferente Politicii de Coeziune 2021-2027.</w:t>
            </w:r>
          </w:p>
          <w:p w14:paraId="391F8A0D" w14:textId="77777777" w:rsidR="00BD1E08" w:rsidRPr="001100D0" w:rsidRDefault="00BD1E08">
            <w:pPr>
              <w:pStyle w:val="ListParagraph"/>
              <w:numPr>
                <w:ilvl w:val="0"/>
                <w:numId w:val="1"/>
              </w:numPr>
              <w:spacing w:line="360" w:lineRule="auto"/>
              <w:jc w:val="both"/>
              <w:rPr>
                <w:rFonts w:ascii="Trebuchet MS" w:hAnsi="Trebuchet MS"/>
                <w:iCs/>
                <w:noProof/>
              </w:rPr>
            </w:pPr>
            <w:r w:rsidRPr="001100D0">
              <w:rPr>
                <w:rFonts w:ascii="Trebuchet MS" w:hAnsi="Trebuchet MS"/>
                <w:iCs/>
                <w:noProof/>
              </w:rPr>
              <w:t xml:space="preserve">Hotărârea Guvernului nr. 829/2022 pentru aprobarea Normelor metodologice de aplicare a Ordonanței de urgență a Guvernului nr. 133/2021 privind gestionarea financiară a fondurilor </w:t>
            </w:r>
            <w:r w:rsidRPr="001100D0">
              <w:rPr>
                <w:rFonts w:ascii="Trebuchet MS" w:hAnsi="Trebuchet MS"/>
                <w:iCs/>
                <w:noProof/>
              </w:rPr>
              <w:lastRenderedPageBreak/>
              <w:t>europene pentru perioada de programare 2021—2027 alocate României din Fondul european de dezvoltare regională, Fondul de coeziune, Fondul social european Plus, Fondul pentru o tranziție justă.</w:t>
            </w:r>
          </w:p>
          <w:p w14:paraId="09FFE6FF" w14:textId="77777777" w:rsidR="00BD1E08" w:rsidRPr="0058563F" w:rsidRDefault="00BD1E08">
            <w:pPr>
              <w:pStyle w:val="ListParagraph"/>
              <w:numPr>
                <w:ilvl w:val="0"/>
                <w:numId w:val="1"/>
              </w:numPr>
              <w:spacing w:line="360" w:lineRule="auto"/>
              <w:jc w:val="both"/>
              <w:rPr>
                <w:rFonts w:ascii="Trebuchet MS" w:hAnsi="Trebuchet MS"/>
                <w:iCs/>
                <w:noProof/>
              </w:rPr>
            </w:pPr>
            <w:r w:rsidRPr="0058563F">
              <w:rPr>
                <w:rFonts w:ascii="Trebuchet MS" w:hAnsi="Trebuchet MS"/>
                <w:iCs/>
                <w:noProof/>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394D890C" w14:textId="77777777" w:rsidR="00BD1E08" w:rsidRDefault="00BD1E08">
            <w:pPr>
              <w:pStyle w:val="ListParagraph"/>
              <w:numPr>
                <w:ilvl w:val="0"/>
                <w:numId w:val="1"/>
              </w:numPr>
              <w:spacing w:line="360" w:lineRule="auto"/>
              <w:jc w:val="both"/>
              <w:rPr>
                <w:rFonts w:ascii="Trebuchet MS" w:hAnsi="Trebuchet MS"/>
                <w:iCs/>
                <w:noProof/>
              </w:rPr>
            </w:pPr>
            <w:r w:rsidRPr="0058563F">
              <w:rPr>
                <w:rFonts w:ascii="Trebuchet MS" w:hAnsi="Trebuchet MS"/>
                <w:iCs/>
                <w:noProof/>
              </w:rPr>
              <w:t>Hotărârea Guvernului nr. 907/2016, privind etapele de elaborare și conținutul-cadru al documentațiilor tehnico-economice aferente obiectivelor/proiectelor de investiții finanțate din fonduri publice</w:t>
            </w:r>
            <w:r>
              <w:rPr>
                <w:rFonts w:ascii="Trebuchet MS" w:hAnsi="Trebuchet MS"/>
                <w:iCs/>
                <w:noProof/>
              </w:rPr>
              <w:t>, cu modificările și completările ulterioare</w:t>
            </w:r>
          </w:p>
          <w:p w14:paraId="6E8F64FA" w14:textId="77777777" w:rsidR="00BD1E08" w:rsidRPr="00716440" w:rsidRDefault="00BD1E08">
            <w:pPr>
              <w:pStyle w:val="ListParagraph"/>
              <w:numPr>
                <w:ilvl w:val="0"/>
                <w:numId w:val="1"/>
              </w:numPr>
              <w:spacing w:line="360" w:lineRule="auto"/>
              <w:jc w:val="both"/>
              <w:rPr>
                <w:rFonts w:ascii="Trebuchet MS" w:hAnsi="Trebuchet MS"/>
                <w:iCs/>
                <w:noProof/>
              </w:rPr>
            </w:pPr>
            <w:r w:rsidRPr="00687206">
              <w:rPr>
                <w:rFonts w:ascii="Trebuchet MS" w:hAnsi="Trebuchet MS" w:cs="Calibri"/>
              </w:rPr>
              <w:t>Hotărârea nr. 273/1994 privind aprobarea Regulamentului privind recepţia construcţiilor, cu modificările și completările ulterioare.</w:t>
            </w:r>
          </w:p>
          <w:p w14:paraId="0E21BFF0" w14:textId="77777777" w:rsidR="00BD1E08" w:rsidRDefault="00BD1E08">
            <w:pPr>
              <w:pStyle w:val="ListParagraph"/>
              <w:numPr>
                <w:ilvl w:val="0"/>
                <w:numId w:val="1"/>
              </w:numPr>
              <w:spacing w:line="360" w:lineRule="auto"/>
              <w:jc w:val="both"/>
              <w:rPr>
                <w:rFonts w:ascii="Trebuchet MS" w:hAnsi="Trebuchet MS"/>
                <w:iCs/>
                <w:noProof/>
              </w:rPr>
            </w:pPr>
            <w:r w:rsidRPr="0058563F">
              <w:rPr>
                <w:rFonts w:ascii="Trebuchet MS" w:hAnsi="Trebuchet MS"/>
                <w:iCs/>
                <w:noProof/>
              </w:rPr>
              <w:t>Ordinul nr. 696/2021 pentru modificarea Ordinului ministrului lucrărilor publice, dezvoltării şi administraţiei nr. 4.423/2020 privind stabilirea structurii care asigură coordonarea operaţională a programelor operaţionale regionale pentru perioada de programare 2021-2027.</w:t>
            </w:r>
          </w:p>
          <w:p w14:paraId="3A623A4A" w14:textId="77777777" w:rsidR="00D96BB3" w:rsidRPr="00F32642" w:rsidRDefault="00BD1E08">
            <w:pPr>
              <w:pStyle w:val="ListParagraph"/>
              <w:numPr>
                <w:ilvl w:val="0"/>
                <w:numId w:val="1"/>
              </w:numPr>
              <w:spacing w:before="120" w:after="120" w:line="360" w:lineRule="auto"/>
              <w:jc w:val="both"/>
              <w:rPr>
                <w:rFonts w:ascii="Trebuchet MS" w:hAnsi="Trebuchet MS"/>
                <w:i/>
              </w:rPr>
            </w:pPr>
            <w:r w:rsidRPr="00BD1E08">
              <w:rPr>
                <w:rFonts w:ascii="Trebuchet MS" w:hAnsi="Trebuchet MS"/>
                <w:iCs/>
                <w:color w:val="000000" w:themeColor="text1"/>
              </w:rPr>
              <w:t>Ordinul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28A86763" w14:textId="44C25F44" w:rsidR="00F32642" w:rsidRPr="00BD1E08" w:rsidRDefault="00D23B5A" w:rsidP="00D23B5A">
            <w:pPr>
              <w:pStyle w:val="ListParagraph"/>
              <w:numPr>
                <w:ilvl w:val="0"/>
                <w:numId w:val="1"/>
              </w:numPr>
              <w:spacing w:before="120" w:after="120" w:line="360" w:lineRule="auto"/>
              <w:jc w:val="both"/>
              <w:rPr>
                <w:rFonts w:ascii="Trebuchet MS" w:hAnsi="Trebuchet MS"/>
                <w:i/>
              </w:rPr>
            </w:pPr>
            <w:r w:rsidRPr="00D96590">
              <w:rPr>
                <w:rFonts w:ascii="Trebuchet MS" w:hAnsi="Trebuchet MS"/>
              </w:rPr>
              <w:t>DISPOZIȚIA nr. ....../..................privind aprobarea schemei de ajutor de minimis pentru sprijinirea dezvoltării microîntreprinderilor și întreprinderilor mici în cadrul Programului Regional Sud Muntenia 2021-2027</w:t>
            </w:r>
          </w:p>
        </w:tc>
      </w:tr>
    </w:tbl>
    <w:p w14:paraId="22066C50" w14:textId="77777777" w:rsidR="000A6F98" w:rsidRDefault="000A6F98" w:rsidP="00932165">
      <w:pPr>
        <w:rPr>
          <w:rFonts w:ascii="Trebuchet MS" w:hAnsi="Trebuchet MS"/>
          <w:b/>
          <w:bCs/>
          <w:i/>
          <w:sz w:val="24"/>
          <w:szCs w:val="24"/>
        </w:rPr>
      </w:pPr>
    </w:p>
    <w:p w14:paraId="73DA2EB3" w14:textId="77777777" w:rsidR="007C028F" w:rsidRDefault="007C028F" w:rsidP="00932165">
      <w:pPr>
        <w:rPr>
          <w:rFonts w:ascii="Trebuchet MS" w:hAnsi="Trebuchet MS"/>
          <w:b/>
          <w:bCs/>
          <w:i/>
          <w:sz w:val="24"/>
          <w:szCs w:val="24"/>
        </w:rPr>
      </w:pPr>
    </w:p>
    <w:p w14:paraId="4AB60A07" w14:textId="664FE3EF" w:rsidR="006808F9" w:rsidRPr="00EA7CAA" w:rsidRDefault="00E01967" w:rsidP="00932165">
      <w:pPr>
        <w:pStyle w:val="Heading1"/>
      </w:pPr>
      <w:bookmarkStart w:id="17" w:name="_Toc143502406"/>
      <w:r>
        <w:lastRenderedPageBreak/>
        <w:t xml:space="preserve">3. </w:t>
      </w:r>
      <w:r w:rsidR="00C940A4" w:rsidRPr="00EA7CAA">
        <w:t>ASPECTE SPECIFICE APELULUI DE PROIECTE</w:t>
      </w:r>
      <w:bookmarkEnd w:id="17"/>
      <w:r w:rsidR="00C940A4" w:rsidRPr="00EA7CAA">
        <w:t xml:space="preserve"> </w:t>
      </w:r>
    </w:p>
    <w:p w14:paraId="147324F2" w14:textId="77777777" w:rsidR="00A34AF3" w:rsidRDefault="00A34AF3">
      <w:pPr>
        <w:pStyle w:val="Heading2"/>
      </w:pPr>
    </w:p>
    <w:p w14:paraId="73683760" w14:textId="5C67C811" w:rsidR="00913FF1" w:rsidRPr="00932165" w:rsidRDefault="00E01967" w:rsidP="00932165">
      <w:pPr>
        <w:pStyle w:val="Heading2"/>
      </w:pPr>
      <w:bookmarkStart w:id="18" w:name="_Toc143502407"/>
      <w:r w:rsidRPr="00932165">
        <w:t xml:space="preserve">3.1. </w:t>
      </w:r>
      <w:r w:rsidR="00913FF1" w:rsidRPr="00932165">
        <w:t>Tipul de apel</w:t>
      </w:r>
      <w:bookmarkEnd w:id="18"/>
      <w:r w:rsidR="00913FF1" w:rsidRPr="00932165">
        <w:t xml:space="preserve"> </w:t>
      </w:r>
      <w:r w:rsidR="00913FF1" w:rsidRPr="00932165">
        <w:tab/>
      </w:r>
    </w:p>
    <w:tbl>
      <w:tblPr>
        <w:tblStyle w:val="TableGrid"/>
        <w:tblW w:w="0" w:type="auto"/>
        <w:tblLook w:val="04A0" w:firstRow="1" w:lastRow="0" w:firstColumn="1" w:lastColumn="0" w:noHBand="0" w:noVBand="1"/>
      </w:tblPr>
      <w:tblGrid>
        <w:gridCol w:w="9913"/>
      </w:tblGrid>
      <w:tr w:rsidR="00B63863" w:rsidRPr="00B63863" w14:paraId="199C089A" w14:textId="77777777" w:rsidTr="00932165">
        <w:tc>
          <w:tcPr>
            <w:tcW w:w="10343" w:type="dxa"/>
          </w:tcPr>
          <w:p w14:paraId="5D312311" w14:textId="74AA5C79" w:rsidR="00913FF1" w:rsidRPr="00932165" w:rsidRDefault="00D57300" w:rsidP="00932165">
            <w:pPr>
              <w:spacing w:before="120" w:after="120" w:line="360" w:lineRule="auto"/>
              <w:jc w:val="both"/>
              <w:rPr>
                <w:rFonts w:ascii="Trebuchet MS" w:hAnsi="Trebuchet MS"/>
                <w:i/>
              </w:rPr>
            </w:pPr>
            <w:r w:rsidRPr="00D57300">
              <w:rPr>
                <w:rFonts w:ascii="Trebuchet MS" w:hAnsi="Trebuchet MS"/>
                <w:iCs/>
              </w:rPr>
              <w:t xml:space="preserve">Prin prezentul ghid se lansează apelul de proiecte cu </w:t>
            </w:r>
            <w:r w:rsidRPr="00B038DB">
              <w:rPr>
                <w:rFonts w:ascii="Trebuchet MS" w:hAnsi="Trebuchet MS"/>
                <w:iCs/>
              </w:rPr>
              <w:t xml:space="preserve">numărul </w:t>
            </w:r>
            <w:r w:rsidRPr="00B038DB">
              <w:rPr>
                <w:rFonts w:ascii="Trebuchet MS" w:hAnsi="Trebuchet MS" w:cstheme="minorHAnsi"/>
                <w:noProof/>
              </w:rPr>
              <w:t>PRSM/ID/1/1/1.</w:t>
            </w:r>
            <w:r w:rsidR="00B038DB" w:rsidRPr="00B038DB">
              <w:rPr>
                <w:rFonts w:ascii="Trebuchet MS" w:hAnsi="Trebuchet MS" w:cstheme="minorHAnsi"/>
                <w:noProof/>
              </w:rPr>
              <w:t>3</w:t>
            </w:r>
            <w:r w:rsidRPr="00B038DB">
              <w:rPr>
                <w:rFonts w:ascii="Trebuchet MS" w:hAnsi="Trebuchet MS" w:cstheme="minorHAnsi"/>
                <w:noProof/>
              </w:rPr>
              <w:t>/</w:t>
            </w:r>
            <w:r w:rsidR="00B038DB" w:rsidRPr="00B038DB">
              <w:rPr>
                <w:rFonts w:ascii="Trebuchet MS" w:hAnsi="Trebuchet MS" w:cstheme="minorHAnsi"/>
                <w:noProof/>
              </w:rPr>
              <w:t>A</w:t>
            </w:r>
            <w:r w:rsidRPr="00B038DB">
              <w:rPr>
                <w:rFonts w:ascii="Trebuchet MS" w:hAnsi="Trebuchet MS" w:cstheme="minorHAnsi"/>
                <w:noProof/>
              </w:rPr>
              <w:t>, de</w:t>
            </w:r>
            <w:r w:rsidRPr="00D57300">
              <w:rPr>
                <w:rFonts w:ascii="Trebuchet MS" w:hAnsi="Trebuchet MS" w:cstheme="minorHAnsi"/>
                <w:noProof/>
              </w:rPr>
              <w:t xml:space="preserve"> tip competitiv, cu </w:t>
            </w:r>
            <w:r w:rsidR="001F2432">
              <w:rPr>
                <w:rFonts w:ascii="Trebuchet MS" w:hAnsi="Trebuchet MS" w:cstheme="minorHAnsi"/>
                <w:noProof/>
              </w:rPr>
              <w:t>termen-limită de depunere</w:t>
            </w:r>
            <w:r w:rsidRPr="00D57300">
              <w:rPr>
                <w:rFonts w:ascii="Trebuchet MS" w:hAnsi="Trebuchet MS" w:cstheme="minorHAnsi"/>
                <w:noProof/>
              </w:rPr>
              <w:t>.</w:t>
            </w:r>
          </w:p>
          <w:p w14:paraId="7F582871" w14:textId="47922811" w:rsidR="00B038DB" w:rsidRPr="00B038DB" w:rsidRDefault="004B3294" w:rsidP="00B038DB">
            <w:pPr>
              <w:spacing w:line="360" w:lineRule="auto"/>
              <w:jc w:val="both"/>
              <w:rPr>
                <w:rFonts w:ascii="Trebuchet MS" w:eastAsia="SimSun" w:hAnsi="Trebuchet MS" w:cs="Calibri"/>
              </w:rPr>
            </w:pPr>
            <w:r>
              <w:rPr>
                <w:rFonts w:ascii="Trebuchet MS" w:eastAsia="SimSun" w:hAnsi="Trebuchet MS" w:cs="Calibri"/>
              </w:rPr>
              <w:t>În cadrul prezentului apel de proiecte sunt stabilite un prag de calitate și mai multe praguri de excelență.</w:t>
            </w:r>
            <w:r w:rsidR="00B038DB" w:rsidRPr="0014058C">
              <w:rPr>
                <w:rFonts w:ascii="Trebuchet MS" w:hAnsi="Trebuchet MS" w:cs="Calibri"/>
              </w:rPr>
              <w:t xml:space="preserve"> </w:t>
            </w:r>
          </w:p>
          <w:p w14:paraId="7414627F" w14:textId="77777777" w:rsidR="00B038DB" w:rsidRPr="0014058C" w:rsidRDefault="00B038DB" w:rsidP="00B038DB">
            <w:pPr>
              <w:autoSpaceDE w:val="0"/>
              <w:autoSpaceDN w:val="0"/>
              <w:spacing w:line="360" w:lineRule="auto"/>
              <w:jc w:val="both"/>
              <w:rPr>
                <w:rFonts w:ascii="Trebuchet MS" w:hAnsi="Trebuchet MS" w:cs="Calibri"/>
              </w:rPr>
            </w:pPr>
          </w:p>
          <w:p w14:paraId="4D138E42" w14:textId="4678B2CB" w:rsidR="00B038DB" w:rsidRPr="0014058C" w:rsidRDefault="00B038DB" w:rsidP="00B038DB">
            <w:pPr>
              <w:autoSpaceDE w:val="0"/>
              <w:autoSpaceDN w:val="0"/>
              <w:spacing w:line="360" w:lineRule="auto"/>
              <w:jc w:val="both"/>
              <w:rPr>
                <w:rFonts w:ascii="Trebuchet MS" w:hAnsi="Trebuchet MS" w:cs="Calibri"/>
              </w:rPr>
            </w:pPr>
            <w:r w:rsidRPr="0014058C">
              <w:rPr>
                <w:rFonts w:ascii="Trebuchet MS" w:hAnsi="Trebuchet MS" w:cs="Calibri"/>
              </w:rPr>
              <w:t xml:space="preserve">Proiectele respinse în cadrul oricărei etape din procesul de evaluare, selecție și contractare pot fi redepuse în cadrul prezentului apel, cu condiția încadrării în termenele prevăzute la punctul </w:t>
            </w:r>
            <w:r w:rsidR="00D16EC2">
              <w:rPr>
                <w:rFonts w:ascii="Trebuchet MS" w:hAnsi="Trebuchet MS" w:cs="Calibri"/>
              </w:rPr>
              <w:t>4.3</w:t>
            </w:r>
          </w:p>
          <w:p w14:paraId="02455804" w14:textId="77777777" w:rsidR="00B038DB" w:rsidRPr="00815430" w:rsidRDefault="00B038DB" w:rsidP="00B038DB">
            <w:pPr>
              <w:autoSpaceDE w:val="0"/>
              <w:autoSpaceDN w:val="0"/>
              <w:spacing w:line="360" w:lineRule="auto"/>
              <w:jc w:val="both"/>
              <w:rPr>
                <w:rFonts w:ascii="Trebuchet MS" w:hAnsi="Trebuchet MS"/>
              </w:rPr>
            </w:pPr>
          </w:p>
          <w:p w14:paraId="394E435B" w14:textId="08DFAF07" w:rsidR="00B038DB" w:rsidRPr="0014058C" w:rsidRDefault="00B038DB" w:rsidP="00B038DB">
            <w:pPr>
              <w:autoSpaceDE w:val="0"/>
              <w:autoSpaceDN w:val="0"/>
              <w:spacing w:line="360" w:lineRule="auto"/>
              <w:jc w:val="both"/>
              <w:rPr>
                <w:rFonts w:ascii="Trebuchet MS" w:hAnsi="Trebuchet MS" w:cs="Calibri"/>
              </w:rPr>
            </w:pPr>
            <w:r w:rsidRPr="00815430">
              <w:rPr>
                <w:rFonts w:ascii="Trebuchet MS" w:hAnsi="Trebuchet MS"/>
              </w:rPr>
              <w:t xml:space="preserve">În </w:t>
            </w:r>
            <w:r w:rsidRPr="0014058C">
              <w:rPr>
                <w:rFonts w:ascii="Trebuchet MS" w:hAnsi="Trebuchet MS" w:cs="Calibri"/>
              </w:rPr>
              <w:t xml:space="preserve">situaţia retragerii cererii de finanţare, solicitantul poate redepune cererea de finanțare cu condiția încadrării în termenele prevăzute la </w:t>
            </w:r>
            <w:r w:rsidR="00D16EC2">
              <w:rPr>
                <w:rFonts w:ascii="Trebuchet MS" w:hAnsi="Trebuchet MS" w:cs="Calibri"/>
              </w:rPr>
              <w:t xml:space="preserve">punctul </w:t>
            </w:r>
            <w:r>
              <w:rPr>
                <w:rFonts w:ascii="Trebuchet MS" w:hAnsi="Trebuchet MS" w:cs="Calibri"/>
              </w:rPr>
              <w:t>4</w:t>
            </w:r>
            <w:r w:rsidR="00D16EC2">
              <w:rPr>
                <w:rFonts w:ascii="Trebuchet MS" w:hAnsi="Trebuchet MS" w:cs="Calibri"/>
              </w:rPr>
              <w:t>.3</w:t>
            </w:r>
            <w:r w:rsidRPr="0014058C">
              <w:rPr>
                <w:rFonts w:ascii="Trebuchet MS" w:hAnsi="Trebuchet MS" w:cs="Calibri"/>
              </w:rPr>
              <w:t>.</w:t>
            </w:r>
          </w:p>
          <w:p w14:paraId="0A7AD2DB" w14:textId="77777777" w:rsidR="00B038DB" w:rsidRPr="00815430" w:rsidRDefault="00B038DB" w:rsidP="00B038DB">
            <w:pPr>
              <w:autoSpaceDE w:val="0"/>
              <w:autoSpaceDN w:val="0"/>
              <w:spacing w:line="360" w:lineRule="auto"/>
              <w:jc w:val="both"/>
              <w:rPr>
                <w:rFonts w:ascii="Trebuchet MS" w:hAnsi="Trebuchet MS"/>
              </w:rPr>
            </w:pPr>
          </w:p>
          <w:p w14:paraId="24F7C90B" w14:textId="77777777" w:rsidR="00B038DB" w:rsidRPr="00815430" w:rsidRDefault="00B038DB" w:rsidP="00B038DB">
            <w:pPr>
              <w:spacing w:line="360" w:lineRule="auto"/>
              <w:jc w:val="both"/>
              <w:rPr>
                <w:rFonts w:ascii="Trebuchet MS" w:hAnsi="Trebuchet MS"/>
                <w:i/>
                <w:u w:val="single"/>
              </w:rPr>
            </w:pPr>
            <w:r w:rsidRPr="00815430">
              <w:rPr>
                <w:rFonts w:ascii="Trebuchet MS" w:hAnsi="Trebuchet MS"/>
                <w:i/>
                <w:u w:val="single"/>
              </w:rPr>
              <w:t xml:space="preserve">În situația în care până la data de închidere a apelului valoarea însumată a solicitărilor de finanțare nerambursabilă aferentă proiectelor depuse nu a atins procentul de </w:t>
            </w:r>
            <w:r w:rsidRPr="00815430">
              <w:rPr>
                <w:rFonts w:ascii="Trebuchet MS" w:hAnsi="Trebuchet MS"/>
                <w:b/>
                <w:i/>
                <w:u w:val="single"/>
              </w:rPr>
              <w:t xml:space="preserve">200% </w:t>
            </w:r>
            <w:r w:rsidRPr="00815430">
              <w:rPr>
                <w:rFonts w:ascii="Trebuchet MS" w:hAnsi="Trebuchet MS"/>
                <w:i/>
                <w:u w:val="single"/>
              </w:rPr>
              <w:t>față de alocarea apelului, Autoritatea de Management pentru Programul Regional Sud Muntenia 2021-2027 poate prelungi termenul de depunere, prin emiterea unui Corigendum.</w:t>
            </w:r>
          </w:p>
          <w:p w14:paraId="50E86849" w14:textId="77777777" w:rsidR="00B038DB" w:rsidRPr="00815430" w:rsidRDefault="00B038DB" w:rsidP="00B038DB">
            <w:pPr>
              <w:spacing w:line="360" w:lineRule="auto"/>
              <w:jc w:val="both"/>
              <w:rPr>
                <w:rFonts w:ascii="Trebuchet MS" w:hAnsi="Trebuchet MS"/>
                <w:i/>
                <w:u w:val="single"/>
              </w:rPr>
            </w:pPr>
          </w:p>
          <w:p w14:paraId="002153E4" w14:textId="7EF5A8AF" w:rsidR="00D57300" w:rsidRPr="00932165" w:rsidRDefault="00B038DB" w:rsidP="00B038DB">
            <w:pPr>
              <w:spacing w:before="120" w:after="120" w:line="360" w:lineRule="auto"/>
              <w:jc w:val="both"/>
              <w:rPr>
                <w:rFonts w:ascii="Trebuchet MS" w:hAnsi="Trebuchet MS"/>
                <w:iCs/>
              </w:rPr>
            </w:pPr>
            <w:r w:rsidRPr="0006716C">
              <w:rPr>
                <w:rFonts w:ascii="Trebuchet MS" w:hAnsi="Trebuchet MS"/>
                <w:iCs/>
              </w:rPr>
              <w:t xml:space="preserve">Prezentul apel de proiecte se supune regulilor privind </w:t>
            </w:r>
            <w:r w:rsidRPr="0006716C">
              <w:rPr>
                <w:rFonts w:ascii="Trebuchet MS" w:hAnsi="Trebuchet MS"/>
                <w:b/>
                <w:bCs/>
                <w:iCs/>
              </w:rPr>
              <w:t xml:space="preserve">ajutorul de </w:t>
            </w:r>
            <w:r w:rsidRPr="00D16EC2">
              <w:rPr>
                <w:rFonts w:ascii="Trebuchet MS" w:hAnsi="Trebuchet MS"/>
                <w:b/>
                <w:bCs/>
                <w:i/>
              </w:rPr>
              <w:t>minimis</w:t>
            </w:r>
            <w:r w:rsidRPr="00815430">
              <w:rPr>
                <w:rFonts w:ascii="Trebuchet MS" w:hAnsi="Trebuchet MS"/>
              </w:rPr>
              <w:t>, cu respectarea prevederilor Regulamentului (UE) nr. 1.407/2013 privind aplicarea articolelor 107 şi 108 din Tratatul privind funcţionarea Uniunii Europene ajutoarelor de minimis, în scopul dezvoltării microîntreprinderilor, întreprinderilor mici în cadrul Programului Regional Sud Muntenia 2021-2027.</w:t>
            </w:r>
          </w:p>
        </w:tc>
      </w:tr>
    </w:tbl>
    <w:p w14:paraId="4784E638" w14:textId="77777777" w:rsidR="0058563F" w:rsidRDefault="0058563F" w:rsidP="00EA7CAA">
      <w:pPr>
        <w:pStyle w:val="Heading2"/>
        <w:rPr>
          <w:b/>
          <w:bCs/>
        </w:rPr>
      </w:pPr>
    </w:p>
    <w:p w14:paraId="028F9C41" w14:textId="2EB0965B" w:rsidR="009B5CB9" w:rsidRPr="00CF508C" w:rsidRDefault="00E01967" w:rsidP="00932165">
      <w:pPr>
        <w:pStyle w:val="Heading2"/>
      </w:pPr>
      <w:bookmarkStart w:id="19" w:name="_Toc143502408"/>
      <w:r w:rsidRPr="00CF508C">
        <w:t xml:space="preserve">3.2. </w:t>
      </w:r>
      <w:r w:rsidR="009B5CB9" w:rsidRPr="00CF508C">
        <w:t>Forma de sprijin (granturi; instrumentele financiare; premii)</w:t>
      </w:r>
      <w:bookmarkEnd w:id="19"/>
    </w:p>
    <w:tbl>
      <w:tblPr>
        <w:tblStyle w:val="TableGrid"/>
        <w:tblW w:w="0" w:type="auto"/>
        <w:tblLook w:val="04A0" w:firstRow="1" w:lastRow="0" w:firstColumn="1" w:lastColumn="0" w:noHBand="0" w:noVBand="1"/>
      </w:tblPr>
      <w:tblGrid>
        <w:gridCol w:w="9913"/>
      </w:tblGrid>
      <w:tr w:rsidR="00B63863" w:rsidRPr="00B63863" w14:paraId="320502E3" w14:textId="77777777" w:rsidTr="00932165">
        <w:tc>
          <w:tcPr>
            <w:tcW w:w="10343" w:type="dxa"/>
          </w:tcPr>
          <w:p w14:paraId="5A6A106D" w14:textId="6FD1198B" w:rsidR="009B5CB9" w:rsidRPr="00B63863" w:rsidRDefault="003C7660" w:rsidP="00B558B3">
            <w:pPr>
              <w:spacing w:before="120" w:after="120"/>
              <w:rPr>
                <w:rFonts w:ascii="Trebuchet MS" w:hAnsi="Trebuchet MS"/>
                <w:i/>
                <w:sz w:val="24"/>
                <w:szCs w:val="24"/>
              </w:rPr>
            </w:pPr>
            <w:r w:rsidRPr="00CF508C">
              <w:rPr>
                <w:rFonts w:ascii="Trebuchet MS" w:hAnsi="Trebuchet MS"/>
                <w:iCs/>
              </w:rPr>
              <w:t>Forma de sprijin utilizată în cadrul prezentului apel de proiecte este grantul nerambursabil.</w:t>
            </w:r>
          </w:p>
        </w:tc>
      </w:tr>
    </w:tbl>
    <w:p w14:paraId="1ACD33C2" w14:textId="77777777" w:rsidR="0058563F" w:rsidRDefault="0058563F" w:rsidP="00EA7CAA">
      <w:pPr>
        <w:pStyle w:val="Heading2"/>
        <w:rPr>
          <w:b/>
          <w:bCs/>
        </w:rPr>
      </w:pPr>
    </w:p>
    <w:p w14:paraId="50CD6275" w14:textId="36A2B381" w:rsidR="009B5CB9" w:rsidRPr="00EA7CAA" w:rsidRDefault="00E01967" w:rsidP="00932165">
      <w:pPr>
        <w:pStyle w:val="Heading2"/>
      </w:pPr>
      <w:bookmarkStart w:id="20" w:name="_Toc143502409"/>
      <w:r w:rsidRPr="00932165">
        <w:t xml:space="preserve">3.3. </w:t>
      </w:r>
      <w:r w:rsidR="009B5CB9" w:rsidRPr="00932165">
        <w:t>Bugetul</w:t>
      </w:r>
      <w:r w:rsidR="009B5CB9" w:rsidRPr="00EA7CAA">
        <w:t xml:space="preserve"> alocat apelului de proiecte</w:t>
      </w:r>
      <w:bookmarkEnd w:id="20"/>
      <w:r w:rsidR="009B5CB9" w:rsidRPr="00EA7CAA">
        <w:t xml:space="preserve"> </w:t>
      </w:r>
      <w:r w:rsidR="009B5CB9" w:rsidRPr="00EA7CAA">
        <w:tab/>
      </w:r>
    </w:p>
    <w:tbl>
      <w:tblPr>
        <w:tblStyle w:val="TableGrid"/>
        <w:tblW w:w="0" w:type="auto"/>
        <w:tblLook w:val="04A0" w:firstRow="1" w:lastRow="0" w:firstColumn="1" w:lastColumn="0" w:noHBand="0" w:noVBand="1"/>
      </w:tblPr>
      <w:tblGrid>
        <w:gridCol w:w="9913"/>
      </w:tblGrid>
      <w:tr w:rsidR="00B63863" w:rsidRPr="00B63863" w14:paraId="2A28B82D" w14:textId="77777777" w:rsidTr="00932165">
        <w:tc>
          <w:tcPr>
            <w:tcW w:w="10343" w:type="dxa"/>
          </w:tcPr>
          <w:p w14:paraId="09F0B36E" w14:textId="77777777" w:rsidR="00984C24" w:rsidRPr="0006716C" w:rsidRDefault="00984C24" w:rsidP="00984C24">
            <w:pPr>
              <w:spacing w:line="360" w:lineRule="auto"/>
              <w:jc w:val="both"/>
              <w:rPr>
                <w:rFonts w:ascii="Trebuchet MS" w:eastAsia="SimSun" w:hAnsi="Trebuchet MS" w:cs="Calibri"/>
              </w:rPr>
            </w:pPr>
            <w:r w:rsidRPr="0006716C">
              <w:rPr>
                <w:rFonts w:ascii="Trebuchet MS" w:eastAsia="SimSun" w:hAnsi="Trebuchet MS" w:cs="Calibri"/>
              </w:rPr>
              <w:t xml:space="preserve">Pentru acest apel de proiecte alocarea financiară este de </w:t>
            </w:r>
            <w:bookmarkStart w:id="21" w:name="_Hlk138712961"/>
            <w:r w:rsidRPr="0006716C">
              <w:rPr>
                <w:rFonts w:ascii="Trebuchet MS" w:eastAsia="SimSun" w:hAnsi="Trebuchet MS" w:cs="Calibri"/>
                <w:b/>
                <w:bCs/>
                <w:color w:val="2E74B5" w:themeColor="accent1" w:themeShade="BF"/>
              </w:rPr>
              <w:t>47.058.823,62 euro</w:t>
            </w:r>
            <w:r w:rsidRPr="0006716C">
              <w:rPr>
                <w:rFonts w:ascii="Trebuchet MS" w:eastAsia="SimSun" w:hAnsi="Trebuchet MS" w:cs="Calibri"/>
              </w:rPr>
              <w:t>,</w:t>
            </w:r>
            <w:bookmarkEnd w:id="21"/>
            <w:r w:rsidRPr="0006716C">
              <w:rPr>
                <w:rFonts w:ascii="Trebuchet MS" w:eastAsia="SimSun" w:hAnsi="Trebuchet MS" w:cs="Calibri"/>
              </w:rPr>
              <w:t xml:space="preserve"> din care:</w:t>
            </w:r>
          </w:p>
          <w:p w14:paraId="72202DD1" w14:textId="77777777" w:rsidR="00984C24" w:rsidRPr="0006716C" w:rsidRDefault="00984C24">
            <w:pPr>
              <w:pStyle w:val="ListParagraph"/>
              <w:numPr>
                <w:ilvl w:val="0"/>
                <w:numId w:val="2"/>
              </w:numPr>
              <w:spacing w:line="360" w:lineRule="auto"/>
              <w:jc w:val="both"/>
              <w:rPr>
                <w:rFonts w:ascii="Trebuchet MS" w:eastAsia="SimSun" w:hAnsi="Trebuchet MS" w:cs="Calibri"/>
              </w:rPr>
            </w:pPr>
            <w:r w:rsidRPr="0006716C">
              <w:rPr>
                <w:rFonts w:ascii="Trebuchet MS" w:eastAsia="SimSun" w:hAnsi="Trebuchet MS" w:cs="Calibri"/>
              </w:rPr>
              <w:t xml:space="preserve">contribuție FEDR – </w:t>
            </w:r>
            <w:bookmarkStart w:id="22" w:name="_Hlk138712982"/>
            <w:r w:rsidRPr="0006716C">
              <w:rPr>
                <w:rFonts w:ascii="Trebuchet MS" w:eastAsia="SimSun" w:hAnsi="Trebuchet MS" w:cs="Calibri"/>
                <w:b/>
                <w:bCs/>
                <w:color w:val="2E74B5" w:themeColor="accent1" w:themeShade="BF"/>
              </w:rPr>
              <w:t>40.000.000,00</w:t>
            </w:r>
            <w:bookmarkEnd w:id="22"/>
            <w:r w:rsidRPr="0006716C">
              <w:rPr>
                <w:rFonts w:ascii="Trebuchet MS" w:eastAsia="SimSun" w:hAnsi="Trebuchet MS" w:cs="Calibri"/>
                <w:b/>
                <w:bCs/>
                <w:color w:val="2E74B5" w:themeColor="accent1" w:themeShade="BF"/>
              </w:rPr>
              <w:t xml:space="preserve"> euro</w:t>
            </w:r>
            <w:r w:rsidRPr="0006716C">
              <w:rPr>
                <w:rFonts w:ascii="Trebuchet MS" w:eastAsia="SimSun" w:hAnsi="Trebuchet MS" w:cs="Calibri"/>
              </w:rPr>
              <w:t>;</w:t>
            </w:r>
          </w:p>
          <w:p w14:paraId="724708C7" w14:textId="578AA73B" w:rsidR="009B5CB9" w:rsidRPr="00932165" w:rsidRDefault="00984C24">
            <w:pPr>
              <w:pStyle w:val="ListParagraph"/>
              <w:numPr>
                <w:ilvl w:val="0"/>
                <w:numId w:val="2"/>
              </w:numPr>
              <w:spacing w:line="360" w:lineRule="auto"/>
              <w:jc w:val="both"/>
              <w:rPr>
                <w:rFonts w:ascii="Trebuchet MS" w:hAnsi="Trebuchet MS"/>
                <w:b/>
                <w:bCs/>
              </w:rPr>
            </w:pPr>
            <w:r w:rsidRPr="0006716C">
              <w:rPr>
                <w:rFonts w:ascii="Trebuchet MS" w:eastAsia="SimSun" w:hAnsi="Trebuchet MS" w:cs="Calibri"/>
              </w:rPr>
              <w:lastRenderedPageBreak/>
              <w:t xml:space="preserve">contribuție Buget de Stat – </w:t>
            </w:r>
            <w:bookmarkStart w:id="23" w:name="_Hlk138713001"/>
            <w:r w:rsidRPr="0006716C">
              <w:rPr>
                <w:rFonts w:ascii="Trebuchet MS" w:eastAsia="SimSun" w:hAnsi="Trebuchet MS" w:cs="Calibri"/>
                <w:b/>
                <w:bCs/>
                <w:color w:val="2E74B5" w:themeColor="accent1" w:themeShade="BF"/>
              </w:rPr>
              <w:t>7.058.823,62</w:t>
            </w:r>
            <w:bookmarkEnd w:id="23"/>
            <w:r w:rsidRPr="0006716C">
              <w:rPr>
                <w:rFonts w:ascii="Trebuchet MS" w:eastAsia="SimSun" w:hAnsi="Trebuchet MS" w:cs="Calibri"/>
                <w:b/>
                <w:bCs/>
                <w:color w:val="2E74B5" w:themeColor="accent1" w:themeShade="BF"/>
              </w:rPr>
              <w:t xml:space="preserve"> euro.</w:t>
            </w:r>
          </w:p>
        </w:tc>
      </w:tr>
    </w:tbl>
    <w:p w14:paraId="36F50CDF" w14:textId="77777777" w:rsidR="00D57300" w:rsidRDefault="00D57300">
      <w:pPr>
        <w:pStyle w:val="Heading2"/>
      </w:pPr>
    </w:p>
    <w:p w14:paraId="3814FA14" w14:textId="49C573B7" w:rsidR="00DE595B" w:rsidRPr="00EA7CAA" w:rsidRDefault="00E01967" w:rsidP="00932165">
      <w:pPr>
        <w:pStyle w:val="Heading2"/>
      </w:pPr>
      <w:bookmarkStart w:id="24" w:name="_Toc143502410"/>
      <w:r>
        <w:t xml:space="preserve">3.4. </w:t>
      </w:r>
      <w:r w:rsidR="00DE595B" w:rsidRPr="00EA7CAA">
        <w:t>Rata de cofinanțare</w:t>
      </w:r>
      <w:bookmarkEnd w:id="24"/>
      <w:r w:rsidR="00DE595B" w:rsidRPr="00EA7CAA">
        <w:t xml:space="preserve"> </w:t>
      </w:r>
      <w:r w:rsidR="00DE595B" w:rsidRPr="00EA7CAA">
        <w:tab/>
      </w:r>
    </w:p>
    <w:tbl>
      <w:tblPr>
        <w:tblStyle w:val="TableGrid"/>
        <w:tblW w:w="0" w:type="auto"/>
        <w:tblLook w:val="04A0" w:firstRow="1" w:lastRow="0" w:firstColumn="1" w:lastColumn="0" w:noHBand="0" w:noVBand="1"/>
      </w:tblPr>
      <w:tblGrid>
        <w:gridCol w:w="9913"/>
      </w:tblGrid>
      <w:tr w:rsidR="00B63863" w:rsidRPr="00B63863" w14:paraId="55AB55A0" w14:textId="77777777" w:rsidTr="00932165">
        <w:tc>
          <w:tcPr>
            <w:tcW w:w="10343" w:type="dxa"/>
          </w:tcPr>
          <w:p w14:paraId="60781D82" w14:textId="77777777" w:rsidR="00984C24" w:rsidRPr="0069780B" w:rsidRDefault="00984C24" w:rsidP="00984C24">
            <w:pPr>
              <w:spacing w:before="40" w:after="40" w:line="360" w:lineRule="auto"/>
              <w:jc w:val="both"/>
              <w:rPr>
                <w:rFonts w:ascii="Trebuchet MS" w:hAnsi="Trebuchet MS" w:cs="Calibri"/>
                <w:color w:val="2E74B5" w:themeColor="accent1" w:themeShade="BF"/>
              </w:rPr>
            </w:pPr>
            <w:r w:rsidRPr="0069780B">
              <w:rPr>
                <w:rFonts w:ascii="Trebuchet MS" w:hAnsi="Trebuchet MS" w:cs="Calibri"/>
                <w:b/>
                <w:bCs/>
                <w:color w:val="2E74B5" w:themeColor="accent1" w:themeShade="BF"/>
              </w:rPr>
              <w:t>Contribuția programului</w:t>
            </w:r>
            <w:r w:rsidRPr="0069780B">
              <w:rPr>
                <w:rFonts w:ascii="Trebuchet MS" w:hAnsi="Trebuchet MS" w:cs="Calibri"/>
              </w:rPr>
              <w:t xml:space="preserve"> la finanțarea unei investiții nu poate depăși plafonul de minimis, respectiv 200.000,00 euro, reprezentând </w:t>
            </w:r>
            <w:r w:rsidRPr="0069780B">
              <w:rPr>
                <w:rFonts w:ascii="Trebuchet MS" w:hAnsi="Trebuchet MS" w:cs="Calibri"/>
                <w:b/>
                <w:color w:val="2E74B5" w:themeColor="accent1" w:themeShade="BF"/>
                <w:u w:val="single"/>
              </w:rPr>
              <w:t>maximum 90% din valoarea eligibilă a investiției</w:t>
            </w:r>
            <w:r w:rsidRPr="0069780B">
              <w:rPr>
                <w:rFonts w:ascii="Trebuchet MS" w:hAnsi="Trebuchet MS" w:cs="Calibri"/>
                <w:b/>
                <w:color w:val="2E74B5" w:themeColor="accent1" w:themeShade="BF"/>
              </w:rPr>
              <w:t>.</w:t>
            </w:r>
          </w:p>
          <w:p w14:paraId="7B10E45B" w14:textId="70AE723E" w:rsidR="00984C24" w:rsidRPr="0069780B" w:rsidRDefault="00984C24" w:rsidP="00984C24">
            <w:pPr>
              <w:spacing w:before="40" w:after="40" w:line="360" w:lineRule="auto"/>
              <w:jc w:val="both"/>
              <w:rPr>
                <w:rFonts w:ascii="Trebuchet MS" w:hAnsi="Trebuchet MS" w:cs="Calibri"/>
                <w:b/>
                <w:bCs/>
                <w:color w:val="2E74B5" w:themeColor="accent1" w:themeShade="BF"/>
                <w:u w:val="single"/>
              </w:rPr>
            </w:pPr>
            <w:r w:rsidRPr="0069780B">
              <w:rPr>
                <w:rFonts w:ascii="Trebuchet MS" w:hAnsi="Trebuchet MS" w:cs="Calibri"/>
                <w:b/>
                <w:bCs/>
                <w:color w:val="2E74B5" w:themeColor="accent1" w:themeShade="BF"/>
              </w:rPr>
              <w:t>Contribuția solicitantului</w:t>
            </w:r>
            <w:r w:rsidRPr="0069780B">
              <w:rPr>
                <w:rFonts w:ascii="Trebuchet MS" w:hAnsi="Trebuchet MS" w:cs="Calibri"/>
              </w:rPr>
              <w:t xml:space="preserve"> la finanțarea investiției trebuie să fie d</w:t>
            </w:r>
            <w:r w:rsidR="00EA6371">
              <w:rPr>
                <w:rFonts w:ascii="Trebuchet MS" w:hAnsi="Trebuchet MS" w:cs="Calibri"/>
              </w:rPr>
              <w:t>e</w:t>
            </w:r>
            <w:r w:rsidRPr="0069780B">
              <w:rPr>
                <w:rFonts w:ascii="Trebuchet MS" w:hAnsi="Trebuchet MS" w:cs="Calibri"/>
              </w:rPr>
              <w:t xml:space="preserve"> </w:t>
            </w:r>
            <w:r w:rsidRPr="0069780B">
              <w:rPr>
                <w:rFonts w:ascii="Trebuchet MS" w:hAnsi="Trebuchet MS" w:cs="Calibri"/>
                <w:b/>
                <w:bCs/>
                <w:color w:val="2E74B5" w:themeColor="accent1" w:themeShade="BF"/>
                <w:u w:val="single"/>
              </w:rPr>
              <w:t>minimum 10% din valoarea eligibilă a investiției.</w:t>
            </w:r>
          </w:p>
          <w:p w14:paraId="521578FC" w14:textId="77777777" w:rsidR="00984C24" w:rsidRPr="0069780B" w:rsidRDefault="00984C24" w:rsidP="00984C24">
            <w:pPr>
              <w:spacing w:line="360" w:lineRule="auto"/>
              <w:jc w:val="both"/>
              <w:rPr>
                <w:rFonts w:ascii="Trebuchet MS" w:hAnsi="Trebuchet MS" w:cs="Calibri"/>
              </w:rPr>
            </w:pPr>
            <w:r w:rsidRPr="0069780B">
              <w:rPr>
                <w:rFonts w:ascii="Trebuchet MS" w:hAnsi="Trebuchet MS" w:cs="Calibri"/>
              </w:rPr>
              <w:t>Valoarea eligibilă a investiției reprezintă suma cheltuielilor eligibile incluse în proiect.</w:t>
            </w:r>
          </w:p>
          <w:p w14:paraId="17CAAF14" w14:textId="1CCF3431" w:rsidR="00DE595B" w:rsidRPr="00932165" w:rsidRDefault="00984C24">
            <w:pPr>
              <w:pStyle w:val="ListParagraph"/>
              <w:numPr>
                <w:ilvl w:val="0"/>
                <w:numId w:val="3"/>
              </w:numPr>
              <w:spacing w:before="120" w:after="120" w:line="360" w:lineRule="auto"/>
              <w:jc w:val="both"/>
              <w:rPr>
                <w:rFonts w:ascii="Trebuchet MS" w:hAnsi="Trebuchet MS"/>
                <w:i/>
              </w:rPr>
            </w:pPr>
            <w:r w:rsidRPr="0069780B">
              <w:rPr>
                <w:rFonts w:ascii="Trebuchet MS" w:hAnsi="Trebuchet MS" w:cs="Calibri"/>
              </w:rPr>
              <w:t>Valoarea totală a proiectului este nelimitată, cu condiția ca diferența dintre valoarea maximă eligibilă a proiectului și valoarea totală a acestuia, reprezintând cheltuieli neeligibile, să fie suportat</w:t>
            </w:r>
            <w:r>
              <w:rPr>
                <w:rFonts w:ascii="Trebuchet MS" w:hAnsi="Trebuchet MS" w:cs="Calibri"/>
              </w:rPr>
              <w:t>ă</w:t>
            </w:r>
            <w:r w:rsidRPr="0069780B">
              <w:rPr>
                <w:rFonts w:ascii="Trebuchet MS" w:hAnsi="Trebuchet MS" w:cs="Calibri"/>
              </w:rPr>
              <w:t xml:space="preserve"> de către solicitant.</w:t>
            </w:r>
          </w:p>
        </w:tc>
      </w:tr>
    </w:tbl>
    <w:p w14:paraId="1BDF6D80" w14:textId="77777777" w:rsidR="0058563F" w:rsidRDefault="0058563F" w:rsidP="00EA7CAA">
      <w:pPr>
        <w:pStyle w:val="Heading2"/>
      </w:pPr>
    </w:p>
    <w:p w14:paraId="64595ABF" w14:textId="33E96549" w:rsidR="00C940A4" w:rsidRPr="00EA7CAA" w:rsidRDefault="00E01967" w:rsidP="00932165">
      <w:pPr>
        <w:pStyle w:val="Heading2"/>
      </w:pPr>
      <w:bookmarkStart w:id="25" w:name="_Toc143502411"/>
      <w:r>
        <w:t xml:space="preserve">3.5. </w:t>
      </w:r>
      <w:r w:rsidR="00A34AAA" w:rsidRPr="00EA7CAA">
        <w:t>Zona</w:t>
      </w:r>
      <w:r w:rsidR="009B5CB9" w:rsidRPr="00EA7CAA">
        <w:t>/zonele</w:t>
      </w:r>
      <w:r w:rsidR="00A34AAA" w:rsidRPr="00EA7CAA">
        <w:t xml:space="preserve"> geografică</w:t>
      </w:r>
      <w:r w:rsidR="009B5CB9" w:rsidRPr="00EA7CAA">
        <w:t>(e)</w:t>
      </w:r>
      <w:r w:rsidR="00A34AAA" w:rsidRPr="00EA7CAA">
        <w:t xml:space="preserve"> vizată</w:t>
      </w:r>
      <w:r w:rsidR="009B5CB9" w:rsidRPr="00EA7CAA">
        <w:t>(e)</w:t>
      </w:r>
      <w:r w:rsidR="00A34AAA" w:rsidRPr="00EA7CAA">
        <w:t xml:space="preserve"> de </w:t>
      </w:r>
      <w:r w:rsidR="009B5CB9" w:rsidRPr="00EA7CAA">
        <w:t>apelul de proiecte</w:t>
      </w:r>
      <w:bookmarkEnd w:id="25"/>
      <w:r w:rsidR="009B5CB9" w:rsidRPr="00EA7CAA">
        <w:t xml:space="preserve"> </w:t>
      </w:r>
      <w:r w:rsidR="00C940A4" w:rsidRPr="00EA7CAA">
        <w:tab/>
      </w:r>
    </w:p>
    <w:tbl>
      <w:tblPr>
        <w:tblStyle w:val="TableGrid"/>
        <w:tblW w:w="0" w:type="auto"/>
        <w:tblLook w:val="04A0" w:firstRow="1" w:lastRow="0" w:firstColumn="1" w:lastColumn="0" w:noHBand="0" w:noVBand="1"/>
      </w:tblPr>
      <w:tblGrid>
        <w:gridCol w:w="9913"/>
      </w:tblGrid>
      <w:tr w:rsidR="00B63863" w:rsidRPr="00B63863" w14:paraId="50AC4770" w14:textId="77777777" w:rsidTr="00932165">
        <w:tc>
          <w:tcPr>
            <w:tcW w:w="10343" w:type="dxa"/>
          </w:tcPr>
          <w:p w14:paraId="3C4880B8" w14:textId="77777777" w:rsidR="00213CB3" w:rsidRDefault="00213CB3" w:rsidP="00213CB3">
            <w:pPr>
              <w:spacing w:before="120" w:after="120" w:line="360" w:lineRule="auto"/>
              <w:jc w:val="both"/>
              <w:rPr>
                <w:rFonts w:ascii="Trebuchet MS" w:hAnsi="Trebuchet MS" w:cs="Calibri"/>
              </w:rPr>
            </w:pPr>
            <w:r w:rsidRPr="00213CB3">
              <w:rPr>
                <w:rFonts w:ascii="Trebuchet MS" w:eastAsia="SimSun" w:hAnsi="Trebuchet MS" w:cs="Calibri"/>
                <w:bCs/>
              </w:rPr>
              <w:t>Prezentul apel de proiecte acopera intreaga Regiune Sud-Muntenia ș</w:t>
            </w:r>
            <w:r w:rsidRPr="00213CB3">
              <w:rPr>
                <w:rFonts w:ascii="Trebuchet MS" w:hAnsi="Trebuchet MS" w:cs="Calibri"/>
              </w:rPr>
              <w:t>i se aplică investițiilor realizate în cele șapte județe din regiunea de dezvoltare Sud Muntenia, respectiv: Argeș, Călărași, Dâmbovița, Giurgiu, Ialomița, Prahova și Teleorman.</w:t>
            </w:r>
          </w:p>
          <w:p w14:paraId="265CC989" w14:textId="28E22A34" w:rsidR="00C940A4" w:rsidRPr="00CD63D2" w:rsidRDefault="003C7660" w:rsidP="00932165">
            <w:pPr>
              <w:spacing w:before="120" w:after="120" w:line="360" w:lineRule="auto"/>
              <w:jc w:val="both"/>
              <w:rPr>
                <w:rFonts w:ascii="Trebuchet MS" w:hAnsi="Trebuchet MS" w:cs="Calibri"/>
              </w:rPr>
            </w:pPr>
            <w:r w:rsidRPr="002E774C">
              <w:rPr>
                <w:rFonts w:ascii="Trebuchet MS" w:eastAsia="SimSun" w:hAnsi="Trebuchet MS" w:cs="Calibri"/>
                <w:bCs/>
              </w:rPr>
              <w:t>Investițiile pot fi realizate atât în mediul urban cât și în mediul rural.</w:t>
            </w:r>
          </w:p>
        </w:tc>
      </w:tr>
    </w:tbl>
    <w:p w14:paraId="6A381E58" w14:textId="77777777" w:rsidR="0058563F" w:rsidRDefault="0058563F" w:rsidP="00EA7CAA">
      <w:pPr>
        <w:pStyle w:val="Heading2"/>
      </w:pPr>
    </w:p>
    <w:p w14:paraId="2E722EF4" w14:textId="1590AC8B" w:rsidR="00212532" w:rsidRPr="00EA7CAA" w:rsidRDefault="00E01967" w:rsidP="00932165">
      <w:pPr>
        <w:pStyle w:val="Heading2"/>
      </w:pPr>
      <w:bookmarkStart w:id="26" w:name="_Toc143502412"/>
      <w:r>
        <w:t xml:space="preserve">3.6. </w:t>
      </w:r>
      <w:r w:rsidR="006464F5" w:rsidRPr="00EA7CAA">
        <w:t>A</w:t>
      </w:r>
      <w:r w:rsidR="00212532" w:rsidRPr="00EA7CAA">
        <w:t>cțiuni sprijinite în cadrul apelului</w:t>
      </w:r>
      <w:bookmarkEnd w:id="26"/>
      <w:r w:rsidR="00212532" w:rsidRPr="00EA7CAA">
        <w:t xml:space="preserve"> </w:t>
      </w:r>
      <w:r w:rsidR="00212532" w:rsidRPr="00EA7CAA">
        <w:tab/>
      </w:r>
    </w:p>
    <w:tbl>
      <w:tblPr>
        <w:tblStyle w:val="TableGrid"/>
        <w:tblW w:w="0" w:type="auto"/>
        <w:tblLook w:val="04A0" w:firstRow="1" w:lastRow="0" w:firstColumn="1" w:lastColumn="0" w:noHBand="0" w:noVBand="1"/>
      </w:tblPr>
      <w:tblGrid>
        <w:gridCol w:w="9913"/>
      </w:tblGrid>
      <w:tr w:rsidR="00B63863" w:rsidRPr="00B63863" w14:paraId="646E42C1" w14:textId="77777777" w:rsidTr="00932165">
        <w:tc>
          <w:tcPr>
            <w:tcW w:w="10343" w:type="dxa"/>
          </w:tcPr>
          <w:p w14:paraId="7AF49BED" w14:textId="77777777" w:rsidR="00CD63D2" w:rsidRPr="00953EF7" w:rsidRDefault="00CD63D2" w:rsidP="00DD1603">
            <w:pPr>
              <w:spacing w:line="360" w:lineRule="auto"/>
              <w:jc w:val="both"/>
              <w:rPr>
                <w:rFonts w:ascii="Trebuchet MS" w:hAnsi="Trebuchet MS"/>
              </w:rPr>
            </w:pPr>
            <w:r w:rsidRPr="00953EF7">
              <w:rPr>
                <w:rFonts w:ascii="Trebuchet MS" w:hAnsi="Trebuchet MS"/>
              </w:rPr>
              <w:t>Obiectivul principal îl reprezintă sprijinirea dezvoltării microîntreprinderilor și întreprinderilor mici care îşi desfăşoară activitatea în regiunea de dezvoltare Sud-Muntenia.</w:t>
            </w:r>
          </w:p>
          <w:p w14:paraId="650E3DDE" w14:textId="433DD6A4" w:rsidR="0051464B" w:rsidRPr="0051464B" w:rsidRDefault="000C1D64" w:rsidP="0051464B">
            <w:pPr>
              <w:pStyle w:val="NormalWeb"/>
              <w:spacing w:after="120" w:line="360" w:lineRule="auto"/>
              <w:jc w:val="both"/>
              <w:rPr>
                <w:rFonts w:ascii="Trebuchet MS" w:hAnsi="Trebuchet MS" w:cs="Calibri"/>
                <w:sz w:val="22"/>
                <w:szCs w:val="22"/>
                <w:lang w:val="ro-RO"/>
              </w:rPr>
            </w:pPr>
            <w:r w:rsidRPr="00953EF7">
              <w:rPr>
                <w:rFonts w:ascii="Trebuchet MS" w:hAnsi="Trebuchet MS" w:cs="Calibri"/>
                <w:sz w:val="22"/>
                <w:szCs w:val="22"/>
                <w:lang w:val="ro-RO"/>
              </w:rPr>
              <w:t xml:space="preserve">Proiectul se referă la investiții </w:t>
            </w:r>
            <w:r w:rsidR="0051464B">
              <w:rPr>
                <w:rFonts w:ascii="Trebuchet MS" w:hAnsi="Trebuchet MS" w:cs="Calibri"/>
                <w:sz w:val="22"/>
                <w:szCs w:val="22"/>
                <w:lang w:val="ro-RO"/>
              </w:rPr>
              <w:t xml:space="preserve">în active corporale și necorporale, </w:t>
            </w:r>
            <w:r w:rsidRPr="00953EF7">
              <w:rPr>
                <w:rFonts w:ascii="Trebuchet MS" w:hAnsi="Trebuchet MS" w:cs="Calibri"/>
                <w:sz w:val="22"/>
                <w:szCs w:val="22"/>
                <w:lang w:val="ro-RO"/>
              </w:rPr>
              <w:t>care conduc la dezvoltarea microîntreprinderilor și a întreprinderilor mici</w:t>
            </w:r>
            <w:r w:rsidR="0051464B">
              <w:rPr>
                <w:rFonts w:ascii="Trebuchet MS" w:hAnsi="Trebuchet MS" w:cs="Calibri"/>
                <w:sz w:val="22"/>
                <w:szCs w:val="22"/>
                <w:lang w:val="ro-RO"/>
              </w:rPr>
              <w:t>,</w:t>
            </w:r>
            <w:r w:rsidRPr="00953EF7">
              <w:rPr>
                <w:rFonts w:ascii="Trebuchet MS" w:hAnsi="Trebuchet MS" w:cs="Calibri"/>
                <w:sz w:val="22"/>
                <w:szCs w:val="22"/>
                <w:lang w:val="ro-RO"/>
              </w:rPr>
              <w:t xml:space="preserve"> așa cum sunt prevăzute în „</w:t>
            </w:r>
            <w:r w:rsidR="001B75CD" w:rsidRPr="00953EF7">
              <w:rPr>
                <w:rFonts w:ascii="Trebuchet MS" w:hAnsi="Trebuchet MS" w:cs="Calibri"/>
                <w:sz w:val="22"/>
                <w:szCs w:val="22"/>
                <w:lang w:val="ro-RO"/>
              </w:rPr>
              <w:t>S</w:t>
            </w:r>
            <w:r w:rsidRPr="00953EF7">
              <w:rPr>
                <w:rFonts w:ascii="Trebuchet MS" w:hAnsi="Trebuchet MS" w:cs="Calibri"/>
                <w:sz w:val="22"/>
                <w:szCs w:val="22"/>
                <w:lang w:val="ro-RO"/>
              </w:rPr>
              <w:t>chema de ajutor de minimis pentru sprijinirea dezvoltării microîntreprinderilor și întreprinderilor mici în cadrul Programului Regional Sud Muntenia 2021-2027</w:t>
            </w:r>
            <w:r w:rsidR="002F2826" w:rsidRPr="00953EF7">
              <w:rPr>
                <w:rFonts w:ascii="Trebuchet MS" w:hAnsi="Trebuchet MS" w:cs="Calibri"/>
                <w:sz w:val="22"/>
                <w:szCs w:val="22"/>
                <w:lang w:val="ro-RO"/>
              </w:rPr>
              <w:t>”</w:t>
            </w:r>
            <w:r w:rsidRPr="00953EF7">
              <w:rPr>
                <w:rFonts w:ascii="Trebuchet MS" w:hAnsi="Trebuchet MS" w:cs="Calibri"/>
                <w:sz w:val="22"/>
                <w:szCs w:val="22"/>
                <w:lang w:val="ro-RO"/>
              </w:rPr>
              <w:t>, aprobată prin Dispoziția nr...../...........</w:t>
            </w:r>
            <w:r w:rsidR="0051464B">
              <w:rPr>
                <w:rFonts w:ascii="Trebuchet MS" w:hAnsi="Trebuchet MS" w:cs="Calibri"/>
                <w:sz w:val="22"/>
                <w:szCs w:val="22"/>
                <w:lang w:val="ro-RO"/>
              </w:rPr>
              <w:t>, prin a</w:t>
            </w:r>
            <w:r w:rsidR="0051464B" w:rsidRPr="0051464B">
              <w:rPr>
                <w:rFonts w:ascii="Trebuchet MS" w:hAnsi="Trebuchet MS" w:cs="Calibri"/>
                <w:sz w:val="22"/>
                <w:szCs w:val="22"/>
                <w:lang w:val="ro-RO"/>
              </w:rPr>
              <w:t>ctivități ce vor conduce la îmbunătățirea capacităților tehnice, industriale și organizaționale pentru dezvoltarea de produse și servicii:</w:t>
            </w:r>
          </w:p>
          <w:p w14:paraId="6E68696D" w14:textId="77777777" w:rsidR="0051464B" w:rsidRPr="0051464B" w:rsidRDefault="0051464B" w:rsidP="0051464B">
            <w:pPr>
              <w:pStyle w:val="NormalWeb"/>
              <w:spacing w:after="120" w:line="360" w:lineRule="auto"/>
              <w:jc w:val="both"/>
              <w:rPr>
                <w:rFonts w:ascii="Trebuchet MS" w:hAnsi="Trebuchet MS" w:cs="Calibri"/>
                <w:sz w:val="22"/>
                <w:szCs w:val="22"/>
                <w:lang w:val="ro-RO"/>
              </w:rPr>
            </w:pPr>
            <w:r w:rsidRPr="0051464B">
              <w:rPr>
                <w:rFonts w:ascii="Trebuchet MS" w:hAnsi="Trebuchet MS" w:cs="Calibri"/>
                <w:sz w:val="22"/>
                <w:szCs w:val="22"/>
                <w:lang w:val="ro-RO"/>
              </w:rPr>
              <w:t>•</w:t>
            </w:r>
            <w:r w:rsidRPr="0051464B">
              <w:rPr>
                <w:rFonts w:ascii="Trebuchet MS" w:hAnsi="Trebuchet MS" w:cs="Calibri"/>
                <w:sz w:val="22"/>
                <w:szCs w:val="22"/>
                <w:lang w:val="ro-RO"/>
              </w:rPr>
              <w:tab/>
              <w:t>activități specifice updatării tehnologice;</w:t>
            </w:r>
          </w:p>
          <w:p w14:paraId="36A17D80" w14:textId="77777777" w:rsidR="0051464B" w:rsidRPr="0051464B" w:rsidRDefault="0051464B" w:rsidP="0051464B">
            <w:pPr>
              <w:pStyle w:val="NormalWeb"/>
              <w:spacing w:after="120" w:line="360" w:lineRule="auto"/>
              <w:jc w:val="both"/>
              <w:rPr>
                <w:rFonts w:ascii="Trebuchet MS" w:hAnsi="Trebuchet MS" w:cs="Calibri"/>
                <w:sz w:val="22"/>
                <w:szCs w:val="22"/>
                <w:lang w:val="ro-RO"/>
              </w:rPr>
            </w:pPr>
            <w:r w:rsidRPr="0051464B">
              <w:rPr>
                <w:rFonts w:ascii="Trebuchet MS" w:hAnsi="Trebuchet MS" w:cs="Calibri"/>
                <w:sz w:val="22"/>
                <w:szCs w:val="22"/>
                <w:lang w:val="ro-RO"/>
              </w:rPr>
              <w:lastRenderedPageBreak/>
              <w:t>•</w:t>
            </w:r>
            <w:r w:rsidRPr="0051464B">
              <w:rPr>
                <w:rFonts w:ascii="Trebuchet MS" w:hAnsi="Trebuchet MS" w:cs="Calibri"/>
                <w:sz w:val="22"/>
                <w:szCs w:val="22"/>
                <w:lang w:val="ro-RO"/>
              </w:rPr>
              <w:tab/>
              <w:t>activități specifice economiei circulare (ex. revalorificarea materiilor prime, materialelor și produselor, valorificarea deșeurilor și produselor secundare proprii prin simbioză industrială, etc);</w:t>
            </w:r>
          </w:p>
          <w:p w14:paraId="6C585790" w14:textId="77777777" w:rsidR="0051464B" w:rsidRPr="0051464B" w:rsidRDefault="0051464B" w:rsidP="0051464B">
            <w:pPr>
              <w:pStyle w:val="NormalWeb"/>
              <w:spacing w:after="120" w:line="360" w:lineRule="auto"/>
              <w:jc w:val="both"/>
              <w:rPr>
                <w:rFonts w:ascii="Trebuchet MS" w:hAnsi="Trebuchet MS" w:cs="Calibri"/>
                <w:sz w:val="22"/>
                <w:szCs w:val="22"/>
                <w:lang w:val="ro-RO"/>
              </w:rPr>
            </w:pPr>
            <w:r w:rsidRPr="0051464B">
              <w:rPr>
                <w:rFonts w:ascii="Trebuchet MS" w:hAnsi="Trebuchet MS" w:cs="Calibri"/>
                <w:sz w:val="22"/>
                <w:szCs w:val="22"/>
                <w:lang w:val="ro-RO"/>
              </w:rPr>
              <w:t>•</w:t>
            </w:r>
            <w:r w:rsidRPr="0051464B">
              <w:rPr>
                <w:rFonts w:ascii="Trebuchet MS" w:hAnsi="Trebuchet MS" w:cs="Calibri"/>
                <w:sz w:val="22"/>
                <w:szCs w:val="22"/>
                <w:lang w:val="ro-RO"/>
              </w:rPr>
              <w:tab/>
              <w:t>activități specifice internaționalizării (ex. acces la servicii de intrare pe piețe internaționale/Piața Unică pentru identificare de oportunități de afaceri, parteneri și furnizare de asistență specializată pentru norme și reglementări, participarea la târguri şi expoziţii internaţionale, investiţii în adaptarea proceselor tehnologice de producţie la sistemele de certificare şi standardizare specifice pieţelor de export, etc.);</w:t>
            </w:r>
          </w:p>
          <w:p w14:paraId="142414C5" w14:textId="77777777" w:rsidR="0051464B" w:rsidRPr="0051464B" w:rsidRDefault="0051464B" w:rsidP="0051464B">
            <w:pPr>
              <w:pStyle w:val="NormalWeb"/>
              <w:spacing w:after="120" w:line="360" w:lineRule="auto"/>
              <w:jc w:val="both"/>
              <w:rPr>
                <w:rFonts w:ascii="Trebuchet MS" w:hAnsi="Trebuchet MS" w:cs="Calibri"/>
                <w:sz w:val="22"/>
                <w:szCs w:val="22"/>
                <w:lang w:val="ro-RO"/>
              </w:rPr>
            </w:pPr>
            <w:r w:rsidRPr="0051464B">
              <w:rPr>
                <w:rFonts w:ascii="Trebuchet MS" w:hAnsi="Trebuchet MS" w:cs="Calibri"/>
                <w:sz w:val="22"/>
                <w:szCs w:val="22"/>
                <w:lang w:val="ro-RO"/>
              </w:rPr>
              <w:t>•</w:t>
            </w:r>
            <w:r w:rsidRPr="0051464B">
              <w:rPr>
                <w:rFonts w:ascii="Trebuchet MS" w:hAnsi="Trebuchet MS" w:cs="Calibri"/>
                <w:sz w:val="22"/>
                <w:szCs w:val="22"/>
                <w:lang w:val="ro-RO"/>
              </w:rPr>
              <w:tab/>
              <w:t>activități specifice certificării și omologării proceselor și produselor/ serviciilor (inclusi metodologii și proceduri de management și producție);</w:t>
            </w:r>
          </w:p>
          <w:p w14:paraId="6D800C8C" w14:textId="55C39337" w:rsidR="00212532" w:rsidRPr="0051464B" w:rsidRDefault="0051464B" w:rsidP="0051464B">
            <w:pPr>
              <w:pStyle w:val="NormalWeb"/>
              <w:spacing w:after="120" w:line="360" w:lineRule="auto"/>
              <w:jc w:val="both"/>
              <w:rPr>
                <w:rFonts w:ascii="Trebuchet MS" w:hAnsi="Trebuchet MS" w:cs="Calibri"/>
                <w:sz w:val="22"/>
                <w:szCs w:val="22"/>
                <w:lang w:val="ro-RO"/>
              </w:rPr>
            </w:pPr>
            <w:r w:rsidRPr="0051464B">
              <w:rPr>
                <w:rFonts w:ascii="Trebuchet MS" w:hAnsi="Trebuchet MS" w:cs="Calibri"/>
                <w:sz w:val="22"/>
                <w:szCs w:val="22"/>
                <w:lang w:val="ro-RO"/>
              </w:rPr>
              <w:t>•</w:t>
            </w:r>
            <w:r w:rsidRPr="0051464B">
              <w:rPr>
                <w:rFonts w:ascii="Trebuchet MS" w:hAnsi="Trebuchet MS" w:cs="Calibri"/>
                <w:sz w:val="22"/>
                <w:szCs w:val="22"/>
                <w:lang w:val="ro-RO"/>
              </w:rPr>
              <w:tab/>
              <w:t>activități de digitalizare a microîntreprinderilor și întreprinderilor mici, drept activități conexe, ca parte a unui proiect integrat</w:t>
            </w:r>
            <w:r w:rsidR="003B5ED4">
              <w:rPr>
                <w:rFonts w:ascii="Trebuchet MS" w:hAnsi="Trebuchet MS" w:cs="Calibri"/>
                <w:sz w:val="22"/>
                <w:szCs w:val="22"/>
                <w:lang w:val="ro-RO"/>
              </w:rPr>
              <w:t>.</w:t>
            </w:r>
          </w:p>
        </w:tc>
      </w:tr>
    </w:tbl>
    <w:p w14:paraId="6C8301AD" w14:textId="77777777" w:rsidR="0058563F" w:rsidRDefault="0058563F" w:rsidP="00EA7CAA">
      <w:pPr>
        <w:pStyle w:val="Heading2"/>
      </w:pPr>
    </w:p>
    <w:p w14:paraId="15E3EBDC" w14:textId="1352DA07" w:rsidR="00C87FBF" w:rsidRPr="00EA7CAA" w:rsidRDefault="00E01967" w:rsidP="00932165">
      <w:pPr>
        <w:pStyle w:val="Heading2"/>
      </w:pPr>
      <w:bookmarkStart w:id="27" w:name="_Toc143502413"/>
      <w:r>
        <w:t xml:space="preserve">3.7. </w:t>
      </w:r>
      <w:r w:rsidR="00C87FBF" w:rsidRPr="00EA7CAA">
        <w:t>Grup țintă vizat de apelul de proiecte</w:t>
      </w:r>
      <w:bookmarkEnd w:id="27"/>
      <w:r w:rsidR="00C87FBF" w:rsidRPr="00EA7CAA">
        <w:tab/>
      </w:r>
    </w:p>
    <w:tbl>
      <w:tblPr>
        <w:tblStyle w:val="TableGrid"/>
        <w:tblW w:w="0" w:type="auto"/>
        <w:tblLook w:val="04A0" w:firstRow="1" w:lastRow="0" w:firstColumn="1" w:lastColumn="0" w:noHBand="0" w:noVBand="1"/>
      </w:tblPr>
      <w:tblGrid>
        <w:gridCol w:w="9913"/>
      </w:tblGrid>
      <w:tr w:rsidR="00B63863" w:rsidRPr="00B63863" w14:paraId="0AA786D1" w14:textId="77777777" w:rsidTr="00932165">
        <w:tc>
          <w:tcPr>
            <w:tcW w:w="10343" w:type="dxa"/>
          </w:tcPr>
          <w:p w14:paraId="234E4CA3" w14:textId="77777777" w:rsidR="00213CB3" w:rsidRPr="002B02B9" w:rsidRDefault="00213CB3" w:rsidP="00337EF7">
            <w:pPr>
              <w:spacing w:line="360" w:lineRule="auto"/>
              <w:rPr>
                <w:rFonts w:ascii="Trebuchet MS" w:hAnsi="Trebuchet MS"/>
              </w:rPr>
            </w:pPr>
            <w:bookmarkStart w:id="28" w:name="_Toc133930340"/>
            <w:bookmarkStart w:id="29" w:name="_Toc137135058"/>
            <w:r w:rsidRPr="002B02B9">
              <w:rPr>
                <w:rFonts w:ascii="Trebuchet MS" w:hAnsi="Trebuchet MS"/>
              </w:rPr>
              <w:t>Principalele grupuri țintă vizate de aceste intervenții sunt:</w:t>
            </w:r>
            <w:bookmarkEnd w:id="28"/>
            <w:bookmarkEnd w:id="29"/>
          </w:p>
          <w:p w14:paraId="0DDED39F" w14:textId="77777777" w:rsidR="00213CB3" w:rsidRPr="002B02B9" w:rsidRDefault="00213CB3" w:rsidP="00337EF7">
            <w:pPr>
              <w:spacing w:line="360" w:lineRule="auto"/>
              <w:rPr>
                <w:rFonts w:ascii="Trebuchet MS" w:hAnsi="Trebuchet MS"/>
              </w:rPr>
            </w:pPr>
            <w:bookmarkStart w:id="30" w:name="_Toc133930341"/>
            <w:bookmarkStart w:id="31" w:name="_Toc137135059"/>
            <w:r w:rsidRPr="002B02B9">
              <w:rPr>
                <w:rFonts w:ascii="Trebuchet MS" w:hAnsi="Trebuchet MS"/>
              </w:rPr>
              <w:t>- Mediul de afaceri;</w:t>
            </w:r>
            <w:bookmarkEnd w:id="30"/>
            <w:bookmarkEnd w:id="31"/>
          </w:p>
          <w:p w14:paraId="38693C66" w14:textId="6B59E650" w:rsidR="00213CB3" w:rsidRPr="002B02B9" w:rsidRDefault="00213CB3" w:rsidP="00337EF7">
            <w:pPr>
              <w:spacing w:line="360" w:lineRule="auto"/>
              <w:rPr>
                <w:rFonts w:ascii="Trebuchet MS" w:hAnsi="Trebuchet MS"/>
              </w:rPr>
            </w:pPr>
            <w:bookmarkStart w:id="32" w:name="_Toc133930342"/>
            <w:bookmarkStart w:id="33" w:name="_Toc137135060"/>
            <w:r w:rsidRPr="002B02B9">
              <w:rPr>
                <w:rFonts w:ascii="Trebuchet MS" w:hAnsi="Trebuchet MS"/>
              </w:rPr>
              <w:t>- Autoritățile publice locale;</w:t>
            </w:r>
            <w:bookmarkEnd w:id="32"/>
            <w:bookmarkEnd w:id="33"/>
          </w:p>
          <w:p w14:paraId="63DC048D" w14:textId="187498BB" w:rsidR="00C87FBF" w:rsidRPr="00932165" w:rsidRDefault="00213CB3" w:rsidP="00337EF7">
            <w:pPr>
              <w:spacing w:line="360" w:lineRule="auto"/>
              <w:rPr>
                <w:i/>
              </w:rPr>
            </w:pPr>
            <w:r w:rsidRPr="002B02B9">
              <w:rPr>
                <w:rFonts w:ascii="Trebuchet MS" w:hAnsi="Trebuchet MS"/>
              </w:rPr>
              <w:t>- Societatea civilă, adică consumatorii finali ai noilor produse și servicii.</w:t>
            </w:r>
          </w:p>
        </w:tc>
      </w:tr>
    </w:tbl>
    <w:p w14:paraId="0114B87D" w14:textId="77777777" w:rsidR="0058563F" w:rsidRDefault="0058563F" w:rsidP="00EA7CAA">
      <w:pPr>
        <w:pStyle w:val="Heading2"/>
      </w:pPr>
    </w:p>
    <w:p w14:paraId="0EF8EC7D" w14:textId="4E933994" w:rsidR="00423649" w:rsidRDefault="00E01967">
      <w:pPr>
        <w:pStyle w:val="Heading2"/>
      </w:pPr>
      <w:bookmarkStart w:id="34" w:name="_Toc143502414"/>
      <w:r>
        <w:t xml:space="preserve">3.8. </w:t>
      </w:r>
      <w:r w:rsidR="00423649" w:rsidRPr="00EA7CAA">
        <w:t>Indicatori</w:t>
      </w:r>
      <w:bookmarkEnd w:id="34"/>
    </w:p>
    <w:p w14:paraId="5EB42B28" w14:textId="77777777" w:rsidR="00486BF1" w:rsidRPr="00486BF1" w:rsidRDefault="00486BF1" w:rsidP="00932165"/>
    <w:p w14:paraId="7E952197" w14:textId="6922C97C" w:rsidR="00423649" w:rsidRPr="00EA7CAA" w:rsidRDefault="00E01967" w:rsidP="00932165">
      <w:pPr>
        <w:pStyle w:val="Heading3"/>
      </w:pPr>
      <w:bookmarkStart w:id="35" w:name="_Toc143502415"/>
      <w:r>
        <w:t xml:space="preserve">3.8.1. </w:t>
      </w:r>
      <w:r w:rsidR="00423649" w:rsidRPr="00EA7CAA">
        <w:tab/>
        <w:t>Indicatori de realizare</w:t>
      </w:r>
      <w:bookmarkEnd w:id="35"/>
      <w:r w:rsidR="00423649" w:rsidRPr="00EA7CAA">
        <w:t xml:space="preserve"> </w:t>
      </w:r>
    </w:p>
    <w:tbl>
      <w:tblPr>
        <w:tblStyle w:val="TableGrid"/>
        <w:tblW w:w="0" w:type="auto"/>
        <w:tblLook w:val="04A0" w:firstRow="1" w:lastRow="0" w:firstColumn="1" w:lastColumn="0" w:noHBand="0" w:noVBand="1"/>
      </w:tblPr>
      <w:tblGrid>
        <w:gridCol w:w="9913"/>
      </w:tblGrid>
      <w:tr w:rsidR="00B63863" w:rsidRPr="00B63863" w14:paraId="5DDE85CF" w14:textId="77777777" w:rsidTr="00932165">
        <w:tc>
          <w:tcPr>
            <w:tcW w:w="10485" w:type="dxa"/>
          </w:tcPr>
          <w:p w14:paraId="41A458CA" w14:textId="77777777" w:rsidR="00213CB3" w:rsidRPr="00213CB3" w:rsidRDefault="00213CB3" w:rsidP="00932165">
            <w:pPr>
              <w:autoSpaceDE w:val="0"/>
              <w:autoSpaceDN w:val="0"/>
              <w:adjustRightInd w:val="0"/>
              <w:spacing w:before="120" w:line="360" w:lineRule="auto"/>
              <w:jc w:val="both"/>
              <w:rPr>
                <w:rFonts w:ascii="Trebuchet MS" w:hAnsi="Trebuchet MS" w:cstheme="minorHAnsi"/>
                <w:b/>
                <w:bCs/>
                <w:noProof/>
                <w:u w:val="single"/>
              </w:rPr>
            </w:pPr>
          </w:p>
          <w:p w14:paraId="58EF18F2" w14:textId="3FF35B4E" w:rsidR="00213CB3" w:rsidRDefault="00213CB3" w:rsidP="00932165">
            <w:pPr>
              <w:autoSpaceDE w:val="0"/>
              <w:autoSpaceDN w:val="0"/>
              <w:adjustRightInd w:val="0"/>
              <w:spacing w:line="360" w:lineRule="auto"/>
              <w:jc w:val="both"/>
              <w:rPr>
                <w:rFonts w:ascii="Trebuchet MS" w:hAnsi="Trebuchet MS" w:cstheme="minorHAnsi"/>
                <w:bCs/>
                <w:noProof/>
              </w:rPr>
            </w:pPr>
            <w:r w:rsidRPr="00213CB3">
              <w:rPr>
                <w:rFonts w:ascii="Trebuchet MS" w:hAnsi="Trebuchet MS" w:cstheme="minorHAnsi"/>
                <w:noProof/>
              </w:rPr>
              <w:t>RCO</w:t>
            </w:r>
            <w:r w:rsidR="00CF54D9">
              <w:rPr>
                <w:rFonts w:ascii="Trebuchet MS" w:hAnsi="Trebuchet MS" w:cstheme="minorHAnsi"/>
                <w:noProof/>
              </w:rPr>
              <w:t xml:space="preserve">01 - </w:t>
            </w:r>
            <w:r w:rsidR="00CF54D9" w:rsidRPr="00815430">
              <w:rPr>
                <w:rFonts w:ascii="Trebuchet MS" w:hAnsi="Trebuchet MS"/>
              </w:rPr>
              <w:t>Întreprinderi care beneficiază de sprijin (din care micro, mici, medii, mari)</w:t>
            </w:r>
            <w:r w:rsidR="00CF54D9">
              <w:rPr>
                <w:rFonts w:ascii="Trebuchet MS" w:hAnsi="Trebuchet MS"/>
              </w:rPr>
              <w:t xml:space="preserve"> </w:t>
            </w:r>
            <w:r w:rsidR="00CF54D9">
              <w:rPr>
                <w:rFonts w:ascii="Trebuchet MS" w:hAnsi="Trebuchet MS" w:cstheme="minorHAnsi"/>
                <w:bCs/>
                <w:noProof/>
              </w:rPr>
              <w:t>–</w:t>
            </w:r>
            <w:r w:rsidRPr="00213CB3">
              <w:rPr>
                <w:rFonts w:ascii="Trebuchet MS" w:hAnsi="Trebuchet MS" w:cstheme="minorHAnsi"/>
                <w:bCs/>
                <w:noProof/>
              </w:rPr>
              <w:t xml:space="preserve"> număr</w:t>
            </w:r>
            <w:r w:rsidR="00CF54D9">
              <w:rPr>
                <w:rFonts w:ascii="Trebuchet MS" w:hAnsi="Trebuchet MS" w:cstheme="minorHAnsi"/>
                <w:bCs/>
                <w:noProof/>
              </w:rPr>
              <w:t xml:space="preserve"> întreprinderi</w:t>
            </w:r>
          </w:p>
          <w:p w14:paraId="5800D16C" w14:textId="695CD88D" w:rsidR="00CF54D9" w:rsidRPr="00213CB3" w:rsidRDefault="00CF54D9" w:rsidP="00932165">
            <w:pPr>
              <w:autoSpaceDE w:val="0"/>
              <w:autoSpaceDN w:val="0"/>
              <w:adjustRightInd w:val="0"/>
              <w:spacing w:line="360" w:lineRule="auto"/>
              <w:jc w:val="both"/>
              <w:rPr>
                <w:rFonts w:ascii="Trebuchet MS" w:hAnsi="Trebuchet MS" w:cstheme="minorHAnsi"/>
                <w:bCs/>
                <w:noProof/>
              </w:rPr>
            </w:pPr>
            <w:r>
              <w:rPr>
                <w:rFonts w:ascii="Trebuchet MS" w:hAnsi="Trebuchet MS" w:cstheme="minorHAnsi"/>
                <w:bCs/>
                <w:noProof/>
              </w:rPr>
              <w:t xml:space="preserve">RCO02 - </w:t>
            </w:r>
            <w:r w:rsidRPr="00815430">
              <w:rPr>
                <w:rFonts w:ascii="Trebuchet MS" w:hAnsi="Trebuchet MS"/>
              </w:rPr>
              <w:t>Întreprinderi care beneficiază de sprijin prin granturi</w:t>
            </w:r>
            <w:r>
              <w:rPr>
                <w:rFonts w:ascii="Trebuchet MS" w:hAnsi="Trebuchet MS"/>
              </w:rPr>
              <w:t xml:space="preserve"> - </w:t>
            </w:r>
            <w:r w:rsidRPr="00213CB3">
              <w:rPr>
                <w:rFonts w:ascii="Trebuchet MS" w:hAnsi="Trebuchet MS" w:cstheme="minorHAnsi"/>
                <w:bCs/>
                <w:noProof/>
              </w:rPr>
              <w:t>număr</w:t>
            </w:r>
            <w:r>
              <w:rPr>
                <w:rFonts w:ascii="Trebuchet MS" w:hAnsi="Trebuchet MS" w:cstheme="minorHAnsi"/>
                <w:bCs/>
                <w:noProof/>
              </w:rPr>
              <w:t xml:space="preserve"> întreprinderi</w:t>
            </w:r>
          </w:p>
          <w:p w14:paraId="1A74D866" w14:textId="77777777" w:rsidR="00423649" w:rsidRDefault="00CF54D9">
            <w:pPr>
              <w:pStyle w:val="ListParagraph"/>
              <w:numPr>
                <w:ilvl w:val="0"/>
                <w:numId w:val="16"/>
              </w:numPr>
              <w:autoSpaceDE w:val="0"/>
              <w:autoSpaceDN w:val="0"/>
              <w:adjustRightInd w:val="0"/>
              <w:spacing w:line="360" w:lineRule="auto"/>
              <w:jc w:val="both"/>
              <w:rPr>
                <w:rFonts w:ascii="Trebuchet MS" w:hAnsi="Trebuchet MS" w:cs="Calibri"/>
                <w:b/>
                <w:bCs/>
                <w:color w:val="0070C0"/>
              </w:rPr>
            </w:pPr>
            <w:r w:rsidRPr="00CF54D9">
              <w:rPr>
                <w:rFonts w:ascii="Trebuchet MS" w:hAnsi="Trebuchet MS" w:cs="Calibri"/>
                <w:b/>
                <w:bCs/>
                <w:color w:val="0070C0"/>
              </w:rPr>
              <w:t>În cadrul prezentului apel de proiecte, pentru cuantificarea indicatorilor de realizare, o întreprindere este luată în considerare o singură dată, indiferent de tipurile de sprijin (de exemplu, granturi).</w:t>
            </w:r>
          </w:p>
          <w:p w14:paraId="3A36A82C" w14:textId="49880BF4" w:rsidR="00F62F6A" w:rsidRPr="00F62F6A" w:rsidRDefault="00F62F6A" w:rsidP="00F62F6A">
            <w:pPr>
              <w:autoSpaceDE w:val="0"/>
              <w:autoSpaceDN w:val="0"/>
              <w:adjustRightInd w:val="0"/>
              <w:spacing w:line="360" w:lineRule="auto"/>
              <w:jc w:val="both"/>
              <w:rPr>
                <w:rFonts w:ascii="Trebuchet MS" w:hAnsi="Trebuchet MS" w:cs="Calibri"/>
                <w:b/>
                <w:bCs/>
                <w:color w:val="0070C0"/>
              </w:rPr>
            </w:pPr>
            <w:r w:rsidRPr="00E7566F">
              <w:rPr>
                <w:rFonts w:ascii="Trebuchet MS" w:hAnsi="Trebuchet MS"/>
              </w:rPr>
              <w:t>Indicatorii de realizare vor fi îndepliniți până la data finalizării investiției</w:t>
            </w:r>
            <w:r>
              <w:rPr>
                <w:rFonts w:ascii="Trebuchet MS" w:hAnsi="Trebuchet MS"/>
              </w:rPr>
              <w:t>.</w:t>
            </w:r>
          </w:p>
        </w:tc>
      </w:tr>
    </w:tbl>
    <w:p w14:paraId="2A4FFB3C" w14:textId="77777777" w:rsidR="0058563F" w:rsidRDefault="0058563F" w:rsidP="00EA7CAA">
      <w:pPr>
        <w:pStyle w:val="Heading3"/>
      </w:pPr>
    </w:p>
    <w:p w14:paraId="3CC050A2" w14:textId="45AD7435" w:rsidR="00423649" w:rsidRPr="00EA7CAA" w:rsidRDefault="00E01967" w:rsidP="00932165">
      <w:pPr>
        <w:pStyle w:val="Heading3"/>
      </w:pPr>
      <w:bookmarkStart w:id="36" w:name="_Toc143502416"/>
      <w:r>
        <w:t xml:space="preserve">3.8.2. </w:t>
      </w:r>
      <w:r w:rsidR="00423649" w:rsidRPr="00EA7CAA">
        <w:tab/>
        <w:t>Indicatori de rezultat</w:t>
      </w:r>
      <w:bookmarkEnd w:id="36"/>
      <w:r w:rsidR="00423649" w:rsidRPr="00EA7CAA">
        <w:t xml:space="preserve"> </w:t>
      </w:r>
    </w:p>
    <w:tbl>
      <w:tblPr>
        <w:tblStyle w:val="TableGrid"/>
        <w:tblW w:w="0" w:type="auto"/>
        <w:tblLook w:val="04A0" w:firstRow="1" w:lastRow="0" w:firstColumn="1" w:lastColumn="0" w:noHBand="0" w:noVBand="1"/>
      </w:tblPr>
      <w:tblGrid>
        <w:gridCol w:w="9913"/>
      </w:tblGrid>
      <w:tr w:rsidR="00B63863" w:rsidRPr="00B63863" w14:paraId="574D952A" w14:textId="77777777" w:rsidTr="00932165">
        <w:tc>
          <w:tcPr>
            <w:tcW w:w="10060" w:type="dxa"/>
          </w:tcPr>
          <w:p w14:paraId="632E3115" w14:textId="5F432C44" w:rsidR="00213CB3" w:rsidRPr="00213CB3" w:rsidRDefault="00213CB3" w:rsidP="00932165">
            <w:pPr>
              <w:spacing w:before="120" w:after="120" w:line="360" w:lineRule="auto"/>
              <w:jc w:val="both"/>
              <w:rPr>
                <w:rFonts w:ascii="Trebuchet MS" w:hAnsi="Trebuchet MS" w:cstheme="minorHAnsi"/>
                <w:bCs/>
                <w:iCs/>
                <w:noProof/>
              </w:rPr>
            </w:pPr>
            <w:r w:rsidRPr="00213CB3">
              <w:rPr>
                <w:rFonts w:ascii="Trebuchet MS" w:hAnsi="Trebuchet MS" w:cstheme="minorHAnsi"/>
                <w:noProof/>
              </w:rPr>
              <w:t>RCR</w:t>
            </w:r>
            <w:r w:rsidR="00CF54D9">
              <w:rPr>
                <w:rFonts w:ascii="Trebuchet MS" w:hAnsi="Trebuchet MS" w:cstheme="minorHAnsi"/>
                <w:noProof/>
              </w:rPr>
              <w:t>02</w:t>
            </w:r>
            <w:r w:rsidRPr="00213CB3">
              <w:rPr>
                <w:rFonts w:ascii="Trebuchet MS" w:hAnsi="Trebuchet MS" w:cstheme="minorHAnsi"/>
                <w:noProof/>
              </w:rPr>
              <w:t xml:space="preserve"> - </w:t>
            </w:r>
            <w:bookmarkStart w:id="37" w:name="_Toc129263727"/>
            <w:r w:rsidR="00CF54D9" w:rsidRPr="00815430">
              <w:rPr>
                <w:rFonts w:ascii="Trebuchet MS" w:hAnsi="Trebuchet MS"/>
              </w:rPr>
              <w:t>Investiții private care completează sprijinul public (din care: granturi, instrumente financiare)</w:t>
            </w:r>
            <w:bookmarkEnd w:id="37"/>
            <w:r w:rsidR="00CF54D9">
              <w:rPr>
                <w:rFonts w:ascii="Trebuchet MS" w:hAnsi="Trebuchet MS"/>
              </w:rPr>
              <w:t xml:space="preserve"> - euro</w:t>
            </w:r>
          </w:p>
          <w:p w14:paraId="3938F6BA" w14:textId="77777777" w:rsidR="00CF54D9" w:rsidRPr="00CF54D9" w:rsidRDefault="00CF54D9">
            <w:pPr>
              <w:pStyle w:val="ListParagraph"/>
              <w:numPr>
                <w:ilvl w:val="0"/>
                <w:numId w:val="16"/>
              </w:numPr>
              <w:autoSpaceDE w:val="0"/>
              <w:autoSpaceDN w:val="0"/>
              <w:adjustRightInd w:val="0"/>
              <w:spacing w:line="360" w:lineRule="auto"/>
              <w:jc w:val="both"/>
              <w:rPr>
                <w:rFonts w:ascii="Trebuchet MS" w:hAnsi="Trebuchet MS" w:cs="Calibri"/>
                <w:b/>
                <w:bCs/>
                <w:color w:val="0070C0"/>
              </w:rPr>
            </w:pPr>
            <w:r w:rsidRPr="00CF54D9">
              <w:rPr>
                <w:rFonts w:ascii="Trebuchet MS" w:hAnsi="Trebuchet MS" w:cs="Calibri"/>
                <w:b/>
                <w:bCs/>
                <w:color w:val="0070C0"/>
              </w:rPr>
              <w:t>Pentru cuantificarea indicatorului de rezultat RCR02 se va ție seama de contribuția privată totală pentru cofinanțarea proiectelor sprijinite, inclusiv partea neeligibilă a costului proiectului și TVA.</w:t>
            </w:r>
          </w:p>
          <w:p w14:paraId="595E13F6" w14:textId="77777777" w:rsidR="00CF54D9" w:rsidRDefault="00CF54D9" w:rsidP="00CF54D9">
            <w:pPr>
              <w:spacing w:line="360" w:lineRule="auto"/>
              <w:jc w:val="both"/>
              <w:rPr>
                <w:rFonts w:ascii="Trebuchet MS" w:hAnsi="Trebuchet MS"/>
              </w:rPr>
            </w:pPr>
          </w:p>
          <w:p w14:paraId="0930AEC5" w14:textId="08333A46" w:rsidR="00CF54D9" w:rsidRPr="00815430" w:rsidRDefault="00CF54D9" w:rsidP="00CF54D9">
            <w:pPr>
              <w:spacing w:line="360" w:lineRule="auto"/>
              <w:jc w:val="both"/>
              <w:rPr>
                <w:rFonts w:ascii="Trebuchet MS" w:hAnsi="Trebuchet MS"/>
              </w:rPr>
            </w:pPr>
            <w:r w:rsidRPr="00E7566F">
              <w:rPr>
                <w:rFonts w:ascii="Trebuchet MS" w:hAnsi="Trebuchet MS"/>
              </w:rPr>
              <w:t>Indicator</w:t>
            </w:r>
            <w:r w:rsidR="00A427CB">
              <w:rPr>
                <w:rFonts w:ascii="Trebuchet MS" w:hAnsi="Trebuchet MS"/>
              </w:rPr>
              <w:t xml:space="preserve">ul </w:t>
            </w:r>
            <w:r w:rsidRPr="00E7566F">
              <w:rPr>
                <w:rFonts w:ascii="Trebuchet MS" w:hAnsi="Trebuchet MS"/>
              </w:rPr>
              <w:t xml:space="preserve">de rezultat vor fi îndepliniți până la data finalizării investiției. </w:t>
            </w:r>
          </w:p>
          <w:p w14:paraId="38E2290C" w14:textId="5F7129BD" w:rsidR="00423649" w:rsidRPr="00932165" w:rsidRDefault="00CF54D9" w:rsidP="00CF54D9">
            <w:pPr>
              <w:spacing w:before="120" w:after="120" w:line="360" w:lineRule="auto"/>
              <w:jc w:val="both"/>
              <w:rPr>
                <w:rFonts w:ascii="Trebuchet MS" w:hAnsi="Trebuchet MS"/>
                <w:i/>
              </w:rPr>
            </w:pPr>
            <w:r w:rsidRPr="00815430">
              <w:rPr>
                <w:rFonts w:ascii="Trebuchet MS" w:hAnsi="Trebuchet MS"/>
                <w:b/>
                <w:i/>
                <w:color w:val="000000"/>
              </w:rPr>
              <w:t>Notă!</w:t>
            </w:r>
            <w:r w:rsidRPr="00E7566F">
              <w:rPr>
                <w:rFonts w:ascii="Trebuchet MS" w:hAnsi="Trebuchet MS" w:cs="Calibri"/>
                <w:i/>
                <w:iCs/>
                <w:color w:val="000000"/>
              </w:rPr>
              <w:t xml:space="preserve"> Nu se acceptă identificarea și cuantificarea, în cadrul cererii de finanțare, a altor indicatori în afara celor menționați în cadrul acestei secțiuni.</w:t>
            </w:r>
          </w:p>
        </w:tc>
      </w:tr>
    </w:tbl>
    <w:p w14:paraId="208CA1F7" w14:textId="77777777" w:rsidR="0058563F" w:rsidRDefault="0058563F" w:rsidP="00EA7CAA">
      <w:pPr>
        <w:pStyle w:val="Heading3"/>
      </w:pPr>
    </w:p>
    <w:p w14:paraId="566043FF" w14:textId="08A0EC0F" w:rsidR="00423649" w:rsidRPr="00EA7CAA" w:rsidRDefault="00E01967" w:rsidP="00932165">
      <w:pPr>
        <w:pStyle w:val="Heading3"/>
      </w:pPr>
      <w:bookmarkStart w:id="38" w:name="_Toc143502417"/>
      <w:r>
        <w:t xml:space="preserve">3.8.3. </w:t>
      </w:r>
      <w:r w:rsidR="00423649" w:rsidRPr="00EA7CAA">
        <w:t>Indicatori suplimentari specifici Apelului de Proiecte (dacă este cazul)</w:t>
      </w:r>
      <w:bookmarkEnd w:id="38"/>
    </w:p>
    <w:tbl>
      <w:tblPr>
        <w:tblStyle w:val="TableGrid"/>
        <w:tblW w:w="0" w:type="auto"/>
        <w:tblLook w:val="04A0" w:firstRow="1" w:lastRow="0" w:firstColumn="1" w:lastColumn="0" w:noHBand="0" w:noVBand="1"/>
      </w:tblPr>
      <w:tblGrid>
        <w:gridCol w:w="9913"/>
      </w:tblGrid>
      <w:tr w:rsidR="00B63863" w:rsidRPr="00B63863" w14:paraId="751F7690" w14:textId="77777777" w:rsidTr="00932165">
        <w:tc>
          <w:tcPr>
            <w:tcW w:w="10201" w:type="dxa"/>
          </w:tcPr>
          <w:p w14:paraId="6F6161E1" w14:textId="77777777" w:rsidR="00423649" w:rsidRPr="00217B95" w:rsidRDefault="00CF54D9" w:rsidP="00932165">
            <w:pPr>
              <w:spacing w:before="120" w:after="120" w:line="360" w:lineRule="auto"/>
              <w:jc w:val="both"/>
              <w:rPr>
                <w:rFonts w:ascii="Trebuchet MS" w:hAnsi="Trebuchet MS" w:cstheme="minorHAnsi"/>
                <w:b/>
                <w:bCs/>
              </w:rPr>
            </w:pPr>
            <w:r w:rsidRPr="00217B95">
              <w:rPr>
                <w:rFonts w:ascii="Trebuchet MS" w:hAnsi="Trebuchet MS"/>
                <w:iCs/>
                <w:noProof/>
              </w:rPr>
              <w:t xml:space="preserve">RCR 19 - </w:t>
            </w:r>
            <w:r w:rsidRPr="00217B95">
              <w:rPr>
                <w:rFonts w:ascii="Trebuchet MS" w:hAnsi="Trebuchet MS" w:cstheme="minorHAnsi"/>
                <w:b/>
                <w:bCs/>
              </w:rPr>
              <w:t>Întreprinderi cu cifră de afaceri crescută - număr întreprinderi</w:t>
            </w:r>
          </w:p>
          <w:p w14:paraId="461D8260" w14:textId="05F4F4B8" w:rsidR="000B7013" w:rsidRPr="00932165" w:rsidRDefault="000B7013" w:rsidP="00932165">
            <w:pPr>
              <w:spacing w:before="120" w:after="120" w:line="360" w:lineRule="auto"/>
              <w:jc w:val="both"/>
              <w:rPr>
                <w:rFonts w:ascii="Trebuchet MS" w:hAnsi="Trebuchet MS"/>
                <w:iCs/>
              </w:rPr>
            </w:pPr>
            <w:r w:rsidRPr="00217B95">
              <w:rPr>
                <w:rFonts w:ascii="Trebuchet MS" w:hAnsi="Trebuchet MS"/>
                <w:iCs/>
              </w:rPr>
              <w:t>Indicatorul numără întreprinderile pentru care creșterea cifrei de afaceri anuală pentru anul fiscal după anul finalizării output-ului este cel puțin la fel de mare ca creșterea cifrei de afaceri anuale în anul anterior începerii proiectului</w:t>
            </w:r>
          </w:p>
        </w:tc>
      </w:tr>
    </w:tbl>
    <w:p w14:paraId="0D0B0CA2" w14:textId="77777777" w:rsidR="0058563F" w:rsidRDefault="0058563F" w:rsidP="00EA7CAA">
      <w:pPr>
        <w:pStyle w:val="Heading2"/>
      </w:pPr>
    </w:p>
    <w:p w14:paraId="53145C69" w14:textId="3F5DD040" w:rsidR="00423649" w:rsidRPr="00EA7CAA" w:rsidRDefault="00E01967" w:rsidP="00932165">
      <w:pPr>
        <w:pStyle w:val="Heading2"/>
      </w:pPr>
      <w:bookmarkStart w:id="39" w:name="_Toc143502418"/>
      <w:r>
        <w:t xml:space="preserve">3.9. </w:t>
      </w:r>
      <w:r w:rsidR="00423649" w:rsidRPr="00EA7CAA">
        <w:t>Rezultatele așteptate</w:t>
      </w:r>
      <w:bookmarkEnd w:id="39"/>
      <w:r w:rsidR="00423649" w:rsidRPr="00EA7CAA">
        <w:tab/>
      </w:r>
    </w:p>
    <w:tbl>
      <w:tblPr>
        <w:tblStyle w:val="TableGrid"/>
        <w:tblW w:w="0" w:type="auto"/>
        <w:tblLook w:val="04A0" w:firstRow="1" w:lastRow="0" w:firstColumn="1" w:lastColumn="0" w:noHBand="0" w:noVBand="1"/>
      </w:tblPr>
      <w:tblGrid>
        <w:gridCol w:w="9913"/>
      </w:tblGrid>
      <w:tr w:rsidR="00712F23" w:rsidRPr="00712F23" w14:paraId="1AC5E4C5" w14:textId="77777777" w:rsidTr="00932165">
        <w:tc>
          <w:tcPr>
            <w:tcW w:w="10201" w:type="dxa"/>
          </w:tcPr>
          <w:p w14:paraId="29291AF3" w14:textId="77777777" w:rsidR="00213CB3" w:rsidRPr="00213CB3" w:rsidRDefault="00213CB3" w:rsidP="00213CB3">
            <w:pPr>
              <w:spacing w:line="360" w:lineRule="auto"/>
              <w:jc w:val="both"/>
              <w:rPr>
                <w:rFonts w:ascii="Trebuchet MS" w:hAnsi="Trebuchet MS"/>
                <w:iCs/>
              </w:rPr>
            </w:pPr>
          </w:p>
          <w:p w14:paraId="4B910200" w14:textId="3FE0ABBC" w:rsidR="00213CB3" w:rsidRPr="00213CB3" w:rsidRDefault="00213CB3" w:rsidP="00213CB3">
            <w:pPr>
              <w:spacing w:line="360" w:lineRule="auto"/>
              <w:jc w:val="both"/>
              <w:rPr>
                <w:rFonts w:ascii="Trebuchet MS" w:hAnsi="Trebuchet MS"/>
                <w:iCs/>
              </w:rPr>
            </w:pPr>
            <w:r w:rsidRPr="00213CB3">
              <w:rPr>
                <w:rFonts w:ascii="Trebuchet MS" w:hAnsi="Trebuchet MS"/>
                <w:iCs/>
              </w:rPr>
              <w:t>În cadrul fiecărei cereri de finanțare se vor identifica și enumera rezultatele aşteptate în corelare cu activităţile propuse prin proiect.</w:t>
            </w:r>
          </w:p>
          <w:p w14:paraId="4B9BB5A8" w14:textId="77777777" w:rsidR="003C7660" w:rsidRDefault="003C7660" w:rsidP="00213CB3">
            <w:pPr>
              <w:spacing w:line="360" w:lineRule="auto"/>
              <w:jc w:val="both"/>
              <w:rPr>
                <w:rFonts w:ascii="Trebuchet MS" w:hAnsi="Trebuchet MS"/>
                <w:iCs/>
              </w:rPr>
            </w:pPr>
            <w:r w:rsidRPr="00D67ECB">
              <w:rPr>
                <w:rFonts w:ascii="Trebuchet MS" w:hAnsi="Trebuchet MS"/>
                <w:iCs/>
              </w:rPr>
              <w:t>Rezultatele așteptate sunt:</w:t>
            </w:r>
          </w:p>
          <w:p w14:paraId="505D3C6A" w14:textId="0A2E5DDF" w:rsidR="000B7013" w:rsidRPr="000B7013" w:rsidRDefault="000B7013">
            <w:pPr>
              <w:pStyle w:val="ListParagraph"/>
              <w:numPr>
                <w:ilvl w:val="0"/>
                <w:numId w:val="16"/>
              </w:numPr>
              <w:spacing w:line="360" w:lineRule="auto"/>
              <w:jc w:val="both"/>
              <w:rPr>
                <w:rFonts w:ascii="Trebuchet MS" w:hAnsi="Trebuchet MS"/>
                <w:iCs/>
              </w:rPr>
            </w:pPr>
            <w:r w:rsidRPr="000B7013">
              <w:rPr>
                <w:rFonts w:ascii="Trebuchet MS" w:hAnsi="Trebuchet MS"/>
                <w:iCs/>
              </w:rPr>
              <w:t xml:space="preserve">Construcții noi/extinse – </w:t>
            </w:r>
            <w:r>
              <w:rPr>
                <w:rFonts w:ascii="Trebuchet MS" w:hAnsi="Trebuchet MS"/>
                <w:iCs/>
              </w:rPr>
              <w:t>N</w:t>
            </w:r>
            <w:r w:rsidRPr="000B7013">
              <w:rPr>
                <w:rFonts w:ascii="Trebuchet MS" w:hAnsi="Trebuchet MS"/>
                <w:iCs/>
              </w:rPr>
              <w:t>umăr</w:t>
            </w:r>
          </w:p>
          <w:p w14:paraId="6A7BE160" w14:textId="01F299D7" w:rsidR="000B7013" w:rsidRPr="000B7013" w:rsidRDefault="000B7013">
            <w:pPr>
              <w:pStyle w:val="ListParagraph"/>
              <w:numPr>
                <w:ilvl w:val="0"/>
                <w:numId w:val="16"/>
              </w:numPr>
              <w:spacing w:line="360" w:lineRule="auto"/>
              <w:jc w:val="both"/>
              <w:rPr>
                <w:rFonts w:ascii="Trebuchet MS" w:hAnsi="Trebuchet MS"/>
                <w:iCs/>
              </w:rPr>
            </w:pPr>
            <w:r w:rsidRPr="000B7013">
              <w:rPr>
                <w:rFonts w:ascii="Trebuchet MS" w:hAnsi="Trebuchet MS"/>
                <w:iCs/>
              </w:rPr>
              <w:t>Construcții noi/extinse – mp</w:t>
            </w:r>
          </w:p>
          <w:p w14:paraId="4914FDB3" w14:textId="6D4AF043" w:rsidR="000B7013" w:rsidRPr="000B7013" w:rsidRDefault="000B7013">
            <w:pPr>
              <w:pStyle w:val="ListParagraph"/>
              <w:numPr>
                <w:ilvl w:val="0"/>
                <w:numId w:val="16"/>
              </w:numPr>
              <w:spacing w:line="360" w:lineRule="auto"/>
              <w:jc w:val="both"/>
              <w:rPr>
                <w:rFonts w:ascii="Trebuchet MS" w:hAnsi="Trebuchet MS"/>
                <w:iCs/>
              </w:rPr>
            </w:pPr>
            <w:r w:rsidRPr="000B7013">
              <w:rPr>
                <w:rFonts w:ascii="Trebuchet MS" w:hAnsi="Trebuchet MS"/>
                <w:iCs/>
              </w:rPr>
              <w:t xml:space="preserve">Echipamente/dotări achiziționate – </w:t>
            </w:r>
            <w:r>
              <w:rPr>
                <w:rFonts w:ascii="Trebuchet MS" w:hAnsi="Trebuchet MS"/>
                <w:iCs/>
              </w:rPr>
              <w:t>N</w:t>
            </w:r>
            <w:r w:rsidRPr="000B7013">
              <w:rPr>
                <w:rFonts w:ascii="Trebuchet MS" w:hAnsi="Trebuchet MS"/>
                <w:iCs/>
              </w:rPr>
              <w:t>umăr</w:t>
            </w:r>
          </w:p>
          <w:p w14:paraId="1E52BF13" w14:textId="1172D347" w:rsidR="000B7013" w:rsidRPr="000B7013" w:rsidRDefault="000B7013">
            <w:pPr>
              <w:pStyle w:val="ListParagraph"/>
              <w:numPr>
                <w:ilvl w:val="0"/>
                <w:numId w:val="16"/>
              </w:numPr>
              <w:spacing w:line="360" w:lineRule="auto"/>
              <w:jc w:val="both"/>
              <w:rPr>
                <w:rFonts w:ascii="Trebuchet MS" w:hAnsi="Trebuchet MS"/>
                <w:iCs/>
              </w:rPr>
            </w:pPr>
            <w:r w:rsidRPr="000B7013">
              <w:rPr>
                <w:rFonts w:ascii="Trebuchet MS" w:hAnsi="Trebuchet MS"/>
                <w:iCs/>
              </w:rPr>
              <w:t xml:space="preserve">Active necorporale achiziționate – </w:t>
            </w:r>
            <w:r>
              <w:rPr>
                <w:rFonts w:ascii="Trebuchet MS" w:hAnsi="Trebuchet MS"/>
                <w:iCs/>
              </w:rPr>
              <w:t>N</w:t>
            </w:r>
            <w:r w:rsidRPr="000B7013">
              <w:rPr>
                <w:rFonts w:ascii="Trebuchet MS" w:hAnsi="Trebuchet MS"/>
                <w:iCs/>
              </w:rPr>
              <w:t>umăr</w:t>
            </w:r>
          </w:p>
          <w:p w14:paraId="47380941" w14:textId="67CD2BFA" w:rsidR="000B7013" w:rsidRPr="000B7013" w:rsidRDefault="000B7013">
            <w:pPr>
              <w:pStyle w:val="ListParagraph"/>
              <w:numPr>
                <w:ilvl w:val="0"/>
                <w:numId w:val="16"/>
              </w:numPr>
              <w:spacing w:line="360" w:lineRule="auto"/>
              <w:jc w:val="both"/>
              <w:rPr>
                <w:rFonts w:ascii="Trebuchet MS" w:hAnsi="Trebuchet MS"/>
                <w:iCs/>
              </w:rPr>
            </w:pPr>
            <w:r w:rsidRPr="000B7013">
              <w:rPr>
                <w:rFonts w:ascii="Trebuchet MS" w:hAnsi="Trebuchet MS"/>
                <w:iCs/>
              </w:rPr>
              <w:t>Participări la târguri și evenimente naționale/externe – Număr</w:t>
            </w:r>
          </w:p>
          <w:p w14:paraId="628AC10B" w14:textId="272DC06C" w:rsidR="000B7013" w:rsidRPr="000B7013" w:rsidRDefault="000B7013">
            <w:pPr>
              <w:pStyle w:val="ListParagraph"/>
              <w:numPr>
                <w:ilvl w:val="0"/>
                <w:numId w:val="16"/>
              </w:numPr>
              <w:spacing w:line="360" w:lineRule="auto"/>
              <w:jc w:val="both"/>
              <w:rPr>
                <w:rFonts w:ascii="Trebuchet MS" w:hAnsi="Trebuchet MS"/>
                <w:iCs/>
              </w:rPr>
            </w:pPr>
            <w:r w:rsidRPr="000B7013">
              <w:rPr>
                <w:rFonts w:ascii="Trebuchet MS" w:hAnsi="Trebuchet MS"/>
                <w:iCs/>
              </w:rPr>
              <w:t>Certificare/recertificare/omologare proces produs/ serviciu – Număr</w:t>
            </w:r>
          </w:p>
          <w:p w14:paraId="1E7562A2" w14:textId="395258C9" w:rsidR="000B7013" w:rsidRPr="000B7013" w:rsidRDefault="000B7013">
            <w:pPr>
              <w:pStyle w:val="ListParagraph"/>
              <w:numPr>
                <w:ilvl w:val="0"/>
                <w:numId w:val="16"/>
              </w:numPr>
              <w:spacing w:line="360" w:lineRule="auto"/>
              <w:jc w:val="both"/>
              <w:rPr>
                <w:rFonts w:ascii="Trebuchet MS" w:hAnsi="Trebuchet MS"/>
                <w:iCs/>
              </w:rPr>
            </w:pPr>
            <w:r w:rsidRPr="000B7013">
              <w:rPr>
                <w:rFonts w:ascii="Trebuchet MS" w:hAnsi="Trebuchet MS"/>
                <w:iCs/>
              </w:rPr>
              <w:t>Certificare sistem de management - Număr</w:t>
            </w:r>
          </w:p>
          <w:p w14:paraId="4F2A09C7" w14:textId="2A622BB9" w:rsidR="00423649" w:rsidRPr="00932165" w:rsidRDefault="000B7013" w:rsidP="00932165">
            <w:pPr>
              <w:spacing w:before="120" w:after="120" w:line="360" w:lineRule="auto"/>
              <w:jc w:val="both"/>
              <w:rPr>
                <w:rFonts w:ascii="Trebuchet MS" w:hAnsi="Trebuchet MS"/>
                <w:i/>
                <w:color w:val="C00000"/>
              </w:rPr>
            </w:pPr>
            <w:r w:rsidRPr="00E7566F">
              <w:rPr>
                <w:rFonts w:ascii="Trebuchet MS" w:hAnsi="Trebuchet MS" w:cs="Calibri"/>
              </w:rPr>
              <w:lastRenderedPageBreak/>
              <w:t xml:space="preserve">Rezultatele vor fi îndeplinite la </w:t>
            </w:r>
            <w:r w:rsidRPr="00E7566F">
              <w:rPr>
                <w:rFonts w:ascii="Trebuchet MS" w:hAnsi="Trebuchet MS"/>
              </w:rPr>
              <w:t>data finalizării proiectului, iar r</w:t>
            </w:r>
            <w:r w:rsidRPr="00E7566F">
              <w:rPr>
                <w:rFonts w:ascii="Trebuchet MS" w:hAnsi="Trebuchet MS" w:cs="Calibri"/>
              </w:rPr>
              <w:t>ealizarea rezultatelor asumate va fi urmarită in perioada de implementare a proiectului.</w:t>
            </w:r>
          </w:p>
        </w:tc>
      </w:tr>
    </w:tbl>
    <w:p w14:paraId="29F01BA7" w14:textId="77777777" w:rsidR="0058563F" w:rsidRDefault="0058563F" w:rsidP="00EA7CAA">
      <w:pPr>
        <w:pStyle w:val="Heading2"/>
      </w:pPr>
    </w:p>
    <w:p w14:paraId="32BFCF48" w14:textId="30578E05" w:rsidR="00A34AAA" w:rsidRPr="00EA7CAA" w:rsidRDefault="00E01967" w:rsidP="00932165">
      <w:pPr>
        <w:pStyle w:val="Heading2"/>
      </w:pPr>
      <w:bookmarkStart w:id="40" w:name="_Toc143502419"/>
      <w:r>
        <w:t xml:space="preserve">3.10. </w:t>
      </w:r>
      <w:r w:rsidR="00A34AAA" w:rsidRPr="00EA7CAA">
        <w:t>Operațiune de importanță strategică</w:t>
      </w:r>
      <w:bookmarkEnd w:id="40"/>
      <w:r w:rsidR="00A34AAA" w:rsidRPr="00EA7CAA">
        <w:t xml:space="preserve"> </w:t>
      </w:r>
      <w:r w:rsidR="00A34AAA" w:rsidRPr="00EA7CAA">
        <w:tab/>
      </w:r>
    </w:p>
    <w:tbl>
      <w:tblPr>
        <w:tblStyle w:val="TableGrid"/>
        <w:tblW w:w="0" w:type="auto"/>
        <w:tblLook w:val="04A0" w:firstRow="1" w:lastRow="0" w:firstColumn="1" w:lastColumn="0" w:noHBand="0" w:noVBand="1"/>
      </w:tblPr>
      <w:tblGrid>
        <w:gridCol w:w="9285"/>
      </w:tblGrid>
      <w:tr w:rsidR="00B63863" w:rsidRPr="00B63863" w14:paraId="5CFD6E99" w14:textId="77777777" w:rsidTr="00932165">
        <w:trPr>
          <w:trHeight w:val="404"/>
        </w:trPr>
        <w:tc>
          <w:tcPr>
            <w:tcW w:w="9285" w:type="dxa"/>
          </w:tcPr>
          <w:p w14:paraId="6E8AC6E7" w14:textId="55D8B1B9" w:rsidR="00A34AAA" w:rsidRPr="00932165" w:rsidRDefault="003C7660" w:rsidP="00932165">
            <w:pPr>
              <w:tabs>
                <w:tab w:val="bar" w:pos="9181"/>
              </w:tabs>
              <w:spacing w:before="120" w:after="120"/>
              <w:rPr>
                <w:rFonts w:ascii="Trebuchet MS" w:hAnsi="Trebuchet MS"/>
                <w:i/>
              </w:rPr>
            </w:pPr>
            <w:r>
              <w:rPr>
                <w:rFonts w:ascii="Trebuchet MS" w:hAnsi="Trebuchet MS"/>
                <w:i/>
                <w:sz w:val="24"/>
                <w:szCs w:val="24"/>
              </w:rPr>
              <w:t>Nu este cazul</w:t>
            </w:r>
          </w:p>
        </w:tc>
      </w:tr>
    </w:tbl>
    <w:p w14:paraId="76730C56" w14:textId="77777777" w:rsidR="0058563F" w:rsidRDefault="0058563F" w:rsidP="00EA7CAA">
      <w:pPr>
        <w:pStyle w:val="Heading2"/>
      </w:pPr>
    </w:p>
    <w:p w14:paraId="3141CBB9" w14:textId="73469946" w:rsidR="00A34AAA" w:rsidRPr="00EA7CAA" w:rsidRDefault="00E01967" w:rsidP="00932165">
      <w:pPr>
        <w:pStyle w:val="Heading2"/>
      </w:pPr>
      <w:bookmarkStart w:id="41" w:name="_Toc143502420"/>
      <w:r>
        <w:t xml:space="preserve">3.11. </w:t>
      </w:r>
      <w:r w:rsidR="00A34AAA" w:rsidRPr="00EA7CAA">
        <w:t>Investiții teritoriale integrate</w:t>
      </w:r>
      <w:bookmarkEnd w:id="41"/>
      <w:r w:rsidR="00A34AAA" w:rsidRPr="00EA7CAA">
        <w:t xml:space="preserve"> </w:t>
      </w:r>
      <w:r w:rsidR="00A34AAA" w:rsidRPr="00EA7CAA">
        <w:tab/>
      </w:r>
    </w:p>
    <w:tbl>
      <w:tblPr>
        <w:tblStyle w:val="TableGrid"/>
        <w:tblW w:w="0" w:type="auto"/>
        <w:tblLook w:val="04A0" w:firstRow="1" w:lastRow="0" w:firstColumn="1" w:lastColumn="0" w:noHBand="0" w:noVBand="1"/>
      </w:tblPr>
      <w:tblGrid>
        <w:gridCol w:w="9913"/>
      </w:tblGrid>
      <w:tr w:rsidR="00B63863" w:rsidRPr="00B63863" w14:paraId="67ADF5DA" w14:textId="77777777" w:rsidTr="00932165">
        <w:tc>
          <w:tcPr>
            <w:tcW w:w="9918" w:type="dxa"/>
          </w:tcPr>
          <w:p w14:paraId="44CF81A8" w14:textId="7526EE6E" w:rsidR="00A34AAA" w:rsidRPr="00932165" w:rsidRDefault="003C7660" w:rsidP="00D84C69">
            <w:pPr>
              <w:spacing w:before="120" w:after="120"/>
              <w:rPr>
                <w:rFonts w:ascii="Trebuchet MS" w:hAnsi="Trebuchet MS"/>
                <w:i/>
              </w:rPr>
            </w:pPr>
            <w:r>
              <w:rPr>
                <w:rFonts w:ascii="Trebuchet MS" w:hAnsi="Trebuchet MS"/>
                <w:i/>
                <w:sz w:val="24"/>
                <w:szCs w:val="24"/>
              </w:rPr>
              <w:t>Nu este cazul</w:t>
            </w:r>
          </w:p>
        </w:tc>
      </w:tr>
    </w:tbl>
    <w:p w14:paraId="69D33F32" w14:textId="77777777" w:rsidR="00660E3F" w:rsidRDefault="00660E3F">
      <w:pPr>
        <w:pStyle w:val="Heading2"/>
      </w:pPr>
    </w:p>
    <w:p w14:paraId="0E7AABC3" w14:textId="667D23CC" w:rsidR="008F4B56" w:rsidRPr="00EA7CAA" w:rsidRDefault="00E01967" w:rsidP="00932165">
      <w:pPr>
        <w:pStyle w:val="Heading2"/>
      </w:pPr>
      <w:bookmarkStart w:id="42" w:name="_Toc143502421"/>
      <w:r>
        <w:t xml:space="preserve">3.12. </w:t>
      </w:r>
      <w:r w:rsidR="008F4B56" w:rsidRPr="00EA7CAA">
        <w:t xml:space="preserve">Dezvoltare locală </w:t>
      </w:r>
      <w:r w:rsidR="007431D9" w:rsidRPr="00EA7CAA">
        <w:t xml:space="preserve">plasată </w:t>
      </w:r>
      <w:r w:rsidR="008F4B56" w:rsidRPr="00EA7CAA">
        <w:t>sub responsabilitatea comunității</w:t>
      </w:r>
      <w:bookmarkEnd w:id="42"/>
    </w:p>
    <w:tbl>
      <w:tblPr>
        <w:tblStyle w:val="TableGrid"/>
        <w:tblW w:w="0" w:type="auto"/>
        <w:tblLook w:val="04A0" w:firstRow="1" w:lastRow="0" w:firstColumn="1" w:lastColumn="0" w:noHBand="0" w:noVBand="1"/>
      </w:tblPr>
      <w:tblGrid>
        <w:gridCol w:w="9913"/>
      </w:tblGrid>
      <w:tr w:rsidR="00B63863" w:rsidRPr="00B63863" w14:paraId="1C8D2996" w14:textId="77777777" w:rsidTr="00932165">
        <w:tc>
          <w:tcPr>
            <w:tcW w:w="9918" w:type="dxa"/>
          </w:tcPr>
          <w:p w14:paraId="0785369F" w14:textId="1E86BD75" w:rsidR="008F4B56" w:rsidRPr="00932165" w:rsidRDefault="003C7660" w:rsidP="00D84C69">
            <w:pPr>
              <w:spacing w:before="120" w:after="120"/>
              <w:rPr>
                <w:rFonts w:ascii="Trebuchet MS" w:hAnsi="Trebuchet MS"/>
                <w:i/>
              </w:rPr>
            </w:pPr>
            <w:r>
              <w:rPr>
                <w:rFonts w:ascii="Trebuchet MS" w:hAnsi="Trebuchet MS"/>
                <w:i/>
                <w:sz w:val="24"/>
                <w:szCs w:val="24"/>
              </w:rPr>
              <w:t>Nu este cazul</w:t>
            </w:r>
          </w:p>
        </w:tc>
      </w:tr>
    </w:tbl>
    <w:p w14:paraId="4E3DBA22" w14:textId="77777777" w:rsidR="00486BF1" w:rsidRDefault="00486BF1">
      <w:pPr>
        <w:pStyle w:val="Heading2"/>
      </w:pPr>
    </w:p>
    <w:p w14:paraId="63AD0FB7" w14:textId="3B733825" w:rsidR="00F51C65" w:rsidRPr="00EA7CAA" w:rsidRDefault="00E01967" w:rsidP="00932165">
      <w:pPr>
        <w:pStyle w:val="Heading2"/>
      </w:pPr>
      <w:bookmarkStart w:id="43" w:name="_Toc143502422"/>
      <w:r>
        <w:t xml:space="preserve">3.13. </w:t>
      </w:r>
      <w:r w:rsidR="00F51C65" w:rsidRPr="00EA7CAA">
        <w:t>Reguli privind ajutorul de stat</w:t>
      </w:r>
      <w:bookmarkEnd w:id="43"/>
      <w:r w:rsidR="00F51C65" w:rsidRPr="00EA7CAA">
        <w:t xml:space="preserve"> </w:t>
      </w:r>
    </w:p>
    <w:tbl>
      <w:tblPr>
        <w:tblStyle w:val="TableGrid"/>
        <w:tblW w:w="0" w:type="auto"/>
        <w:tblLook w:val="04A0" w:firstRow="1" w:lastRow="0" w:firstColumn="1" w:lastColumn="0" w:noHBand="0" w:noVBand="1"/>
      </w:tblPr>
      <w:tblGrid>
        <w:gridCol w:w="9913"/>
      </w:tblGrid>
      <w:tr w:rsidR="00B63863" w:rsidRPr="00B63863" w14:paraId="6554B34E" w14:textId="77777777" w:rsidTr="00932165">
        <w:tc>
          <w:tcPr>
            <w:tcW w:w="9918" w:type="dxa"/>
          </w:tcPr>
          <w:p w14:paraId="36DA587F" w14:textId="514712B6" w:rsidR="002F2826" w:rsidRPr="004D12C4" w:rsidRDefault="00072746" w:rsidP="00072746">
            <w:pPr>
              <w:spacing w:line="360" w:lineRule="auto"/>
              <w:jc w:val="both"/>
              <w:rPr>
                <w:rFonts w:ascii="Trebuchet MS" w:hAnsi="Trebuchet MS"/>
                <w:iCs/>
              </w:rPr>
            </w:pPr>
            <w:r w:rsidRPr="004D12C4">
              <w:rPr>
                <w:rFonts w:ascii="Trebuchet MS" w:hAnsi="Trebuchet MS"/>
                <w:iCs/>
              </w:rPr>
              <w:t xml:space="preserve">Prezentul apel de proiecte se supune regulilor privind </w:t>
            </w:r>
            <w:r w:rsidRPr="004D12C4">
              <w:rPr>
                <w:rFonts w:ascii="Trebuchet MS" w:hAnsi="Trebuchet MS"/>
                <w:b/>
                <w:bCs/>
                <w:iCs/>
              </w:rPr>
              <w:t>ajutorul de minimis,</w:t>
            </w:r>
            <w:r w:rsidR="002F2826" w:rsidRPr="004D12C4">
              <w:rPr>
                <w:rFonts w:ascii="Trebuchet MS" w:hAnsi="Trebuchet MS"/>
                <w:b/>
                <w:bCs/>
                <w:iCs/>
              </w:rPr>
              <w:t xml:space="preserve"> în conformitate cuprevederile „Schemei de ajutor de minimis pentru sprijinirea dezvoltării microîntreprinderilor și întreprinderilor mici în cadrul Programului Regional Sud Muntenia 2021-2027”, aprobată prin Dispoziția nr...../...........</w:t>
            </w:r>
          </w:p>
          <w:p w14:paraId="51C1A49E" w14:textId="77777777" w:rsidR="00072746" w:rsidRPr="0080422C" w:rsidRDefault="00072746" w:rsidP="00072746">
            <w:pPr>
              <w:spacing w:line="360" w:lineRule="auto"/>
              <w:jc w:val="both"/>
              <w:rPr>
                <w:rFonts w:ascii="Trebuchet MS" w:hAnsi="Trebuchet MS" w:cs="Calibri"/>
              </w:rPr>
            </w:pPr>
            <w:r w:rsidRPr="0080422C">
              <w:rPr>
                <w:rFonts w:ascii="Trebuchet MS" w:hAnsi="Trebuchet MS" w:cs="Calibri"/>
              </w:rPr>
              <w:t xml:space="preserve">Ajutorul de </w:t>
            </w:r>
            <w:r w:rsidRPr="0080422C">
              <w:rPr>
                <w:rFonts w:ascii="Trebuchet MS" w:hAnsi="Trebuchet MS" w:cs="Calibri"/>
                <w:i/>
                <w:iCs/>
              </w:rPr>
              <w:t>minimis</w:t>
            </w:r>
            <w:r w:rsidRPr="0080422C">
              <w:rPr>
                <w:rFonts w:ascii="Trebuchet MS" w:hAnsi="Trebuchet MS" w:cs="Calibri"/>
              </w:rPr>
              <w:t xml:space="preserve"> se acordă sub formă de finanţare nerambursabilă.</w:t>
            </w:r>
          </w:p>
          <w:p w14:paraId="0CD51FD0" w14:textId="77777777" w:rsidR="00072746" w:rsidRPr="0080422C" w:rsidRDefault="00072746" w:rsidP="00072746">
            <w:pPr>
              <w:spacing w:line="360" w:lineRule="auto"/>
              <w:jc w:val="both"/>
              <w:rPr>
                <w:rFonts w:ascii="Trebuchet MS" w:hAnsi="Trebuchet MS" w:cs="Calibri"/>
                <w:b/>
                <w:bCs/>
                <w:u w:val="single"/>
              </w:rPr>
            </w:pPr>
            <w:r w:rsidRPr="0080422C">
              <w:rPr>
                <w:rFonts w:ascii="Trebuchet MS" w:hAnsi="Trebuchet MS" w:cs="Calibri"/>
                <w:b/>
                <w:bCs/>
                <w:u w:val="single"/>
              </w:rPr>
              <w:t>Modalitatea de acordare</w:t>
            </w:r>
          </w:p>
          <w:p w14:paraId="67321CF1" w14:textId="77777777" w:rsidR="00072746" w:rsidRPr="0080422C" w:rsidRDefault="00072746">
            <w:pPr>
              <w:pStyle w:val="NormalWeb"/>
              <w:numPr>
                <w:ilvl w:val="0"/>
                <w:numId w:val="21"/>
              </w:numPr>
              <w:spacing w:before="0" w:beforeAutospacing="0" w:after="0" w:afterAutospacing="0" w:line="360" w:lineRule="auto"/>
              <w:jc w:val="both"/>
              <w:rPr>
                <w:rFonts w:ascii="Trebuchet MS" w:hAnsi="Trebuchet MS" w:cs="Calibri"/>
                <w:sz w:val="22"/>
                <w:szCs w:val="22"/>
                <w:lang w:val="ro-RO"/>
              </w:rPr>
            </w:pPr>
            <w:r w:rsidRPr="0080422C">
              <w:rPr>
                <w:rFonts w:ascii="Trebuchet MS" w:hAnsi="Trebuchet MS" w:cs="Calibri"/>
                <w:sz w:val="22"/>
                <w:szCs w:val="22"/>
                <w:lang w:val="ro-RO"/>
              </w:rPr>
              <w:t>Toate sumele utilizate sunt brute, înainte de orice deducere de impozite şi taxe, cu respectarea următoarelor plafoane:</w:t>
            </w:r>
          </w:p>
          <w:p w14:paraId="088D341A" w14:textId="705AC279" w:rsidR="00072746" w:rsidRPr="004D12C4" w:rsidRDefault="00072746" w:rsidP="00072746">
            <w:pPr>
              <w:pStyle w:val="NormalWeb"/>
              <w:spacing w:before="0" w:beforeAutospacing="0" w:after="0" w:afterAutospacing="0" w:line="360" w:lineRule="auto"/>
              <w:jc w:val="both"/>
              <w:rPr>
                <w:rFonts w:ascii="Trebuchet MS" w:hAnsi="Trebuchet MS" w:cs="Calibri"/>
                <w:sz w:val="22"/>
                <w:szCs w:val="22"/>
                <w:lang w:val="ro-RO"/>
              </w:rPr>
            </w:pPr>
            <w:r w:rsidRPr="0080422C">
              <w:rPr>
                <w:rFonts w:ascii="Trebuchet MS" w:hAnsi="Trebuchet MS" w:cs="Calibri"/>
                <w:sz w:val="22"/>
                <w:szCs w:val="22"/>
                <w:lang w:val="ro-RO"/>
              </w:rPr>
              <w:t xml:space="preserve">Valoarea </w:t>
            </w:r>
            <w:r w:rsidR="0080422C" w:rsidRPr="0080422C">
              <w:rPr>
                <w:rFonts w:ascii="Trebuchet MS" w:hAnsi="Trebuchet MS" w:cs="Calibri"/>
                <w:sz w:val="22"/>
                <w:szCs w:val="22"/>
                <w:lang w:val="ro-RO"/>
              </w:rPr>
              <w:t>totală</w:t>
            </w:r>
            <w:r w:rsidRPr="0080422C">
              <w:rPr>
                <w:rFonts w:ascii="Trebuchet MS" w:hAnsi="Trebuchet MS" w:cs="Calibri"/>
                <w:sz w:val="22"/>
                <w:szCs w:val="22"/>
                <w:lang w:val="ro-RO"/>
              </w:rPr>
              <w:t xml:space="preserve"> a ajutorului</w:t>
            </w:r>
            <w:r w:rsidRPr="004D12C4">
              <w:rPr>
                <w:rFonts w:ascii="Trebuchet MS" w:hAnsi="Trebuchet MS" w:cs="Calibri"/>
                <w:sz w:val="22"/>
                <w:szCs w:val="22"/>
                <w:lang w:val="ro-RO"/>
              </w:rPr>
              <w:t>, în regim de minimis, ce poate fi acordată unei întreprinderi unice</w:t>
            </w:r>
          </w:p>
          <w:p w14:paraId="2C148829" w14:textId="77777777" w:rsidR="00072746" w:rsidRPr="004D12C4" w:rsidRDefault="00072746" w:rsidP="00072746">
            <w:pPr>
              <w:pStyle w:val="NormalWeb"/>
              <w:spacing w:before="0" w:beforeAutospacing="0" w:after="0" w:afterAutospacing="0" w:line="360" w:lineRule="auto"/>
              <w:jc w:val="both"/>
              <w:rPr>
                <w:rFonts w:ascii="Trebuchet MS" w:hAnsi="Trebuchet MS" w:cs="Calibri"/>
                <w:sz w:val="22"/>
                <w:szCs w:val="22"/>
                <w:lang w:val="ro-RO"/>
              </w:rPr>
            </w:pPr>
            <w:r w:rsidRPr="004D12C4">
              <w:rPr>
                <w:rFonts w:ascii="Trebuchet MS" w:hAnsi="Trebuchet MS" w:cs="Calibri"/>
                <w:sz w:val="22"/>
                <w:szCs w:val="22"/>
                <w:lang w:val="ro-RO"/>
              </w:rPr>
              <w:t>(a se vedea mai jos), din fonduri publice, pe o perioadă de 3 ani fiscali consecutivi (ultimii 2 ani</w:t>
            </w:r>
          </w:p>
          <w:p w14:paraId="2AB86802" w14:textId="77777777" w:rsidR="00072746" w:rsidRPr="004D12C4" w:rsidRDefault="00072746" w:rsidP="00072746">
            <w:pPr>
              <w:pStyle w:val="NormalWeb"/>
              <w:spacing w:before="0" w:beforeAutospacing="0" w:after="0" w:afterAutospacing="0" w:line="360" w:lineRule="auto"/>
              <w:jc w:val="both"/>
              <w:rPr>
                <w:rFonts w:ascii="Trebuchet MS" w:hAnsi="Trebuchet MS" w:cs="Calibri"/>
                <w:sz w:val="22"/>
                <w:szCs w:val="22"/>
                <w:lang w:val="ro-RO"/>
              </w:rPr>
            </w:pPr>
            <w:r w:rsidRPr="004D12C4">
              <w:rPr>
                <w:rFonts w:ascii="Trebuchet MS" w:hAnsi="Trebuchet MS" w:cs="Calibri"/>
                <w:sz w:val="22"/>
                <w:szCs w:val="22"/>
                <w:lang w:val="ro-RO"/>
              </w:rPr>
              <w:t>fiscali înainte de data depunerii cererii de finanţare şi anul curent depunerii cererii de finanţare)</w:t>
            </w:r>
          </w:p>
          <w:p w14:paraId="7F7AE9C4" w14:textId="77777777" w:rsidR="00072746" w:rsidRPr="004D12C4" w:rsidRDefault="00072746" w:rsidP="00072746">
            <w:pPr>
              <w:pStyle w:val="NormalWeb"/>
              <w:spacing w:before="0" w:beforeAutospacing="0" w:after="0" w:afterAutospacing="0" w:line="360" w:lineRule="auto"/>
              <w:jc w:val="both"/>
              <w:rPr>
                <w:rFonts w:ascii="Trebuchet MS" w:hAnsi="Trebuchet MS" w:cs="Calibri"/>
                <w:sz w:val="22"/>
                <w:szCs w:val="22"/>
                <w:lang w:val="ro-RO"/>
              </w:rPr>
            </w:pPr>
            <w:r w:rsidRPr="004D12C4">
              <w:rPr>
                <w:rFonts w:ascii="Trebuchet MS" w:hAnsi="Trebuchet MS" w:cs="Calibri"/>
                <w:sz w:val="22"/>
                <w:szCs w:val="22"/>
                <w:lang w:val="ro-RO"/>
              </w:rPr>
              <w:t>este de 200.000 de euro, echivalent în lei, la cursul de schimb InforEuro valabil la data acordării</w:t>
            </w:r>
          </w:p>
          <w:p w14:paraId="29670AA0" w14:textId="77777777" w:rsidR="00072746" w:rsidRPr="004D12C4" w:rsidRDefault="00072746" w:rsidP="00072746">
            <w:pPr>
              <w:pStyle w:val="NormalWeb"/>
              <w:spacing w:before="0" w:beforeAutospacing="0" w:after="0" w:afterAutospacing="0" w:line="360" w:lineRule="auto"/>
              <w:jc w:val="both"/>
              <w:rPr>
                <w:rFonts w:ascii="Trebuchet MS" w:hAnsi="Trebuchet MS" w:cs="Calibri"/>
                <w:sz w:val="22"/>
                <w:szCs w:val="22"/>
                <w:lang w:val="ro-RO"/>
              </w:rPr>
            </w:pPr>
            <w:r w:rsidRPr="004D12C4">
              <w:rPr>
                <w:rFonts w:ascii="Trebuchet MS" w:hAnsi="Trebuchet MS" w:cs="Calibri"/>
                <w:sz w:val="22"/>
                <w:szCs w:val="22"/>
                <w:lang w:val="ro-RO"/>
              </w:rPr>
              <w:t>ajutorului.</w:t>
            </w:r>
          </w:p>
          <w:p w14:paraId="710F70DE" w14:textId="5C38395C" w:rsidR="00072746" w:rsidRPr="004D12C4" w:rsidRDefault="00072746">
            <w:pPr>
              <w:pStyle w:val="NormalWeb"/>
              <w:numPr>
                <w:ilvl w:val="0"/>
                <w:numId w:val="19"/>
              </w:numPr>
              <w:spacing w:before="0" w:beforeAutospacing="0" w:after="0" w:afterAutospacing="0" w:line="360" w:lineRule="auto"/>
              <w:jc w:val="both"/>
              <w:rPr>
                <w:rFonts w:ascii="Trebuchet MS" w:hAnsi="Trebuchet MS" w:cs="Calibri"/>
                <w:sz w:val="22"/>
                <w:szCs w:val="22"/>
                <w:lang w:val="ro-RO"/>
              </w:rPr>
            </w:pPr>
            <w:r w:rsidRPr="004D12C4">
              <w:rPr>
                <w:rFonts w:ascii="Trebuchet MS" w:hAnsi="Trebuchet MS" w:cs="Calibri"/>
                <w:b/>
                <w:bCs/>
                <w:sz w:val="22"/>
                <w:szCs w:val="22"/>
                <w:lang w:val="ro-RO"/>
              </w:rPr>
              <w:t xml:space="preserve">valoarea </w:t>
            </w:r>
            <w:r w:rsidR="0080422C">
              <w:rPr>
                <w:rFonts w:ascii="Trebuchet MS" w:hAnsi="Trebuchet MS" w:cs="Calibri"/>
                <w:b/>
                <w:bCs/>
                <w:sz w:val="22"/>
                <w:szCs w:val="22"/>
                <w:lang w:val="ro-RO"/>
              </w:rPr>
              <w:t>totală</w:t>
            </w:r>
            <w:r w:rsidRPr="004D12C4">
              <w:rPr>
                <w:rFonts w:ascii="Trebuchet MS" w:hAnsi="Trebuchet MS" w:cs="Calibri"/>
                <w:b/>
                <w:bCs/>
                <w:sz w:val="22"/>
                <w:szCs w:val="22"/>
                <w:lang w:val="ro-RO"/>
              </w:rPr>
              <w:t xml:space="preserve"> </w:t>
            </w:r>
            <w:r w:rsidRPr="004D12C4">
              <w:rPr>
                <w:rFonts w:ascii="Trebuchet MS" w:hAnsi="Trebuchet MS" w:cs="Calibri"/>
                <w:sz w:val="22"/>
                <w:szCs w:val="22"/>
                <w:lang w:val="ro-RO"/>
              </w:rPr>
              <w:t xml:space="preserve">a ajutorului, în regim de </w:t>
            </w:r>
            <w:r w:rsidRPr="004D12C4">
              <w:rPr>
                <w:rFonts w:ascii="Trebuchet MS" w:hAnsi="Trebuchet MS" w:cs="Calibri"/>
                <w:i/>
                <w:iCs/>
                <w:sz w:val="22"/>
                <w:szCs w:val="22"/>
                <w:lang w:val="ro-RO"/>
              </w:rPr>
              <w:t>minimis</w:t>
            </w:r>
            <w:r w:rsidRPr="004D12C4">
              <w:rPr>
                <w:rFonts w:ascii="Trebuchet MS" w:hAnsi="Trebuchet MS" w:cs="Calibri"/>
                <w:sz w:val="22"/>
                <w:szCs w:val="22"/>
                <w:lang w:val="ro-RO"/>
              </w:rPr>
              <w:t xml:space="preserve"> ce poate fi acordată unei </w:t>
            </w:r>
            <w:r w:rsidRPr="004D12C4">
              <w:rPr>
                <w:rFonts w:ascii="Trebuchet MS" w:hAnsi="Trebuchet MS" w:cs="Calibri"/>
                <w:b/>
                <w:bCs/>
                <w:sz w:val="22"/>
                <w:szCs w:val="22"/>
                <w:lang w:val="ro-RO"/>
              </w:rPr>
              <w:t>întreprinderi unice</w:t>
            </w:r>
            <w:r w:rsidRPr="004D12C4">
              <w:t xml:space="preserve"> </w:t>
            </w:r>
            <w:r w:rsidRPr="004D12C4">
              <w:rPr>
                <w:rFonts w:ascii="Trebuchet MS" w:hAnsi="Trebuchet MS" w:cs="Calibri"/>
                <w:sz w:val="22"/>
                <w:szCs w:val="22"/>
                <w:lang w:val="ro-RO"/>
              </w:rPr>
              <w:t xml:space="preserve">pe o perioadă de 3 ani fiscali consecutivi (ultimii 2 ani fiscali înainte de data depunerii cererii de finanţare şi anul curent depunerii cererii de finanţare) este de 200.000 de euro, indiferent dacă ajutorul a fost acordat din surse naţionale sau </w:t>
            </w:r>
            <w:r w:rsidR="0080422C">
              <w:rPr>
                <w:rFonts w:ascii="Trebuchet MS" w:hAnsi="Trebuchet MS" w:cs="Calibri"/>
                <w:sz w:val="22"/>
                <w:szCs w:val="22"/>
                <w:lang w:val="ro-RO"/>
              </w:rPr>
              <w:t>europene.</w:t>
            </w:r>
          </w:p>
          <w:p w14:paraId="7869DF32" w14:textId="6F40DF30" w:rsidR="00072746" w:rsidRPr="004D12C4" w:rsidRDefault="00072746">
            <w:pPr>
              <w:pStyle w:val="NormalWeb"/>
              <w:numPr>
                <w:ilvl w:val="0"/>
                <w:numId w:val="19"/>
              </w:numPr>
              <w:spacing w:before="0" w:beforeAutospacing="0" w:after="0" w:afterAutospacing="0" w:line="360" w:lineRule="auto"/>
              <w:jc w:val="both"/>
              <w:rPr>
                <w:rFonts w:ascii="Trebuchet MS" w:hAnsi="Trebuchet MS" w:cs="Calibri"/>
                <w:sz w:val="22"/>
                <w:szCs w:val="22"/>
                <w:lang w:val="ro-RO"/>
              </w:rPr>
            </w:pPr>
            <w:r w:rsidRPr="004D12C4">
              <w:rPr>
                <w:rFonts w:ascii="Trebuchet MS" w:hAnsi="Trebuchet MS" w:cs="Calibri"/>
                <w:sz w:val="22"/>
                <w:szCs w:val="22"/>
                <w:lang w:val="ro-RO"/>
              </w:rPr>
              <w:lastRenderedPageBreak/>
              <w:t xml:space="preserve">plafoanele de </w:t>
            </w:r>
            <w:r w:rsidRPr="004D12C4">
              <w:rPr>
                <w:rFonts w:ascii="Trebuchet MS" w:hAnsi="Trebuchet MS" w:cs="Calibri"/>
                <w:i/>
                <w:iCs/>
                <w:sz w:val="22"/>
                <w:szCs w:val="22"/>
                <w:lang w:val="ro-RO"/>
              </w:rPr>
              <w:t>minimis</w:t>
            </w:r>
            <w:r w:rsidRPr="004D12C4">
              <w:rPr>
                <w:rFonts w:ascii="Trebuchet MS" w:hAnsi="Trebuchet MS" w:cs="Calibri"/>
                <w:sz w:val="22"/>
                <w:szCs w:val="22"/>
                <w:lang w:val="ro-RO"/>
              </w:rPr>
              <w:t xml:space="preserve"> se aplică indiferent de forma ajutorului de </w:t>
            </w:r>
            <w:r w:rsidRPr="004D12C4">
              <w:rPr>
                <w:rFonts w:ascii="Trebuchet MS" w:hAnsi="Trebuchet MS" w:cs="Calibri"/>
                <w:i/>
                <w:iCs/>
                <w:sz w:val="22"/>
                <w:szCs w:val="22"/>
                <w:lang w:val="ro-RO"/>
              </w:rPr>
              <w:t>minimis</w:t>
            </w:r>
            <w:r w:rsidRPr="004D12C4">
              <w:rPr>
                <w:rFonts w:ascii="Trebuchet MS" w:hAnsi="Trebuchet MS" w:cs="Calibri"/>
                <w:sz w:val="22"/>
                <w:szCs w:val="22"/>
                <w:lang w:val="ro-RO"/>
              </w:rPr>
              <w:t xml:space="preserve"> sau de obiectivul urmărit şi indiferent dacă ajutorul acordat </w:t>
            </w:r>
            <w:r w:rsidRPr="00424C78">
              <w:rPr>
                <w:rFonts w:ascii="Trebuchet MS" w:hAnsi="Trebuchet MS" w:cs="Calibri"/>
                <w:strike/>
                <w:sz w:val="22"/>
                <w:szCs w:val="22"/>
                <w:lang w:val="ro-RO"/>
              </w:rPr>
              <w:t>de statul membru</w:t>
            </w:r>
            <w:r w:rsidRPr="004D12C4">
              <w:rPr>
                <w:rFonts w:ascii="Trebuchet MS" w:hAnsi="Trebuchet MS" w:cs="Calibri"/>
                <w:sz w:val="22"/>
                <w:szCs w:val="22"/>
                <w:lang w:val="ro-RO"/>
              </w:rPr>
              <w:t xml:space="preserve"> este finanţat în totalitate sau parţial din resurse </w:t>
            </w:r>
            <w:r w:rsidR="0080422C">
              <w:rPr>
                <w:rFonts w:ascii="Trebuchet MS" w:hAnsi="Trebuchet MS" w:cs="Calibri"/>
                <w:sz w:val="22"/>
                <w:szCs w:val="22"/>
                <w:lang w:val="ro-RO"/>
              </w:rPr>
              <w:t>europene.</w:t>
            </w:r>
          </w:p>
          <w:p w14:paraId="10A46665" w14:textId="3B8EB30C" w:rsidR="00072746" w:rsidRPr="004D12C4" w:rsidRDefault="00072746">
            <w:pPr>
              <w:pStyle w:val="ListParagraph"/>
              <w:numPr>
                <w:ilvl w:val="0"/>
                <w:numId w:val="21"/>
              </w:numPr>
              <w:autoSpaceDE w:val="0"/>
              <w:autoSpaceDN w:val="0"/>
              <w:adjustRightInd w:val="0"/>
              <w:spacing w:line="360" w:lineRule="auto"/>
              <w:jc w:val="both"/>
              <w:rPr>
                <w:rFonts w:ascii="Trebuchet MS" w:hAnsi="Trebuchet MS" w:cs="MontserratRoman-Regular"/>
                <w:lang w:val="en-US"/>
              </w:rPr>
            </w:pPr>
            <w:proofErr w:type="spellStart"/>
            <w:r w:rsidRPr="004D12C4">
              <w:rPr>
                <w:rFonts w:ascii="Trebuchet MS" w:hAnsi="Trebuchet MS" w:cs="MontserratRoman-Regular"/>
                <w:lang w:val="en-US"/>
              </w:rPr>
              <w:t>În</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sensul</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Thin"/>
                <w:i/>
                <w:iCs/>
                <w:lang w:val="en-US"/>
              </w:rPr>
              <w:t>Regulamentului</w:t>
            </w:r>
            <w:proofErr w:type="spellEnd"/>
            <w:r w:rsidRPr="004D12C4">
              <w:rPr>
                <w:rFonts w:ascii="Trebuchet MS" w:hAnsi="Trebuchet MS" w:cs="Montserrat-Thin"/>
                <w:i/>
                <w:iCs/>
                <w:lang w:val="en-US"/>
              </w:rPr>
              <w:t xml:space="preserve"> de minimis</w:t>
            </w:r>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plafonul</w:t>
            </w:r>
            <w:proofErr w:type="spellEnd"/>
            <w:r w:rsidRPr="004D12C4">
              <w:rPr>
                <w:rFonts w:ascii="Trebuchet MS" w:hAnsi="Trebuchet MS" w:cs="MontserratRoman-Regular"/>
                <w:lang w:val="en-US"/>
              </w:rPr>
              <w:t xml:space="preserve"> de </w:t>
            </w:r>
            <w:r w:rsidRPr="004D12C4">
              <w:rPr>
                <w:rFonts w:ascii="Trebuchet MS" w:hAnsi="Trebuchet MS" w:cs="MontserratRoman-Regular"/>
                <w:i/>
                <w:iCs/>
                <w:lang w:val="en-US"/>
              </w:rPr>
              <w:t>minimis</w:t>
            </w:r>
            <w:r w:rsidRPr="004D12C4">
              <w:rPr>
                <w:rFonts w:ascii="Trebuchet MS" w:hAnsi="Trebuchet MS" w:cs="MontserratRoman-Regular"/>
                <w:lang w:val="en-US"/>
              </w:rPr>
              <w:t xml:space="preserve"> de </w:t>
            </w:r>
            <w:r w:rsidR="0061536A" w:rsidRPr="004D12C4">
              <w:rPr>
                <w:rFonts w:ascii="Trebuchet MS" w:hAnsi="Trebuchet MS" w:cs="MontserratRoman-Regular"/>
                <w:lang w:val="en-US"/>
              </w:rPr>
              <w:t>200.000-euro</w:t>
            </w:r>
            <w:r w:rsidRPr="004D12C4">
              <w:rPr>
                <w:rFonts w:ascii="Trebuchet MS" w:hAnsi="Trebuchet MS" w:cs="MontserratRoman-Regular"/>
                <w:lang w:val="en-US"/>
              </w:rPr>
              <w:t xml:space="preserve"> se </w:t>
            </w:r>
            <w:proofErr w:type="spellStart"/>
            <w:r w:rsidRPr="004D12C4">
              <w:rPr>
                <w:rFonts w:ascii="Trebuchet MS" w:hAnsi="Trebuchet MS" w:cs="MontserratRoman-Regular"/>
                <w:lang w:val="en-US"/>
              </w:rPr>
              <w:t>aplică</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b/>
                <w:bCs/>
                <w:u w:val="single"/>
                <w:lang w:val="en-US"/>
              </w:rPr>
              <w:t>întreprinderii</w:t>
            </w:r>
            <w:proofErr w:type="spellEnd"/>
            <w:r w:rsidRPr="004D12C4">
              <w:rPr>
                <w:rFonts w:ascii="Trebuchet MS" w:hAnsi="Trebuchet MS" w:cs="MontserratRoman-Regular"/>
                <w:b/>
                <w:bCs/>
                <w:u w:val="single"/>
                <w:lang w:val="en-US"/>
              </w:rPr>
              <w:t xml:space="preserve"> </w:t>
            </w:r>
            <w:proofErr w:type="spellStart"/>
            <w:r w:rsidR="004D12C4" w:rsidRPr="004D12C4">
              <w:rPr>
                <w:rFonts w:ascii="Trebuchet MS" w:hAnsi="Trebuchet MS" w:cs="MontserratRoman-Regular"/>
                <w:b/>
                <w:bCs/>
                <w:u w:val="single"/>
                <w:lang w:val="en-US"/>
              </w:rPr>
              <w:t>unice</w:t>
            </w:r>
            <w:proofErr w:type="spellEnd"/>
            <w:r w:rsidR="004D12C4" w:rsidRPr="004D12C4">
              <w:rPr>
                <w:rFonts w:ascii="Trebuchet MS" w:hAnsi="Trebuchet MS" w:cs="MontserratRoman-Regular"/>
                <w:b/>
                <w:bCs/>
                <w:u w:val="single"/>
                <w:lang w:val="en-US"/>
              </w:rPr>
              <w:t xml:space="preserve"> </w:t>
            </w:r>
            <w:r w:rsidR="004D12C4">
              <w:rPr>
                <w:rFonts w:ascii="Trebuchet MS" w:hAnsi="Trebuchet MS" w:cs="MontserratRoman-Regular"/>
                <w:b/>
                <w:bCs/>
                <w:u w:val="single"/>
                <w:lang w:val="en-US"/>
              </w:rPr>
              <w:t>care</w:t>
            </w:r>
            <w:r w:rsidR="004D12C4" w:rsidRPr="004D12C4">
              <w:rPr>
                <w:rFonts w:ascii="Trebuchet MS" w:hAnsi="Trebuchet MS" w:cs="MontserratRoman-Regular"/>
                <w:lang w:val="en-US"/>
              </w:rPr>
              <w:t xml:space="preserve"> </w:t>
            </w:r>
            <w:proofErr w:type="spellStart"/>
            <w:r w:rsidR="004D12C4" w:rsidRPr="004D12C4">
              <w:rPr>
                <w:rFonts w:ascii="Trebuchet MS" w:hAnsi="Trebuchet MS" w:cs="MontserratRoman-Regular"/>
                <w:lang w:val="en-US"/>
              </w:rPr>
              <w:t>reprezintă</w:t>
            </w:r>
            <w:proofErr w:type="spellEnd"/>
            <w:r w:rsidRPr="004D12C4">
              <w:rPr>
                <w:rFonts w:ascii="Trebuchet MS" w:hAnsi="Trebuchet MS" w:cs="MontserratRoman-Regular"/>
                <w:lang w:val="en-US"/>
              </w:rPr>
              <w:t xml:space="preserve"> un </w:t>
            </w:r>
            <w:proofErr w:type="spellStart"/>
            <w:r w:rsidRPr="004D12C4">
              <w:rPr>
                <w:rFonts w:ascii="Trebuchet MS" w:hAnsi="Trebuchet MS" w:cs="MontserratRoman-Regular"/>
                <w:lang w:val="en-US"/>
              </w:rPr>
              <w:t>grup</w:t>
            </w:r>
            <w:proofErr w:type="spellEnd"/>
            <w:r w:rsidRPr="004D12C4">
              <w:rPr>
                <w:rFonts w:ascii="Trebuchet MS" w:hAnsi="Trebuchet MS" w:cs="MontserratRoman-Regular"/>
                <w:lang w:val="en-US"/>
              </w:rPr>
              <w:t xml:space="preserve"> de </w:t>
            </w:r>
            <w:proofErr w:type="spellStart"/>
            <w:r w:rsidRPr="004D12C4">
              <w:rPr>
                <w:rFonts w:ascii="Trebuchet MS" w:hAnsi="Trebuchet MS" w:cs="MontserratRoman-Regular"/>
                <w:lang w:val="en-US"/>
              </w:rPr>
              <w:t>întreprinderi</w:t>
            </w:r>
            <w:proofErr w:type="spellEnd"/>
            <w:r w:rsidRPr="004D12C4">
              <w:rPr>
                <w:rFonts w:ascii="Trebuchet MS" w:hAnsi="Trebuchet MS" w:cs="MontserratRoman-Regular"/>
                <w:lang w:val="en-US"/>
              </w:rPr>
              <w:t xml:space="preserve"> legate.</w:t>
            </w:r>
          </w:p>
          <w:p w14:paraId="0DF8F375" w14:textId="77777777" w:rsidR="00072746" w:rsidRPr="004D12C4" w:rsidRDefault="00072746" w:rsidP="00072746">
            <w:pPr>
              <w:autoSpaceDE w:val="0"/>
              <w:autoSpaceDN w:val="0"/>
              <w:adjustRightInd w:val="0"/>
              <w:spacing w:line="360" w:lineRule="auto"/>
              <w:jc w:val="both"/>
              <w:rPr>
                <w:rFonts w:ascii="Trebuchet MS" w:hAnsi="Trebuchet MS" w:cs="MontserratRoman-Regular"/>
                <w:lang w:val="en-US"/>
              </w:rPr>
            </w:pPr>
            <w:proofErr w:type="spellStart"/>
            <w:r w:rsidRPr="004D12C4">
              <w:rPr>
                <w:rFonts w:ascii="Trebuchet MS" w:hAnsi="Trebuchet MS" w:cs="MontserratRoman-Regular"/>
                <w:lang w:val="en-US"/>
              </w:rPr>
              <w:t>În</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acest</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sens</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plafonul</w:t>
            </w:r>
            <w:proofErr w:type="spellEnd"/>
            <w:r w:rsidRPr="004D12C4">
              <w:rPr>
                <w:rFonts w:ascii="Trebuchet MS" w:hAnsi="Trebuchet MS" w:cs="MontserratRoman-Regular"/>
                <w:lang w:val="en-US"/>
              </w:rPr>
              <w:t xml:space="preserve"> de minimis (200.000 euro) se </w:t>
            </w:r>
            <w:proofErr w:type="spellStart"/>
            <w:r w:rsidRPr="004D12C4">
              <w:rPr>
                <w:rFonts w:ascii="Trebuchet MS" w:hAnsi="Trebuchet MS" w:cs="MontserratRoman-Regular"/>
                <w:lang w:val="en-US"/>
              </w:rPr>
              <w:t>aplică</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întreprinderii</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unice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adică</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grupului</w:t>
            </w:r>
            <w:proofErr w:type="spellEnd"/>
            <w:r w:rsidRPr="004D12C4">
              <w:rPr>
                <w:rFonts w:ascii="Trebuchet MS" w:hAnsi="Trebuchet MS" w:cs="MontserratRoman-Regular"/>
                <w:lang w:val="en-US"/>
              </w:rPr>
              <w:t xml:space="preserve"> de </w:t>
            </w:r>
            <w:proofErr w:type="spellStart"/>
            <w:r w:rsidRPr="004D12C4">
              <w:rPr>
                <w:rFonts w:ascii="Trebuchet MS" w:hAnsi="Trebuchet MS" w:cs="MontserratRoman-Regular"/>
                <w:lang w:val="en-US"/>
              </w:rPr>
              <w:t>întreprinderi</w:t>
            </w:r>
            <w:proofErr w:type="spellEnd"/>
            <w:r w:rsidRPr="004D12C4">
              <w:rPr>
                <w:rFonts w:ascii="Trebuchet MS" w:hAnsi="Trebuchet MS" w:cs="MontserratRoman-Regular"/>
                <w:lang w:val="en-US"/>
              </w:rPr>
              <w:t xml:space="preserve"> legate (din care </w:t>
            </w:r>
            <w:proofErr w:type="spellStart"/>
            <w:r w:rsidRPr="004D12C4">
              <w:rPr>
                <w:rFonts w:ascii="Trebuchet MS" w:hAnsi="Trebuchet MS" w:cs="MontserratRoman-Regular"/>
                <w:lang w:val="en-US"/>
              </w:rPr>
              <w:t>întreprinderea</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solicitantă</w:t>
            </w:r>
            <w:proofErr w:type="spellEnd"/>
            <w:r w:rsidRPr="004D12C4">
              <w:rPr>
                <w:rFonts w:ascii="Trebuchet MS" w:hAnsi="Trebuchet MS" w:cs="MontserratRoman-Regular"/>
                <w:lang w:val="en-US"/>
              </w:rPr>
              <w:t xml:space="preserve"> face </w:t>
            </w:r>
            <w:proofErr w:type="spellStart"/>
            <w:r w:rsidRPr="004D12C4">
              <w:rPr>
                <w:rFonts w:ascii="Trebuchet MS" w:hAnsi="Trebuchet MS" w:cs="MontserratRoman-Regular"/>
                <w:lang w:val="en-US"/>
              </w:rPr>
              <w:t>parte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și</w:t>
            </w:r>
            <w:proofErr w:type="spellEnd"/>
            <w:r w:rsidRPr="004D12C4">
              <w:rPr>
                <w:rFonts w:ascii="Trebuchet MS" w:hAnsi="Trebuchet MS" w:cs="MontserratRoman-Regular"/>
                <w:lang w:val="en-US"/>
              </w:rPr>
              <w:t xml:space="preserve"> nu </w:t>
            </w:r>
            <w:proofErr w:type="spellStart"/>
            <w:r w:rsidRPr="004D12C4">
              <w:rPr>
                <w:rFonts w:ascii="Trebuchet MS" w:hAnsi="Trebuchet MS" w:cs="MontserratRoman-Regular"/>
                <w:lang w:val="en-US"/>
              </w:rPr>
              <w:t>fiecărei</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întreprinderi</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parte</w:t>
            </w:r>
            <w:proofErr w:type="spellEnd"/>
          </w:p>
          <w:p w14:paraId="22A07CEA" w14:textId="77777777" w:rsidR="00072746" w:rsidRPr="004D12C4" w:rsidRDefault="00072746" w:rsidP="00072746">
            <w:pPr>
              <w:autoSpaceDE w:val="0"/>
              <w:autoSpaceDN w:val="0"/>
              <w:adjustRightInd w:val="0"/>
              <w:spacing w:line="360" w:lineRule="auto"/>
              <w:jc w:val="both"/>
              <w:rPr>
                <w:rFonts w:ascii="Trebuchet MS" w:hAnsi="Trebuchet MS" w:cs="MontserratRoman-Regular"/>
                <w:lang w:val="en-US"/>
              </w:rPr>
            </w:pPr>
          </w:p>
          <w:p w14:paraId="01E4D356" w14:textId="77777777" w:rsidR="00072746" w:rsidRPr="004D12C4" w:rsidRDefault="00072746" w:rsidP="00072746">
            <w:pPr>
              <w:autoSpaceDE w:val="0"/>
              <w:autoSpaceDN w:val="0"/>
              <w:adjustRightInd w:val="0"/>
              <w:spacing w:line="360" w:lineRule="auto"/>
              <w:jc w:val="both"/>
              <w:rPr>
                <w:rFonts w:ascii="Trebuchet MS" w:hAnsi="Trebuchet MS" w:cs="MontserratRoman-Regular"/>
                <w:lang w:val="en-US"/>
              </w:rPr>
            </w:pPr>
            <w:proofErr w:type="spellStart"/>
            <w:r w:rsidRPr="004D12C4">
              <w:rPr>
                <w:rFonts w:ascii="Trebuchet MS" w:hAnsi="Trebuchet MS" w:cs="MontserratRoman-Regular"/>
                <w:lang w:val="en-US"/>
              </w:rPr>
              <w:t>Întreprinderea</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unică</w:t>
            </w:r>
            <w:proofErr w:type="spellEnd"/>
            <w:r w:rsidRPr="004D12C4">
              <w:rPr>
                <w:rFonts w:ascii="Trebuchet MS" w:hAnsi="Trebuchet MS" w:cs="MontserratRoman-Regular"/>
                <w:lang w:val="en-US"/>
              </w:rPr>
              <w:t xml:space="preserve"> include </w:t>
            </w:r>
            <w:proofErr w:type="spellStart"/>
            <w:r w:rsidRPr="004D12C4">
              <w:rPr>
                <w:rFonts w:ascii="Trebuchet MS" w:hAnsi="Trebuchet MS" w:cs="MontserratRoman-Regular"/>
                <w:lang w:val="en-US"/>
              </w:rPr>
              <w:t>toate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întreprinderile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între</w:t>
            </w:r>
            <w:proofErr w:type="spellEnd"/>
            <w:r w:rsidRPr="004D12C4">
              <w:rPr>
                <w:rFonts w:ascii="Trebuchet MS" w:hAnsi="Trebuchet MS" w:cs="MontserratRoman-Regular"/>
                <w:lang w:val="en-US"/>
              </w:rPr>
              <w:t xml:space="preserve"> care </w:t>
            </w:r>
            <w:proofErr w:type="spellStart"/>
            <w:r w:rsidRPr="004D12C4">
              <w:rPr>
                <w:rFonts w:ascii="Trebuchet MS" w:hAnsi="Trebuchet MS" w:cs="MontserratRoman-Regular"/>
                <w:lang w:val="en-US"/>
              </w:rPr>
              <w:t>există</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cel</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puțin</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una</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dintre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relațiile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următoare</w:t>
            </w:r>
            <w:proofErr w:type="spellEnd"/>
            <w:r w:rsidRPr="004D12C4">
              <w:rPr>
                <w:rFonts w:ascii="Trebuchet MS" w:hAnsi="Trebuchet MS" w:cs="MontserratRoman-Regular"/>
                <w:lang w:val="en-US"/>
              </w:rPr>
              <w:t>:</w:t>
            </w:r>
          </w:p>
          <w:p w14:paraId="428C31CE" w14:textId="77777777" w:rsidR="00072746" w:rsidRPr="004D12C4" w:rsidRDefault="00072746" w:rsidP="00072746">
            <w:pPr>
              <w:autoSpaceDE w:val="0"/>
              <w:autoSpaceDN w:val="0"/>
              <w:adjustRightInd w:val="0"/>
              <w:spacing w:line="360" w:lineRule="auto"/>
              <w:jc w:val="both"/>
              <w:rPr>
                <w:rFonts w:ascii="Trebuchet MS" w:hAnsi="Trebuchet MS" w:cs="MontserratRoman-Regular"/>
                <w:lang w:val="en-US"/>
              </w:rPr>
            </w:pPr>
            <w:r w:rsidRPr="004D12C4">
              <w:rPr>
                <w:rFonts w:ascii="Trebuchet MS" w:hAnsi="Trebuchet MS" w:cs="MontserratRoman-Regular"/>
                <w:lang w:val="en-US"/>
              </w:rPr>
              <w:t xml:space="preserve">- o </w:t>
            </w:r>
            <w:proofErr w:type="spellStart"/>
            <w:r w:rsidRPr="004D12C4">
              <w:rPr>
                <w:rFonts w:ascii="Trebuchet MS" w:hAnsi="Trebuchet MS" w:cs="MontserratRoman-Regular"/>
                <w:lang w:val="en-US"/>
              </w:rPr>
              <w:t>întreprindere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deține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majoritatea</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drepturilor</w:t>
            </w:r>
            <w:proofErr w:type="spellEnd"/>
            <w:r w:rsidRPr="004D12C4">
              <w:rPr>
                <w:rFonts w:ascii="Trebuchet MS" w:hAnsi="Trebuchet MS" w:cs="MontserratRoman-Regular"/>
                <w:lang w:val="en-US"/>
              </w:rPr>
              <w:t xml:space="preserve"> de </w:t>
            </w:r>
            <w:proofErr w:type="spellStart"/>
            <w:r w:rsidRPr="004D12C4">
              <w:rPr>
                <w:rFonts w:ascii="Trebuchet MS" w:hAnsi="Trebuchet MS" w:cs="MontserratRoman-Regular"/>
                <w:lang w:val="en-US"/>
              </w:rPr>
              <w:t>vot</w:t>
            </w:r>
            <w:proofErr w:type="spellEnd"/>
            <w:r w:rsidRPr="004D12C4">
              <w:rPr>
                <w:rFonts w:ascii="Trebuchet MS" w:hAnsi="Trebuchet MS" w:cs="MontserratRoman-Regular"/>
                <w:lang w:val="en-US"/>
              </w:rPr>
              <w:t xml:space="preserve"> ale </w:t>
            </w:r>
            <w:proofErr w:type="spellStart"/>
            <w:r w:rsidRPr="004D12C4">
              <w:rPr>
                <w:rFonts w:ascii="Trebuchet MS" w:hAnsi="Trebuchet MS" w:cs="MontserratRoman-Regular"/>
                <w:lang w:val="en-US"/>
              </w:rPr>
              <w:t>acționarilor</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sau</w:t>
            </w:r>
            <w:proofErr w:type="spellEnd"/>
            <w:r w:rsidRPr="004D12C4">
              <w:rPr>
                <w:rFonts w:ascii="Trebuchet MS" w:hAnsi="Trebuchet MS" w:cs="MontserratRoman-Regular"/>
                <w:lang w:val="en-US"/>
              </w:rPr>
              <w:t xml:space="preserve"> ale </w:t>
            </w:r>
            <w:proofErr w:type="spellStart"/>
            <w:r w:rsidRPr="004D12C4">
              <w:rPr>
                <w:rFonts w:ascii="Trebuchet MS" w:hAnsi="Trebuchet MS" w:cs="MontserratRoman-Regular"/>
                <w:lang w:val="en-US"/>
              </w:rPr>
              <w:t>asociaților</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unei</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alte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întreprinderi</w:t>
            </w:r>
            <w:proofErr w:type="spellEnd"/>
            <w:r w:rsidRPr="004D12C4">
              <w:rPr>
                <w:rFonts w:ascii="Trebuchet MS" w:hAnsi="Trebuchet MS" w:cs="MontserratRoman-Regular"/>
                <w:lang w:val="en-US"/>
              </w:rPr>
              <w:t>;</w:t>
            </w:r>
          </w:p>
          <w:p w14:paraId="175F8215" w14:textId="77777777" w:rsidR="00072746" w:rsidRPr="004D12C4" w:rsidRDefault="00072746" w:rsidP="00072746">
            <w:pPr>
              <w:autoSpaceDE w:val="0"/>
              <w:autoSpaceDN w:val="0"/>
              <w:adjustRightInd w:val="0"/>
              <w:spacing w:line="360" w:lineRule="auto"/>
              <w:jc w:val="both"/>
              <w:rPr>
                <w:rFonts w:ascii="Trebuchet MS" w:hAnsi="Trebuchet MS" w:cs="MontserratRoman-Regular"/>
                <w:lang w:val="en-US"/>
              </w:rPr>
            </w:pPr>
            <w:r w:rsidRPr="004D12C4">
              <w:rPr>
                <w:rFonts w:ascii="Trebuchet MS" w:hAnsi="Trebuchet MS" w:cs="MontserratRoman-Regular"/>
                <w:lang w:val="en-US"/>
              </w:rPr>
              <w:t xml:space="preserve">- o </w:t>
            </w:r>
            <w:proofErr w:type="spellStart"/>
            <w:r w:rsidRPr="004D12C4">
              <w:rPr>
                <w:rFonts w:ascii="Trebuchet MS" w:hAnsi="Trebuchet MS" w:cs="MontserratRoman-Regular"/>
                <w:lang w:val="en-US"/>
              </w:rPr>
              <w:t>întreprindere</w:t>
            </w:r>
            <w:proofErr w:type="spellEnd"/>
            <w:r w:rsidRPr="004D12C4">
              <w:rPr>
                <w:rFonts w:ascii="Trebuchet MS" w:hAnsi="Trebuchet MS" w:cs="MontserratRoman-Regular"/>
                <w:lang w:val="en-US"/>
              </w:rPr>
              <w:t xml:space="preserve"> are </w:t>
            </w:r>
            <w:proofErr w:type="spellStart"/>
            <w:r w:rsidRPr="004D12C4">
              <w:rPr>
                <w:rFonts w:ascii="Trebuchet MS" w:hAnsi="Trebuchet MS" w:cs="MontserratRoman-Regular"/>
                <w:lang w:val="en-US"/>
              </w:rPr>
              <w:t>dreptul</w:t>
            </w:r>
            <w:proofErr w:type="spellEnd"/>
            <w:r w:rsidRPr="004D12C4">
              <w:rPr>
                <w:rFonts w:ascii="Trebuchet MS" w:hAnsi="Trebuchet MS" w:cs="MontserratRoman-Regular"/>
                <w:lang w:val="en-US"/>
              </w:rPr>
              <w:t xml:space="preserve"> de a </w:t>
            </w:r>
            <w:proofErr w:type="spellStart"/>
            <w:r w:rsidRPr="004D12C4">
              <w:rPr>
                <w:rFonts w:ascii="Trebuchet MS" w:hAnsi="Trebuchet MS" w:cs="MontserratRoman-Regular"/>
                <w:lang w:val="en-US"/>
              </w:rPr>
              <w:t>numi</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sau</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revoca</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majoritatea</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membrilor</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organelor</w:t>
            </w:r>
            <w:proofErr w:type="spellEnd"/>
            <w:r w:rsidRPr="004D12C4">
              <w:rPr>
                <w:rFonts w:ascii="Trebuchet MS" w:hAnsi="Trebuchet MS" w:cs="MontserratRoman-Regular"/>
                <w:lang w:val="en-US"/>
              </w:rPr>
              <w:t xml:space="preserve"> de </w:t>
            </w:r>
            <w:proofErr w:type="spellStart"/>
            <w:r w:rsidRPr="004D12C4">
              <w:rPr>
                <w:rFonts w:ascii="Trebuchet MS" w:hAnsi="Trebuchet MS" w:cs="MontserratRoman-Regular"/>
                <w:lang w:val="en-US"/>
              </w:rPr>
              <w:t>administrare</w:t>
            </w:r>
            <w:proofErr w:type="spellEnd"/>
            <w:r w:rsidRPr="004D12C4">
              <w:rPr>
                <w:rFonts w:ascii="Trebuchet MS" w:hAnsi="Trebuchet MS" w:cs="MontserratRoman-Regular"/>
                <w:lang w:val="en-US"/>
              </w:rPr>
              <w:t xml:space="preserve">, de </w:t>
            </w:r>
            <w:proofErr w:type="spellStart"/>
            <w:r w:rsidRPr="004D12C4">
              <w:rPr>
                <w:rFonts w:ascii="Trebuchet MS" w:hAnsi="Trebuchet MS" w:cs="MontserratRoman-Regular"/>
                <w:lang w:val="en-US"/>
              </w:rPr>
              <w:t>conducere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sau</w:t>
            </w:r>
            <w:proofErr w:type="spellEnd"/>
            <w:r w:rsidRPr="004D12C4">
              <w:rPr>
                <w:rFonts w:ascii="Trebuchet MS" w:hAnsi="Trebuchet MS" w:cs="MontserratRoman-Regular"/>
                <w:lang w:val="en-US"/>
              </w:rPr>
              <w:t xml:space="preserve"> de </w:t>
            </w:r>
            <w:proofErr w:type="spellStart"/>
            <w:r w:rsidRPr="004D12C4">
              <w:rPr>
                <w:rFonts w:ascii="Trebuchet MS" w:hAnsi="Trebuchet MS" w:cs="MontserratRoman-Regular"/>
                <w:lang w:val="en-US"/>
              </w:rPr>
              <w:t>supraveghere</w:t>
            </w:r>
            <w:proofErr w:type="spellEnd"/>
            <w:r w:rsidRPr="004D12C4">
              <w:rPr>
                <w:rFonts w:ascii="Trebuchet MS" w:hAnsi="Trebuchet MS" w:cs="MontserratRoman-Regular"/>
                <w:lang w:val="en-US"/>
              </w:rPr>
              <w:t xml:space="preserve"> ale </w:t>
            </w:r>
            <w:proofErr w:type="spellStart"/>
            <w:r w:rsidRPr="004D12C4">
              <w:rPr>
                <w:rFonts w:ascii="Trebuchet MS" w:hAnsi="Trebuchet MS" w:cs="MontserratRoman-Regular"/>
                <w:lang w:val="en-US"/>
              </w:rPr>
              <w:t>unei</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alte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întreprinderi</w:t>
            </w:r>
            <w:proofErr w:type="spellEnd"/>
            <w:r w:rsidRPr="004D12C4">
              <w:rPr>
                <w:rFonts w:ascii="Trebuchet MS" w:hAnsi="Trebuchet MS" w:cs="MontserratRoman-Regular"/>
                <w:lang w:val="en-US"/>
              </w:rPr>
              <w:t>;</w:t>
            </w:r>
          </w:p>
          <w:p w14:paraId="460E2CBB" w14:textId="77777777" w:rsidR="00072746" w:rsidRPr="004D12C4" w:rsidRDefault="00072746" w:rsidP="00072746">
            <w:pPr>
              <w:autoSpaceDE w:val="0"/>
              <w:autoSpaceDN w:val="0"/>
              <w:adjustRightInd w:val="0"/>
              <w:spacing w:line="360" w:lineRule="auto"/>
              <w:jc w:val="both"/>
              <w:rPr>
                <w:rFonts w:ascii="Trebuchet MS" w:hAnsi="Trebuchet MS" w:cs="MontserratRoman-Regular"/>
                <w:lang w:val="en-US"/>
              </w:rPr>
            </w:pPr>
            <w:r w:rsidRPr="004D12C4">
              <w:rPr>
                <w:rFonts w:ascii="Trebuchet MS" w:hAnsi="Trebuchet MS" w:cs="MontserratRoman-Regular"/>
                <w:lang w:val="en-US"/>
              </w:rPr>
              <w:t xml:space="preserve">- o </w:t>
            </w:r>
            <w:proofErr w:type="spellStart"/>
            <w:r w:rsidRPr="004D12C4">
              <w:rPr>
                <w:rFonts w:ascii="Trebuchet MS" w:hAnsi="Trebuchet MS" w:cs="MontserratRoman-Regular"/>
                <w:lang w:val="en-US"/>
              </w:rPr>
              <w:t>întreprindere</w:t>
            </w:r>
            <w:proofErr w:type="spellEnd"/>
            <w:r w:rsidRPr="004D12C4">
              <w:rPr>
                <w:rFonts w:ascii="Trebuchet MS" w:hAnsi="Trebuchet MS" w:cs="MontserratRoman-Regular"/>
                <w:lang w:val="en-US"/>
              </w:rPr>
              <w:t xml:space="preserve"> are </w:t>
            </w:r>
            <w:proofErr w:type="spellStart"/>
            <w:r w:rsidRPr="004D12C4">
              <w:rPr>
                <w:rFonts w:ascii="Trebuchet MS" w:hAnsi="Trebuchet MS" w:cs="MontserratRoman-Regular"/>
                <w:lang w:val="en-US"/>
              </w:rPr>
              <w:t>dreptul</w:t>
            </w:r>
            <w:proofErr w:type="spellEnd"/>
            <w:r w:rsidRPr="004D12C4">
              <w:rPr>
                <w:rFonts w:ascii="Trebuchet MS" w:hAnsi="Trebuchet MS" w:cs="MontserratRoman-Regular"/>
                <w:lang w:val="en-US"/>
              </w:rPr>
              <w:t xml:space="preserve"> de </w:t>
            </w:r>
            <w:proofErr w:type="gramStart"/>
            <w:r w:rsidRPr="004D12C4">
              <w:rPr>
                <w:rFonts w:ascii="Trebuchet MS" w:hAnsi="Trebuchet MS" w:cs="MontserratRoman-Regular"/>
                <w:lang w:val="en-US"/>
              </w:rPr>
              <w:t>a</w:t>
            </w:r>
            <w:proofErr w:type="gram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exercita</w:t>
            </w:r>
            <w:proofErr w:type="spellEnd"/>
            <w:r w:rsidRPr="004D12C4">
              <w:rPr>
                <w:rFonts w:ascii="Trebuchet MS" w:hAnsi="Trebuchet MS" w:cs="MontserratRoman-Regular"/>
                <w:lang w:val="en-US"/>
              </w:rPr>
              <w:t xml:space="preserve"> o </w:t>
            </w:r>
            <w:proofErr w:type="spellStart"/>
            <w:r w:rsidRPr="004D12C4">
              <w:rPr>
                <w:rFonts w:ascii="Trebuchet MS" w:hAnsi="Trebuchet MS" w:cs="MontserratRoman-Regular"/>
                <w:lang w:val="en-US"/>
              </w:rPr>
              <w:t>influență</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dominantă</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asupra</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altei</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întreprinderi</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temeiul</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unui</w:t>
            </w:r>
            <w:proofErr w:type="spellEnd"/>
            <w:r w:rsidRPr="004D12C4">
              <w:rPr>
                <w:rFonts w:ascii="Trebuchet MS" w:hAnsi="Trebuchet MS" w:cs="MontserratRoman-Regular"/>
                <w:lang w:val="en-US"/>
              </w:rPr>
              <w:t xml:space="preserve"> contract </w:t>
            </w:r>
            <w:proofErr w:type="spellStart"/>
            <w:r w:rsidRPr="004D12C4">
              <w:rPr>
                <w:rFonts w:ascii="Trebuchet MS" w:hAnsi="Trebuchet MS" w:cs="MontserratRoman-Regular"/>
                <w:lang w:val="en-US"/>
              </w:rPr>
              <w:t>încheiat</w:t>
            </w:r>
            <w:proofErr w:type="spellEnd"/>
            <w:r w:rsidRPr="004D12C4">
              <w:rPr>
                <w:rFonts w:ascii="Trebuchet MS" w:hAnsi="Trebuchet MS" w:cs="MontserratRoman-Regular"/>
                <w:lang w:val="en-US"/>
              </w:rPr>
              <w:t xml:space="preserve"> cu </w:t>
            </w:r>
            <w:proofErr w:type="spellStart"/>
            <w:r w:rsidRPr="004D12C4">
              <w:rPr>
                <w:rFonts w:ascii="Trebuchet MS" w:hAnsi="Trebuchet MS" w:cs="MontserratRoman-Regular"/>
                <w:lang w:val="en-US"/>
              </w:rPr>
              <w:t>întreprinderea</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cauză</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sau</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temeiul</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unei</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prevederi</w:t>
            </w:r>
            <w:proofErr w:type="spellEnd"/>
            <w:r w:rsidRPr="004D12C4">
              <w:rPr>
                <w:rFonts w:ascii="Trebuchet MS" w:hAnsi="Trebuchet MS" w:cs="MontserratRoman-Regular"/>
                <w:lang w:val="en-US"/>
              </w:rPr>
              <w:t xml:space="preserve"> din </w:t>
            </w:r>
            <w:proofErr w:type="spellStart"/>
            <w:r w:rsidRPr="004D12C4">
              <w:rPr>
                <w:rFonts w:ascii="Trebuchet MS" w:hAnsi="Trebuchet MS" w:cs="MontserratRoman-Regular"/>
                <w:lang w:val="en-US"/>
              </w:rPr>
              <w:t>contractul</w:t>
            </w:r>
            <w:proofErr w:type="spellEnd"/>
            <w:r w:rsidRPr="004D12C4">
              <w:rPr>
                <w:rFonts w:ascii="Trebuchet MS" w:hAnsi="Trebuchet MS" w:cs="MontserratRoman-Regular"/>
                <w:lang w:val="en-US"/>
              </w:rPr>
              <w:t xml:space="preserve"> de </w:t>
            </w:r>
            <w:proofErr w:type="spellStart"/>
            <w:r w:rsidRPr="004D12C4">
              <w:rPr>
                <w:rFonts w:ascii="Trebuchet MS" w:hAnsi="Trebuchet MS" w:cs="MontserratRoman-Regular"/>
                <w:lang w:val="en-US"/>
              </w:rPr>
              <w:t>societate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sau</w:t>
            </w:r>
            <w:proofErr w:type="spellEnd"/>
            <w:r w:rsidRPr="004D12C4">
              <w:rPr>
                <w:rFonts w:ascii="Trebuchet MS" w:hAnsi="Trebuchet MS" w:cs="MontserratRoman-Regular"/>
                <w:lang w:val="en-US"/>
              </w:rPr>
              <w:t xml:space="preserve"> din </w:t>
            </w:r>
            <w:proofErr w:type="spellStart"/>
            <w:r w:rsidRPr="004D12C4">
              <w:rPr>
                <w:rFonts w:ascii="Trebuchet MS" w:hAnsi="Trebuchet MS" w:cs="MontserratRoman-Regular"/>
                <w:lang w:val="en-US"/>
              </w:rPr>
              <w:t>statutul</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acesteia</w:t>
            </w:r>
            <w:proofErr w:type="spellEnd"/>
            <w:r w:rsidRPr="004D12C4">
              <w:rPr>
                <w:rFonts w:ascii="Trebuchet MS" w:hAnsi="Trebuchet MS" w:cs="MontserratRoman-Regular"/>
                <w:lang w:val="en-US"/>
              </w:rPr>
              <w:t>;</w:t>
            </w:r>
          </w:p>
          <w:p w14:paraId="28D6D841" w14:textId="77777777" w:rsidR="00072746" w:rsidRPr="004D12C4" w:rsidRDefault="00072746" w:rsidP="00072746">
            <w:pPr>
              <w:autoSpaceDE w:val="0"/>
              <w:autoSpaceDN w:val="0"/>
              <w:adjustRightInd w:val="0"/>
              <w:spacing w:line="360" w:lineRule="auto"/>
              <w:jc w:val="both"/>
              <w:rPr>
                <w:rFonts w:ascii="Trebuchet MS" w:hAnsi="Trebuchet MS" w:cs="MontserratRoman-Regular"/>
                <w:lang w:val="en-US"/>
              </w:rPr>
            </w:pPr>
            <w:r w:rsidRPr="004D12C4">
              <w:rPr>
                <w:rFonts w:ascii="Trebuchet MS" w:hAnsi="Trebuchet MS" w:cs="MontserratRoman-Regular"/>
                <w:lang w:val="en-US"/>
              </w:rPr>
              <w:t xml:space="preserve">- o </w:t>
            </w:r>
            <w:proofErr w:type="spellStart"/>
            <w:r w:rsidRPr="004D12C4">
              <w:rPr>
                <w:rFonts w:ascii="Trebuchet MS" w:hAnsi="Trebuchet MS" w:cs="MontserratRoman-Regular"/>
                <w:lang w:val="en-US"/>
              </w:rPr>
              <w:t>întreprindere</w:t>
            </w:r>
            <w:proofErr w:type="spellEnd"/>
            <w:r w:rsidRPr="004D12C4">
              <w:rPr>
                <w:rFonts w:ascii="Trebuchet MS" w:hAnsi="Trebuchet MS" w:cs="MontserratRoman-Regular"/>
                <w:lang w:val="en-US"/>
              </w:rPr>
              <w:t xml:space="preserve"> care </w:t>
            </w:r>
            <w:proofErr w:type="spellStart"/>
            <w:r w:rsidRPr="004D12C4">
              <w:rPr>
                <w:rFonts w:ascii="Trebuchet MS" w:hAnsi="Trebuchet MS" w:cs="MontserratRoman-Regular"/>
                <w:lang w:val="en-US"/>
              </w:rPr>
              <w:t>este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acționar</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sau</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asociat</w:t>
            </w:r>
            <w:proofErr w:type="spellEnd"/>
            <w:r w:rsidRPr="004D12C4">
              <w:rPr>
                <w:rFonts w:ascii="Trebuchet MS" w:hAnsi="Trebuchet MS" w:cs="MontserratRoman-Regular"/>
                <w:lang w:val="en-US"/>
              </w:rPr>
              <w:t xml:space="preserve"> al </w:t>
            </w:r>
            <w:proofErr w:type="spellStart"/>
            <w:r w:rsidRPr="004D12C4">
              <w:rPr>
                <w:rFonts w:ascii="Trebuchet MS" w:hAnsi="Trebuchet MS" w:cs="MontserratRoman-Regular"/>
                <w:lang w:val="en-US"/>
              </w:rPr>
              <w:t>unei</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alte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întreprinderi</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și</w:t>
            </w:r>
            <w:proofErr w:type="spellEnd"/>
            <w:r w:rsidRPr="004D12C4">
              <w:rPr>
                <w:rFonts w:ascii="Trebuchet MS" w:hAnsi="Trebuchet MS" w:cs="MontserratRoman-Regular"/>
                <w:lang w:val="en-US"/>
              </w:rPr>
              <w:t xml:space="preserve"> care </w:t>
            </w:r>
            <w:proofErr w:type="spellStart"/>
            <w:r w:rsidRPr="004D12C4">
              <w:rPr>
                <w:rFonts w:ascii="Trebuchet MS" w:hAnsi="Trebuchet MS" w:cs="MontserratRoman-Regular"/>
                <w:lang w:val="en-US"/>
              </w:rPr>
              <w:t>controlează</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singură</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baza</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unui</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acord</w:t>
            </w:r>
            <w:proofErr w:type="spellEnd"/>
            <w:r w:rsidRPr="004D12C4">
              <w:rPr>
                <w:rFonts w:ascii="Trebuchet MS" w:hAnsi="Trebuchet MS" w:cs="MontserratRoman-Regular"/>
                <w:lang w:val="en-US"/>
              </w:rPr>
              <w:t xml:space="preserve"> cu </w:t>
            </w:r>
            <w:proofErr w:type="spellStart"/>
            <w:r w:rsidRPr="004D12C4">
              <w:rPr>
                <w:rFonts w:ascii="Trebuchet MS" w:hAnsi="Trebuchet MS" w:cs="MontserratRoman-Regular"/>
                <w:lang w:val="en-US"/>
              </w:rPr>
              <w:t>alți</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acționari</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sau</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asociați</w:t>
            </w:r>
            <w:proofErr w:type="spellEnd"/>
            <w:r w:rsidRPr="004D12C4">
              <w:rPr>
                <w:rFonts w:ascii="Trebuchet MS" w:hAnsi="Trebuchet MS" w:cs="MontserratRoman-Regular"/>
                <w:lang w:val="en-US"/>
              </w:rPr>
              <w:t xml:space="preserve"> ai </w:t>
            </w:r>
            <w:proofErr w:type="spellStart"/>
            <w:r w:rsidRPr="004D12C4">
              <w:rPr>
                <w:rFonts w:ascii="Trebuchet MS" w:hAnsi="Trebuchet MS" w:cs="MontserratRoman-Regular"/>
                <w:lang w:val="en-US"/>
              </w:rPr>
              <w:t>acelei</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întreprinderi</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majoritatea</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drepturilor</w:t>
            </w:r>
            <w:proofErr w:type="spellEnd"/>
            <w:r w:rsidRPr="004D12C4">
              <w:rPr>
                <w:rFonts w:ascii="Trebuchet MS" w:hAnsi="Trebuchet MS" w:cs="MontserratRoman-Regular"/>
                <w:lang w:val="en-US"/>
              </w:rPr>
              <w:t xml:space="preserve"> de </w:t>
            </w:r>
            <w:proofErr w:type="spellStart"/>
            <w:r w:rsidRPr="004D12C4">
              <w:rPr>
                <w:rFonts w:ascii="Trebuchet MS" w:hAnsi="Trebuchet MS" w:cs="MontserratRoman-Regular"/>
                <w:lang w:val="en-US"/>
              </w:rPr>
              <w:t>vot</w:t>
            </w:r>
            <w:proofErr w:type="spellEnd"/>
            <w:r w:rsidRPr="004D12C4">
              <w:rPr>
                <w:rFonts w:ascii="Trebuchet MS" w:hAnsi="Trebuchet MS" w:cs="MontserratRoman-Regular"/>
                <w:lang w:val="en-US"/>
              </w:rPr>
              <w:t xml:space="preserve"> ale </w:t>
            </w:r>
            <w:proofErr w:type="spellStart"/>
            <w:r w:rsidRPr="004D12C4">
              <w:rPr>
                <w:rFonts w:ascii="Trebuchet MS" w:hAnsi="Trebuchet MS" w:cs="MontserratRoman-Regular"/>
                <w:lang w:val="en-US"/>
              </w:rPr>
              <w:t>acționarilor</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sau</w:t>
            </w:r>
            <w:proofErr w:type="spellEnd"/>
            <w:r w:rsidRPr="004D12C4">
              <w:rPr>
                <w:rFonts w:ascii="Trebuchet MS" w:hAnsi="Trebuchet MS" w:cs="MontserratRoman-Regular"/>
                <w:lang w:val="en-US"/>
              </w:rPr>
              <w:t xml:space="preserve"> ale </w:t>
            </w:r>
            <w:proofErr w:type="spellStart"/>
            <w:r w:rsidRPr="004D12C4">
              <w:rPr>
                <w:rFonts w:ascii="Trebuchet MS" w:hAnsi="Trebuchet MS" w:cs="MontserratRoman-Regular"/>
                <w:lang w:val="en-US"/>
              </w:rPr>
              <w:t>asociaților</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întreprinderii</w:t>
            </w:r>
            <w:proofErr w:type="spellEnd"/>
            <w:r w:rsidRPr="004D12C4">
              <w:rPr>
                <w:rFonts w:ascii="Trebuchet MS" w:hAnsi="Trebuchet MS" w:cs="MontserratRoman-Regular"/>
                <w:lang w:val="en-US"/>
              </w:rPr>
              <w:t xml:space="preserve"> respective.</w:t>
            </w:r>
          </w:p>
          <w:p w14:paraId="5532F2AE" w14:textId="2E0C3484" w:rsidR="00072746" w:rsidRPr="004D12C4" w:rsidRDefault="00072746" w:rsidP="00072746">
            <w:pPr>
              <w:autoSpaceDE w:val="0"/>
              <w:autoSpaceDN w:val="0"/>
              <w:adjustRightInd w:val="0"/>
              <w:spacing w:line="360" w:lineRule="auto"/>
              <w:jc w:val="both"/>
              <w:rPr>
                <w:rFonts w:ascii="Trebuchet MS" w:hAnsi="Trebuchet MS" w:cs="MontserratRoman-Regular"/>
                <w:lang w:val="en-US"/>
              </w:rPr>
            </w:pPr>
            <w:proofErr w:type="spellStart"/>
            <w:r w:rsidRPr="004D12C4">
              <w:rPr>
                <w:rFonts w:ascii="Trebuchet MS" w:hAnsi="Trebuchet MS" w:cs="MontserratRoman-Regular"/>
                <w:lang w:val="en-US"/>
              </w:rPr>
              <w:t>Astfel</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dacă</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întreprinderile</w:t>
            </w:r>
            <w:proofErr w:type="spellEnd"/>
            <w:r w:rsidRPr="004D12C4">
              <w:rPr>
                <w:rFonts w:ascii="Trebuchet MS" w:hAnsi="Trebuchet MS" w:cs="MontserratRoman-Regular"/>
                <w:lang w:val="en-US"/>
              </w:rPr>
              <w:t xml:space="preserve"> A </w:t>
            </w:r>
            <w:proofErr w:type="spellStart"/>
            <w:r w:rsidRPr="004D12C4">
              <w:rPr>
                <w:rFonts w:ascii="Trebuchet MS" w:hAnsi="Trebuchet MS" w:cs="MontserratRoman-Regular"/>
                <w:lang w:val="en-US"/>
              </w:rPr>
              <w:t>și</w:t>
            </w:r>
            <w:proofErr w:type="spellEnd"/>
            <w:r w:rsidRPr="004D12C4">
              <w:rPr>
                <w:rFonts w:ascii="Trebuchet MS" w:hAnsi="Trebuchet MS" w:cs="MontserratRoman-Regular"/>
                <w:lang w:val="en-US"/>
              </w:rPr>
              <w:t xml:space="preserve"> B </w:t>
            </w:r>
            <w:proofErr w:type="spellStart"/>
            <w:r w:rsidRPr="004D12C4">
              <w:rPr>
                <w:rFonts w:ascii="Trebuchet MS" w:hAnsi="Trebuchet MS" w:cs="MontserratRoman-Regular"/>
                <w:lang w:val="en-US"/>
              </w:rPr>
              <w:t>formează</w:t>
            </w:r>
            <w:proofErr w:type="spellEnd"/>
            <w:r w:rsidRPr="004D12C4">
              <w:rPr>
                <w:rFonts w:ascii="Trebuchet MS" w:hAnsi="Trebuchet MS" w:cs="MontserratRoman-Regular"/>
                <w:lang w:val="en-US"/>
              </w:rPr>
              <w:t xml:space="preserve"> o </w:t>
            </w:r>
            <w:proofErr w:type="spellStart"/>
            <w:r w:rsidRPr="004D12C4">
              <w:rPr>
                <w:rFonts w:ascii="Trebuchet MS" w:hAnsi="Trebuchet MS" w:cs="MontserratRoman-Regular"/>
                <w:lang w:val="en-US"/>
              </w:rPr>
              <w:t>întreprindere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unică</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spre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exemplu</w:t>
            </w:r>
            <w:proofErr w:type="spellEnd"/>
            <w:r w:rsidRPr="004D12C4">
              <w:rPr>
                <w:rFonts w:ascii="Trebuchet MS" w:hAnsi="Trebuchet MS" w:cs="MontserratRoman-Regular"/>
                <w:lang w:val="en-US"/>
              </w:rPr>
              <w:t xml:space="preserve">, A </w:t>
            </w:r>
            <w:proofErr w:type="spellStart"/>
            <w:r w:rsidRPr="004D12C4">
              <w:rPr>
                <w:rFonts w:ascii="Trebuchet MS" w:hAnsi="Trebuchet MS" w:cs="MontserratRoman-Regular"/>
                <w:lang w:val="en-US"/>
              </w:rPr>
              <w:t>deține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peste</w:t>
            </w:r>
            <w:proofErr w:type="spellEnd"/>
            <w:r w:rsidRPr="004D12C4">
              <w:rPr>
                <w:rFonts w:ascii="Trebuchet MS" w:hAnsi="Trebuchet MS" w:cs="MontserratRoman-Regular"/>
                <w:lang w:val="en-US"/>
              </w:rPr>
              <w:t xml:space="preserve"> 50% din </w:t>
            </w:r>
            <w:proofErr w:type="spellStart"/>
            <w:r w:rsidRPr="004D12C4">
              <w:rPr>
                <w:rFonts w:ascii="Trebuchet MS" w:hAnsi="Trebuchet MS" w:cs="MontserratRoman-Regular"/>
                <w:lang w:val="en-US"/>
              </w:rPr>
              <w:t>părțile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sociale</w:t>
            </w:r>
            <w:proofErr w:type="spellEnd"/>
            <w:r w:rsidRPr="004D12C4">
              <w:rPr>
                <w:rFonts w:ascii="Trebuchet MS" w:hAnsi="Trebuchet MS" w:cs="MontserratRoman-Regular"/>
                <w:lang w:val="en-US"/>
              </w:rPr>
              <w:t xml:space="preserve"> ale </w:t>
            </w:r>
            <w:proofErr w:type="spellStart"/>
            <w:r w:rsidRPr="004D12C4">
              <w:rPr>
                <w:rFonts w:ascii="Trebuchet MS" w:hAnsi="Trebuchet MS" w:cs="MontserratRoman-Regular"/>
                <w:lang w:val="en-US"/>
              </w:rPr>
              <w:t>lui</w:t>
            </w:r>
            <w:proofErr w:type="spellEnd"/>
            <w:r w:rsidRPr="004D12C4">
              <w:rPr>
                <w:rFonts w:ascii="Trebuchet MS" w:hAnsi="Trebuchet MS" w:cs="MontserratRoman-Regular"/>
                <w:lang w:val="en-US"/>
              </w:rPr>
              <w:t xml:space="preserve"> B, </w:t>
            </w:r>
            <w:proofErr w:type="spellStart"/>
            <w:r w:rsidRPr="004D12C4">
              <w:rPr>
                <w:rFonts w:ascii="Trebuchet MS" w:hAnsi="Trebuchet MS" w:cs="MontserratRoman-Regular"/>
                <w:lang w:val="en-US"/>
              </w:rPr>
              <w:t>atunci</w:t>
            </w:r>
            <w:proofErr w:type="spellEnd"/>
            <w:r w:rsidRPr="004D12C4">
              <w:rPr>
                <w:rFonts w:ascii="Trebuchet MS" w:hAnsi="Trebuchet MS" w:cs="MontserratRoman-Regular"/>
                <w:lang w:val="en-US"/>
              </w:rPr>
              <w:t xml:space="preserve"> A </w:t>
            </w:r>
            <w:proofErr w:type="spellStart"/>
            <w:r w:rsidRPr="004D12C4">
              <w:rPr>
                <w:rFonts w:ascii="Trebuchet MS" w:hAnsi="Trebuchet MS" w:cs="MontserratRoman-Regular"/>
                <w:lang w:val="en-US"/>
              </w:rPr>
              <w:t>și</w:t>
            </w:r>
            <w:proofErr w:type="spellEnd"/>
            <w:r w:rsidRPr="004D12C4">
              <w:rPr>
                <w:rFonts w:ascii="Trebuchet MS" w:hAnsi="Trebuchet MS" w:cs="MontserratRoman-Regular"/>
                <w:lang w:val="en-US"/>
              </w:rPr>
              <w:t xml:space="preserve"> B </w:t>
            </w:r>
            <w:proofErr w:type="spellStart"/>
            <w:r w:rsidRPr="004D12C4">
              <w:rPr>
                <w:rFonts w:ascii="Trebuchet MS" w:hAnsi="Trebuchet MS" w:cs="MontserratRoman-Regular"/>
                <w:lang w:val="en-US"/>
              </w:rPr>
              <w:t>împreună</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vor</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putea</w:t>
            </w:r>
            <w:proofErr w:type="spellEnd"/>
            <w:r w:rsidRPr="004D12C4">
              <w:rPr>
                <w:rFonts w:ascii="Trebuchet MS" w:hAnsi="Trebuchet MS" w:cs="MontserratRoman-Regular"/>
                <w:lang w:val="en-US"/>
              </w:rPr>
              <w:t xml:space="preserve"> beneficia de </w:t>
            </w:r>
            <w:r w:rsidR="00AD1A58" w:rsidRPr="004D12C4">
              <w:rPr>
                <w:rFonts w:ascii="Trebuchet MS" w:hAnsi="Trebuchet MS" w:cs="MontserratRoman-Regular"/>
                <w:lang w:val="en-US"/>
              </w:rPr>
              <w:t>200.000-euro</w:t>
            </w:r>
            <w:r w:rsidRPr="004D12C4">
              <w:rPr>
                <w:rFonts w:ascii="Trebuchet MS" w:hAnsi="Trebuchet MS" w:cs="MontserratRoman-Regular"/>
                <w:lang w:val="en-US"/>
              </w:rPr>
              <w:t xml:space="preserve">, nu </w:t>
            </w:r>
            <w:proofErr w:type="spellStart"/>
            <w:r w:rsidRPr="004D12C4">
              <w:rPr>
                <w:rFonts w:ascii="Trebuchet MS" w:hAnsi="Trebuchet MS" w:cs="MontserratRoman-Regular"/>
                <w:lang w:val="en-US"/>
              </w:rPr>
              <w:t>fiecare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parte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câte</w:t>
            </w:r>
            <w:proofErr w:type="spellEnd"/>
            <w:r w:rsidRPr="004D12C4">
              <w:rPr>
                <w:rFonts w:ascii="Trebuchet MS" w:hAnsi="Trebuchet MS" w:cs="MontserratRoman-Regular"/>
                <w:lang w:val="en-US"/>
              </w:rPr>
              <w:t xml:space="preserve"> 200.000 euro. </w:t>
            </w:r>
          </w:p>
          <w:p w14:paraId="1E94D87A" w14:textId="77777777" w:rsidR="00072746" w:rsidRPr="004D12C4" w:rsidRDefault="00072746" w:rsidP="00072746">
            <w:pPr>
              <w:autoSpaceDE w:val="0"/>
              <w:autoSpaceDN w:val="0"/>
              <w:adjustRightInd w:val="0"/>
              <w:spacing w:line="360" w:lineRule="auto"/>
              <w:jc w:val="both"/>
              <w:rPr>
                <w:rFonts w:ascii="Trebuchet MS" w:hAnsi="Trebuchet MS" w:cs="MontserratRoman-Regular"/>
                <w:lang w:val="en-US"/>
              </w:rPr>
            </w:pPr>
            <w:r w:rsidRPr="004D12C4">
              <w:rPr>
                <w:rFonts w:ascii="Trebuchet MS" w:hAnsi="Trebuchet MS" w:cs="MontserratRoman-Regular"/>
                <w:lang w:val="en-US"/>
              </w:rPr>
              <w:t xml:space="preserve">La </w:t>
            </w:r>
            <w:proofErr w:type="spellStart"/>
            <w:r w:rsidRPr="004D12C4">
              <w:rPr>
                <w:rFonts w:ascii="Trebuchet MS" w:hAnsi="Trebuchet MS" w:cs="MontserratRoman-Regular"/>
                <w:lang w:val="en-US"/>
              </w:rPr>
              <w:t>identificarea</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întreprinderii</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unice</w:t>
            </w:r>
            <w:proofErr w:type="spellEnd"/>
            <w:r w:rsidRPr="004D12C4">
              <w:rPr>
                <w:rFonts w:ascii="Trebuchet MS" w:hAnsi="Trebuchet MS" w:cs="MontserratRoman-Regular"/>
                <w:lang w:val="en-US"/>
              </w:rPr>
              <w:t xml:space="preserve">, se </w:t>
            </w:r>
            <w:proofErr w:type="spellStart"/>
            <w:r w:rsidRPr="004D12C4">
              <w:rPr>
                <w:rFonts w:ascii="Trebuchet MS" w:hAnsi="Trebuchet MS" w:cs="MontserratRoman-Regular"/>
                <w:lang w:val="en-US"/>
              </w:rPr>
              <w:t>vor</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avea</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vedere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doar</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întreprinderile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înregistrate</w:t>
            </w:r>
            <w:proofErr w:type="spellEnd"/>
            <w:r w:rsidRPr="004D12C4">
              <w:rPr>
                <w:rFonts w:ascii="Trebuchet MS" w:hAnsi="Trebuchet MS" w:cs="MontserratRoman-Regular"/>
                <w:lang w:val="en-US"/>
              </w:rPr>
              <w:t xml:space="preserve"> pe </w:t>
            </w:r>
            <w:proofErr w:type="spellStart"/>
            <w:r w:rsidRPr="004D12C4">
              <w:rPr>
                <w:rFonts w:ascii="Trebuchet MS" w:hAnsi="Trebuchet MS" w:cs="MontserratRoman-Regular"/>
                <w:lang w:val="en-US"/>
              </w:rPr>
              <w:t>teritoriul</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aceluiași</w:t>
            </w:r>
            <w:proofErr w:type="spellEnd"/>
            <w:r w:rsidRPr="004D12C4">
              <w:rPr>
                <w:rFonts w:ascii="Trebuchet MS" w:hAnsi="Trebuchet MS" w:cs="MontserratRoman-Regular"/>
                <w:lang w:val="en-US"/>
              </w:rPr>
              <w:t xml:space="preserve"> stat </w:t>
            </w:r>
            <w:proofErr w:type="spellStart"/>
            <w:r w:rsidRPr="004D12C4">
              <w:rPr>
                <w:rFonts w:ascii="Trebuchet MS" w:hAnsi="Trebuchet MS" w:cs="MontserratRoman-Regular"/>
                <w:lang w:val="en-US"/>
              </w:rPr>
              <w:t>membru</w:t>
            </w:r>
            <w:proofErr w:type="spellEnd"/>
            <w:r w:rsidRPr="004D12C4">
              <w:rPr>
                <w:rFonts w:ascii="Trebuchet MS" w:hAnsi="Trebuchet MS" w:cs="MontserratRoman-Regular"/>
                <w:lang w:val="en-US"/>
              </w:rPr>
              <w:t xml:space="preserve"> UE.</w:t>
            </w:r>
          </w:p>
          <w:p w14:paraId="4F417CF0" w14:textId="77777777" w:rsidR="00072746" w:rsidRPr="004D12C4" w:rsidRDefault="00072746" w:rsidP="00072746">
            <w:pPr>
              <w:autoSpaceDE w:val="0"/>
              <w:autoSpaceDN w:val="0"/>
              <w:adjustRightInd w:val="0"/>
              <w:spacing w:line="360" w:lineRule="auto"/>
              <w:jc w:val="both"/>
              <w:rPr>
                <w:rFonts w:ascii="Trebuchet MS" w:hAnsi="Trebuchet MS" w:cs="MontserratRoman-Regular"/>
                <w:lang w:val="en-US"/>
              </w:rPr>
            </w:pPr>
            <w:proofErr w:type="spellStart"/>
            <w:r w:rsidRPr="004D12C4">
              <w:rPr>
                <w:rFonts w:ascii="Trebuchet MS" w:hAnsi="Trebuchet MS" w:cs="MontserratRoman-Regular"/>
                <w:lang w:val="en-US"/>
              </w:rPr>
              <w:t>Astfel</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chiar</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dacă</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întreprinderea</w:t>
            </w:r>
            <w:proofErr w:type="spellEnd"/>
            <w:r w:rsidRPr="004D12C4">
              <w:rPr>
                <w:rFonts w:ascii="Trebuchet MS" w:hAnsi="Trebuchet MS" w:cs="MontserratRoman-Regular"/>
                <w:lang w:val="en-US"/>
              </w:rPr>
              <w:t xml:space="preserve"> A (</w:t>
            </w:r>
            <w:proofErr w:type="spellStart"/>
            <w:r w:rsidRPr="004D12C4">
              <w:rPr>
                <w:rFonts w:ascii="Trebuchet MS" w:hAnsi="Trebuchet MS" w:cs="MontserratRoman-Regular"/>
                <w:lang w:val="en-US"/>
              </w:rPr>
              <w:t>înregistrată</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România</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este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deținută</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proporție</w:t>
            </w:r>
            <w:proofErr w:type="spellEnd"/>
            <w:r w:rsidRPr="004D12C4">
              <w:rPr>
                <w:rFonts w:ascii="Trebuchet MS" w:hAnsi="Trebuchet MS" w:cs="MontserratRoman-Regular"/>
                <w:lang w:val="en-US"/>
              </w:rPr>
              <w:t xml:space="preserve"> de 60% de </w:t>
            </w:r>
            <w:proofErr w:type="spellStart"/>
            <w:r w:rsidRPr="004D12C4">
              <w:rPr>
                <w:rFonts w:ascii="Trebuchet MS" w:hAnsi="Trebuchet MS" w:cs="MontserratRoman-Regular"/>
                <w:lang w:val="en-US"/>
              </w:rPr>
              <w:t>întreprinderea</w:t>
            </w:r>
            <w:proofErr w:type="spellEnd"/>
            <w:r w:rsidRPr="004D12C4">
              <w:rPr>
                <w:rFonts w:ascii="Trebuchet MS" w:hAnsi="Trebuchet MS" w:cs="MontserratRoman-Regular"/>
                <w:lang w:val="en-US"/>
              </w:rPr>
              <w:t xml:space="preserve"> B (</w:t>
            </w:r>
            <w:proofErr w:type="spellStart"/>
            <w:r w:rsidRPr="004D12C4">
              <w:rPr>
                <w:rFonts w:ascii="Trebuchet MS" w:hAnsi="Trebuchet MS" w:cs="MontserratRoman-Regular"/>
                <w:lang w:val="en-US"/>
              </w:rPr>
              <w:t>înregistrată</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w:t>
            </w:r>
            <w:proofErr w:type="spellEnd"/>
            <w:r w:rsidRPr="004D12C4">
              <w:rPr>
                <w:rFonts w:ascii="Trebuchet MS" w:hAnsi="Trebuchet MS" w:cs="MontserratRoman-Regular"/>
                <w:lang w:val="en-US"/>
              </w:rPr>
              <w:t xml:space="preserve"> afara </w:t>
            </w:r>
            <w:proofErr w:type="spellStart"/>
            <w:r w:rsidRPr="004D12C4">
              <w:rPr>
                <w:rFonts w:ascii="Trebuchet MS" w:hAnsi="Trebuchet MS" w:cs="MontserratRoman-Regular"/>
                <w:lang w:val="en-US"/>
              </w:rPr>
              <w:t>României</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cele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două</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întreprinderi</w:t>
            </w:r>
            <w:proofErr w:type="spellEnd"/>
            <w:r w:rsidRPr="004D12C4">
              <w:rPr>
                <w:rFonts w:ascii="Trebuchet MS" w:hAnsi="Trebuchet MS" w:cs="MontserratRoman-Regular"/>
                <w:lang w:val="en-US"/>
              </w:rPr>
              <w:t xml:space="preserve"> nu sunt considerate o </w:t>
            </w:r>
            <w:proofErr w:type="spellStart"/>
            <w:r w:rsidRPr="004D12C4">
              <w:rPr>
                <w:rFonts w:ascii="Trebuchet MS" w:hAnsi="Trebuchet MS" w:cs="MontserratRoman-Regular"/>
                <w:lang w:val="en-US"/>
              </w:rPr>
              <w:t>întreprindere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unică</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Totuși</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legătura</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dintre</w:t>
            </w:r>
            <w:proofErr w:type="spellEnd"/>
            <w:r w:rsidRPr="004D12C4">
              <w:rPr>
                <w:rFonts w:ascii="Trebuchet MS" w:hAnsi="Trebuchet MS" w:cs="MontserratRoman-Regular"/>
                <w:lang w:val="en-US"/>
              </w:rPr>
              <w:t xml:space="preserve"> A </w:t>
            </w:r>
            <w:proofErr w:type="spellStart"/>
            <w:r w:rsidRPr="004D12C4">
              <w:rPr>
                <w:rFonts w:ascii="Trebuchet MS" w:hAnsi="Trebuchet MS" w:cs="MontserratRoman-Regular"/>
                <w:lang w:val="en-US"/>
              </w:rPr>
              <w:t>și</w:t>
            </w:r>
            <w:proofErr w:type="spellEnd"/>
            <w:r w:rsidRPr="004D12C4">
              <w:rPr>
                <w:rFonts w:ascii="Trebuchet MS" w:hAnsi="Trebuchet MS" w:cs="MontserratRoman-Regular"/>
                <w:lang w:val="en-US"/>
              </w:rPr>
              <w:t xml:space="preserve"> B </w:t>
            </w:r>
            <w:proofErr w:type="spellStart"/>
            <w:r w:rsidRPr="004D12C4">
              <w:rPr>
                <w:rFonts w:ascii="Trebuchet MS" w:hAnsi="Trebuchet MS" w:cs="MontserratRoman-Regular"/>
                <w:lang w:val="en-US"/>
              </w:rPr>
              <w:t>trebuie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luată</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calcul</w:t>
            </w:r>
            <w:proofErr w:type="spellEnd"/>
            <w:r w:rsidRPr="004D12C4">
              <w:rPr>
                <w:rFonts w:ascii="Trebuchet MS" w:hAnsi="Trebuchet MS" w:cs="MontserratRoman-Regular"/>
                <w:lang w:val="en-US"/>
              </w:rPr>
              <w:t xml:space="preserve"> la </w:t>
            </w:r>
            <w:proofErr w:type="spellStart"/>
            <w:r w:rsidRPr="004D12C4">
              <w:rPr>
                <w:rFonts w:ascii="Trebuchet MS" w:hAnsi="Trebuchet MS" w:cs="MontserratRoman-Regular"/>
                <w:lang w:val="en-US"/>
              </w:rPr>
              <w:t>încadrarea</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solicitantului</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categoria</w:t>
            </w:r>
            <w:proofErr w:type="spellEnd"/>
          </w:p>
          <w:p w14:paraId="1E62DB01" w14:textId="77777777" w:rsidR="00072746" w:rsidRPr="004D12C4" w:rsidRDefault="00072746" w:rsidP="00072746">
            <w:pPr>
              <w:autoSpaceDE w:val="0"/>
              <w:autoSpaceDN w:val="0"/>
              <w:adjustRightInd w:val="0"/>
              <w:spacing w:line="360" w:lineRule="auto"/>
              <w:jc w:val="both"/>
              <w:rPr>
                <w:rFonts w:ascii="Trebuchet MS" w:hAnsi="Trebuchet MS" w:cs="MontserratRoman-Regular"/>
                <w:lang w:val="en-US"/>
              </w:rPr>
            </w:pPr>
            <w:proofErr w:type="spellStart"/>
            <w:r w:rsidRPr="004D12C4">
              <w:rPr>
                <w:rFonts w:ascii="Trebuchet MS" w:hAnsi="Trebuchet MS" w:cs="MontserratRoman-Regular"/>
                <w:lang w:val="en-US"/>
              </w:rPr>
              <w:t>microîntreprinderilor</w:t>
            </w:r>
            <w:proofErr w:type="spellEnd"/>
            <w:r w:rsidRPr="004D12C4">
              <w:rPr>
                <w:rFonts w:ascii="Trebuchet MS" w:hAnsi="Trebuchet MS" w:cs="MontserratRoman-Regular"/>
                <w:lang w:val="en-US"/>
              </w:rPr>
              <w:t>.</w:t>
            </w:r>
          </w:p>
          <w:p w14:paraId="51788AB5" w14:textId="77777777" w:rsidR="00072746" w:rsidRPr="004D12C4" w:rsidRDefault="00072746" w:rsidP="00072746">
            <w:pPr>
              <w:autoSpaceDE w:val="0"/>
              <w:autoSpaceDN w:val="0"/>
              <w:adjustRightInd w:val="0"/>
              <w:spacing w:line="360" w:lineRule="auto"/>
              <w:jc w:val="both"/>
              <w:rPr>
                <w:rFonts w:ascii="Trebuchet MS" w:hAnsi="Trebuchet MS" w:cs="MontserratRoman-Regular"/>
                <w:lang w:val="en-US"/>
              </w:rPr>
            </w:pPr>
            <w:r w:rsidRPr="004D12C4">
              <w:rPr>
                <w:rFonts w:ascii="Trebuchet MS" w:hAnsi="Trebuchet MS" w:cs="MontserratRoman-Regular"/>
                <w:lang w:val="en-US"/>
              </w:rPr>
              <w:lastRenderedPageBreak/>
              <w:t xml:space="preserve">La </w:t>
            </w:r>
            <w:proofErr w:type="spellStart"/>
            <w:r w:rsidRPr="004D12C4">
              <w:rPr>
                <w:rFonts w:ascii="Trebuchet MS" w:hAnsi="Trebuchet MS" w:cs="MontserratRoman-Regular"/>
                <w:lang w:val="en-US"/>
              </w:rPr>
              <w:t>identificarea</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întreprinderii</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unice</w:t>
            </w:r>
            <w:proofErr w:type="spellEnd"/>
            <w:r w:rsidRPr="004D12C4">
              <w:rPr>
                <w:rFonts w:ascii="Trebuchet MS" w:hAnsi="Trebuchet MS" w:cs="MontserratRoman-Regular"/>
                <w:lang w:val="en-US"/>
              </w:rPr>
              <w:t xml:space="preserve">, se </w:t>
            </w:r>
            <w:proofErr w:type="spellStart"/>
            <w:r w:rsidRPr="004D12C4">
              <w:rPr>
                <w:rFonts w:ascii="Trebuchet MS" w:hAnsi="Trebuchet MS" w:cs="MontserratRoman-Regular"/>
                <w:lang w:val="en-US"/>
              </w:rPr>
              <w:t>vor</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avea</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vedere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doar</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legăturile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stabilite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între</w:t>
            </w:r>
            <w:proofErr w:type="spellEnd"/>
            <w:r w:rsidRPr="004D12C4">
              <w:rPr>
                <w:rFonts w:ascii="Trebuchet MS" w:hAnsi="Trebuchet MS" w:cs="MontserratRoman-Regular"/>
                <w:lang w:val="en-US"/>
              </w:rPr>
              <w:t xml:space="preserve"> solicitant </w:t>
            </w:r>
            <w:proofErr w:type="spellStart"/>
            <w:r w:rsidRPr="004D12C4">
              <w:rPr>
                <w:rFonts w:ascii="Trebuchet MS" w:hAnsi="Trebuchet MS" w:cs="MontserratRoman-Regular"/>
                <w:lang w:val="en-US"/>
              </w:rPr>
              <w:t>și</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alte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întreprinderi</w:t>
            </w:r>
            <w:proofErr w:type="spellEnd"/>
            <w:r w:rsidRPr="004D12C4">
              <w:rPr>
                <w:rFonts w:ascii="Trebuchet MS" w:hAnsi="Trebuchet MS" w:cs="MontserratRoman-Regular"/>
                <w:lang w:val="en-US"/>
              </w:rPr>
              <w:t xml:space="preserve"> - </w:t>
            </w:r>
            <w:proofErr w:type="spellStart"/>
            <w:r w:rsidRPr="004D12C4">
              <w:rPr>
                <w:rFonts w:ascii="Trebuchet MS" w:hAnsi="Trebuchet MS" w:cs="MontserratRoman-Regular"/>
                <w:lang w:val="en-US"/>
              </w:rPr>
              <w:t>persoane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juridice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respectiv</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orice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entități</w:t>
            </w:r>
            <w:proofErr w:type="spellEnd"/>
            <w:r w:rsidRPr="004D12C4">
              <w:rPr>
                <w:rFonts w:ascii="Trebuchet MS" w:hAnsi="Trebuchet MS" w:cs="MontserratRoman-Regular"/>
                <w:lang w:val="en-US"/>
              </w:rPr>
              <w:t xml:space="preserve"> care </w:t>
            </w:r>
            <w:proofErr w:type="spellStart"/>
            <w:r w:rsidRPr="004D12C4">
              <w:rPr>
                <w:rFonts w:ascii="Trebuchet MS" w:hAnsi="Trebuchet MS" w:cs="MontserratRoman-Regular"/>
                <w:lang w:val="en-US"/>
              </w:rPr>
              <w:t>desfășoară</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activitate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economică</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înregistrate</w:t>
            </w:r>
            <w:proofErr w:type="spellEnd"/>
            <w:r w:rsidRPr="004D12C4">
              <w:rPr>
                <w:rFonts w:ascii="Trebuchet MS" w:hAnsi="Trebuchet MS" w:cs="MontserratRoman-Regular"/>
                <w:lang w:val="en-US"/>
              </w:rPr>
              <w:t xml:space="preserve"> conform </w:t>
            </w:r>
            <w:proofErr w:type="spellStart"/>
            <w:r w:rsidRPr="004D12C4">
              <w:rPr>
                <w:rFonts w:ascii="Trebuchet MS" w:hAnsi="Trebuchet MS" w:cs="MontserratRoman-Regular"/>
                <w:lang w:val="en-US"/>
              </w:rPr>
              <w:t>normelor</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vigoare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Astfel</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dacă</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întreprindrea</w:t>
            </w:r>
            <w:proofErr w:type="spellEnd"/>
            <w:r w:rsidRPr="004D12C4">
              <w:rPr>
                <w:rFonts w:ascii="Trebuchet MS" w:hAnsi="Trebuchet MS" w:cs="MontserratRoman-Regular"/>
                <w:lang w:val="en-US"/>
              </w:rPr>
              <w:t xml:space="preserve"> A </w:t>
            </w:r>
            <w:proofErr w:type="spellStart"/>
            <w:r w:rsidRPr="004D12C4">
              <w:rPr>
                <w:rFonts w:ascii="Trebuchet MS" w:hAnsi="Trebuchet MS" w:cs="MontserratRoman-Regular"/>
                <w:lang w:val="en-US"/>
              </w:rPr>
              <w:t>este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deținută</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proporție</w:t>
            </w:r>
            <w:proofErr w:type="spellEnd"/>
            <w:r w:rsidRPr="004D12C4">
              <w:rPr>
                <w:rFonts w:ascii="Trebuchet MS" w:hAnsi="Trebuchet MS" w:cs="MontserratRoman-Regular"/>
                <w:lang w:val="en-US"/>
              </w:rPr>
              <w:t xml:space="preserve"> de 55% de o </w:t>
            </w:r>
            <w:proofErr w:type="spellStart"/>
            <w:r w:rsidRPr="004D12C4">
              <w:rPr>
                <w:rFonts w:ascii="Trebuchet MS" w:hAnsi="Trebuchet MS" w:cs="MontserratRoman-Regular"/>
                <w:lang w:val="en-US"/>
              </w:rPr>
              <w:t>persoană</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fizică</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autorizată</w:t>
            </w:r>
            <w:proofErr w:type="spellEnd"/>
            <w:r w:rsidRPr="004D12C4">
              <w:rPr>
                <w:rFonts w:ascii="Trebuchet MS" w:hAnsi="Trebuchet MS" w:cs="MontserratRoman-Regular"/>
                <w:lang w:val="en-US"/>
              </w:rPr>
              <w:t xml:space="preserve"> (PFA), </w:t>
            </w:r>
            <w:proofErr w:type="spellStart"/>
            <w:r w:rsidRPr="004D12C4">
              <w:rPr>
                <w:rFonts w:ascii="Trebuchet MS" w:hAnsi="Trebuchet MS" w:cs="MontserratRoman-Regular"/>
                <w:lang w:val="en-US"/>
              </w:rPr>
              <w:t>atunci</w:t>
            </w:r>
            <w:proofErr w:type="spellEnd"/>
            <w:r w:rsidRPr="004D12C4">
              <w:rPr>
                <w:rFonts w:ascii="Trebuchet MS" w:hAnsi="Trebuchet MS" w:cs="MontserratRoman-Regular"/>
                <w:lang w:val="en-US"/>
              </w:rPr>
              <w:t xml:space="preserve"> A </w:t>
            </w:r>
            <w:proofErr w:type="spellStart"/>
            <w:r w:rsidRPr="004D12C4">
              <w:rPr>
                <w:rFonts w:ascii="Trebuchet MS" w:hAnsi="Trebuchet MS" w:cs="MontserratRoman-Regular"/>
                <w:lang w:val="en-US"/>
              </w:rPr>
              <w:t>și</w:t>
            </w:r>
            <w:proofErr w:type="spellEnd"/>
            <w:r w:rsidRPr="004D12C4">
              <w:rPr>
                <w:rFonts w:ascii="Trebuchet MS" w:hAnsi="Trebuchet MS" w:cs="MontserratRoman-Regular"/>
                <w:lang w:val="en-US"/>
              </w:rPr>
              <w:t xml:space="preserve"> PFA </w:t>
            </w:r>
            <w:proofErr w:type="spellStart"/>
            <w:r w:rsidRPr="004D12C4">
              <w:rPr>
                <w:rFonts w:ascii="Trebuchet MS" w:hAnsi="Trebuchet MS" w:cs="MontserratRoman-Regular"/>
                <w:lang w:val="en-US"/>
              </w:rPr>
              <w:t>formează</w:t>
            </w:r>
            <w:proofErr w:type="spellEnd"/>
            <w:r w:rsidRPr="004D12C4">
              <w:rPr>
                <w:rFonts w:ascii="Trebuchet MS" w:hAnsi="Trebuchet MS" w:cs="MontserratRoman-Regular"/>
                <w:lang w:val="en-US"/>
              </w:rPr>
              <w:t xml:space="preserve"> o </w:t>
            </w:r>
            <w:proofErr w:type="spellStart"/>
            <w:r w:rsidRPr="004D12C4">
              <w:rPr>
                <w:rFonts w:ascii="Trebuchet MS" w:hAnsi="Trebuchet MS" w:cs="MontserratRoman-Regular"/>
                <w:lang w:val="en-US"/>
              </w:rPr>
              <w:t>întreprindere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unică</w:t>
            </w:r>
            <w:proofErr w:type="spellEnd"/>
            <w:r w:rsidRPr="004D12C4">
              <w:rPr>
                <w:rFonts w:ascii="Trebuchet MS" w:hAnsi="Trebuchet MS" w:cs="MontserratRoman-Regular"/>
                <w:lang w:val="en-US"/>
              </w:rPr>
              <w:t>.</w:t>
            </w:r>
          </w:p>
          <w:p w14:paraId="186E1753" w14:textId="77777777" w:rsidR="00072746" w:rsidRPr="004D12C4" w:rsidRDefault="00072746" w:rsidP="00072746">
            <w:pPr>
              <w:autoSpaceDE w:val="0"/>
              <w:autoSpaceDN w:val="0"/>
              <w:adjustRightInd w:val="0"/>
              <w:spacing w:line="360" w:lineRule="auto"/>
              <w:jc w:val="both"/>
              <w:rPr>
                <w:rFonts w:ascii="Trebuchet MS" w:hAnsi="Trebuchet MS" w:cs="MontserratRoman-Regular"/>
                <w:lang w:val="en-US"/>
              </w:rPr>
            </w:pPr>
            <w:proofErr w:type="spellStart"/>
            <w:r w:rsidRPr="004D12C4">
              <w:rPr>
                <w:rFonts w:ascii="Trebuchet MS" w:hAnsi="Trebuchet MS" w:cs="MontserratRoman-Regular"/>
                <w:lang w:val="en-US"/>
              </w:rPr>
              <w:t>Legăturile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stabilite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prin</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intermediul</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unei</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persoane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fizice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sau</w:t>
            </w:r>
            <w:proofErr w:type="spellEnd"/>
            <w:r w:rsidRPr="004D12C4">
              <w:rPr>
                <w:rFonts w:ascii="Trebuchet MS" w:hAnsi="Trebuchet MS" w:cs="MontserratRoman-Regular"/>
                <w:lang w:val="en-US"/>
              </w:rPr>
              <w:t xml:space="preserve"> al </w:t>
            </w:r>
            <w:proofErr w:type="spellStart"/>
            <w:r w:rsidRPr="004D12C4">
              <w:rPr>
                <w:rFonts w:ascii="Trebuchet MS" w:hAnsi="Trebuchet MS" w:cs="MontserratRoman-Regular"/>
                <w:lang w:val="en-US"/>
              </w:rPr>
              <w:t>unui</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grup</w:t>
            </w:r>
            <w:proofErr w:type="spellEnd"/>
            <w:r w:rsidRPr="004D12C4">
              <w:rPr>
                <w:rFonts w:ascii="Trebuchet MS" w:hAnsi="Trebuchet MS" w:cs="MontserratRoman-Regular"/>
                <w:lang w:val="en-US"/>
              </w:rPr>
              <w:t xml:space="preserve"> de </w:t>
            </w:r>
            <w:proofErr w:type="spellStart"/>
            <w:r w:rsidRPr="004D12C4">
              <w:rPr>
                <w:rFonts w:ascii="Trebuchet MS" w:hAnsi="Trebuchet MS" w:cs="MontserratRoman-Regular"/>
                <w:lang w:val="en-US"/>
              </w:rPr>
              <w:t>persoane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fizice</w:t>
            </w:r>
            <w:proofErr w:type="spellEnd"/>
            <w:r w:rsidRPr="004D12C4">
              <w:rPr>
                <w:rFonts w:ascii="Trebuchet MS" w:hAnsi="Trebuchet MS" w:cs="MontserratRoman-Regular"/>
                <w:lang w:val="en-US"/>
              </w:rPr>
              <w:t xml:space="preserve"> care </w:t>
            </w:r>
            <w:proofErr w:type="spellStart"/>
            <w:r w:rsidRPr="004D12C4">
              <w:rPr>
                <w:rFonts w:ascii="Trebuchet MS" w:hAnsi="Trebuchet MS" w:cs="MontserratRoman-Regular"/>
                <w:lang w:val="en-US"/>
              </w:rPr>
              <w:t>acționează</w:t>
            </w:r>
            <w:proofErr w:type="spellEnd"/>
            <w:r w:rsidRPr="004D12C4">
              <w:rPr>
                <w:rFonts w:ascii="Trebuchet MS" w:hAnsi="Trebuchet MS" w:cs="MontserratRoman-Regular"/>
                <w:lang w:val="en-US"/>
              </w:rPr>
              <w:t xml:space="preserve"> de </w:t>
            </w:r>
            <w:proofErr w:type="spellStart"/>
            <w:r w:rsidRPr="004D12C4">
              <w:rPr>
                <w:rFonts w:ascii="Trebuchet MS" w:hAnsi="Trebuchet MS" w:cs="MontserratRoman-Regular"/>
                <w:lang w:val="en-US"/>
              </w:rPr>
              <w:t>comun</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acord</w:t>
            </w:r>
            <w:proofErr w:type="spellEnd"/>
            <w:r w:rsidRPr="004D12C4">
              <w:rPr>
                <w:rFonts w:ascii="Trebuchet MS" w:hAnsi="Trebuchet MS" w:cs="MontserratRoman-Regular"/>
                <w:lang w:val="en-US"/>
              </w:rPr>
              <w:t xml:space="preserve"> (a se </w:t>
            </w:r>
            <w:proofErr w:type="spellStart"/>
            <w:r w:rsidRPr="004D12C4">
              <w:rPr>
                <w:rFonts w:ascii="Trebuchet MS" w:hAnsi="Trebuchet MS" w:cs="MontserratRoman-Regular"/>
                <w:lang w:val="en-US"/>
              </w:rPr>
              <w:t>vedea</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Legea</w:t>
            </w:r>
            <w:proofErr w:type="spellEnd"/>
            <w:r w:rsidRPr="004D12C4">
              <w:rPr>
                <w:rFonts w:ascii="Trebuchet MS" w:hAnsi="Trebuchet MS" w:cs="MontserratRoman-Regular"/>
                <w:lang w:val="en-US"/>
              </w:rPr>
              <w:t xml:space="preserve"> 346/2004 – Art. 4^4 </w:t>
            </w:r>
            <w:proofErr w:type="spellStart"/>
            <w:r w:rsidRPr="004D12C4">
              <w:rPr>
                <w:rFonts w:ascii="Trebuchet MS" w:hAnsi="Trebuchet MS" w:cs="MontserratRoman-Regular"/>
                <w:lang w:val="en-US"/>
              </w:rPr>
              <w:t>alin</w:t>
            </w:r>
            <w:proofErr w:type="spellEnd"/>
            <w:r w:rsidRPr="004D12C4">
              <w:rPr>
                <w:rFonts w:ascii="Trebuchet MS" w:hAnsi="Trebuchet MS" w:cs="MontserratRoman-Regular"/>
                <w:lang w:val="en-US"/>
              </w:rPr>
              <w:t xml:space="preserve"> 4) </w:t>
            </w:r>
            <w:proofErr w:type="spellStart"/>
            <w:r w:rsidRPr="004D12C4">
              <w:rPr>
                <w:rFonts w:ascii="Trebuchet MS" w:hAnsi="Trebuchet MS" w:cs="MontserratRoman-Regular"/>
                <w:lang w:val="en-US"/>
              </w:rPr>
              <w:t>trebuie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luate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calcul</w:t>
            </w:r>
            <w:proofErr w:type="spellEnd"/>
            <w:r w:rsidRPr="004D12C4">
              <w:rPr>
                <w:rFonts w:ascii="Trebuchet MS" w:hAnsi="Trebuchet MS" w:cs="MontserratRoman-Regular"/>
                <w:lang w:val="en-US"/>
              </w:rPr>
              <w:t xml:space="preserve"> la </w:t>
            </w:r>
            <w:proofErr w:type="spellStart"/>
            <w:r w:rsidRPr="004D12C4">
              <w:rPr>
                <w:rFonts w:ascii="Trebuchet MS" w:hAnsi="Trebuchet MS" w:cs="MontserratRoman-Regular"/>
                <w:lang w:val="en-US"/>
              </w:rPr>
              <w:t>încadrarea</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solicitantului</w:t>
            </w:r>
            <w:proofErr w:type="spellEnd"/>
            <w:r w:rsidRPr="004D12C4">
              <w:rPr>
                <w:rFonts w:ascii="Trebuchet MS" w:hAnsi="Trebuchet MS" w:cs="MontserratRoman-Regular"/>
                <w:lang w:val="en-US"/>
              </w:rPr>
              <w:t>.</w:t>
            </w:r>
          </w:p>
          <w:p w14:paraId="52818F43" w14:textId="77777777" w:rsidR="00072746" w:rsidRPr="004D12C4" w:rsidRDefault="00072746" w:rsidP="00072746">
            <w:pPr>
              <w:autoSpaceDE w:val="0"/>
              <w:autoSpaceDN w:val="0"/>
              <w:adjustRightInd w:val="0"/>
              <w:spacing w:line="360" w:lineRule="auto"/>
              <w:jc w:val="both"/>
              <w:rPr>
                <w:rFonts w:ascii="Trebuchet MS" w:hAnsi="Trebuchet MS" w:cs="MontserratRoman-Regular"/>
                <w:lang w:val="en-US"/>
              </w:rPr>
            </w:pPr>
            <w:proofErr w:type="spellStart"/>
            <w:r w:rsidRPr="004D12C4">
              <w:rPr>
                <w:rFonts w:ascii="Trebuchet MS" w:hAnsi="Trebuchet MS" w:cs="MontserratRoman-Regular"/>
                <w:lang w:val="en-US"/>
              </w:rPr>
              <w:t>Astfel</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dacă</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întreprinderea</w:t>
            </w:r>
            <w:proofErr w:type="spellEnd"/>
            <w:r w:rsidRPr="004D12C4">
              <w:rPr>
                <w:rFonts w:ascii="Trebuchet MS" w:hAnsi="Trebuchet MS" w:cs="MontserratRoman-Regular"/>
                <w:lang w:val="en-US"/>
              </w:rPr>
              <w:t xml:space="preserve"> A (solicitant) </w:t>
            </w:r>
            <w:proofErr w:type="spellStart"/>
            <w:r w:rsidRPr="004D12C4">
              <w:rPr>
                <w:rFonts w:ascii="Trebuchet MS" w:hAnsi="Trebuchet MS" w:cs="MontserratRoman-Regular"/>
                <w:lang w:val="en-US"/>
              </w:rPr>
              <w:t>și</w:t>
            </w:r>
            <w:proofErr w:type="spellEnd"/>
            <w:r w:rsidRPr="004D12C4">
              <w:rPr>
                <w:rFonts w:ascii="Trebuchet MS" w:hAnsi="Trebuchet MS" w:cs="MontserratRoman-Regular"/>
                <w:lang w:val="en-US"/>
              </w:rPr>
              <w:t xml:space="preserve"> B sunt considerate legate </w:t>
            </w:r>
            <w:proofErr w:type="spellStart"/>
            <w:r w:rsidRPr="004D12C4">
              <w:rPr>
                <w:rFonts w:ascii="Trebuchet MS" w:hAnsi="Trebuchet MS" w:cs="MontserratRoman-Regular"/>
                <w:lang w:val="en-US"/>
              </w:rPr>
              <w:t>prin</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intermediul</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persoanei</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fizice</w:t>
            </w:r>
            <w:proofErr w:type="spellEnd"/>
            <w:r w:rsidRPr="004D12C4">
              <w:rPr>
                <w:rFonts w:ascii="Trebuchet MS" w:hAnsi="Trebuchet MS" w:cs="MontserratRoman-Regular"/>
                <w:lang w:val="en-US"/>
              </w:rPr>
              <w:t xml:space="preserve"> X, </w:t>
            </w:r>
            <w:proofErr w:type="spellStart"/>
            <w:r w:rsidRPr="004D12C4">
              <w:rPr>
                <w:rFonts w:ascii="Trebuchet MS" w:hAnsi="Trebuchet MS" w:cs="MontserratRoman-Regular"/>
                <w:lang w:val="en-US"/>
              </w:rPr>
              <w:t>pentru</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verificarea</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încadrării</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lui</w:t>
            </w:r>
            <w:proofErr w:type="spellEnd"/>
            <w:r w:rsidRPr="004D12C4">
              <w:rPr>
                <w:rFonts w:ascii="Trebuchet MS" w:hAnsi="Trebuchet MS" w:cs="MontserratRoman-Regular"/>
                <w:lang w:val="en-US"/>
              </w:rPr>
              <w:t xml:space="preserve"> A </w:t>
            </w:r>
            <w:proofErr w:type="spellStart"/>
            <w:r w:rsidRPr="004D12C4">
              <w:rPr>
                <w:rFonts w:ascii="Trebuchet MS" w:hAnsi="Trebuchet MS" w:cs="MontserratRoman-Regular"/>
                <w:lang w:val="en-US"/>
              </w:rPr>
              <w:t>în</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categoria</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microîntreprinderilor</w:t>
            </w:r>
            <w:proofErr w:type="spellEnd"/>
            <w:r w:rsidRPr="004D12C4">
              <w:rPr>
                <w:rFonts w:ascii="Trebuchet MS" w:hAnsi="Trebuchet MS" w:cs="MontserratRoman-Regular"/>
                <w:lang w:val="en-US"/>
              </w:rPr>
              <w:t xml:space="preserve"> (i.e. </w:t>
            </w:r>
            <w:proofErr w:type="spellStart"/>
            <w:r w:rsidRPr="004D12C4">
              <w:rPr>
                <w:rFonts w:ascii="Trebuchet MS" w:hAnsi="Trebuchet MS" w:cs="MontserratRoman-Regular"/>
                <w:lang w:val="en-US"/>
              </w:rPr>
              <w:t>număr</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mediu</w:t>
            </w:r>
            <w:proofErr w:type="spellEnd"/>
            <w:r w:rsidRPr="004D12C4">
              <w:rPr>
                <w:rFonts w:ascii="Trebuchet MS" w:hAnsi="Trebuchet MS" w:cs="MontserratRoman-Regular"/>
                <w:lang w:val="en-US"/>
              </w:rPr>
              <w:t xml:space="preserve"> de </w:t>
            </w:r>
            <w:proofErr w:type="spellStart"/>
            <w:r w:rsidRPr="004D12C4">
              <w:rPr>
                <w:rFonts w:ascii="Trebuchet MS" w:hAnsi="Trebuchet MS" w:cs="MontserratRoman-Regular"/>
                <w:lang w:val="en-US"/>
              </w:rPr>
              <w:t>salariați</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mai</w:t>
            </w:r>
            <w:proofErr w:type="spellEnd"/>
            <w:r w:rsidRPr="004D12C4">
              <w:rPr>
                <w:rFonts w:ascii="Trebuchet MS" w:hAnsi="Trebuchet MS" w:cs="MontserratRoman-Regular"/>
                <w:lang w:val="en-US"/>
              </w:rPr>
              <w:t xml:space="preserve"> mic </w:t>
            </w:r>
            <w:proofErr w:type="spellStart"/>
            <w:r w:rsidRPr="004D12C4">
              <w:rPr>
                <w:rFonts w:ascii="Trebuchet MS" w:hAnsi="Trebuchet MS" w:cs="MontserratRoman-Regular"/>
                <w:lang w:val="en-US"/>
              </w:rPr>
              <w:t>decât</w:t>
            </w:r>
            <w:proofErr w:type="spellEnd"/>
            <w:r w:rsidRPr="004D12C4">
              <w:rPr>
                <w:rFonts w:ascii="Trebuchet MS" w:hAnsi="Trebuchet MS" w:cs="MontserratRoman-Regular"/>
                <w:lang w:val="en-US"/>
              </w:rPr>
              <w:t xml:space="preserve"> 10 </w:t>
            </w:r>
            <w:proofErr w:type="spellStart"/>
            <w:r w:rsidRPr="004D12C4">
              <w:rPr>
                <w:rFonts w:ascii="Trebuchet MS" w:hAnsi="Trebuchet MS" w:cs="MontserratRoman-Regular"/>
                <w:lang w:val="en-US"/>
              </w:rPr>
              <w:t>și</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cifră</w:t>
            </w:r>
            <w:proofErr w:type="spellEnd"/>
            <w:r w:rsidRPr="004D12C4">
              <w:rPr>
                <w:rFonts w:ascii="Trebuchet MS" w:hAnsi="Trebuchet MS" w:cs="MontserratRoman-Regular"/>
                <w:lang w:val="en-US"/>
              </w:rPr>
              <w:t xml:space="preserve"> de </w:t>
            </w:r>
            <w:proofErr w:type="spellStart"/>
            <w:r w:rsidRPr="004D12C4">
              <w:rPr>
                <w:rFonts w:ascii="Trebuchet MS" w:hAnsi="Trebuchet MS" w:cs="MontserratRoman-Regular"/>
                <w:lang w:val="en-US"/>
              </w:rPr>
              <w:t>afaceri</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anuală</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netă</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sau</w:t>
            </w:r>
            <w:proofErr w:type="spellEnd"/>
            <w:r w:rsidRPr="004D12C4">
              <w:rPr>
                <w:rFonts w:ascii="Trebuchet MS" w:hAnsi="Trebuchet MS" w:cs="MontserratRoman-Regular"/>
                <w:lang w:val="en-US"/>
              </w:rPr>
              <w:t xml:space="preserve"> active </w:t>
            </w:r>
            <w:proofErr w:type="spellStart"/>
            <w:r w:rsidRPr="004D12C4">
              <w:rPr>
                <w:rFonts w:ascii="Trebuchet MS" w:hAnsi="Trebuchet MS" w:cs="MontserratRoman-Regular"/>
                <w:lang w:val="en-US"/>
              </w:rPr>
              <w:t>totale</w:t>
            </w:r>
            <w:proofErr w:type="spellEnd"/>
            <w:r w:rsidRPr="004D12C4">
              <w:rPr>
                <w:rFonts w:ascii="Trebuchet MS" w:hAnsi="Trebuchet MS" w:cs="MontserratRoman-Regular"/>
                <w:lang w:val="en-US"/>
              </w:rPr>
              <w:t xml:space="preserve"> de </w:t>
            </w:r>
            <w:proofErr w:type="spellStart"/>
            <w:r w:rsidRPr="004D12C4">
              <w:rPr>
                <w:rFonts w:ascii="Trebuchet MS" w:hAnsi="Trebuchet MS" w:cs="MontserratRoman-Regular"/>
                <w:lang w:val="en-US"/>
              </w:rPr>
              <w:t>până</w:t>
            </w:r>
            <w:proofErr w:type="spellEnd"/>
            <w:r w:rsidRPr="004D12C4">
              <w:rPr>
                <w:rFonts w:ascii="Trebuchet MS" w:hAnsi="Trebuchet MS" w:cs="MontserratRoman-Regular"/>
                <w:lang w:val="en-US"/>
              </w:rPr>
              <w:t xml:space="preserve"> la 2 </w:t>
            </w:r>
            <w:proofErr w:type="spellStart"/>
            <w:r w:rsidRPr="004D12C4">
              <w:rPr>
                <w:rFonts w:ascii="Trebuchet MS" w:hAnsi="Trebuchet MS" w:cs="MontserratRoman-Regular"/>
                <w:lang w:val="en-US"/>
              </w:rPr>
              <w:t>milioane</w:t>
            </w:r>
            <w:proofErr w:type="spellEnd"/>
            <w:r w:rsidRPr="004D12C4">
              <w:rPr>
                <w:rFonts w:ascii="Trebuchet MS" w:hAnsi="Trebuchet MS" w:cs="MontserratRoman-Regular"/>
                <w:lang w:val="en-US"/>
              </w:rPr>
              <w:t xml:space="preserve"> euro), la </w:t>
            </w:r>
            <w:proofErr w:type="spellStart"/>
            <w:r w:rsidRPr="004D12C4">
              <w:rPr>
                <w:rFonts w:ascii="Trebuchet MS" w:hAnsi="Trebuchet MS" w:cs="MontserratRoman-Regular"/>
                <w:lang w:val="en-US"/>
              </w:rPr>
              <w:t>datele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întreprinderii</w:t>
            </w:r>
            <w:proofErr w:type="spellEnd"/>
            <w:r w:rsidRPr="004D12C4">
              <w:rPr>
                <w:rFonts w:ascii="Trebuchet MS" w:hAnsi="Trebuchet MS" w:cs="MontserratRoman-Regular"/>
                <w:lang w:val="en-US"/>
              </w:rPr>
              <w:t xml:space="preserve"> A se </w:t>
            </w:r>
            <w:proofErr w:type="spellStart"/>
            <w:r w:rsidRPr="004D12C4">
              <w:rPr>
                <w:rFonts w:ascii="Trebuchet MS" w:hAnsi="Trebuchet MS" w:cs="MontserratRoman-Regular"/>
                <w:lang w:val="en-US"/>
              </w:rPr>
              <w:t>vor</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adăuga</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totalitate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datele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numărul</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mediu</w:t>
            </w:r>
            <w:proofErr w:type="spellEnd"/>
            <w:r w:rsidRPr="004D12C4">
              <w:rPr>
                <w:rFonts w:ascii="Trebuchet MS" w:hAnsi="Trebuchet MS" w:cs="MontserratRoman-Regular"/>
                <w:lang w:val="en-US"/>
              </w:rPr>
              <w:t xml:space="preserve"> de </w:t>
            </w:r>
            <w:proofErr w:type="spellStart"/>
            <w:r w:rsidRPr="004D12C4">
              <w:rPr>
                <w:rFonts w:ascii="Trebuchet MS" w:hAnsi="Trebuchet MS" w:cs="MontserratRoman-Regular"/>
                <w:lang w:val="en-US"/>
              </w:rPr>
              <w:t>salariați</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înregistrate</w:t>
            </w:r>
            <w:proofErr w:type="spellEnd"/>
            <w:r w:rsidRPr="004D12C4">
              <w:rPr>
                <w:rFonts w:ascii="Trebuchet MS" w:hAnsi="Trebuchet MS" w:cs="MontserratRoman-Regular"/>
                <w:lang w:val="en-US"/>
              </w:rPr>
              <w:t xml:space="preserve"> de B. Pe de </w:t>
            </w:r>
            <w:proofErr w:type="spellStart"/>
            <w:r w:rsidRPr="004D12C4">
              <w:rPr>
                <w:rFonts w:ascii="Trebuchet MS" w:hAnsi="Trebuchet MS" w:cs="MontserratRoman-Regular"/>
                <w:lang w:val="en-US"/>
              </w:rPr>
              <w:t>altă</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parte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ceea</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ce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privește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acordarea</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și</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cumularea</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ajutorului</w:t>
            </w:r>
            <w:proofErr w:type="spellEnd"/>
            <w:r w:rsidRPr="004D12C4">
              <w:rPr>
                <w:rFonts w:ascii="Trebuchet MS" w:hAnsi="Trebuchet MS" w:cs="MontserratRoman-Regular"/>
                <w:lang w:val="en-US"/>
              </w:rPr>
              <w:t xml:space="preserve"> de minimis, A </w:t>
            </w:r>
            <w:proofErr w:type="spellStart"/>
            <w:r w:rsidRPr="004D12C4">
              <w:rPr>
                <w:rFonts w:ascii="Trebuchet MS" w:hAnsi="Trebuchet MS" w:cs="MontserratRoman-Regular"/>
                <w:lang w:val="en-US"/>
              </w:rPr>
              <w:t>și</w:t>
            </w:r>
            <w:proofErr w:type="spellEnd"/>
            <w:r w:rsidRPr="004D12C4">
              <w:rPr>
                <w:rFonts w:ascii="Trebuchet MS" w:hAnsi="Trebuchet MS" w:cs="MontserratRoman-Regular"/>
                <w:lang w:val="en-US"/>
              </w:rPr>
              <w:t xml:space="preserve"> B nu </w:t>
            </w:r>
            <w:proofErr w:type="spellStart"/>
            <w:r w:rsidRPr="004D12C4">
              <w:rPr>
                <w:rFonts w:ascii="Trebuchet MS" w:hAnsi="Trebuchet MS" w:cs="MontserratRoman-Regular"/>
                <w:lang w:val="en-US"/>
              </w:rPr>
              <w:t>vor</w:t>
            </w:r>
            <w:proofErr w:type="spellEnd"/>
            <w:r w:rsidRPr="004D12C4">
              <w:rPr>
                <w:rFonts w:ascii="Trebuchet MS" w:hAnsi="Trebuchet MS" w:cs="MontserratRoman-Regular"/>
                <w:lang w:val="en-US"/>
              </w:rPr>
              <w:t xml:space="preserve"> fi considerate ca </w:t>
            </w:r>
            <w:proofErr w:type="spellStart"/>
            <w:r w:rsidRPr="004D12C4">
              <w:rPr>
                <w:rFonts w:ascii="Trebuchet MS" w:hAnsi="Trebuchet MS" w:cs="MontserratRoman-Regular"/>
                <w:lang w:val="en-US"/>
              </w:rPr>
              <w:t>formând</w:t>
            </w:r>
            <w:proofErr w:type="spellEnd"/>
            <w:r w:rsidRPr="004D12C4">
              <w:rPr>
                <w:rFonts w:ascii="Trebuchet MS" w:hAnsi="Trebuchet MS" w:cs="MontserratRoman-Regular"/>
                <w:lang w:val="en-US"/>
              </w:rPr>
              <w:t xml:space="preserve"> o </w:t>
            </w:r>
            <w:proofErr w:type="spellStart"/>
            <w:r w:rsidRPr="004D12C4">
              <w:rPr>
                <w:rFonts w:ascii="Trebuchet MS" w:hAnsi="Trebuchet MS" w:cs="MontserratRoman-Regular"/>
                <w:lang w:val="en-US"/>
              </w:rPr>
              <w:t>întreprindere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unică</w:t>
            </w:r>
            <w:proofErr w:type="spellEnd"/>
            <w:r w:rsidRPr="004D12C4">
              <w:rPr>
                <w:rFonts w:ascii="Trebuchet MS" w:hAnsi="Trebuchet MS" w:cs="MontserratRoman-Regular"/>
                <w:lang w:val="en-US"/>
              </w:rPr>
              <w:t>.</w:t>
            </w:r>
          </w:p>
          <w:p w14:paraId="4F61DB73" w14:textId="77777777" w:rsidR="00072746" w:rsidRPr="004D12C4" w:rsidRDefault="00072746" w:rsidP="00072746">
            <w:pPr>
              <w:autoSpaceDE w:val="0"/>
              <w:autoSpaceDN w:val="0"/>
              <w:adjustRightInd w:val="0"/>
              <w:spacing w:line="360" w:lineRule="auto"/>
              <w:jc w:val="both"/>
              <w:rPr>
                <w:rFonts w:ascii="Trebuchet MS" w:hAnsi="Trebuchet MS" w:cs="MontserratRoman-Regular"/>
                <w:lang w:val="en-US"/>
              </w:rPr>
            </w:pPr>
            <w:proofErr w:type="spellStart"/>
            <w:r w:rsidRPr="004D12C4">
              <w:rPr>
                <w:rFonts w:ascii="Trebuchet MS" w:hAnsi="Trebuchet MS" w:cs="MontserratRoman-Regular"/>
                <w:lang w:val="en-US"/>
              </w:rPr>
              <w:t>Plafonul</w:t>
            </w:r>
            <w:proofErr w:type="spellEnd"/>
            <w:r w:rsidRPr="004D12C4">
              <w:rPr>
                <w:rFonts w:ascii="Trebuchet MS" w:hAnsi="Trebuchet MS" w:cs="MontserratRoman-Regular"/>
                <w:lang w:val="en-US"/>
              </w:rPr>
              <w:t xml:space="preserve"> de </w:t>
            </w:r>
            <w:r w:rsidRPr="004D12C4">
              <w:rPr>
                <w:rFonts w:ascii="Trebuchet MS" w:hAnsi="Trebuchet MS" w:cs="MontserratRoman-Regular"/>
                <w:i/>
                <w:iCs/>
                <w:lang w:val="en-US"/>
              </w:rPr>
              <w:t>minimis</w:t>
            </w:r>
            <w:r w:rsidRPr="004D12C4">
              <w:rPr>
                <w:rFonts w:ascii="Trebuchet MS" w:hAnsi="Trebuchet MS" w:cs="MontserratRoman-Regular"/>
                <w:lang w:val="en-US"/>
              </w:rPr>
              <w:t xml:space="preserve"> - 200.000 euro de care </w:t>
            </w:r>
            <w:proofErr w:type="spellStart"/>
            <w:r w:rsidRPr="004D12C4">
              <w:rPr>
                <w:rFonts w:ascii="Trebuchet MS" w:hAnsi="Trebuchet MS" w:cs="MontserratRoman-Regular"/>
                <w:lang w:val="en-US"/>
              </w:rPr>
              <w:t>poate</w:t>
            </w:r>
            <w:proofErr w:type="spellEnd"/>
            <w:r w:rsidRPr="004D12C4">
              <w:rPr>
                <w:rFonts w:ascii="Trebuchet MS" w:hAnsi="Trebuchet MS" w:cs="MontserratRoman-Regular"/>
                <w:lang w:val="en-US"/>
              </w:rPr>
              <w:t xml:space="preserve"> beneficia un solicitant se </w:t>
            </w:r>
            <w:proofErr w:type="spellStart"/>
            <w:r w:rsidRPr="004D12C4">
              <w:rPr>
                <w:rFonts w:ascii="Trebuchet MS" w:hAnsi="Trebuchet MS" w:cs="MontserratRoman-Regular"/>
                <w:lang w:val="en-US"/>
              </w:rPr>
              <w:t>va</w:t>
            </w:r>
            <w:proofErr w:type="spellEnd"/>
            <w:r w:rsidRPr="004D12C4">
              <w:rPr>
                <w:rFonts w:ascii="Trebuchet MS" w:hAnsi="Trebuchet MS" w:cs="MontserratRoman-Regular"/>
                <w:lang w:val="en-US"/>
              </w:rPr>
              <w:t xml:space="preserve"> reduce cu </w:t>
            </w:r>
            <w:proofErr w:type="spellStart"/>
            <w:r w:rsidRPr="004D12C4">
              <w:rPr>
                <w:rFonts w:ascii="Trebuchet MS" w:hAnsi="Trebuchet MS" w:cs="MontserratRoman-Regular"/>
                <w:lang w:val="en-US"/>
              </w:rPr>
              <w:t>valoarea</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cumulată</w:t>
            </w:r>
            <w:proofErr w:type="spellEnd"/>
            <w:r w:rsidRPr="004D12C4">
              <w:rPr>
                <w:rFonts w:ascii="Trebuchet MS" w:hAnsi="Trebuchet MS" w:cs="MontserratRoman-Regular"/>
                <w:lang w:val="en-US"/>
              </w:rPr>
              <w:t xml:space="preserve"> a </w:t>
            </w:r>
            <w:proofErr w:type="spellStart"/>
            <w:r w:rsidRPr="004D12C4">
              <w:rPr>
                <w:rFonts w:ascii="Trebuchet MS" w:hAnsi="Trebuchet MS" w:cs="MontserratRoman-Regular"/>
                <w:lang w:val="en-US"/>
              </w:rPr>
              <w:t>tuturor</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ajutoarelor</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regim</w:t>
            </w:r>
            <w:proofErr w:type="spellEnd"/>
            <w:r w:rsidRPr="004D12C4">
              <w:rPr>
                <w:rFonts w:ascii="Trebuchet MS" w:hAnsi="Trebuchet MS" w:cs="MontserratRoman-Regular"/>
                <w:lang w:val="en-US"/>
              </w:rPr>
              <w:t xml:space="preserve"> de </w:t>
            </w:r>
            <w:r w:rsidRPr="004D12C4">
              <w:rPr>
                <w:rFonts w:ascii="Trebuchet MS" w:hAnsi="Trebuchet MS" w:cs="MontserratRoman-Regular"/>
                <w:i/>
                <w:iCs/>
                <w:lang w:val="en-US"/>
              </w:rPr>
              <w:t>minimis</w:t>
            </w:r>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acordate</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întreprinderii</w:t>
            </w:r>
            <w:proofErr w:type="spellEnd"/>
            <w:r w:rsidRPr="004D12C4">
              <w:rPr>
                <w:rFonts w:ascii="Trebuchet MS" w:hAnsi="Trebuchet MS" w:cs="MontserratRoman-Regular"/>
                <w:lang w:val="en-US"/>
              </w:rPr>
              <w:t xml:space="preserve"> </w:t>
            </w:r>
            <w:proofErr w:type="spellStart"/>
            <w:r w:rsidRPr="004D12C4">
              <w:rPr>
                <w:rFonts w:ascii="Trebuchet MS" w:hAnsi="Trebuchet MS" w:cs="MontserratRoman-Regular"/>
                <w:lang w:val="en-US"/>
              </w:rPr>
              <w:t>unice</w:t>
            </w:r>
            <w:proofErr w:type="spellEnd"/>
            <w:r w:rsidRPr="004D12C4">
              <w:rPr>
                <w:rFonts w:ascii="Trebuchet MS" w:hAnsi="Trebuchet MS" w:cs="MontserratRoman-Regular"/>
                <w:lang w:val="en-US"/>
              </w:rPr>
              <w:t xml:space="preserve"> </w:t>
            </w:r>
            <w:r w:rsidRPr="004D12C4">
              <w:rPr>
                <w:rFonts w:ascii="Trebuchet MS" w:hAnsi="Trebuchet MS" w:cs="MontserratRoman-Bold"/>
                <w:lang w:val="en-US"/>
              </w:rPr>
              <w:t xml:space="preserve">pe </w:t>
            </w:r>
            <w:proofErr w:type="spellStart"/>
            <w:r w:rsidRPr="004D12C4">
              <w:rPr>
                <w:rFonts w:ascii="Trebuchet MS" w:hAnsi="Trebuchet MS" w:cs="MontserratRoman-Bold"/>
                <w:lang w:val="en-US"/>
              </w:rPr>
              <w:t>parcursul</w:t>
            </w:r>
            <w:proofErr w:type="spellEnd"/>
            <w:r w:rsidRPr="004D12C4">
              <w:rPr>
                <w:rFonts w:ascii="Trebuchet MS" w:hAnsi="Trebuchet MS" w:cs="MontserratRoman-Bold"/>
                <w:lang w:val="en-US"/>
              </w:rPr>
              <w:t xml:space="preserve"> </w:t>
            </w:r>
            <w:proofErr w:type="spellStart"/>
            <w:r w:rsidRPr="004D12C4">
              <w:rPr>
                <w:rFonts w:ascii="Trebuchet MS" w:hAnsi="Trebuchet MS" w:cs="MontserratRoman-Bold"/>
                <w:lang w:val="en-US"/>
              </w:rPr>
              <w:t>ultimilor</w:t>
            </w:r>
            <w:proofErr w:type="spellEnd"/>
            <w:r w:rsidRPr="004D12C4">
              <w:rPr>
                <w:rFonts w:ascii="Trebuchet MS" w:hAnsi="Trebuchet MS" w:cs="MontserratRoman-Bold"/>
                <w:lang w:val="en-US"/>
              </w:rPr>
              <w:t xml:space="preserve"> </w:t>
            </w:r>
            <w:proofErr w:type="spellStart"/>
            <w:r w:rsidRPr="004D12C4">
              <w:rPr>
                <w:rFonts w:ascii="Trebuchet MS" w:hAnsi="Trebuchet MS" w:cs="MontserratRoman-Bold"/>
                <w:lang w:val="en-US"/>
              </w:rPr>
              <w:t>doi</w:t>
            </w:r>
            <w:proofErr w:type="spellEnd"/>
            <w:r w:rsidRPr="004D12C4">
              <w:rPr>
                <w:rFonts w:ascii="Trebuchet MS" w:hAnsi="Trebuchet MS" w:cs="MontserratRoman-Bold"/>
                <w:lang w:val="en-US"/>
              </w:rPr>
              <w:t xml:space="preserve"> ani </w:t>
            </w:r>
            <w:proofErr w:type="spellStart"/>
            <w:r w:rsidRPr="004D12C4">
              <w:rPr>
                <w:rFonts w:ascii="Trebuchet MS" w:hAnsi="Trebuchet MS" w:cs="MontserratRoman-Bold"/>
                <w:lang w:val="en-US"/>
              </w:rPr>
              <w:t>fiscali</w:t>
            </w:r>
            <w:proofErr w:type="spellEnd"/>
            <w:r w:rsidRPr="004D12C4">
              <w:rPr>
                <w:rFonts w:ascii="Trebuchet MS" w:hAnsi="Trebuchet MS" w:cs="MontserratRoman-Bold"/>
                <w:lang w:val="en-US"/>
              </w:rPr>
              <w:t xml:space="preserve"> </w:t>
            </w:r>
            <w:proofErr w:type="spellStart"/>
            <w:r w:rsidRPr="004D12C4">
              <w:rPr>
                <w:rFonts w:ascii="Trebuchet MS" w:hAnsi="Trebuchet MS" w:cs="MontserratRoman-Bold"/>
                <w:lang w:val="en-US"/>
              </w:rPr>
              <w:t>înainte</w:t>
            </w:r>
            <w:proofErr w:type="spellEnd"/>
            <w:r w:rsidRPr="004D12C4">
              <w:rPr>
                <w:rFonts w:ascii="Trebuchet MS" w:hAnsi="Trebuchet MS" w:cs="MontserratRoman-Bold"/>
                <w:lang w:val="en-US"/>
              </w:rPr>
              <w:t xml:space="preserve"> de data </w:t>
            </w:r>
            <w:proofErr w:type="spellStart"/>
            <w:r w:rsidRPr="004D12C4">
              <w:rPr>
                <w:rFonts w:ascii="Trebuchet MS" w:hAnsi="Trebuchet MS" w:cs="MontserratRoman-Bold"/>
                <w:lang w:val="en-US"/>
              </w:rPr>
              <w:t>depunerii</w:t>
            </w:r>
            <w:proofErr w:type="spellEnd"/>
            <w:r w:rsidRPr="004D12C4">
              <w:rPr>
                <w:rFonts w:ascii="Trebuchet MS" w:hAnsi="Trebuchet MS" w:cs="MontserratRoman-Bold"/>
                <w:lang w:val="en-US"/>
              </w:rPr>
              <w:t xml:space="preserve"> </w:t>
            </w:r>
            <w:proofErr w:type="spellStart"/>
            <w:r w:rsidRPr="004D12C4">
              <w:rPr>
                <w:rFonts w:ascii="Trebuchet MS" w:hAnsi="Trebuchet MS" w:cs="MontserratRoman-Bold"/>
                <w:lang w:val="en-US"/>
              </w:rPr>
              <w:t>cererii</w:t>
            </w:r>
            <w:proofErr w:type="spellEnd"/>
            <w:r w:rsidRPr="004D12C4">
              <w:rPr>
                <w:rFonts w:ascii="Trebuchet MS" w:hAnsi="Trebuchet MS" w:cs="MontserratRoman-Bold"/>
                <w:lang w:val="en-US"/>
              </w:rPr>
              <w:t xml:space="preserve"> de </w:t>
            </w:r>
            <w:proofErr w:type="spellStart"/>
            <w:r w:rsidRPr="004D12C4">
              <w:rPr>
                <w:rFonts w:ascii="Trebuchet MS" w:hAnsi="Trebuchet MS" w:cs="MontserratRoman-Bold"/>
                <w:lang w:val="en-US"/>
              </w:rPr>
              <w:t>finanţare</w:t>
            </w:r>
            <w:proofErr w:type="spellEnd"/>
            <w:r w:rsidRPr="004D12C4">
              <w:rPr>
                <w:rFonts w:ascii="Trebuchet MS" w:hAnsi="Trebuchet MS" w:cs="MontserratRoman-Bold"/>
                <w:lang w:val="en-US"/>
              </w:rPr>
              <w:t xml:space="preserve"> şi </w:t>
            </w:r>
            <w:proofErr w:type="spellStart"/>
            <w:r w:rsidRPr="004D12C4">
              <w:rPr>
                <w:rFonts w:ascii="Trebuchet MS" w:hAnsi="Trebuchet MS" w:cs="MontserratRoman-Bold"/>
                <w:lang w:val="en-US"/>
              </w:rPr>
              <w:t>anul</w:t>
            </w:r>
            <w:proofErr w:type="spellEnd"/>
            <w:r w:rsidRPr="004D12C4">
              <w:rPr>
                <w:rFonts w:ascii="Trebuchet MS" w:hAnsi="Trebuchet MS" w:cs="MontserratRoman-Bold"/>
                <w:lang w:val="en-US"/>
              </w:rPr>
              <w:t xml:space="preserve"> </w:t>
            </w:r>
            <w:proofErr w:type="spellStart"/>
            <w:r w:rsidRPr="004D12C4">
              <w:rPr>
                <w:rFonts w:ascii="Trebuchet MS" w:hAnsi="Trebuchet MS" w:cs="MontserratRoman-Bold"/>
                <w:lang w:val="en-US"/>
              </w:rPr>
              <w:t>curent</w:t>
            </w:r>
            <w:proofErr w:type="spellEnd"/>
            <w:r w:rsidRPr="004D12C4">
              <w:rPr>
                <w:rFonts w:ascii="Trebuchet MS" w:hAnsi="Trebuchet MS" w:cs="MontserratRoman-Bold"/>
                <w:lang w:val="en-US"/>
              </w:rPr>
              <w:t xml:space="preserve"> </w:t>
            </w:r>
            <w:proofErr w:type="spellStart"/>
            <w:r w:rsidRPr="004D12C4">
              <w:rPr>
                <w:rFonts w:ascii="Trebuchet MS" w:hAnsi="Trebuchet MS" w:cs="MontserratRoman-Bold"/>
                <w:lang w:val="en-US"/>
              </w:rPr>
              <w:t>depunerii</w:t>
            </w:r>
            <w:proofErr w:type="spellEnd"/>
            <w:r w:rsidRPr="004D12C4">
              <w:rPr>
                <w:rFonts w:ascii="Trebuchet MS" w:hAnsi="Trebuchet MS" w:cs="MontserratRoman-Bold"/>
                <w:lang w:val="en-US"/>
              </w:rPr>
              <w:t xml:space="preserve"> </w:t>
            </w:r>
            <w:proofErr w:type="spellStart"/>
            <w:r w:rsidRPr="004D12C4">
              <w:rPr>
                <w:rFonts w:ascii="Trebuchet MS" w:hAnsi="Trebuchet MS" w:cs="MontserratRoman-Bold"/>
                <w:lang w:val="en-US"/>
              </w:rPr>
              <w:t>cererii</w:t>
            </w:r>
            <w:proofErr w:type="spellEnd"/>
            <w:r w:rsidRPr="004D12C4">
              <w:rPr>
                <w:rFonts w:ascii="Trebuchet MS" w:hAnsi="Trebuchet MS" w:cs="MontserratRoman-Bold"/>
                <w:lang w:val="en-US"/>
              </w:rPr>
              <w:t xml:space="preserve"> de </w:t>
            </w:r>
            <w:proofErr w:type="spellStart"/>
            <w:r w:rsidRPr="004D12C4">
              <w:rPr>
                <w:rFonts w:ascii="Trebuchet MS" w:hAnsi="Trebuchet MS" w:cs="MontserratRoman-Bold"/>
                <w:lang w:val="en-US"/>
              </w:rPr>
              <w:t>finanţare</w:t>
            </w:r>
            <w:proofErr w:type="spellEnd"/>
            <w:r w:rsidRPr="004D12C4">
              <w:rPr>
                <w:rFonts w:ascii="Trebuchet MS" w:hAnsi="Trebuchet MS" w:cs="MontserratRoman-Regular"/>
                <w:lang w:val="en-US"/>
              </w:rPr>
              <w:t>.</w:t>
            </w:r>
          </w:p>
          <w:p w14:paraId="782CAA02" w14:textId="77777777" w:rsidR="00072746" w:rsidRPr="004D12C4" w:rsidRDefault="00072746" w:rsidP="00072746">
            <w:pPr>
              <w:autoSpaceDE w:val="0"/>
              <w:autoSpaceDN w:val="0"/>
              <w:adjustRightInd w:val="0"/>
              <w:spacing w:line="360" w:lineRule="auto"/>
              <w:jc w:val="both"/>
              <w:rPr>
                <w:rFonts w:ascii="Trebuchet MS" w:hAnsi="Trebuchet MS" w:cs="MontserratRoman-Regular"/>
                <w:lang w:val="en-US"/>
              </w:rPr>
            </w:pPr>
          </w:p>
          <w:p w14:paraId="648309C2" w14:textId="4EA83063" w:rsidR="00072746" w:rsidRPr="004D12C4" w:rsidRDefault="00072746" w:rsidP="00D506F2">
            <w:pPr>
              <w:pStyle w:val="NormalWeb"/>
              <w:numPr>
                <w:ilvl w:val="0"/>
                <w:numId w:val="21"/>
              </w:numPr>
              <w:spacing w:before="0" w:beforeAutospacing="0" w:after="0" w:afterAutospacing="0" w:line="360" w:lineRule="auto"/>
              <w:jc w:val="both"/>
              <w:rPr>
                <w:rFonts w:ascii="Trebuchet MS" w:hAnsi="Trebuchet MS" w:cs="Calibri"/>
                <w:sz w:val="22"/>
                <w:szCs w:val="22"/>
                <w:lang w:val="ro-RO"/>
              </w:rPr>
            </w:pPr>
            <w:r w:rsidRPr="004D12C4">
              <w:rPr>
                <w:rFonts w:ascii="Trebuchet MS" w:hAnsi="Trebuchet MS" w:cs="Calibri"/>
                <w:sz w:val="22"/>
                <w:szCs w:val="22"/>
                <w:lang w:val="ro-RO"/>
              </w:rPr>
              <w:t xml:space="preserve">Ajutorul de </w:t>
            </w:r>
            <w:r w:rsidRPr="004D12C4">
              <w:rPr>
                <w:rFonts w:ascii="Trebuchet MS" w:hAnsi="Trebuchet MS" w:cs="Calibri"/>
                <w:i/>
                <w:iCs/>
                <w:sz w:val="22"/>
                <w:szCs w:val="22"/>
                <w:lang w:val="ro-RO"/>
              </w:rPr>
              <w:t>minimis</w:t>
            </w:r>
            <w:r w:rsidRPr="004D12C4">
              <w:rPr>
                <w:rFonts w:ascii="Trebuchet MS" w:hAnsi="Trebuchet MS" w:cs="Calibri"/>
                <w:sz w:val="22"/>
                <w:szCs w:val="22"/>
                <w:lang w:val="ro-RO"/>
              </w:rPr>
              <w:t xml:space="preserve"> se consideră acordat în momentul în care dreptul legal de a beneficia de acesta este conferit întreprinderii, indiferent de data la care ajutorul de </w:t>
            </w:r>
            <w:r w:rsidRPr="004D12C4">
              <w:rPr>
                <w:rFonts w:ascii="Trebuchet MS" w:hAnsi="Trebuchet MS" w:cs="Calibri"/>
                <w:i/>
                <w:iCs/>
                <w:sz w:val="22"/>
                <w:szCs w:val="22"/>
                <w:lang w:val="ro-RO"/>
              </w:rPr>
              <w:t>minimis</w:t>
            </w:r>
            <w:r w:rsidRPr="004D12C4">
              <w:rPr>
                <w:rFonts w:ascii="Trebuchet MS" w:hAnsi="Trebuchet MS" w:cs="Calibri"/>
                <w:sz w:val="22"/>
                <w:szCs w:val="22"/>
                <w:lang w:val="ro-RO"/>
              </w:rPr>
              <w:t xml:space="preserve"> se plăteşte. </w:t>
            </w:r>
          </w:p>
          <w:p w14:paraId="121A3B36" w14:textId="77777777" w:rsidR="00072746" w:rsidRPr="004D12C4" w:rsidRDefault="00072746" w:rsidP="00D506F2">
            <w:pPr>
              <w:pStyle w:val="NormalWeb"/>
              <w:spacing w:before="0" w:beforeAutospacing="0" w:after="0" w:afterAutospacing="0" w:line="360" w:lineRule="auto"/>
              <w:jc w:val="both"/>
              <w:rPr>
                <w:rFonts w:ascii="Trebuchet MS" w:hAnsi="Trebuchet MS" w:cs="Calibri"/>
                <w:sz w:val="22"/>
                <w:szCs w:val="22"/>
                <w:lang w:val="ro-RO"/>
              </w:rPr>
            </w:pPr>
            <w:proofErr w:type="spellStart"/>
            <w:r w:rsidRPr="004D12C4">
              <w:rPr>
                <w:rFonts w:ascii="Trebuchet MS" w:hAnsi="Trebuchet MS" w:cs="Calibri"/>
                <w:sz w:val="22"/>
                <w:szCs w:val="22"/>
              </w:rPr>
              <w:t>În</w:t>
            </w:r>
            <w:proofErr w:type="spellEnd"/>
            <w:r w:rsidRPr="004D12C4">
              <w:rPr>
                <w:rFonts w:ascii="Trebuchet MS" w:hAnsi="Trebuchet MS" w:cs="Calibri"/>
                <w:sz w:val="22"/>
                <w:szCs w:val="22"/>
              </w:rPr>
              <w:t xml:space="preserve"> </w:t>
            </w:r>
            <w:proofErr w:type="spellStart"/>
            <w:r w:rsidRPr="004D12C4">
              <w:rPr>
                <w:rFonts w:ascii="Trebuchet MS" w:hAnsi="Trebuchet MS" w:cs="Calibri"/>
                <w:sz w:val="22"/>
                <w:szCs w:val="22"/>
              </w:rPr>
              <w:t>cazul</w:t>
            </w:r>
            <w:proofErr w:type="spellEnd"/>
            <w:r w:rsidRPr="004D12C4">
              <w:rPr>
                <w:rFonts w:ascii="Trebuchet MS" w:hAnsi="Trebuchet MS" w:cs="Calibri"/>
                <w:sz w:val="22"/>
                <w:szCs w:val="22"/>
              </w:rPr>
              <w:t xml:space="preserve"> PRSM, data </w:t>
            </w:r>
            <w:proofErr w:type="spellStart"/>
            <w:r w:rsidRPr="004D12C4">
              <w:rPr>
                <w:rFonts w:ascii="Trebuchet MS" w:hAnsi="Trebuchet MS" w:cs="Calibri"/>
                <w:sz w:val="22"/>
                <w:szCs w:val="22"/>
              </w:rPr>
              <w:t>acordării</w:t>
            </w:r>
            <w:proofErr w:type="spellEnd"/>
            <w:r w:rsidRPr="004D12C4">
              <w:rPr>
                <w:rFonts w:ascii="Trebuchet MS" w:hAnsi="Trebuchet MS" w:cs="Calibri"/>
                <w:sz w:val="22"/>
                <w:szCs w:val="22"/>
              </w:rPr>
              <w:t xml:space="preserve"> </w:t>
            </w:r>
            <w:proofErr w:type="spellStart"/>
            <w:r w:rsidRPr="004D12C4">
              <w:rPr>
                <w:rFonts w:ascii="Trebuchet MS" w:hAnsi="Trebuchet MS" w:cs="Calibri"/>
                <w:sz w:val="22"/>
                <w:szCs w:val="22"/>
              </w:rPr>
              <w:t>ajutorului</w:t>
            </w:r>
            <w:proofErr w:type="spellEnd"/>
            <w:r w:rsidRPr="004D12C4">
              <w:rPr>
                <w:rFonts w:ascii="Trebuchet MS" w:hAnsi="Trebuchet MS" w:cs="Calibri"/>
                <w:sz w:val="22"/>
                <w:szCs w:val="22"/>
              </w:rPr>
              <w:t xml:space="preserve"> </w:t>
            </w:r>
            <w:proofErr w:type="spellStart"/>
            <w:r w:rsidRPr="004D12C4">
              <w:rPr>
                <w:rFonts w:ascii="Trebuchet MS" w:hAnsi="Trebuchet MS" w:cs="Calibri"/>
                <w:sz w:val="22"/>
                <w:szCs w:val="22"/>
              </w:rPr>
              <w:t>este</w:t>
            </w:r>
            <w:proofErr w:type="spellEnd"/>
            <w:r w:rsidRPr="004D12C4">
              <w:rPr>
                <w:rFonts w:ascii="Trebuchet MS" w:hAnsi="Trebuchet MS" w:cs="Calibri"/>
                <w:sz w:val="22"/>
                <w:szCs w:val="22"/>
              </w:rPr>
              <w:t xml:space="preserve"> data la care </w:t>
            </w:r>
            <w:proofErr w:type="spellStart"/>
            <w:r w:rsidRPr="004D12C4">
              <w:rPr>
                <w:rFonts w:ascii="Trebuchet MS" w:hAnsi="Trebuchet MS" w:cs="Calibri"/>
                <w:sz w:val="22"/>
                <w:szCs w:val="22"/>
              </w:rPr>
              <w:t>întră</w:t>
            </w:r>
            <w:proofErr w:type="spellEnd"/>
            <w:r w:rsidRPr="004D12C4">
              <w:rPr>
                <w:rFonts w:ascii="Trebuchet MS" w:hAnsi="Trebuchet MS" w:cs="Calibri"/>
                <w:sz w:val="22"/>
                <w:szCs w:val="22"/>
              </w:rPr>
              <w:t xml:space="preserve"> </w:t>
            </w:r>
            <w:proofErr w:type="spellStart"/>
            <w:r w:rsidRPr="004D12C4">
              <w:rPr>
                <w:rFonts w:ascii="Trebuchet MS" w:hAnsi="Trebuchet MS" w:cs="Calibri"/>
                <w:sz w:val="22"/>
                <w:szCs w:val="22"/>
              </w:rPr>
              <w:t>în</w:t>
            </w:r>
            <w:proofErr w:type="spellEnd"/>
            <w:r w:rsidRPr="004D12C4">
              <w:rPr>
                <w:rFonts w:ascii="Trebuchet MS" w:hAnsi="Trebuchet MS" w:cs="Calibri"/>
                <w:sz w:val="22"/>
                <w:szCs w:val="22"/>
              </w:rPr>
              <w:t xml:space="preserve"> </w:t>
            </w:r>
            <w:proofErr w:type="spellStart"/>
            <w:r w:rsidRPr="004D12C4">
              <w:rPr>
                <w:rFonts w:ascii="Trebuchet MS" w:hAnsi="Trebuchet MS" w:cs="Calibri"/>
                <w:sz w:val="22"/>
                <w:szCs w:val="22"/>
              </w:rPr>
              <w:t>vigoare</w:t>
            </w:r>
            <w:proofErr w:type="spellEnd"/>
            <w:r w:rsidRPr="004D12C4">
              <w:rPr>
                <w:rFonts w:ascii="Trebuchet MS" w:hAnsi="Trebuchet MS" w:cs="Calibri"/>
                <w:sz w:val="22"/>
                <w:szCs w:val="22"/>
              </w:rPr>
              <w:t xml:space="preserve"> </w:t>
            </w:r>
            <w:proofErr w:type="spellStart"/>
            <w:r w:rsidRPr="004D12C4">
              <w:rPr>
                <w:rFonts w:ascii="Trebuchet MS" w:hAnsi="Trebuchet MS" w:cs="Calibri"/>
                <w:sz w:val="22"/>
                <w:szCs w:val="22"/>
              </w:rPr>
              <w:t>contractul</w:t>
            </w:r>
            <w:proofErr w:type="spellEnd"/>
            <w:r w:rsidRPr="004D12C4">
              <w:rPr>
                <w:rFonts w:ascii="Trebuchet MS" w:hAnsi="Trebuchet MS" w:cs="Calibri"/>
                <w:sz w:val="22"/>
                <w:szCs w:val="22"/>
              </w:rPr>
              <w:t xml:space="preserve"> de </w:t>
            </w:r>
            <w:proofErr w:type="spellStart"/>
            <w:r w:rsidRPr="004D12C4">
              <w:rPr>
                <w:rFonts w:ascii="Trebuchet MS" w:hAnsi="Trebuchet MS" w:cs="Calibri"/>
                <w:sz w:val="22"/>
                <w:szCs w:val="22"/>
              </w:rPr>
              <w:t>finanțare</w:t>
            </w:r>
            <w:proofErr w:type="spellEnd"/>
            <w:r w:rsidRPr="004D12C4">
              <w:rPr>
                <w:rFonts w:ascii="Trebuchet MS" w:hAnsi="Trebuchet MS" w:cs="Calibri"/>
                <w:sz w:val="22"/>
                <w:szCs w:val="22"/>
              </w:rPr>
              <w:t xml:space="preserve"> </w:t>
            </w:r>
            <w:proofErr w:type="spellStart"/>
            <w:r w:rsidRPr="004D12C4">
              <w:rPr>
                <w:rFonts w:ascii="Trebuchet MS" w:hAnsi="Trebuchet MS" w:cs="Calibri"/>
                <w:sz w:val="22"/>
                <w:szCs w:val="22"/>
              </w:rPr>
              <w:t>aferent</w:t>
            </w:r>
            <w:proofErr w:type="spellEnd"/>
            <w:r w:rsidRPr="004D12C4">
              <w:rPr>
                <w:rFonts w:ascii="Trebuchet MS" w:hAnsi="Trebuchet MS" w:cs="Calibri"/>
                <w:sz w:val="22"/>
                <w:szCs w:val="22"/>
              </w:rPr>
              <w:t xml:space="preserve"> </w:t>
            </w:r>
            <w:proofErr w:type="spellStart"/>
            <w:r w:rsidRPr="004D12C4">
              <w:rPr>
                <w:rFonts w:ascii="Trebuchet MS" w:hAnsi="Trebuchet MS" w:cs="Calibri"/>
                <w:sz w:val="22"/>
                <w:szCs w:val="22"/>
              </w:rPr>
              <w:t>proiectului</w:t>
            </w:r>
            <w:proofErr w:type="spellEnd"/>
            <w:r w:rsidRPr="004D12C4">
              <w:rPr>
                <w:rFonts w:ascii="Trebuchet MS" w:hAnsi="Trebuchet MS" w:cs="Calibri"/>
                <w:sz w:val="22"/>
                <w:szCs w:val="22"/>
              </w:rPr>
              <w:t xml:space="preserve"> </w:t>
            </w:r>
            <w:proofErr w:type="spellStart"/>
            <w:r w:rsidRPr="004D12C4">
              <w:rPr>
                <w:rFonts w:ascii="Trebuchet MS" w:hAnsi="Trebuchet MS" w:cs="Calibri"/>
                <w:sz w:val="22"/>
                <w:szCs w:val="22"/>
              </w:rPr>
              <w:t>propus</w:t>
            </w:r>
            <w:proofErr w:type="spellEnd"/>
            <w:r w:rsidRPr="004D12C4">
              <w:rPr>
                <w:rFonts w:ascii="Trebuchet MS" w:hAnsi="Trebuchet MS" w:cs="Calibri"/>
                <w:sz w:val="22"/>
                <w:szCs w:val="22"/>
              </w:rPr>
              <w:t xml:space="preserve"> </w:t>
            </w:r>
            <w:proofErr w:type="spellStart"/>
            <w:r w:rsidRPr="004D12C4">
              <w:rPr>
                <w:rFonts w:ascii="Trebuchet MS" w:hAnsi="Trebuchet MS" w:cs="Calibri"/>
                <w:sz w:val="22"/>
                <w:szCs w:val="22"/>
              </w:rPr>
              <w:t>prin</w:t>
            </w:r>
            <w:proofErr w:type="spellEnd"/>
            <w:r w:rsidRPr="004D12C4">
              <w:rPr>
                <w:rFonts w:ascii="Trebuchet MS" w:hAnsi="Trebuchet MS" w:cs="Calibri"/>
                <w:sz w:val="22"/>
                <w:szCs w:val="22"/>
              </w:rPr>
              <w:t xml:space="preserve"> </w:t>
            </w:r>
            <w:proofErr w:type="spellStart"/>
            <w:r w:rsidRPr="004D12C4">
              <w:rPr>
                <w:rFonts w:ascii="Trebuchet MS" w:hAnsi="Trebuchet MS" w:cs="Calibri"/>
                <w:sz w:val="22"/>
                <w:szCs w:val="22"/>
              </w:rPr>
              <w:t>cererea</w:t>
            </w:r>
            <w:proofErr w:type="spellEnd"/>
            <w:r w:rsidRPr="004D12C4">
              <w:rPr>
                <w:rFonts w:ascii="Trebuchet MS" w:hAnsi="Trebuchet MS" w:cs="Calibri"/>
                <w:sz w:val="22"/>
                <w:szCs w:val="22"/>
              </w:rPr>
              <w:t xml:space="preserve"> de </w:t>
            </w:r>
            <w:proofErr w:type="spellStart"/>
            <w:r w:rsidRPr="004D12C4">
              <w:rPr>
                <w:rFonts w:ascii="Trebuchet MS" w:hAnsi="Trebuchet MS" w:cs="Calibri"/>
                <w:sz w:val="22"/>
                <w:szCs w:val="22"/>
              </w:rPr>
              <w:t>finanțare</w:t>
            </w:r>
            <w:proofErr w:type="spellEnd"/>
            <w:r w:rsidRPr="004D12C4">
              <w:rPr>
                <w:rFonts w:ascii="Trebuchet MS" w:hAnsi="Trebuchet MS" w:cs="Calibri"/>
                <w:sz w:val="22"/>
                <w:szCs w:val="22"/>
              </w:rPr>
              <w:t xml:space="preserve">, </w:t>
            </w:r>
            <w:proofErr w:type="spellStart"/>
            <w:r w:rsidRPr="004D12C4">
              <w:rPr>
                <w:rFonts w:ascii="Trebuchet MS" w:hAnsi="Trebuchet MS" w:cs="Calibri"/>
                <w:sz w:val="22"/>
                <w:szCs w:val="22"/>
              </w:rPr>
              <w:t>indiferent</w:t>
            </w:r>
            <w:proofErr w:type="spellEnd"/>
            <w:r w:rsidRPr="004D12C4">
              <w:rPr>
                <w:rFonts w:ascii="Trebuchet MS" w:hAnsi="Trebuchet MS" w:cs="Calibri"/>
                <w:sz w:val="22"/>
                <w:szCs w:val="22"/>
              </w:rPr>
              <w:t xml:space="preserve"> de </w:t>
            </w:r>
            <w:proofErr w:type="spellStart"/>
            <w:r w:rsidRPr="004D12C4">
              <w:rPr>
                <w:rFonts w:ascii="Trebuchet MS" w:hAnsi="Trebuchet MS" w:cs="Calibri"/>
                <w:sz w:val="22"/>
                <w:szCs w:val="22"/>
              </w:rPr>
              <w:t>momentul</w:t>
            </w:r>
            <w:proofErr w:type="spellEnd"/>
            <w:r w:rsidRPr="004D12C4">
              <w:rPr>
                <w:rFonts w:ascii="Trebuchet MS" w:hAnsi="Trebuchet MS" w:cs="Calibri"/>
                <w:sz w:val="22"/>
                <w:szCs w:val="22"/>
              </w:rPr>
              <w:t xml:space="preserve"> </w:t>
            </w:r>
            <w:proofErr w:type="spellStart"/>
            <w:r w:rsidRPr="004D12C4">
              <w:rPr>
                <w:rFonts w:ascii="Trebuchet MS" w:hAnsi="Trebuchet MS" w:cs="Calibri"/>
                <w:sz w:val="22"/>
                <w:szCs w:val="22"/>
              </w:rPr>
              <w:t>efectuării</w:t>
            </w:r>
            <w:proofErr w:type="spellEnd"/>
            <w:r w:rsidRPr="004D12C4">
              <w:rPr>
                <w:rFonts w:ascii="Trebuchet MS" w:hAnsi="Trebuchet MS" w:cs="Calibri"/>
                <w:sz w:val="22"/>
                <w:szCs w:val="22"/>
              </w:rPr>
              <w:t xml:space="preserve"> </w:t>
            </w:r>
            <w:proofErr w:type="spellStart"/>
            <w:r w:rsidRPr="004D12C4">
              <w:rPr>
                <w:rFonts w:ascii="Trebuchet MS" w:hAnsi="Trebuchet MS" w:cs="Calibri"/>
                <w:sz w:val="22"/>
                <w:szCs w:val="22"/>
              </w:rPr>
              <w:t>plăților</w:t>
            </w:r>
            <w:proofErr w:type="spellEnd"/>
            <w:r w:rsidRPr="004D12C4">
              <w:rPr>
                <w:rFonts w:ascii="Trebuchet MS" w:hAnsi="Trebuchet MS" w:cs="Calibri"/>
                <w:sz w:val="22"/>
                <w:szCs w:val="22"/>
              </w:rPr>
              <w:t>/</w:t>
            </w:r>
            <w:proofErr w:type="spellStart"/>
            <w:r w:rsidRPr="004D12C4">
              <w:rPr>
                <w:rFonts w:ascii="Trebuchet MS" w:hAnsi="Trebuchet MS" w:cs="Calibri"/>
                <w:sz w:val="22"/>
                <w:szCs w:val="22"/>
              </w:rPr>
              <w:t>rambursărilor</w:t>
            </w:r>
            <w:proofErr w:type="spellEnd"/>
            <w:r w:rsidRPr="004D12C4">
              <w:rPr>
                <w:rFonts w:ascii="Trebuchet MS" w:hAnsi="Trebuchet MS" w:cs="Calibri"/>
                <w:sz w:val="22"/>
                <w:szCs w:val="22"/>
              </w:rPr>
              <w:t xml:space="preserve"> </w:t>
            </w:r>
            <w:proofErr w:type="spellStart"/>
            <w:r w:rsidRPr="004D12C4">
              <w:rPr>
                <w:rFonts w:ascii="Trebuchet MS" w:hAnsi="Trebuchet MS" w:cs="Calibri"/>
                <w:sz w:val="22"/>
                <w:szCs w:val="22"/>
              </w:rPr>
              <w:t>efective</w:t>
            </w:r>
            <w:proofErr w:type="spellEnd"/>
            <w:r w:rsidRPr="004D12C4">
              <w:rPr>
                <w:rFonts w:ascii="Trebuchet MS" w:hAnsi="Trebuchet MS" w:cs="Calibri"/>
                <w:sz w:val="22"/>
                <w:szCs w:val="22"/>
              </w:rPr>
              <w:t>.</w:t>
            </w:r>
          </w:p>
          <w:p w14:paraId="135E3108" w14:textId="77777777" w:rsidR="00072746" w:rsidRPr="004D12C4" w:rsidRDefault="00072746">
            <w:pPr>
              <w:pStyle w:val="NormalWeb"/>
              <w:numPr>
                <w:ilvl w:val="0"/>
                <w:numId w:val="21"/>
              </w:numPr>
              <w:spacing w:before="0" w:beforeAutospacing="0" w:after="0" w:afterAutospacing="0" w:line="360" w:lineRule="auto"/>
              <w:jc w:val="both"/>
              <w:rPr>
                <w:rFonts w:ascii="Trebuchet MS" w:hAnsi="Trebuchet MS" w:cs="Calibri"/>
                <w:sz w:val="22"/>
                <w:szCs w:val="22"/>
                <w:lang w:val="ro-RO"/>
              </w:rPr>
            </w:pPr>
            <w:r w:rsidRPr="004D12C4">
              <w:rPr>
                <w:rFonts w:ascii="Trebuchet MS" w:hAnsi="Trebuchet MS" w:cs="Calibri"/>
                <w:sz w:val="22"/>
                <w:szCs w:val="22"/>
                <w:lang w:val="ro-RO"/>
              </w:rPr>
              <w:t xml:space="preserve">În cazul în care, prin acordarea unor noi ajutoare </w:t>
            </w:r>
            <w:r w:rsidRPr="004D12C4">
              <w:rPr>
                <w:rFonts w:ascii="Trebuchet MS" w:hAnsi="Trebuchet MS" w:cs="Calibri"/>
                <w:i/>
                <w:sz w:val="22"/>
                <w:szCs w:val="22"/>
                <w:lang w:val="ro-RO"/>
              </w:rPr>
              <w:t>de minimis,</w:t>
            </w:r>
            <w:r w:rsidRPr="004D12C4">
              <w:rPr>
                <w:rFonts w:ascii="Trebuchet MS" w:hAnsi="Trebuchet MS" w:cs="Calibri"/>
                <w:sz w:val="22"/>
                <w:szCs w:val="22"/>
                <w:lang w:val="ro-RO"/>
              </w:rPr>
              <w:t xml:space="preserve"> s-ar depăși plafonul maxim menționat în cadrul acestui ghid, întreprinderea poate beneficia, dacă solicită acest lucru, de prevederile prezentei schemei de ajutor </w:t>
            </w:r>
            <w:r w:rsidRPr="004D12C4">
              <w:rPr>
                <w:rFonts w:ascii="Trebuchet MS" w:hAnsi="Trebuchet MS" w:cs="Calibri"/>
                <w:i/>
                <w:sz w:val="22"/>
                <w:szCs w:val="22"/>
                <w:lang w:val="ro-RO"/>
              </w:rPr>
              <w:t xml:space="preserve">de minimis </w:t>
            </w:r>
            <w:r w:rsidRPr="004D12C4">
              <w:rPr>
                <w:rFonts w:ascii="Trebuchet MS" w:hAnsi="Trebuchet MS" w:cs="Calibri"/>
                <w:sz w:val="22"/>
                <w:szCs w:val="22"/>
                <w:lang w:val="ro-RO"/>
              </w:rPr>
              <w:t>doar</w:t>
            </w:r>
            <w:r w:rsidRPr="004D12C4">
              <w:rPr>
                <w:rFonts w:ascii="Trebuchet MS" w:hAnsi="Trebuchet MS" w:cs="Calibri"/>
                <w:i/>
                <w:sz w:val="22"/>
                <w:szCs w:val="22"/>
                <w:lang w:val="ro-RO"/>
              </w:rPr>
              <w:t xml:space="preserve"> </w:t>
            </w:r>
            <w:r w:rsidRPr="004D12C4">
              <w:rPr>
                <w:rFonts w:ascii="Trebuchet MS" w:hAnsi="Trebuchet MS" w:cs="Calibri"/>
                <w:sz w:val="22"/>
                <w:szCs w:val="22"/>
                <w:lang w:val="ro-RO"/>
              </w:rPr>
              <w:t xml:space="preserve">pentru acea fracțiune din ajutor care, cumulată cu restul ajutoarelor </w:t>
            </w:r>
            <w:r w:rsidRPr="004D12C4">
              <w:rPr>
                <w:rFonts w:ascii="Trebuchet MS" w:hAnsi="Trebuchet MS" w:cs="Calibri"/>
                <w:i/>
                <w:sz w:val="22"/>
                <w:szCs w:val="22"/>
                <w:lang w:val="ro-RO"/>
              </w:rPr>
              <w:t>de minimis</w:t>
            </w:r>
            <w:r w:rsidRPr="004D12C4">
              <w:rPr>
                <w:rFonts w:ascii="Trebuchet MS" w:hAnsi="Trebuchet MS" w:cs="Calibri"/>
                <w:sz w:val="22"/>
                <w:szCs w:val="22"/>
                <w:lang w:val="ro-RO"/>
              </w:rPr>
              <w:t xml:space="preserve"> primite anterior, nu depășește acest plafon.</w:t>
            </w:r>
          </w:p>
          <w:p w14:paraId="4C53D4F2" w14:textId="61216923" w:rsidR="00072746" w:rsidRPr="004D12C4" w:rsidRDefault="00072746" w:rsidP="00072746">
            <w:pPr>
              <w:pStyle w:val="NormalWeb"/>
              <w:spacing w:before="0" w:beforeAutospacing="0" w:after="0" w:afterAutospacing="0" w:line="360" w:lineRule="auto"/>
              <w:jc w:val="both"/>
              <w:rPr>
                <w:rFonts w:ascii="Trebuchet MS" w:hAnsi="Trebuchet MS" w:cs="Calibri"/>
                <w:sz w:val="22"/>
                <w:szCs w:val="22"/>
                <w:lang w:val="ro-RO"/>
              </w:rPr>
            </w:pPr>
            <w:r w:rsidRPr="004D12C4">
              <w:rPr>
                <w:rFonts w:ascii="Trebuchet MS" w:hAnsi="Trebuchet MS" w:cs="Calibri"/>
                <w:sz w:val="22"/>
                <w:szCs w:val="22"/>
                <w:lang w:val="ro-RO"/>
              </w:rPr>
              <w:t xml:space="preserve">În cazul în care, după aplicarea regulilor de cumul, valoarea finanțării nerambursabile solicitate prin cererea de finanțare depășește plafonul de </w:t>
            </w:r>
            <w:r w:rsidRPr="004D12C4">
              <w:rPr>
                <w:rFonts w:ascii="Trebuchet MS" w:hAnsi="Trebuchet MS" w:cs="Calibri"/>
                <w:i/>
                <w:iCs/>
                <w:sz w:val="22"/>
                <w:szCs w:val="22"/>
                <w:lang w:val="ro-RO"/>
              </w:rPr>
              <w:t>minimis,</w:t>
            </w:r>
            <w:r w:rsidRPr="004D12C4">
              <w:rPr>
                <w:rFonts w:ascii="Trebuchet MS" w:hAnsi="Trebuchet MS" w:cs="Calibri"/>
                <w:sz w:val="22"/>
                <w:szCs w:val="22"/>
                <w:lang w:val="ro-RO"/>
              </w:rPr>
              <w:t xml:space="preserve"> cererea de finanțare va fi respinsă. În </w:t>
            </w:r>
            <w:r w:rsidRPr="004D12C4">
              <w:rPr>
                <w:rFonts w:ascii="Trebuchet MS" w:hAnsi="Trebuchet MS" w:cs="Calibri"/>
                <w:sz w:val="22"/>
                <w:szCs w:val="22"/>
                <w:lang w:val="ro-RO"/>
              </w:rPr>
              <w:lastRenderedPageBreak/>
              <w:t xml:space="preserve">acest caz nu poate fi acordat un nou ajutor de </w:t>
            </w:r>
            <w:r w:rsidRPr="004D12C4">
              <w:rPr>
                <w:rFonts w:ascii="Trebuchet MS" w:hAnsi="Trebuchet MS" w:cs="Calibri"/>
                <w:i/>
                <w:iCs/>
                <w:sz w:val="22"/>
                <w:szCs w:val="22"/>
                <w:lang w:val="ro-RO"/>
              </w:rPr>
              <w:t>minimis</w:t>
            </w:r>
            <w:r w:rsidRPr="004D12C4">
              <w:rPr>
                <w:rFonts w:ascii="Trebuchet MS" w:hAnsi="Trebuchet MS" w:cs="Calibri"/>
                <w:sz w:val="22"/>
                <w:szCs w:val="22"/>
                <w:lang w:val="ro-RO"/>
              </w:rPr>
              <w:t xml:space="preserve"> doar pentru acea parte din finanțarea solicitată care s-ar încadra în plafonul de </w:t>
            </w:r>
            <w:r w:rsidRPr="004D12C4">
              <w:rPr>
                <w:rFonts w:ascii="Trebuchet MS" w:hAnsi="Trebuchet MS" w:cs="Calibri"/>
                <w:i/>
                <w:iCs/>
                <w:sz w:val="22"/>
                <w:szCs w:val="22"/>
                <w:lang w:val="ro-RO"/>
              </w:rPr>
              <w:t>minimis</w:t>
            </w:r>
            <w:r w:rsidRPr="004D12C4">
              <w:rPr>
                <w:rFonts w:ascii="Trebuchet MS" w:hAnsi="Trebuchet MS" w:cs="Calibri"/>
                <w:sz w:val="22"/>
                <w:szCs w:val="22"/>
                <w:lang w:val="ro-RO"/>
              </w:rPr>
              <w:t xml:space="preserve"> aplicabil.</w:t>
            </w:r>
          </w:p>
          <w:p w14:paraId="469B98A5" w14:textId="18E9902F" w:rsidR="00072746" w:rsidRPr="004D12C4" w:rsidRDefault="00072746">
            <w:pPr>
              <w:pStyle w:val="NormalWeb"/>
              <w:numPr>
                <w:ilvl w:val="0"/>
                <w:numId w:val="21"/>
              </w:numPr>
              <w:spacing w:before="0" w:beforeAutospacing="0" w:after="0" w:afterAutospacing="0" w:line="360" w:lineRule="auto"/>
              <w:jc w:val="both"/>
              <w:rPr>
                <w:rFonts w:ascii="Trebuchet MS" w:hAnsi="Trebuchet MS" w:cs="Calibri"/>
                <w:sz w:val="22"/>
                <w:szCs w:val="22"/>
                <w:lang w:val="ro-RO"/>
              </w:rPr>
            </w:pPr>
            <w:r w:rsidRPr="004D12C4">
              <w:rPr>
                <w:rFonts w:ascii="Trebuchet MS" w:hAnsi="Trebuchet MS" w:cs="Calibri"/>
                <w:sz w:val="22"/>
                <w:szCs w:val="22"/>
                <w:lang w:val="ro-RO"/>
              </w:rPr>
              <w:t xml:space="preserve">În cazul fuziunilor societăţilor sau al achiziţiilor de părţi sociale, atunci când se stabileşte dacă un nou ajutor de </w:t>
            </w:r>
            <w:r w:rsidRPr="004D12C4">
              <w:rPr>
                <w:rFonts w:ascii="Trebuchet MS" w:hAnsi="Trebuchet MS" w:cs="Calibri"/>
                <w:i/>
                <w:iCs/>
                <w:sz w:val="22"/>
                <w:szCs w:val="22"/>
                <w:lang w:val="ro-RO"/>
              </w:rPr>
              <w:t>minimis</w:t>
            </w:r>
            <w:r w:rsidRPr="004D12C4">
              <w:rPr>
                <w:rFonts w:ascii="Trebuchet MS" w:hAnsi="Trebuchet MS" w:cs="Calibri"/>
                <w:sz w:val="22"/>
                <w:szCs w:val="22"/>
                <w:lang w:val="ro-RO"/>
              </w:rPr>
              <w:t xml:space="preserve"> acordat unei întreprinderi noi sau întreprinderii care face achiziţia depăşeşte plafonul relevant, se iau în considerare toate ajutoarele de minimis anterioare acordate tuturor întreprinderilor care fuzionează. Ajutoarele de </w:t>
            </w:r>
            <w:r w:rsidRPr="004D12C4">
              <w:rPr>
                <w:rFonts w:ascii="Trebuchet MS" w:hAnsi="Trebuchet MS" w:cs="Calibri"/>
                <w:i/>
                <w:iCs/>
                <w:sz w:val="22"/>
                <w:szCs w:val="22"/>
                <w:lang w:val="ro-RO"/>
              </w:rPr>
              <w:t>minimis</w:t>
            </w:r>
            <w:r w:rsidRPr="004D12C4">
              <w:rPr>
                <w:rFonts w:ascii="Trebuchet MS" w:hAnsi="Trebuchet MS" w:cs="Calibri"/>
                <w:sz w:val="22"/>
                <w:szCs w:val="22"/>
                <w:lang w:val="ro-RO"/>
              </w:rPr>
              <w:t xml:space="preserve"> acordate legal înainte de fuziune sau achiziţie rămân legal acordate.</w:t>
            </w:r>
          </w:p>
          <w:p w14:paraId="5A3BBD8B" w14:textId="77777777" w:rsidR="00072746" w:rsidRPr="004D12C4" w:rsidRDefault="00072746">
            <w:pPr>
              <w:pStyle w:val="NormalWeb"/>
              <w:numPr>
                <w:ilvl w:val="0"/>
                <w:numId w:val="21"/>
              </w:numPr>
              <w:spacing w:before="0" w:beforeAutospacing="0" w:after="0" w:afterAutospacing="0" w:line="360" w:lineRule="auto"/>
              <w:jc w:val="both"/>
              <w:rPr>
                <w:rFonts w:ascii="Trebuchet MS" w:hAnsi="Trebuchet MS" w:cs="Calibri"/>
                <w:i/>
                <w:iCs/>
                <w:sz w:val="22"/>
                <w:szCs w:val="22"/>
                <w:lang w:val="ro-RO"/>
              </w:rPr>
            </w:pPr>
            <w:r w:rsidRPr="004D12C4">
              <w:rPr>
                <w:rFonts w:ascii="Trebuchet MS" w:hAnsi="Trebuchet MS" w:cs="Calibri"/>
                <w:sz w:val="22"/>
                <w:szCs w:val="22"/>
                <w:lang w:val="ro-RO"/>
              </w:rPr>
              <w:t xml:space="preserve">În cazul în care o întreprindere se împarte în două sau mai multe întreprinderi separate, ajutoarele de </w:t>
            </w:r>
            <w:r w:rsidRPr="004D12C4">
              <w:rPr>
                <w:rFonts w:ascii="Trebuchet MS" w:hAnsi="Trebuchet MS" w:cs="Calibri"/>
                <w:i/>
                <w:iCs/>
                <w:sz w:val="22"/>
                <w:szCs w:val="22"/>
                <w:lang w:val="ro-RO"/>
              </w:rPr>
              <w:t>minimis</w:t>
            </w:r>
            <w:r w:rsidRPr="004D12C4">
              <w:rPr>
                <w:rFonts w:ascii="Trebuchet MS" w:hAnsi="Trebuchet MS" w:cs="Calibri"/>
                <w:sz w:val="22"/>
                <w:szCs w:val="22"/>
                <w:lang w:val="ro-RO"/>
              </w:rPr>
              <w:t xml:space="preserve"> acordate înainte de separare se alocă întreprinderii care a beneficiat de acestea, şi anume întreprinderii care preia activităţile pentru care au fost utilizate ajutoarele de </w:t>
            </w:r>
            <w:r w:rsidRPr="004D12C4">
              <w:rPr>
                <w:rFonts w:ascii="Trebuchet MS" w:hAnsi="Trebuchet MS" w:cs="Calibri"/>
                <w:i/>
                <w:iCs/>
                <w:sz w:val="22"/>
                <w:szCs w:val="22"/>
                <w:lang w:val="ro-RO"/>
              </w:rPr>
              <w:t>minimis.</w:t>
            </w:r>
          </w:p>
          <w:p w14:paraId="40E361E6" w14:textId="77777777" w:rsidR="00072746" w:rsidRPr="004D12C4" w:rsidRDefault="00072746" w:rsidP="00072746">
            <w:pPr>
              <w:pStyle w:val="NormalWeb"/>
              <w:spacing w:before="0" w:beforeAutospacing="0" w:after="0" w:afterAutospacing="0" w:line="360" w:lineRule="auto"/>
              <w:jc w:val="both"/>
              <w:rPr>
                <w:rFonts w:ascii="Trebuchet MS" w:hAnsi="Trebuchet MS" w:cs="Calibri"/>
                <w:sz w:val="22"/>
                <w:szCs w:val="22"/>
                <w:lang w:val="ro-RO"/>
              </w:rPr>
            </w:pPr>
            <w:r w:rsidRPr="004D12C4">
              <w:rPr>
                <w:rFonts w:ascii="Trebuchet MS" w:hAnsi="Trebuchet MS" w:cs="Calibri"/>
                <w:sz w:val="22"/>
                <w:szCs w:val="22"/>
                <w:lang w:val="ro-RO"/>
              </w:rPr>
              <w:t xml:space="preserve"> În cazul în care o astfel de alocare nu este posibilă, ajutoarele de </w:t>
            </w:r>
            <w:r w:rsidRPr="004D12C4">
              <w:rPr>
                <w:rFonts w:ascii="Trebuchet MS" w:hAnsi="Trebuchet MS" w:cs="Calibri"/>
                <w:i/>
                <w:iCs/>
                <w:sz w:val="22"/>
                <w:szCs w:val="22"/>
                <w:lang w:val="ro-RO"/>
              </w:rPr>
              <w:t>minimis</w:t>
            </w:r>
            <w:r w:rsidRPr="004D12C4">
              <w:rPr>
                <w:rFonts w:ascii="Trebuchet MS" w:hAnsi="Trebuchet MS" w:cs="Calibri"/>
                <w:sz w:val="22"/>
                <w:szCs w:val="22"/>
                <w:lang w:val="ro-RO"/>
              </w:rPr>
              <w:t xml:space="preserve"> se alocă proporţional pe baza valorii contabile a capitalului social al noilor întreprinderi la data la care separarea produce efecte.</w:t>
            </w:r>
          </w:p>
          <w:p w14:paraId="6E2F9DAD" w14:textId="77777777" w:rsidR="00072746" w:rsidRPr="004D12C4" w:rsidRDefault="00072746" w:rsidP="00072746">
            <w:pPr>
              <w:suppressAutoHyphens/>
              <w:autoSpaceDN w:val="0"/>
              <w:spacing w:line="360" w:lineRule="auto"/>
              <w:contextualSpacing/>
              <w:jc w:val="both"/>
              <w:textAlignment w:val="baseline"/>
              <w:rPr>
                <w:rFonts w:ascii="Trebuchet MS" w:hAnsi="Trebuchet MS"/>
              </w:rPr>
            </w:pPr>
          </w:p>
          <w:p w14:paraId="33C0EFFB" w14:textId="77777777" w:rsidR="00072746" w:rsidRPr="004D12C4" w:rsidRDefault="00072746" w:rsidP="00072746">
            <w:pPr>
              <w:suppressAutoHyphens/>
              <w:autoSpaceDN w:val="0"/>
              <w:spacing w:line="360" w:lineRule="auto"/>
              <w:contextualSpacing/>
              <w:jc w:val="both"/>
              <w:textAlignment w:val="baseline"/>
              <w:rPr>
                <w:rFonts w:ascii="Trebuchet MS" w:hAnsi="Trebuchet MS"/>
              </w:rPr>
            </w:pPr>
            <w:r w:rsidRPr="004D12C4">
              <w:rPr>
                <w:rFonts w:ascii="Trebuchet MS" w:hAnsi="Trebuchet MS"/>
              </w:rPr>
              <w:t xml:space="preserve">Măsura se adresează microîntreprinderilor și </w:t>
            </w:r>
            <w:r w:rsidRPr="004D12C4">
              <w:rPr>
                <w:rFonts w:ascii="Trebuchet MS" w:hAnsi="Trebuchet MS" w:cs="Calibri"/>
              </w:rPr>
              <w:t>întreprinderilor mici non agricole, din mediul rural și din mediul urban (inclusiv din satele aparținătoare acestora), care solicită finanţare pentru investiţii</w:t>
            </w:r>
            <w:r w:rsidRPr="004D12C4">
              <w:rPr>
                <w:rFonts w:ascii="Trebuchet MS" w:hAnsi="Trebuchet MS"/>
              </w:rPr>
              <w:t xml:space="preserve"> în domeniile de activitate eligibile (clase CAEN) enumerate în anexa care face parte integrantă din prezentul ghid.</w:t>
            </w:r>
          </w:p>
          <w:p w14:paraId="0BC34D06" w14:textId="77777777" w:rsidR="00072746" w:rsidRPr="004D12C4" w:rsidRDefault="00072746" w:rsidP="00072746">
            <w:pPr>
              <w:pStyle w:val="NormalWeb"/>
              <w:spacing w:before="0" w:beforeAutospacing="0" w:after="0" w:afterAutospacing="0" w:line="360" w:lineRule="auto"/>
              <w:jc w:val="both"/>
              <w:rPr>
                <w:rFonts w:ascii="Trebuchet MS" w:hAnsi="Trebuchet MS" w:cs="Calibri"/>
                <w:sz w:val="22"/>
                <w:szCs w:val="22"/>
                <w:lang w:val="ro-RO"/>
              </w:rPr>
            </w:pPr>
          </w:p>
          <w:p w14:paraId="5E6E94AD" w14:textId="77777777" w:rsidR="00072746" w:rsidRPr="004D12C4" w:rsidRDefault="00072746" w:rsidP="00072746">
            <w:pPr>
              <w:pStyle w:val="NormalWeb"/>
              <w:spacing w:before="0" w:beforeAutospacing="0" w:after="0" w:afterAutospacing="0" w:line="360" w:lineRule="auto"/>
              <w:jc w:val="both"/>
              <w:rPr>
                <w:rFonts w:ascii="Trebuchet MS" w:hAnsi="Trebuchet MS"/>
                <w:sz w:val="22"/>
                <w:szCs w:val="22"/>
              </w:rPr>
            </w:pPr>
            <w:r w:rsidRPr="004D12C4">
              <w:rPr>
                <w:rFonts w:ascii="Trebuchet MS" w:hAnsi="Trebuchet MS"/>
                <w:sz w:val="22"/>
                <w:szCs w:val="22"/>
              </w:rPr>
              <w:t xml:space="preserve">Nu se </w:t>
            </w:r>
            <w:proofErr w:type="spellStart"/>
            <w:r w:rsidRPr="004D12C4">
              <w:rPr>
                <w:rFonts w:ascii="Trebuchet MS" w:hAnsi="Trebuchet MS"/>
                <w:sz w:val="22"/>
                <w:szCs w:val="22"/>
              </w:rPr>
              <w:t>acordă</w:t>
            </w:r>
            <w:proofErr w:type="spellEnd"/>
            <w:r w:rsidRPr="004D12C4">
              <w:rPr>
                <w:rFonts w:ascii="Trebuchet MS" w:hAnsi="Trebuchet MS"/>
                <w:sz w:val="22"/>
                <w:szCs w:val="22"/>
              </w:rPr>
              <w:t xml:space="preserve"> </w:t>
            </w:r>
            <w:proofErr w:type="spellStart"/>
            <w:r w:rsidRPr="004D12C4">
              <w:rPr>
                <w:rFonts w:ascii="Trebuchet MS" w:hAnsi="Trebuchet MS"/>
                <w:sz w:val="22"/>
                <w:szCs w:val="22"/>
              </w:rPr>
              <w:t>sprijin</w:t>
            </w:r>
            <w:proofErr w:type="spellEnd"/>
            <w:r w:rsidRPr="004D12C4">
              <w:rPr>
                <w:rFonts w:ascii="Trebuchet MS" w:hAnsi="Trebuchet MS"/>
                <w:sz w:val="22"/>
                <w:szCs w:val="22"/>
              </w:rPr>
              <w:t xml:space="preserve"> </w:t>
            </w:r>
            <w:proofErr w:type="spellStart"/>
            <w:r w:rsidRPr="004D12C4">
              <w:rPr>
                <w:rFonts w:ascii="Trebuchet MS" w:hAnsi="Trebuchet MS"/>
                <w:sz w:val="22"/>
                <w:szCs w:val="22"/>
              </w:rPr>
              <w:t>financiar</w:t>
            </w:r>
            <w:proofErr w:type="spellEnd"/>
            <w:r w:rsidRPr="004D12C4">
              <w:rPr>
                <w:rFonts w:ascii="Trebuchet MS" w:hAnsi="Trebuchet MS"/>
                <w:sz w:val="22"/>
                <w:szCs w:val="22"/>
              </w:rPr>
              <w:t xml:space="preserve"> </w:t>
            </w:r>
            <w:proofErr w:type="spellStart"/>
            <w:r w:rsidRPr="004D12C4">
              <w:rPr>
                <w:rFonts w:ascii="Trebuchet MS" w:hAnsi="Trebuchet MS"/>
                <w:sz w:val="22"/>
                <w:szCs w:val="22"/>
              </w:rPr>
              <w:t>pentru</w:t>
            </w:r>
            <w:proofErr w:type="spellEnd"/>
            <w:r w:rsidRPr="004D12C4">
              <w:rPr>
                <w:rFonts w:ascii="Trebuchet MS" w:hAnsi="Trebuchet MS"/>
                <w:sz w:val="22"/>
                <w:szCs w:val="22"/>
              </w:rPr>
              <w:t xml:space="preserve"> </w:t>
            </w:r>
            <w:proofErr w:type="spellStart"/>
            <w:r w:rsidRPr="004D12C4">
              <w:rPr>
                <w:rFonts w:ascii="Trebuchet MS" w:hAnsi="Trebuchet MS"/>
                <w:sz w:val="22"/>
                <w:szCs w:val="22"/>
              </w:rPr>
              <w:t>activităţile</w:t>
            </w:r>
            <w:proofErr w:type="spellEnd"/>
            <w:r w:rsidRPr="004D12C4">
              <w:rPr>
                <w:rFonts w:ascii="Trebuchet MS" w:hAnsi="Trebuchet MS"/>
                <w:sz w:val="22"/>
                <w:szCs w:val="22"/>
              </w:rPr>
              <w:t xml:space="preserve"> </w:t>
            </w:r>
            <w:proofErr w:type="spellStart"/>
            <w:r w:rsidRPr="004D12C4">
              <w:rPr>
                <w:rFonts w:ascii="Trebuchet MS" w:hAnsi="Trebuchet MS"/>
                <w:sz w:val="22"/>
                <w:szCs w:val="22"/>
              </w:rPr>
              <w:t>realizate</w:t>
            </w:r>
            <w:proofErr w:type="spellEnd"/>
            <w:r w:rsidRPr="004D12C4">
              <w:rPr>
                <w:rFonts w:ascii="Trebuchet MS" w:hAnsi="Trebuchet MS"/>
                <w:sz w:val="22"/>
                <w:szCs w:val="22"/>
              </w:rPr>
              <w:t xml:space="preserve"> de </w:t>
            </w:r>
            <w:proofErr w:type="spellStart"/>
            <w:r w:rsidRPr="004D12C4">
              <w:rPr>
                <w:rFonts w:ascii="Trebuchet MS" w:hAnsi="Trebuchet MS"/>
                <w:sz w:val="22"/>
                <w:szCs w:val="22"/>
              </w:rPr>
              <w:t>microîntreprinderile</w:t>
            </w:r>
            <w:proofErr w:type="spellEnd"/>
            <w:r w:rsidRPr="004D12C4">
              <w:rPr>
                <w:rFonts w:ascii="Trebuchet MS" w:hAnsi="Trebuchet MS"/>
                <w:sz w:val="22"/>
                <w:szCs w:val="22"/>
              </w:rPr>
              <w:t xml:space="preserve"> </w:t>
            </w:r>
            <w:proofErr w:type="spellStart"/>
            <w:r w:rsidRPr="004D12C4">
              <w:rPr>
                <w:rFonts w:ascii="Trebuchet MS" w:hAnsi="Trebuchet MS"/>
                <w:sz w:val="22"/>
                <w:szCs w:val="22"/>
              </w:rPr>
              <w:t>și</w:t>
            </w:r>
            <w:proofErr w:type="spellEnd"/>
            <w:r w:rsidRPr="004D12C4">
              <w:rPr>
                <w:rFonts w:ascii="Trebuchet MS" w:hAnsi="Trebuchet MS"/>
                <w:sz w:val="22"/>
                <w:szCs w:val="22"/>
              </w:rPr>
              <w:t xml:space="preserve"> </w:t>
            </w:r>
            <w:proofErr w:type="spellStart"/>
            <w:r w:rsidRPr="004D12C4">
              <w:rPr>
                <w:rFonts w:ascii="Trebuchet MS" w:hAnsi="Trebuchet MS"/>
                <w:sz w:val="22"/>
                <w:szCs w:val="22"/>
              </w:rPr>
              <w:t>întreprinderile</w:t>
            </w:r>
            <w:proofErr w:type="spellEnd"/>
            <w:r w:rsidRPr="004D12C4">
              <w:rPr>
                <w:rFonts w:ascii="Trebuchet MS" w:hAnsi="Trebuchet MS"/>
                <w:sz w:val="22"/>
                <w:szCs w:val="22"/>
              </w:rPr>
              <w:t xml:space="preserve"> </w:t>
            </w:r>
            <w:proofErr w:type="spellStart"/>
            <w:r w:rsidRPr="004D12C4">
              <w:rPr>
                <w:rFonts w:ascii="Trebuchet MS" w:hAnsi="Trebuchet MS"/>
                <w:sz w:val="22"/>
                <w:szCs w:val="22"/>
              </w:rPr>
              <w:t>mici</w:t>
            </w:r>
            <w:proofErr w:type="spellEnd"/>
            <w:r w:rsidRPr="004D12C4">
              <w:rPr>
                <w:rFonts w:ascii="Trebuchet MS" w:hAnsi="Trebuchet MS"/>
                <w:sz w:val="22"/>
                <w:szCs w:val="22"/>
              </w:rPr>
              <w:t xml:space="preserve"> care </w:t>
            </w:r>
            <w:proofErr w:type="spellStart"/>
            <w:r w:rsidRPr="004D12C4">
              <w:rPr>
                <w:rFonts w:ascii="Trebuchet MS" w:hAnsi="Trebuchet MS"/>
                <w:sz w:val="22"/>
                <w:szCs w:val="22"/>
              </w:rPr>
              <w:t>îşi</w:t>
            </w:r>
            <w:proofErr w:type="spellEnd"/>
            <w:r w:rsidRPr="004D12C4">
              <w:rPr>
                <w:rFonts w:ascii="Trebuchet MS" w:hAnsi="Trebuchet MS"/>
                <w:sz w:val="22"/>
                <w:szCs w:val="22"/>
              </w:rPr>
              <w:t xml:space="preserve"> </w:t>
            </w:r>
            <w:proofErr w:type="spellStart"/>
            <w:r w:rsidRPr="004D12C4">
              <w:rPr>
                <w:rFonts w:ascii="Trebuchet MS" w:hAnsi="Trebuchet MS"/>
                <w:sz w:val="22"/>
                <w:szCs w:val="22"/>
              </w:rPr>
              <w:t>desfăşoară</w:t>
            </w:r>
            <w:proofErr w:type="spellEnd"/>
            <w:r w:rsidRPr="004D12C4">
              <w:rPr>
                <w:rFonts w:ascii="Trebuchet MS" w:hAnsi="Trebuchet MS"/>
                <w:sz w:val="22"/>
                <w:szCs w:val="22"/>
              </w:rPr>
              <w:t xml:space="preserve"> </w:t>
            </w:r>
            <w:proofErr w:type="spellStart"/>
            <w:r w:rsidRPr="004D12C4">
              <w:rPr>
                <w:rFonts w:ascii="Trebuchet MS" w:hAnsi="Trebuchet MS"/>
                <w:sz w:val="22"/>
                <w:szCs w:val="22"/>
              </w:rPr>
              <w:t>activitatea</w:t>
            </w:r>
            <w:proofErr w:type="spellEnd"/>
            <w:r w:rsidRPr="004D12C4">
              <w:rPr>
                <w:rFonts w:ascii="Trebuchet MS" w:hAnsi="Trebuchet MS"/>
                <w:sz w:val="22"/>
                <w:szCs w:val="22"/>
              </w:rPr>
              <w:t xml:space="preserve"> </w:t>
            </w:r>
            <w:proofErr w:type="spellStart"/>
            <w:r w:rsidRPr="004D12C4">
              <w:rPr>
                <w:rFonts w:ascii="Trebuchet MS" w:hAnsi="Trebuchet MS"/>
                <w:sz w:val="22"/>
                <w:szCs w:val="22"/>
              </w:rPr>
              <w:t>în</w:t>
            </w:r>
            <w:proofErr w:type="spellEnd"/>
            <w:r w:rsidRPr="004D12C4">
              <w:rPr>
                <w:rFonts w:ascii="Trebuchet MS" w:hAnsi="Trebuchet MS"/>
                <w:sz w:val="22"/>
                <w:szCs w:val="22"/>
              </w:rPr>
              <w:t xml:space="preserve"> </w:t>
            </w:r>
            <w:proofErr w:type="spellStart"/>
            <w:r w:rsidRPr="004D12C4">
              <w:rPr>
                <w:rFonts w:ascii="Trebuchet MS" w:hAnsi="Trebuchet MS"/>
                <w:sz w:val="22"/>
                <w:szCs w:val="22"/>
              </w:rPr>
              <w:t>următoarele</w:t>
            </w:r>
            <w:proofErr w:type="spellEnd"/>
            <w:r w:rsidRPr="004D12C4">
              <w:rPr>
                <w:rFonts w:ascii="Trebuchet MS" w:hAnsi="Trebuchet MS"/>
                <w:sz w:val="22"/>
                <w:szCs w:val="22"/>
              </w:rPr>
              <w:t xml:space="preserve"> </w:t>
            </w:r>
            <w:proofErr w:type="spellStart"/>
            <w:r w:rsidRPr="004D12C4">
              <w:rPr>
                <w:rFonts w:ascii="Trebuchet MS" w:hAnsi="Trebuchet MS"/>
                <w:sz w:val="22"/>
                <w:szCs w:val="22"/>
              </w:rPr>
              <w:t>sectoare</w:t>
            </w:r>
            <w:proofErr w:type="spellEnd"/>
            <w:r w:rsidRPr="004D12C4">
              <w:rPr>
                <w:rFonts w:ascii="Trebuchet MS" w:hAnsi="Trebuchet MS"/>
                <w:sz w:val="22"/>
                <w:szCs w:val="22"/>
              </w:rPr>
              <w:t xml:space="preserve"> şi/</w:t>
            </w:r>
            <w:proofErr w:type="spellStart"/>
            <w:r w:rsidRPr="004D12C4">
              <w:rPr>
                <w:rFonts w:ascii="Trebuchet MS" w:hAnsi="Trebuchet MS"/>
                <w:sz w:val="22"/>
                <w:szCs w:val="22"/>
              </w:rPr>
              <w:t>sau</w:t>
            </w:r>
            <w:proofErr w:type="spellEnd"/>
            <w:r w:rsidRPr="004D12C4">
              <w:rPr>
                <w:rFonts w:ascii="Trebuchet MS" w:hAnsi="Trebuchet MS"/>
                <w:sz w:val="22"/>
                <w:szCs w:val="22"/>
              </w:rPr>
              <w:t xml:space="preserve"> care </w:t>
            </w:r>
            <w:proofErr w:type="spellStart"/>
            <w:r w:rsidRPr="004D12C4">
              <w:rPr>
                <w:rFonts w:ascii="Trebuchet MS" w:hAnsi="Trebuchet MS"/>
                <w:sz w:val="22"/>
                <w:szCs w:val="22"/>
              </w:rPr>
              <w:t>vizează</w:t>
            </w:r>
            <w:proofErr w:type="spellEnd"/>
            <w:r w:rsidRPr="004D12C4">
              <w:rPr>
                <w:rFonts w:ascii="Trebuchet MS" w:hAnsi="Trebuchet MS"/>
                <w:sz w:val="22"/>
                <w:szCs w:val="22"/>
              </w:rPr>
              <w:t xml:space="preserve"> </w:t>
            </w:r>
            <w:proofErr w:type="spellStart"/>
            <w:r w:rsidRPr="004D12C4">
              <w:rPr>
                <w:rFonts w:ascii="Trebuchet MS" w:hAnsi="Trebuchet MS"/>
                <w:sz w:val="22"/>
                <w:szCs w:val="22"/>
              </w:rPr>
              <w:t>următoarele</w:t>
            </w:r>
            <w:proofErr w:type="spellEnd"/>
            <w:r w:rsidRPr="004D12C4">
              <w:rPr>
                <w:rFonts w:ascii="Trebuchet MS" w:hAnsi="Trebuchet MS"/>
                <w:sz w:val="22"/>
                <w:szCs w:val="22"/>
              </w:rPr>
              <w:t xml:space="preserve"> </w:t>
            </w:r>
            <w:proofErr w:type="spellStart"/>
            <w:r w:rsidRPr="004D12C4">
              <w:rPr>
                <w:rFonts w:ascii="Trebuchet MS" w:hAnsi="Trebuchet MS"/>
                <w:sz w:val="22"/>
                <w:szCs w:val="22"/>
              </w:rPr>
              <w:t>ajutoare</w:t>
            </w:r>
            <w:proofErr w:type="spellEnd"/>
            <w:r w:rsidRPr="004D12C4">
              <w:rPr>
                <w:rFonts w:ascii="Trebuchet MS" w:hAnsi="Trebuchet MS"/>
                <w:sz w:val="22"/>
                <w:szCs w:val="22"/>
              </w:rPr>
              <w:t>:</w:t>
            </w:r>
          </w:p>
          <w:p w14:paraId="534AA536" w14:textId="77777777" w:rsidR="00072746" w:rsidRPr="004D12C4" w:rsidRDefault="00072746" w:rsidP="00072746">
            <w:pPr>
              <w:spacing w:line="360" w:lineRule="auto"/>
              <w:jc w:val="both"/>
              <w:rPr>
                <w:rFonts w:ascii="Trebuchet MS" w:hAnsi="Trebuchet MS" w:cs="Calibri"/>
              </w:rPr>
            </w:pPr>
            <w:r w:rsidRPr="004D12C4">
              <w:rPr>
                <w:rFonts w:ascii="Trebuchet MS" w:hAnsi="Trebuchet MS" w:cs="Calibri"/>
              </w:rPr>
              <w:t>a) ajutoarelor acordate întreprinderilor care îşi desfăşoară activitatea în sectoarele pescuitului şi acvaculturii, reglementate de Regulamentul (CE) nr. 1379/2013 al Parlamentului European și al Consiliului din 11 decembrie 2013 privind organizarea comună a piețelor în sectorul produselor pescărești și de acvacultură, de modificare a Regulamentelor (CE) nr. 1184/2006 și (CE) nr. 1224/2009 ale Consiliului și de abrogare a Regulamentului (CE) nr. 104/2000 al Consiliului;</w:t>
            </w:r>
          </w:p>
          <w:p w14:paraId="71B0E5D3" w14:textId="77777777" w:rsidR="00072746" w:rsidRPr="004D12C4" w:rsidRDefault="00072746" w:rsidP="00072746">
            <w:pPr>
              <w:spacing w:line="360" w:lineRule="auto"/>
              <w:jc w:val="both"/>
              <w:rPr>
                <w:rFonts w:ascii="Trebuchet MS" w:hAnsi="Trebuchet MS" w:cs="Calibri"/>
              </w:rPr>
            </w:pPr>
            <w:r w:rsidRPr="004D12C4">
              <w:rPr>
                <w:rFonts w:ascii="Trebuchet MS" w:hAnsi="Trebuchet MS" w:cs="Calibri"/>
              </w:rPr>
              <w:t>b) domeniul producției primare de produse agricole;</w:t>
            </w:r>
          </w:p>
          <w:p w14:paraId="2A6DCE5C" w14:textId="77777777" w:rsidR="00072746" w:rsidRPr="004D12C4" w:rsidRDefault="00072746" w:rsidP="00072746">
            <w:pPr>
              <w:spacing w:line="360" w:lineRule="auto"/>
              <w:jc w:val="both"/>
              <w:rPr>
                <w:rFonts w:ascii="Trebuchet MS" w:hAnsi="Trebuchet MS" w:cs="Calibri"/>
              </w:rPr>
            </w:pPr>
            <w:r w:rsidRPr="004D12C4">
              <w:rPr>
                <w:rFonts w:ascii="Trebuchet MS" w:hAnsi="Trebuchet MS" w:cs="Calibri"/>
              </w:rPr>
              <w:t>c) sectorul prelucrării și comercializării produselor agricole, în următoarele cazuri:</w:t>
            </w:r>
          </w:p>
          <w:p w14:paraId="519258E4" w14:textId="77777777" w:rsidR="00072746" w:rsidRPr="004D12C4" w:rsidRDefault="00072746" w:rsidP="00072746">
            <w:pPr>
              <w:spacing w:line="360" w:lineRule="auto"/>
              <w:ind w:firstLine="720"/>
              <w:jc w:val="both"/>
              <w:rPr>
                <w:rFonts w:ascii="Trebuchet MS" w:hAnsi="Trebuchet MS" w:cs="Calibri"/>
              </w:rPr>
            </w:pPr>
            <w:r w:rsidRPr="004D12C4">
              <w:rPr>
                <w:rFonts w:ascii="Trebuchet MS" w:hAnsi="Trebuchet MS" w:cs="Calibri"/>
              </w:rPr>
              <w:lastRenderedPageBreak/>
              <w:t>(i) atunci când valoarea ajutoarelor este stabilită pe baza prețului sau a cantității unor astfel de produse achiziționate de la producători primari sau introduse pe piață de întreprinderile respective;</w:t>
            </w:r>
          </w:p>
          <w:p w14:paraId="766908E1" w14:textId="77777777" w:rsidR="00072746" w:rsidRPr="004D12C4" w:rsidRDefault="00072746" w:rsidP="00072746">
            <w:pPr>
              <w:spacing w:line="360" w:lineRule="auto"/>
              <w:ind w:firstLine="720"/>
              <w:jc w:val="both"/>
              <w:rPr>
                <w:rFonts w:ascii="Trebuchet MS" w:hAnsi="Trebuchet MS" w:cs="Calibri"/>
              </w:rPr>
            </w:pPr>
            <w:r w:rsidRPr="004D12C4">
              <w:rPr>
                <w:rFonts w:ascii="Trebuchet MS" w:hAnsi="Trebuchet MS" w:cs="Calibri"/>
              </w:rPr>
              <w:t>(ii) atunci când ajutoarele sunt condiționate de transferarea lor parțială sau integrală către producătorii primari;</w:t>
            </w:r>
          </w:p>
          <w:p w14:paraId="368688B7" w14:textId="77777777" w:rsidR="00072746" w:rsidRPr="004D12C4" w:rsidRDefault="00072746" w:rsidP="00072746">
            <w:pPr>
              <w:spacing w:line="360" w:lineRule="auto"/>
              <w:jc w:val="both"/>
              <w:rPr>
                <w:rFonts w:ascii="Trebuchet MS" w:hAnsi="Trebuchet MS" w:cs="Calibri"/>
              </w:rPr>
            </w:pPr>
            <w:r w:rsidRPr="004D12C4">
              <w:rPr>
                <w:rFonts w:ascii="Trebuchet MS" w:hAnsi="Trebuchet MS" w:cs="Calibri"/>
              </w:rPr>
              <w:t>d) ajutoare destinate activităților legate de export către țări terțe sau către alte state membre, respectiv ajutoare direct legate de cantitățile exportate, ajutoare destinate înființării și funcționării unei rețele de distribuție sau destinate altor cheltuieli curente legate de activitatea de export;</w:t>
            </w:r>
          </w:p>
          <w:p w14:paraId="62379A63" w14:textId="77777777" w:rsidR="00072746" w:rsidRPr="004D12C4" w:rsidRDefault="00072746" w:rsidP="00072746">
            <w:pPr>
              <w:spacing w:line="360" w:lineRule="auto"/>
              <w:jc w:val="both"/>
              <w:rPr>
                <w:rFonts w:ascii="Trebuchet MS" w:hAnsi="Trebuchet MS" w:cs="Calibri"/>
              </w:rPr>
            </w:pPr>
            <w:r w:rsidRPr="004D12C4">
              <w:rPr>
                <w:rFonts w:ascii="Trebuchet MS" w:hAnsi="Trebuchet MS" w:cs="Calibri"/>
              </w:rPr>
              <w:t>e) ajutoare condiționate de utilizarea preferențială a produselor naționale față de produsele importate;</w:t>
            </w:r>
          </w:p>
          <w:p w14:paraId="0A2AB3DD" w14:textId="77777777" w:rsidR="00072746" w:rsidRPr="004D12C4" w:rsidRDefault="00072746" w:rsidP="00072746">
            <w:pPr>
              <w:spacing w:line="360" w:lineRule="auto"/>
              <w:jc w:val="both"/>
              <w:rPr>
                <w:rFonts w:ascii="Trebuchet MS" w:hAnsi="Trebuchet MS" w:cs="Calibri"/>
              </w:rPr>
            </w:pPr>
            <w:r w:rsidRPr="004D12C4">
              <w:rPr>
                <w:rFonts w:ascii="Trebuchet MS" w:hAnsi="Trebuchet MS" w:cs="Calibri"/>
              </w:rPr>
              <w:t>f) investițiile legate de producția, prelucrarea, transportul, distribuția, stocarea sau arderea combustibililor fosili, exceptând investițiile în:</w:t>
            </w:r>
          </w:p>
          <w:p w14:paraId="2342EE58" w14:textId="77777777" w:rsidR="00072746" w:rsidRPr="004D12C4" w:rsidRDefault="00072746">
            <w:pPr>
              <w:numPr>
                <w:ilvl w:val="0"/>
                <w:numId w:val="20"/>
              </w:numPr>
              <w:spacing w:line="360" w:lineRule="auto"/>
              <w:jc w:val="both"/>
              <w:rPr>
                <w:rFonts w:ascii="Trebuchet MS" w:hAnsi="Trebuchet MS" w:cs="Calibri"/>
              </w:rPr>
            </w:pPr>
            <w:r w:rsidRPr="004D12C4">
              <w:rPr>
                <w:rFonts w:ascii="Trebuchet MS" w:hAnsi="Trebuchet MS" w:cs="Calibri"/>
              </w:rPr>
              <w:t>vehiculele nepoluante, astfel cum sunt definite în Directiva 2009/33/CE a Parlamentului European și a Consiliului(22), de interes public; și</w:t>
            </w:r>
          </w:p>
          <w:p w14:paraId="59BE5D44" w14:textId="77777777" w:rsidR="00072746" w:rsidRDefault="00072746">
            <w:pPr>
              <w:numPr>
                <w:ilvl w:val="0"/>
                <w:numId w:val="20"/>
              </w:numPr>
              <w:spacing w:line="360" w:lineRule="auto"/>
              <w:jc w:val="both"/>
              <w:rPr>
                <w:rFonts w:ascii="Trebuchet MS" w:hAnsi="Trebuchet MS" w:cs="Calibri"/>
              </w:rPr>
            </w:pPr>
            <w:r w:rsidRPr="004D12C4">
              <w:rPr>
                <w:rFonts w:ascii="Trebuchet MS" w:hAnsi="Trebuchet MS" w:cs="Calibri"/>
              </w:rPr>
              <w:t>vehicule, aeronave și nave proiectate și construite sau adaptate pentru a fi utilizate de serviciile de protecție civilă și de pompieri.</w:t>
            </w:r>
          </w:p>
          <w:p w14:paraId="5C35E0D8" w14:textId="24D603F2" w:rsidR="00F23CAB" w:rsidRPr="00F23CAB" w:rsidRDefault="00F23CAB" w:rsidP="00F23CAB">
            <w:pPr>
              <w:spacing w:line="360" w:lineRule="auto"/>
              <w:jc w:val="both"/>
              <w:rPr>
                <w:rFonts w:ascii="Trebuchet MS" w:hAnsi="Trebuchet MS" w:cs="Calibri"/>
                <w:i/>
                <w:iCs/>
                <w:u w:val="single"/>
              </w:rPr>
            </w:pPr>
            <w:r w:rsidRPr="00F23CAB">
              <w:rPr>
                <w:rFonts w:ascii="Trebuchet MS" w:hAnsi="Trebuchet MS" w:cs="Calibri"/>
                <w:i/>
                <w:iCs/>
                <w:u w:val="single"/>
              </w:rPr>
              <w:t>Un solicitant care își desfășoară activitatea atât în sectoare/domenii eligibile, cât și în sectoare/domenii neeligibile, așa cum sunt menționate anterior, poate beneficia de finanțare pentru domeniile de activitate eligibile, cu condiția prezentării documentelor contabile care atestă separarea evidenței acestor activități,</w:t>
            </w:r>
            <w:r>
              <w:rPr>
                <w:rFonts w:ascii="Trebuchet MS" w:hAnsi="Trebuchet MS" w:cs="Calibri"/>
                <w:i/>
                <w:iCs/>
                <w:u w:val="single"/>
              </w:rPr>
              <w:t xml:space="preserve"> îndeplinirea condițiilor de eligibilitate doar din această activitate și menținerea separată a evidenței </w:t>
            </w:r>
            <w:r w:rsidRPr="00F23CAB">
              <w:rPr>
                <w:rFonts w:ascii="Trebuchet MS" w:hAnsi="Trebuchet MS" w:cs="Calibri"/>
                <w:i/>
                <w:iCs/>
                <w:u w:val="single"/>
              </w:rPr>
              <w:t>ca urmare a semnării contractului de finanțare.</w:t>
            </w:r>
          </w:p>
          <w:p w14:paraId="01C44F5C" w14:textId="77777777" w:rsidR="00F23CAB" w:rsidRPr="004D12C4" w:rsidRDefault="00F23CAB" w:rsidP="00F23CAB">
            <w:pPr>
              <w:spacing w:line="360" w:lineRule="auto"/>
              <w:jc w:val="both"/>
              <w:rPr>
                <w:rFonts w:ascii="Trebuchet MS" w:hAnsi="Trebuchet MS" w:cs="Calibri"/>
              </w:rPr>
            </w:pPr>
          </w:p>
          <w:p w14:paraId="770CD57D" w14:textId="77777777" w:rsidR="00072746" w:rsidRPr="004D12C4" w:rsidRDefault="00072746" w:rsidP="00072746">
            <w:pPr>
              <w:pStyle w:val="NormalWeb"/>
              <w:spacing w:before="0" w:beforeAutospacing="0" w:after="0" w:afterAutospacing="0" w:line="360" w:lineRule="auto"/>
              <w:jc w:val="both"/>
              <w:rPr>
                <w:rFonts w:ascii="Trebuchet MS" w:hAnsi="Trebuchet MS" w:cs="Calibri"/>
                <w:sz w:val="22"/>
                <w:szCs w:val="22"/>
                <w:u w:val="single"/>
                <w:lang w:val="ro-RO"/>
              </w:rPr>
            </w:pPr>
            <w:r w:rsidRPr="004D12C4">
              <w:rPr>
                <w:rFonts w:ascii="Trebuchet MS" w:hAnsi="Trebuchet MS" w:cs="Calibri"/>
                <w:b/>
                <w:bCs/>
                <w:sz w:val="22"/>
                <w:szCs w:val="22"/>
                <w:u w:val="single"/>
                <w:lang w:val="ro-RO"/>
              </w:rPr>
              <w:t>Reguli privind cumulul ajutoarelor</w:t>
            </w:r>
          </w:p>
          <w:p w14:paraId="426709CE" w14:textId="77777777" w:rsidR="00072746" w:rsidRPr="004D12C4" w:rsidRDefault="00072746">
            <w:pPr>
              <w:pStyle w:val="NormalWeb"/>
              <w:numPr>
                <w:ilvl w:val="0"/>
                <w:numId w:val="17"/>
              </w:numPr>
              <w:spacing w:before="0" w:beforeAutospacing="0" w:after="0" w:afterAutospacing="0" w:line="360" w:lineRule="auto"/>
              <w:jc w:val="both"/>
              <w:rPr>
                <w:rFonts w:ascii="Trebuchet MS" w:hAnsi="Trebuchet MS" w:cs="Calibri"/>
                <w:sz w:val="22"/>
                <w:szCs w:val="22"/>
                <w:lang w:val="ro-RO"/>
              </w:rPr>
            </w:pPr>
            <w:r w:rsidRPr="004D12C4">
              <w:rPr>
                <w:rFonts w:ascii="Trebuchet MS" w:hAnsi="Trebuchet MS" w:cs="Calibri"/>
                <w:sz w:val="22"/>
                <w:szCs w:val="22"/>
                <w:lang w:val="ro-RO"/>
              </w:rPr>
              <w:t xml:space="preserve">Ajutoarele de </w:t>
            </w:r>
            <w:r w:rsidRPr="004D12C4">
              <w:rPr>
                <w:rFonts w:ascii="Trebuchet MS" w:hAnsi="Trebuchet MS" w:cs="Calibri"/>
                <w:i/>
                <w:iCs/>
                <w:sz w:val="22"/>
                <w:szCs w:val="22"/>
                <w:lang w:val="ro-RO"/>
              </w:rPr>
              <w:t>minimis</w:t>
            </w:r>
            <w:r w:rsidRPr="004D12C4">
              <w:rPr>
                <w:rFonts w:ascii="Trebuchet MS" w:hAnsi="Trebuchet MS" w:cs="Calibri"/>
                <w:sz w:val="22"/>
                <w:szCs w:val="22"/>
                <w:lang w:val="ro-RO"/>
              </w:rPr>
              <w:t xml:space="preserve"> acordate pot fi cumulate cu ajutoarele de </w:t>
            </w:r>
            <w:r w:rsidRPr="004D12C4">
              <w:rPr>
                <w:rFonts w:ascii="Trebuchet MS" w:hAnsi="Trebuchet MS" w:cs="Calibri"/>
                <w:i/>
                <w:iCs/>
                <w:sz w:val="22"/>
                <w:szCs w:val="22"/>
                <w:lang w:val="ro-RO"/>
              </w:rPr>
              <w:t>minimis</w:t>
            </w:r>
            <w:r w:rsidRPr="004D12C4">
              <w:rPr>
                <w:rFonts w:ascii="Trebuchet MS" w:hAnsi="Trebuchet MS" w:cs="Calibri"/>
                <w:sz w:val="22"/>
                <w:szCs w:val="22"/>
                <w:lang w:val="ro-RO"/>
              </w:rPr>
              <w:t xml:space="preserve"> acordate în conformitate cu Regulamentul (UE) nr. 360/2012 al Comisiei din 25 aprilie 2012 privind aplicarea articolelor 107 şi 108 din Tratatul privind funcţionarea Uniunii Europene în cazul ajutoarelor de </w:t>
            </w:r>
            <w:r w:rsidRPr="004D12C4">
              <w:rPr>
                <w:rFonts w:ascii="Trebuchet MS" w:hAnsi="Trebuchet MS" w:cs="Calibri"/>
                <w:i/>
                <w:iCs/>
                <w:sz w:val="22"/>
                <w:szCs w:val="22"/>
                <w:lang w:val="ro-RO"/>
              </w:rPr>
              <w:t>minimis</w:t>
            </w:r>
            <w:r w:rsidRPr="004D12C4">
              <w:rPr>
                <w:rFonts w:ascii="Trebuchet MS" w:hAnsi="Trebuchet MS" w:cs="Calibri"/>
                <w:sz w:val="22"/>
                <w:szCs w:val="22"/>
                <w:lang w:val="ro-RO"/>
              </w:rPr>
              <w:t xml:space="preserve"> acordate întreprinderilor care prestează servicii de interes economic general, în limita plafonului stabilit în regulamentul respectiv. Acestea pot fi cumulate cu ajutoare de minimis acordate în conformitate cu alte regulamente de </w:t>
            </w:r>
            <w:r w:rsidRPr="004D12C4">
              <w:rPr>
                <w:rFonts w:ascii="Trebuchet MS" w:hAnsi="Trebuchet MS" w:cs="Calibri"/>
                <w:i/>
                <w:iCs/>
                <w:sz w:val="22"/>
                <w:szCs w:val="22"/>
                <w:lang w:val="ro-RO"/>
              </w:rPr>
              <w:t>minimis</w:t>
            </w:r>
            <w:r w:rsidRPr="004D12C4">
              <w:rPr>
                <w:rFonts w:ascii="Trebuchet MS" w:hAnsi="Trebuchet MS" w:cs="Calibri"/>
                <w:sz w:val="22"/>
                <w:szCs w:val="22"/>
                <w:lang w:val="ro-RO"/>
              </w:rPr>
              <w:t>, în limita plafonului de 200.000,00.</w:t>
            </w:r>
          </w:p>
          <w:p w14:paraId="05F0052C" w14:textId="77777777" w:rsidR="00072746" w:rsidRPr="004D12C4" w:rsidRDefault="00072746">
            <w:pPr>
              <w:pStyle w:val="NormalWeb"/>
              <w:numPr>
                <w:ilvl w:val="0"/>
                <w:numId w:val="17"/>
              </w:numPr>
              <w:spacing w:before="0" w:beforeAutospacing="0" w:after="0" w:afterAutospacing="0" w:line="360" w:lineRule="auto"/>
              <w:jc w:val="both"/>
              <w:rPr>
                <w:rFonts w:ascii="Trebuchet MS" w:hAnsi="Trebuchet MS" w:cs="Calibri"/>
                <w:sz w:val="22"/>
                <w:szCs w:val="22"/>
                <w:lang w:val="ro-RO"/>
              </w:rPr>
            </w:pPr>
            <w:r w:rsidRPr="004D12C4">
              <w:rPr>
                <w:rFonts w:ascii="Trebuchet MS" w:hAnsi="Trebuchet MS" w:cs="Calibri"/>
                <w:sz w:val="22"/>
                <w:szCs w:val="22"/>
                <w:lang w:val="ro-RO"/>
              </w:rPr>
              <w:lastRenderedPageBreak/>
              <w:t xml:space="preserve">Ajutoarele de </w:t>
            </w:r>
            <w:r w:rsidRPr="004D12C4">
              <w:rPr>
                <w:rFonts w:ascii="Trebuchet MS" w:hAnsi="Trebuchet MS" w:cs="Calibri"/>
                <w:i/>
                <w:iCs/>
                <w:sz w:val="22"/>
                <w:szCs w:val="22"/>
                <w:lang w:val="ro-RO"/>
              </w:rPr>
              <w:t>minimis</w:t>
            </w:r>
            <w:r w:rsidRPr="004D12C4">
              <w:rPr>
                <w:rFonts w:ascii="Trebuchet MS" w:hAnsi="Trebuchet MS" w:cs="Calibri"/>
                <w:sz w:val="22"/>
                <w:szCs w:val="22"/>
                <w:lang w:val="ro-RO"/>
              </w:rPr>
              <w:t xml:space="preserve"> nu se cumulează cu ajutoarele de stat acordate pentru aceleaşi costuri eligibile sau cu ajutoarele de stat acordate pentru aceeaşi măsură de finanţare prin capital de risc, dacă un astfel de cumul ar depăşi intensitatea sau valoarea maximă relevantă a ajutorului stabilită pentru condiţiile specifice fiecărui caz de un regulament sau de o decizie de exceptare pe categorii adoptată de Comisia Europeană.</w:t>
            </w:r>
          </w:p>
          <w:p w14:paraId="64031A96" w14:textId="534D2999" w:rsidR="00072746" w:rsidRPr="00733856" w:rsidRDefault="00072746">
            <w:pPr>
              <w:pStyle w:val="NormalWeb"/>
              <w:numPr>
                <w:ilvl w:val="0"/>
                <w:numId w:val="17"/>
              </w:numPr>
              <w:spacing w:before="0" w:beforeAutospacing="0" w:after="0" w:afterAutospacing="0" w:line="360" w:lineRule="auto"/>
              <w:jc w:val="both"/>
              <w:rPr>
                <w:rFonts w:ascii="Trebuchet MS" w:hAnsi="Trebuchet MS" w:cs="Calibri"/>
                <w:sz w:val="22"/>
                <w:szCs w:val="22"/>
                <w:lang w:val="ro-RO"/>
              </w:rPr>
            </w:pPr>
            <w:r w:rsidRPr="004D12C4">
              <w:rPr>
                <w:rFonts w:ascii="Trebuchet MS" w:hAnsi="Trebuchet MS" w:cs="Calibri"/>
                <w:sz w:val="22"/>
                <w:szCs w:val="22"/>
                <w:lang w:val="ro-RO"/>
              </w:rPr>
              <w:t xml:space="preserve">Ajutoarele de </w:t>
            </w:r>
            <w:r w:rsidRPr="004D12C4">
              <w:rPr>
                <w:rFonts w:ascii="Trebuchet MS" w:hAnsi="Trebuchet MS" w:cs="Calibri"/>
                <w:i/>
                <w:iCs/>
                <w:sz w:val="22"/>
                <w:szCs w:val="22"/>
                <w:lang w:val="ro-RO"/>
              </w:rPr>
              <w:t>minimis</w:t>
            </w:r>
            <w:r w:rsidRPr="004D12C4">
              <w:rPr>
                <w:rFonts w:ascii="Trebuchet MS" w:hAnsi="Trebuchet MS" w:cs="Calibri"/>
                <w:sz w:val="22"/>
                <w:szCs w:val="22"/>
                <w:lang w:val="ro-RO"/>
              </w:rPr>
              <w:t xml:space="preserve"> care nu se acordă pentru sau nu sunt legate de costuri eligibile specifice pot fi cumulate cu alte ajutoare de stat acordate în temeiul unui regulament de </w:t>
            </w:r>
            <w:r w:rsidRPr="00733856">
              <w:rPr>
                <w:rFonts w:ascii="Trebuchet MS" w:hAnsi="Trebuchet MS" w:cs="Calibri"/>
                <w:sz w:val="22"/>
                <w:szCs w:val="22"/>
                <w:lang w:val="ro-RO"/>
              </w:rPr>
              <w:t>exceptare pe categorii sau al unei decizii adoptate de Comisia European.</w:t>
            </w:r>
          </w:p>
          <w:p w14:paraId="0FD3F7FB" w14:textId="7D463A32" w:rsidR="00943C5D" w:rsidRPr="00733856" w:rsidRDefault="00943C5D">
            <w:pPr>
              <w:pStyle w:val="NormalWeb"/>
              <w:numPr>
                <w:ilvl w:val="0"/>
                <w:numId w:val="17"/>
              </w:numPr>
              <w:spacing w:before="0" w:beforeAutospacing="0" w:after="0" w:afterAutospacing="0" w:line="360" w:lineRule="auto"/>
              <w:jc w:val="both"/>
              <w:rPr>
                <w:rFonts w:ascii="Trebuchet MS" w:hAnsi="Trebuchet MS" w:cs="Calibri"/>
                <w:sz w:val="22"/>
                <w:szCs w:val="22"/>
                <w:lang w:val="ro-RO"/>
              </w:rPr>
            </w:pPr>
            <w:r w:rsidRPr="00733856">
              <w:rPr>
                <w:rFonts w:ascii="Trebuchet MS" w:hAnsi="Trebuchet MS" w:cs="Calibri"/>
                <w:sz w:val="22"/>
                <w:szCs w:val="22"/>
                <w:lang w:val="ro-RO"/>
              </w:rPr>
              <w:t>Din perspectiva monitorizării cumulului ajutoarelor de minimis de care poate beneficia o întreprindere unică pe parcursul a 3 ani fiscali (ultimii 2 ani fiscali înainte de data acordării ajutorului de minimis şi anul acordării ajutorului de minimis), valoarea maximă nerambursabilă pentru o întreprindere unică este echivalentul în lei a 200.000 de euro sau 100.000 euro în cazul întreprinderilor unice care efectuează transport rutier de mărfuri în contul terţilor sau contra cost. Cursul valutar utilizat este cursul inforeuro valabil la momentul acordării ajutorului.</w:t>
            </w:r>
          </w:p>
          <w:p w14:paraId="74808640" w14:textId="77777777" w:rsidR="00943C5D" w:rsidRPr="0080422C" w:rsidRDefault="00943C5D" w:rsidP="00943C5D">
            <w:pPr>
              <w:pStyle w:val="NormalWeb"/>
              <w:spacing w:after="0" w:line="360" w:lineRule="auto"/>
              <w:jc w:val="both"/>
              <w:rPr>
                <w:rFonts w:ascii="Trebuchet MS" w:hAnsi="Trebuchet MS" w:cs="Calibri"/>
                <w:sz w:val="22"/>
                <w:szCs w:val="22"/>
                <w:lang w:val="ro-RO"/>
              </w:rPr>
            </w:pPr>
            <w:r w:rsidRPr="0080422C">
              <w:rPr>
                <w:rFonts w:ascii="Trebuchet MS" w:hAnsi="Trebuchet MS" w:cs="Calibri"/>
                <w:sz w:val="22"/>
                <w:szCs w:val="22"/>
                <w:lang w:val="ro-RO"/>
              </w:rPr>
              <w:t xml:space="preserve">Pentru respectarea regulilor de cumul, solicitantul ajutorului de minimis va prezenta o declarație de eligibilitate, pe propria răspundere, în care va menționa informațiile referitoare la orice alt ajutor de minimis primit în ultimii 2 ani fiscali anteriori datei de depunere a cererii de finanțare, precum şi în anul fiscal curent, până la depunerea cererii de finanțare, respectiv până la încheierea contractului de finanțare, cu respectarea prevederilor referitoare la întreprinderea unică. Declaraţia va cuprinde și informații privind alte ajutoare de stat acordate sau solicitate în legătură cu cheltuieli eligibile aferente unui proiect pentru care se solicită ajutor de minimis în baza prezentei scheme. </w:t>
            </w:r>
          </w:p>
          <w:p w14:paraId="66589522" w14:textId="34FDC17E" w:rsidR="00943C5D" w:rsidRPr="0080422C" w:rsidRDefault="00943C5D" w:rsidP="00943C5D">
            <w:pPr>
              <w:pStyle w:val="NormalWeb"/>
              <w:spacing w:before="0" w:beforeAutospacing="0" w:after="0" w:afterAutospacing="0" w:line="360" w:lineRule="auto"/>
              <w:jc w:val="both"/>
              <w:rPr>
                <w:rFonts w:ascii="Trebuchet MS" w:hAnsi="Trebuchet MS" w:cs="Calibri"/>
                <w:sz w:val="22"/>
                <w:szCs w:val="22"/>
                <w:lang w:val="ro-RO"/>
              </w:rPr>
            </w:pPr>
            <w:r w:rsidRPr="0080422C">
              <w:rPr>
                <w:rFonts w:ascii="Trebuchet MS" w:hAnsi="Trebuchet MS" w:cs="Calibri"/>
                <w:sz w:val="22"/>
                <w:szCs w:val="22"/>
                <w:lang w:val="ro-RO"/>
              </w:rPr>
              <w:t>Respectiva declarație va fi actualizată de către solicitantul ajutorului de minimis înainte de încheierea actului de acordare a ajutorului de minimis.</w:t>
            </w:r>
          </w:p>
          <w:p w14:paraId="661FCFC5" w14:textId="77777777" w:rsidR="00072746" w:rsidRPr="004D12C4" w:rsidRDefault="00072746" w:rsidP="00072746">
            <w:pPr>
              <w:pStyle w:val="NormalWeb"/>
              <w:spacing w:before="0" w:beforeAutospacing="0" w:after="0" w:afterAutospacing="0" w:line="360" w:lineRule="auto"/>
              <w:jc w:val="both"/>
              <w:rPr>
                <w:rFonts w:ascii="Trebuchet MS" w:hAnsi="Trebuchet MS" w:cs="Calibri"/>
                <w:b/>
                <w:bCs/>
                <w:sz w:val="22"/>
                <w:szCs w:val="22"/>
                <w:u w:val="single"/>
                <w:lang w:val="ro-RO"/>
              </w:rPr>
            </w:pPr>
            <w:r w:rsidRPr="004D12C4">
              <w:rPr>
                <w:rFonts w:ascii="Trebuchet MS" w:hAnsi="Trebuchet MS" w:cs="Calibri"/>
                <w:b/>
                <w:bCs/>
                <w:sz w:val="22"/>
                <w:szCs w:val="22"/>
                <w:u w:val="single"/>
                <w:lang w:val="ro-RO"/>
              </w:rPr>
              <w:t xml:space="preserve">Constatarea si recuperarea ajutorului de </w:t>
            </w:r>
            <w:r w:rsidRPr="004D12C4">
              <w:rPr>
                <w:rFonts w:ascii="Trebuchet MS" w:hAnsi="Trebuchet MS" w:cs="Calibri"/>
                <w:b/>
                <w:bCs/>
                <w:i/>
                <w:iCs/>
                <w:sz w:val="22"/>
                <w:szCs w:val="22"/>
                <w:u w:val="single"/>
                <w:lang w:val="ro-RO"/>
              </w:rPr>
              <w:t>minimis</w:t>
            </w:r>
          </w:p>
          <w:p w14:paraId="231A8E4B" w14:textId="77777777" w:rsidR="00666A25" w:rsidRPr="00666A25" w:rsidRDefault="00666A25" w:rsidP="00666A25">
            <w:pPr>
              <w:pStyle w:val="ListParagraph"/>
              <w:numPr>
                <w:ilvl w:val="0"/>
                <w:numId w:val="18"/>
              </w:numPr>
              <w:spacing w:line="360" w:lineRule="auto"/>
              <w:jc w:val="both"/>
              <w:rPr>
                <w:rFonts w:ascii="Trebuchet MS" w:hAnsi="Trebuchet MS" w:cs="Calibri"/>
              </w:rPr>
            </w:pPr>
            <w:r w:rsidRPr="00666A25">
              <w:rPr>
                <w:rFonts w:ascii="Trebuchet MS" w:hAnsi="Trebuchet MS" w:cs="Calibri"/>
              </w:rPr>
              <w:t xml:space="preserve">Recuperarea ajutorului de minimis se realizează, de catre Agenția de Dezvoltare Regionala Sud Muntenia, prin AMPRSM 2021-2027 in calitatea de furnizor de ajutor de minimis,  in conformitate cu prevederile Ordonanţei de urgenţă a Guvernului nr. 77/2014, aprobată cu modificări şi completări prin Legea nr. 20/2015, cu modificările ulterioare şi ale Ordonanţei de Urgenţă a Guvernului nr. 66/2011, aprobată cu modificări şi completări prin Legea nr. </w:t>
            </w:r>
            <w:r w:rsidRPr="00666A25">
              <w:rPr>
                <w:rFonts w:ascii="Trebuchet MS" w:hAnsi="Trebuchet MS" w:cs="Calibri"/>
              </w:rPr>
              <w:lastRenderedPageBreak/>
              <w:t xml:space="preserve">142/2012, cu modificările şi completările ulterioare precum și în conformitate cu Acordul-cadru de delegare a atribuțiilor privind implementarea PR Sud Muntenia 2021-2027 cu numărul ADR SM 337/AM/04.07.2022, respectiv cu numărul MF 12974/04.08.2022, capitol III – Drepturi și obligații OI-SIFE, art. 4, alin. 4.1. </w:t>
            </w:r>
          </w:p>
          <w:p w14:paraId="4CD1A884" w14:textId="77777777" w:rsidR="00666A25" w:rsidRPr="00666A25" w:rsidRDefault="00666A25" w:rsidP="00666A25">
            <w:pPr>
              <w:pStyle w:val="ListParagraph"/>
              <w:numPr>
                <w:ilvl w:val="0"/>
                <w:numId w:val="18"/>
              </w:numPr>
              <w:spacing w:line="360" w:lineRule="auto"/>
              <w:jc w:val="both"/>
              <w:rPr>
                <w:rFonts w:ascii="Trebuchet MS" w:hAnsi="Trebuchet MS" w:cs="Calibri"/>
              </w:rPr>
            </w:pPr>
            <w:r w:rsidRPr="00666A25">
              <w:rPr>
                <w:rFonts w:ascii="Trebuchet MS" w:hAnsi="Trebuchet MS" w:cs="Calibri"/>
              </w:rPr>
              <w:t xml:space="preserve"> Pentru aceasta, furnizorul schemei de minimis va elabora procedura de recuperare a ajutorului de minimis.</w:t>
            </w:r>
          </w:p>
          <w:p w14:paraId="223A9E8E" w14:textId="77777777" w:rsidR="00666A25" w:rsidRPr="00666A25" w:rsidRDefault="00666A25" w:rsidP="00666A25">
            <w:pPr>
              <w:pStyle w:val="ListParagraph"/>
              <w:numPr>
                <w:ilvl w:val="0"/>
                <w:numId w:val="18"/>
              </w:numPr>
              <w:spacing w:line="360" w:lineRule="auto"/>
              <w:jc w:val="both"/>
              <w:rPr>
                <w:rFonts w:ascii="Trebuchet MS" w:hAnsi="Trebuchet MS" w:cs="Calibri"/>
              </w:rPr>
            </w:pPr>
            <w:r w:rsidRPr="00666A25">
              <w:rPr>
                <w:rFonts w:ascii="Trebuchet MS" w:hAnsi="Trebuchet MS" w:cs="Calibri"/>
              </w:rPr>
              <w:t>Ajutorul de minimis care trebuie recuperat include şi dobânda aferentă, datorată de la data plăţii ajutorului până la data recuperării acestuia. Dobânda de recuperare se calculează conform prevederilor Ordinului nr. 386 din 16 aprilie 2020 pentru punerea în aplicare a Instrucţiunilor privind procedura de calculare a dobânzii în cazul ajutorului de stat sau de minimis care trebuie rambursat sau recuperat. Rata dobânzii aplicabile este cea stabilită prin Regulamentul (CE) nr. 794/2004 al Comisiei din 21 aprilie 2004 de punere în aplicare a Regulamentului (CE) nr. 659/1999 al Consiliului de stabilire a normelor de aplicare a articolului 93 din Tratatul CE, publicat în Jurnalul Oficial al Uniunii Europene, seria L, nr. 140 din 30 aprilie 2004, cu modificările şi completările ulterioare, precum şi cu respectarea prevederilor Regulamentului (UE) nr. 2015/1.589 al Consiliului din 13 iulie 2015 de stabilire a normelor de aplicare a articolului 108 din Tratatul privind funcţionarea Uniunii Europene, publicat în Jurnalul Oficial al Uniunii Europene, seria L, nr. 248 din 24 septembrie 2015.</w:t>
            </w:r>
          </w:p>
          <w:p w14:paraId="5CCDFC4B" w14:textId="3D965CC4" w:rsidR="00F51C65" w:rsidRPr="00666A25" w:rsidRDefault="00666A25" w:rsidP="00666A25">
            <w:pPr>
              <w:pStyle w:val="ListParagraph"/>
              <w:numPr>
                <w:ilvl w:val="0"/>
                <w:numId w:val="18"/>
              </w:numPr>
              <w:spacing w:line="360" w:lineRule="auto"/>
              <w:jc w:val="both"/>
              <w:rPr>
                <w:rFonts w:ascii="Trebuchet MS" w:hAnsi="Trebuchet MS" w:cs="Calibri"/>
              </w:rPr>
            </w:pPr>
            <w:r w:rsidRPr="00666A25">
              <w:rPr>
                <w:rFonts w:ascii="Trebuchet MS" w:hAnsi="Trebuchet MS" w:cs="Calibri"/>
              </w:rPr>
              <w:t>Furnizorul/administratorul își rezervă dreptul de a stopa acordarea / plata ajutorului de minimis sau de a solicita recuperarea ajutorului de minimis deja plătit, în cazul în care documentele şi informaţiile furnizate de către beneficiar în documentele depuse se dovedesc a fi incorecte sau false.</w:t>
            </w:r>
          </w:p>
        </w:tc>
      </w:tr>
    </w:tbl>
    <w:p w14:paraId="625502BE" w14:textId="77777777" w:rsidR="0058563F" w:rsidRDefault="0058563F" w:rsidP="00EA7CAA">
      <w:pPr>
        <w:pStyle w:val="Heading2"/>
      </w:pPr>
    </w:p>
    <w:p w14:paraId="6BBE5515" w14:textId="4CD6AA6D" w:rsidR="001F48A8" w:rsidRPr="00EA7CAA" w:rsidRDefault="00E01967" w:rsidP="00932165">
      <w:pPr>
        <w:pStyle w:val="Heading2"/>
      </w:pPr>
      <w:bookmarkStart w:id="44" w:name="_Toc143502423"/>
      <w:r>
        <w:t xml:space="preserve">3.14. </w:t>
      </w:r>
      <w:r w:rsidR="001F48A8" w:rsidRPr="00EA7CAA">
        <w:t>Reguli privind instrumentele financiare</w:t>
      </w:r>
      <w:bookmarkEnd w:id="44"/>
      <w:r w:rsidR="001F48A8" w:rsidRPr="00EA7CAA">
        <w:t xml:space="preserve"> </w:t>
      </w:r>
    </w:p>
    <w:tbl>
      <w:tblPr>
        <w:tblStyle w:val="TableGrid"/>
        <w:tblW w:w="0" w:type="auto"/>
        <w:tblLook w:val="04A0" w:firstRow="1" w:lastRow="0" w:firstColumn="1" w:lastColumn="0" w:noHBand="0" w:noVBand="1"/>
      </w:tblPr>
      <w:tblGrid>
        <w:gridCol w:w="9913"/>
      </w:tblGrid>
      <w:tr w:rsidR="00B63863" w:rsidRPr="00B63863" w14:paraId="5CB456D1" w14:textId="77777777" w:rsidTr="00932165">
        <w:tc>
          <w:tcPr>
            <w:tcW w:w="9918" w:type="dxa"/>
          </w:tcPr>
          <w:p w14:paraId="7FD30002" w14:textId="749B6872" w:rsidR="001F48A8" w:rsidRPr="00932165" w:rsidRDefault="003C7660" w:rsidP="00932165">
            <w:pPr>
              <w:spacing w:before="120" w:after="120" w:line="360" w:lineRule="auto"/>
              <w:jc w:val="both"/>
              <w:rPr>
                <w:rFonts w:ascii="Trebuchet MS" w:hAnsi="Trebuchet MS"/>
                <w:i/>
              </w:rPr>
            </w:pPr>
            <w:r>
              <w:rPr>
                <w:rFonts w:ascii="Trebuchet MS" w:hAnsi="Trebuchet MS"/>
                <w:i/>
                <w:sz w:val="24"/>
                <w:szCs w:val="24"/>
              </w:rPr>
              <w:t>Nu este cazul</w:t>
            </w:r>
          </w:p>
        </w:tc>
      </w:tr>
    </w:tbl>
    <w:p w14:paraId="6402CBAA" w14:textId="77777777" w:rsidR="0058563F" w:rsidRDefault="0058563F" w:rsidP="00EA7CAA">
      <w:pPr>
        <w:pStyle w:val="Heading2"/>
      </w:pPr>
    </w:p>
    <w:p w14:paraId="3078D71E" w14:textId="5044371A" w:rsidR="008174A5" w:rsidRPr="00EA7CAA" w:rsidRDefault="00E01967" w:rsidP="00932165">
      <w:pPr>
        <w:pStyle w:val="Heading2"/>
      </w:pPr>
      <w:bookmarkStart w:id="45" w:name="_Toc143502424"/>
      <w:r>
        <w:t xml:space="preserve">3.15. </w:t>
      </w:r>
      <w:r w:rsidR="008174A5" w:rsidRPr="00EA7CAA">
        <w:t>Acțiuni interregionale, transfrontaliere și transnaționale</w:t>
      </w:r>
      <w:bookmarkEnd w:id="45"/>
      <w:r w:rsidR="008174A5" w:rsidRPr="00EA7CAA">
        <w:t xml:space="preserve"> </w:t>
      </w:r>
    </w:p>
    <w:tbl>
      <w:tblPr>
        <w:tblStyle w:val="TableGrid"/>
        <w:tblW w:w="0" w:type="auto"/>
        <w:tblLook w:val="04A0" w:firstRow="1" w:lastRow="0" w:firstColumn="1" w:lastColumn="0" w:noHBand="0" w:noVBand="1"/>
      </w:tblPr>
      <w:tblGrid>
        <w:gridCol w:w="9913"/>
      </w:tblGrid>
      <w:tr w:rsidR="003C7660" w14:paraId="219079F9" w14:textId="77777777" w:rsidTr="00932165">
        <w:tc>
          <w:tcPr>
            <w:tcW w:w="9918" w:type="dxa"/>
          </w:tcPr>
          <w:p w14:paraId="1FB286CC" w14:textId="77777777" w:rsidR="007C028F" w:rsidRDefault="007C028F" w:rsidP="00932165">
            <w:pPr>
              <w:rPr>
                <w:rFonts w:ascii="Trebuchet MS" w:hAnsi="Trebuchet MS"/>
                <w:i/>
                <w:sz w:val="24"/>
                <w:szCs w:val="24"/>
              </w:rPr>
            </w:pPr>
          </w:p>
          <w:p w14:paraId="3BED27BC" w14:textId="0A4BF995" w:rsidR="003C7660" w:rsidRDefault="003C7660" w:rsidP="00932165">
            <w:pPr>
              <w:rPr>
                <w:rFonts w:ascii="Trebuchet MS" w:hAnsi="Trebuchet MS"/>
                <w:i/>
                <w:sz w:val="24"/>
                <w:szCs w:val="24"/>
              </w:rPr>
            </w:pPr>
            <w:r>
              <w:rPr>
                <w:rFonts w:ascii="Trebuchet MS" w:hAnsi="Trebuchet MS"/>
                <w:i/>
                <w:sz w:val="24"/>
                <w:szCs w:val="24"/>
              </w:rPr>
              <w:t>Nu este cazul</w:t>
            </w:r>
          </w:p>
          <w:p w14:paraId="3A95D81C" w14:textId="7639C134" w:rsidR="007C028F" w:rsidRPr="00932165" w:rsidRDefault="007C028F" w:rsidP="00932165"/>
        </w:tc>
      </w:tr>
    </w:tbl>
    <w:p w14:paraId="4BF071E9" w14:textId="77777777" w:rsidR="0058563F" w:rsidRDefault="0058563F" w:rsidP="00EA7CAA">
      <w:pPr>
        <w:pStyle w:val="Heading2"/>
      </w:pPr>
    </w:p>
    <w:p w14:paraId="388E9D34" w14:textId="7060C848" w:rsidR="00EF15DA" w:rsidRPr="00EA7CAA" w:rsidRDefault="00E01967" w:rsidP="00932165">
      <w:pPr>
        <w:pStyle w:val="Heading2"/>
      </w:pPr>
      <w:bookmarkStart w:id="46" w:name="_Toc143502425"/>
      <w:r>
        <w:t xml:space="preserve">3.16. </w:t>
      </w:r>
      <w:r w:rsidR="00C80415" w:rsidRPr="00EA7CAA">
        <w:t xml:space="preserve">Principii </w:t>
      </w:r>
      <w:r w:rsidR="00EF15DA" w:rsidRPr="00EA7CAA">
        <w:t>orizontale</w:t>
      </w:r>
      <w:bookmarkEnd w:id="46"/>
    </w:p>
    <w:tbl>
      <w:tblPr>
        <w:tblStyle w:val="TableGrid"/>
        <w:tblW w:w="0" w:type="auto"/>
        <w:tblLook w:val="04A0" w:firstRow="1" w:lastRow="0" w:firstColumn="1" w:lastColumn="0" w:noHBand="0" w:noVBand="1"/>
      </w:tblPr>
      <w:tblGrid>
        <w:gridCol w:w="9913"/>
      </w:tblGrid>
      <w:tr w:rsidR="00B63863" w:rsidRPr="00B63863" w14:paraId="4BD679DB" w14:textId="77777777" w:rsidTr="00932165">
        <w:tc>
          <w:tcPr>
            <w:tcW w:w="10201" w:type="dxa"/>
          </w:tcPr>
          <w:p w14:paraId="12475804" w14:textId="77777777" w:rsidR="00E27A9F" w:rsidRPr="00117EDE" w:rsidRDefault="00E27A9F">
            <w:pPr>
              <w:pStyle w:val="ListParagraph"/>
              <w:numPr>
                <w:ilvl w:val="0"/>
                <w:numId w:val="13"/>
              </w:numPr>
              <w:spacing w:line="360" w:lineRule="auto"/>
              <w:jc w:val="both"/>
              <w:rPr>
                <w:rFonts w:ascii="Trebuchet MS" w:hAnsi="Trebuchet MS"/>
              </w:rPr>
            </w:pPr>
            <w:r w:rsidRPr="00117EDE">
              <w:rPr>
                <w:rFonts w:ascii="Trebuchet MS" w:hAnsi="Trebuchet MS"/>
                <w:b/>
                <w:bCs/>
                <w:color w:val="2E74B5" w:themeColor="accent1" w:themeShade="BF"/>
              </w:rPr>
              <w:t>Investițiile propuse trebuie să asigure respectarea drepturilor fundamentale</w:t>
            </w:r>
            <w:r w:rsidRPr="00117EDE">
              <w:rPr>
                <w:rFonts w:ascii="Trebuchet MS" w:hAnsi="Trebuchet MS"/>
              </w:rPr>
              <w:t xml:space="preserve"> și conformitatea cu Carta Drepturilor Fundamentale a Uniunii Europene și Convenția ONU privind Drepturile Persoanelor cu Handicap, precum și cu principiile orizontale privind egalitatea de </w:t>
            </w:r>
            <w:r>
              <w:rPr>
                <w:rFonts w:ascii="Trebuchet MS" w:hAnsi="Trebuchet MS"/>
              </w:rPr>
              <w:t xml:space="preserve">șanse, </w:t>
            </w:r>
            <w:r w:rsidRPr="00117EDE">
              <w:rPr>
                <w:rFonts w:ascii="Trebuchet MS" w:hAnsi="Trebuchet MS"/>
              </w:rPr>
              <w:t>gen, nediscriminarea (pe bază de sex, origine rasială sau etnică, religie sau convingeri, dizabilitate, vârstă sau orientare sexuală)</w:t>
            </w:r>
            <w:r>
              <w:rPr>
                <w:rFonts w:ascii="Trebuchet MS" w:hAnsi="Trebuchet MS"/>
              </w:rPr>
              <w:t xml:space="preserve">, </w:t>
            </w:r>
            <w:r w:rsidRPr="00117EDE">
              <w:rPr>
                <w:rFonts w:ascii="Trebuchet MS" w:hAnsi="Trebuchet MS"/>
              </w:rPr>
              <w:t>accesibilitatea</w:t>
            </w:r>
            <w:r>
              <w:rPr>
                <w:rFonts w:ascii="Trebuchet MS" w:hAnsi="Trebuchet MS"/>
              </w:rPr>
              <w:t xml:space="preserve"> și dezvoltarea durabilă</w:t>
            </w:r>
            <w:r w:rsidRPr="00117EDE">
              <w:rPr>
                <w:rFonts w:ascii="Trebuchet MS" w:hAnsi="Trebuchet MS"/>
              </w:rPr>
              <w:t>.</w:t>
            </w:r>
          </w:p>
          <w:p w14:paraId="5608412E" w14:textId="77777777" w:rsidR="00E27A9F" w:rsidRDefault="00E27A9F" w:rsidP="00E27A9F">
            <w:pPr>
              <w:spacing w:line="360" w:lineRule="auto"/>
              <w:jc w:val="both"/>
              <w:rPr>
                <w:rFonts w:ascii="Trebuchet MS" w:hAnsi="Trebuchet MS" w:cs="TimesNewRomanPSMT"/>
                <w:lang w:val="en-GB"/>
              </w:rPr>
            </w:pPr>
            <w:proofErr w:type="spellStart"/>
            <w:r w:rsidRPr="00117EDE">
              <w:rPr>
                <w:rFonts w:ascii="Trebuchet MS" w:hAnsi="Trebuchet MS" w:cs="TimesNewRomanPSMT"/>
                <w:lang w:val="en-GB"/>
              </w:rPr>
              <w:t>Respectarea</w:t>
            </w:r>
            <w:proofErr w:type="spellEnd"/>
            <w:r w:rsidRPr="00117EDE">
              <w:rPr>
                <w:rFonts w:ascii="Trebuchet MS" w:hAnsi="Trebuchet MS" w:cs="TimesNewRomanPSMT"/>
                <w:lang w:val="en-GB"/>
              </w:rPr>
              <w:t xml:space="preserve"> </w:t>
            </w:r>
            <w:proofErr w:type="spellStart"/>
            <w:r w:rsidRPr="00117EDE">
              <w:rPr>
                <w:rFonts w:ascii="Trebuchet MS" w:hAnsi="Trebuchet MS" w:cs="TimesNewRomanPSMT"/>
                <w:lang w:val="en-GB"/>
              </w:rPr>
              <w:t>prevederilor</w:t>
            </w:r>
            <w:proofErr w:type="spellEnd"/>
            <w:r w:rsidRPr="00117EDE">
              <w:rPr>
                <w:rFonts w:ascii="Trebuchet MS" w:hAnsi="Trebuchet MS" w:cs="TimesNewRomanPSMT"/>
                <w:lang w:val="en-GB"/>
              </w:rPr>
              <w:t xml:space="preserve"> </w:t>
            </w:r>
            <w:proofErr w:type="spellStart"/>
            <w:r w:rsidRPr="00117EDE">
              <w:rPr>
                <w:rFonts w:ascii="Trebuchet MS" w:hAnsi="Trebuchet MS" w:cs="TimesNewRomanPSMT"/>
                <w:lang w:val="en-GB"/>
              </w:rPr>
              <w:t>legislației</w:t>
            </w:r>
            <w:proofErr w:type="spellEnd"/>
            <w:r w:rsidRPr="00117EDE">
              <w:rPr>
                <w:rFonts w:ascii="Trebuchet MS" w:hAnsi="Trebuchet MS" w:cs="TimesNewRomanPSMT"/>
                <w:lang w:val="en-GB"/>
              </w:rPr>
              <w:t xml:space="preserve"> </w:t>
            </w:r>
            <w:proofErr w:type="spellStart"/>
            <w:r w:rsidRPr="00117EDE">
              <w:rPr>
                <w:rFonts w:ascii="Trebuchet MS" w:hAnsi="Trebuchet MS" w:cs="TimesNewRomanPSMT"/>
                <w:lang w:val="en-GB"/>
              </w:rPr>
              <w:t>naționale</w:t>
            </w:r>
            <w:proofErr w:type="spellEnd"/>
            <w:r w:rsidRPr="00117EDE">
              <w:rPr>
                <w:rFonts w:ascii="Trebuchet MS" w:hAnsi="Trebuchet MS" w:cs="TimesNewRomanPSMT"/>
                <w:lang w:val="en-GB"/>
              </w:rPr>
              <w:t xml:space="preserve"> </w:t>
            </w:r>
            <w:proofErr w:type="spellStart"/>
            <w:r w:rsidRPr="00117EDE">
              <w:rPr>
                <w:rFonts w:ascii="Trebuchet MS" w:hAnsi="Trebuchet MS" w:cs="TimesNewRomanPSMT"/>
                <w:lang w:val="en-GB"/>
              </w:rPr>
              <w:t>în</w:t>
            </w:r>
            <w:proofErr w:type="spellEnd"/>
            <w:r w:rsidRPr="00117EDE">
              <w:rPr>
                <w:rFonts w:ascii="Trebuchet MS" w:hAnsi="Trebuchet MS" w:cs="TimesNewRomanPSMT"/>
                <w:lang w:val="en-GB"/>
              </w:rPr>
              <w:t xml:space="preserve"> </w:t>
            </w:r>
            <w:proofErr w:type="spellStart"/>
            <w:r w:rsidRPr="00117EDE">
              <w:rPr>
                <w:rFonts w:ascii="Trebuchet MS" w:hAnsi="Trebuchet MS" w:cs="TimesNewRomanPSMT"/>
                <w:lang w:val="en-GB"/>
              </w:rPr>
              <w:t>vigoare</w:t>
            </w:r>
            <w:proofErr w:type="spellEnd"/>
            <w:r w:rsidRPr="00117EDE">
              <w:rPr>
                <w:rFonts w:ascii="Trebuchet MS" w:hAnsi="Trebuchet MS" w:cs="TimesNewRomanPSMT"/>
                <w:lang w:val="en-GB"/>
              </w:rPr>
              <w:t xml:space="preserve"> </w:t>
            </w:r>
            <w:proofErr w:type="spellStart"/>
            <w:r w:rsidRPr="00117EDE">
              <w:rPr>
                <w:rFonts w:ascii="Trebuchet MS" w:hAnsi="Trebuchet MS" w:cs="TimesNewRomanPSMT"/>
                <w:lang w:val="en-GB"/>
              </w:rPr>
              <w:t>referitoare</w:t>
            </w:r>
            <w:proofErr w:type="spellEnd"/>
            <w:r w:rsidRPr="00117EDE">
              <w:rPr>
                <w:rFonts w:ascii="Trebuchet MS" w:hAnsi="Trebuchet MS" w:cs="TimesNewRomanPSMT"/>
                <w:lang w:val="en-GB"/>
              </w:rPr>
              <w:t xml:space="preserve"> la </w:t>
            </w:r>
            <w:proofErr w:type="spellStart"/>
            <w:r w:rsidRPr="00117EDE">
              <w:rPr>
                <w:rFonts w:ascii="Trebuchet MS" w:hAnsi="Trebuchet MS" w:cs="TimesNewRomanPSMT"/>
                <w:lang w:val="en-GB"/>
              </w:rPr>
              <w:t>egalitatea</w:t>
            </w:r>
            <w:proofErr w:type="spellEnd"/>
            <w:r w:rsidRPr="00117EDE">
              <w:rPr>
                <w:rFonts w:ascii="Trebuchet MS" w:hAnsi="Trebuchet MS" w:cs="TimesNewRomanPSMT"/>
                <w:lang w:val="en-GB"/>
              </w:rPr>
              <w:t xml:space="preserve"> de </w:t>
            </w:r>
            <w:proofErr w:type="spellStart"/>
            <w:r w:rsidRPr="00117EDE">
              <w:rPr>
                <w:rFonts w:ascii="Trebuchet MS" w:hAnsi="Trebuchet MS" w:cs="TimesNewRomanPSMT"/>
                <w:lang w:val="en-GB"/>
              </w:rPr>
              <w:t>șanse</w:t>
            </w:r>
            <w:proofErr w:type="spellEnd"/>
            <w:r w:rsidRPr="00117EDE">
              <w:rPr>
                <w:rFonts w:ascii="Trebuchet MS" w:hAnsi="Trebuchet MS" w:cs="TimesNewRomanPSMT"/>
                <w:lang w:val="en-GB"/>
              </w:rPr>
              <w:t xml:space="preserve">, </w:t>
            </w:r>
            <w:r>
              <w:rPr>
                <w:rFonts w:ascii="Trebuchet MS" w:hAnsi="Trebuchet MS" w:cs="TimesNewRomanPSMT"/>
                <w:lang w:val="en-GB"/>
              </w:rPr>
              <w:t xml:space="preserve">gen, </w:t>
            </w:r>
            <w:proofErr w:type="spellStart"/>
            <w:r>
              <w:rPr>
                <w:rFonts w:ascii="Trebuchet MS" w:hAnsi="Trebuchet MS" w:cs="TimesNewRomanPSMT"/>
                <w:lang w:val="en-GB"/>
              </w:rPr>
              <w:t>ne</w:t>
            </w:r>
            <w:r w:rsidRPr="00117EDE">
              <w:rPr>
                <w:rFonts w:ascii="Trebuchet MS" w:hAnsi="Trebuchet MS" w:cs="TimesNewRomanPSMT"/>
                <w:lang w:val="en-GB"/>
              </w:rPr>
              <w:t>discriminare</w:t>
            </w:r>
            <w:proofErr w:type="spellEnd"/>
            <w:r>
              <w:rPr>
                <w:rFonts w:ascii="Trebuchet MS" w:hAnsi="Trebuchet MS" w:cs="TimesNewRomanPSMT"/>
                <w:lang w:val="en-GB"/>
              </w:rPr>
              <w:t xml:space="preserve">, </w:t>
            </w:r>
            <w:proofErr w:type="spellStart"/>
            <w:r w:rsidRPr="00117EDE">
              <w:rPr>
                <w:rFonts w:ascii="Trebuchet MS" w:hAnsi="Trebuchet MS" w:cs="TimesNewRomanPSMT"/>
                <w:lang w:val="en-GB"/>
              </w:rPr>
              <w:t>accesibilitatea</w:t>
            </w:r>
            <w:proofErr w:type="spellEnd"/>
            <w:r>
              <w:rPr>
                <w:rFonts w:ascii="Trebuchet MS" w:hAnsi="Trebuchet MS" w:cs="TimesNewRomanPSMT"/>
                <w:lang w:val="en-GB"/>
              </w:rPr>
              <w:t xml:space="preserve"> </w:t>
            </w:r>
            <w:proofErr w:type="spellStart"/>
            <w:r>
              <w:rPr>
                <w:rFonts w:ascii="Trebuchet MS" w:hAnsi="Trebuchet MS" w:cs="TimesNewRomanPSMT"/>
                <w:lang w:val="en-GB"/>
              </w:rPr>
              <w:t>și</w:t>
            </w:r>
            <w:proofErr w:type="spellEnd"/>
            <w:r>
              <w:rPr>
                <w:rFonts w:ascii="Trebuchet MS" w:hAnsi="Trebuchet MS" w:cs="TimesNewRomanPSMT"/>
                <w:lang w:val="en-GB"/>
              </w:rPr>
              <w:t xml:space="preserve"> </w:t>
            </w:r>
            <w:proofErr w:type="spellStart"/>
            <w:r>
              <w:rPr>
                <w:rFonts w:ascii="Trebuchet MS" w:hAnsi="Trebuchet MS" w:cs="TimesNewRomanPSMT"/>
                <w:lang w:val="en-GB"/>
              </w:rPr>
              <w:t>dezvoltare</w:t>
            </w:r>
            <w:proofErr w:type="spellEnd"/>
            <w:r>
              <w:rPr>
                <w:rFonts w:ascii="Trebuchet MS" w:hAnsi="Trebuchet MS" w:cs="TimesNewRomanPSMT"/>
                <w:lang w:val="en-GB"/>
              </w:rPr>
              <w:t xml:space="preserve"> </w:t>
            </w:r>
            <w:proofErr w:type="spellStart"/>
            <w:r>
              <w:rPr>
                <w:rFonts w:ascii="Trebuchet MS" w:hAnsi="Trebuchet MS" w:cs="TimesNewRomanPSMT"/>
                <w:lang w:val="en-GB"/>
              </w:rPr>
              <w:t>durabilă</w:t>
            </w:r>
            <w:proofErr w:type="spellEnd"/>
            <w:r w:rsidRPr="00117EDE">
              <w:rPr>
                <w:rFonts w:ascii="Trebuchet MS" w:hAnsi="Trebuchet MS" w:cs="TimesNewRomanPSMT"/>
                <w:lang w:val="en-GB"/>
              </w:rPr>
              <w:t xml:space="preserve"> </w:t>
            </w:r>
            <w:proofErr w:type="spellStart"/>
            <w:r w:rsidRPr="00117EDE">
              <w:rPr>
                <w:rFonts w:ascii="Trebuchet MS" w:hAnsi="Trebuchet MS" w:cs="TimesNewRomanPSMT"/>
                <w:lang w:val="en-GB"/>
              </w:rPr>
              <w:t>reprezinta</w:t>
            </w:r>
            <w:proofErr w:type="spellEnd"/>
            <w:r w:rsidRPr="00117EDE">
              <w:rPr>
                <w:rFonts w:ascii="Trebuchet MS" w:hAnsi="Trebuchet MS" w:cs="TimesNewRomanPSMT"/>
                <w:lang w:val="en-GB"/>
              </w:rPr>
              <w:t xml:space="preserve"> o </w:t>
            </w:r>
            <w:proofErr w:type="spellStart"/>
            <w:r w:rsidRPr="00117EDE">
              <w:rPr>
                <w:rFonts w:ascii="Trebuchet MS" w:hAnsi="Trebuchet MS" w:cs="TimesNewRomanPSMT"/>
                <w:lang w:val="en-GB"/>
              </w:rPr>
              <w:t>condiție</w:t>
            </w:r>
            <w:proofErr w:type="spellEnd"/>
            <w:r w:rsidRPr="00117EDE">
              <w:rPr>
                <w:rFonts w:ascii="Trebuchet MS" w:hAnsi="Trebuchet MS" w:cs="TimesNewRomanPSMT"/>
                <w:lang w:val="en-GB"/>
              </w:rPr>
              <w:t xml:space="preserve"> de </w:t>
            </w:r>
            <w:proofErr w:type="spellStart"/>
            <w:r w:rsidRPr="00117EDE">
              <w:rPr>
                <w:rFonts w:ascii="Trebuchet MS" w:hAnsi="Trebuchet MS" w:cs="TimesNewRomanPSMT"/>
                <w:lang w:val="en-GB"/>
              </w:rPr>
              <w:t>eligibilitate</w:t>
            </w:r>
            <w:proofErr w:type="spellEnd"/>
            <w:r w:rsidRPr="00117EDE">
              <w:rPr>
                <w:rFonts w:ascii="Trebuchet MS" w:hAnsi="Trebuchet MS" w:cs="TimesNewRomanPSMT"/>
                <w:lang w:val="en-GB"/>
              </w:rPr>
              <w:t xml:space="preserve"> </w:t>
            </w:r>
            <w:proofErr w:type="spellStart"/>
            <w:r w:rsidRPr="00117EDE">
              <w:rPr>
                <w:rFonts w:ascii="Trebuchet MS" w:hAnsi="Trebuchet MS" w:cs="TimesNewRomanPSMT"/>
                <w:lang w:val="en-GB"/>
              </w:rPr>
              <w:t>în</w:t>
            </w:r>
            <w:proofErr w:type="spellEnd"/>
            <w:r w:rsidRPr="00117EDE">
              <w:rPr>
                <w:rFonts w:ascii="Trebuchet MS" w:hAnsi="Trebuchet MS" w:cs="TimesNewRomanPSMT"/>
                <w:lang w:val="en-GB"/>
              </w:rPr>
              <w:t xml:space="preserve"> </w:t>
            </w:r>
            <w:proofErr w:type="spellStart"/>
            <w:r w:rsidRPr="00117EDE">
              <w:rPr>
                <w:rFonts w:ascii="Trebuchet MS" w:hAnsi="Trebuchet MS" w:cs="TimesNewRomanPSMT"/>
                <w:lang w:val="en-GB"/>
              </w:rPr>
              <w:t>cadrul</w:t>
            </w:r>
            <w:proofErr w:type="spellEnd"/>
            <w:r w:rsidRPr="00117EDE">
              <w:rPr>
                <w:rFonts w:ascii="Trebuchet MS" w:hAnsi="Trebuchet MS" w:cs="TimesNewRomanPSMT"/>
                <w:lang w:val="en-GB"/>
              </w:rPr>
              <w:t xml:space="preserve"> </w:t>
            </w:r>
            <w:proofErr w:type="spellStart"/>
            <w:r w:rsidRPr="00117EDE">
              <w:rPr>
                <w:rFonts w:ascii="Trebuchet MS" w:hAnsi="Trebuchet MS" w:cs="TimesNewRomanPSMT"/>
                <w:lang w:val="en-GB"/>
              </w:rPr>
              <w:t>ghidului</w:t>
            </w:r>
            <w:proofErr w:type="spellEnd"/>
            <w:r w:rsidRPr="00117EDE">
              <w:rPr>
                <w:rFonts w:ascii="Trebuchet MS" w:hAnsi="Trebuchet MS" w:cs="TimesNewRomanPSMT"/>
                <w:lang w:val="en-GB"/>
              </w:rPr>
              <w:t xml:space="preserve"> </w:t>
            </w:r>
            <w:proofErr w:type="spellStart"/>
            <w:r w:rsidRPr="00117EDE">
              <w:rPr>
                <w:rFonts w:ascii="Trebuchet MS" w:hAnsi="Trebuchet MS" w:cs="TimesNewRomanPSMT"/>
                <w:lang w:val="en-GB"/>
              </w:rPr>
              <w:t>solicitantului</w:t>
            </w:r>
            <w:proofErr w:type="spellEnd"/>
            <w:r>
              <w:rPr>
                <w:rFonts w:ascii="Trebuchet MS" w:hAnsi="Trebuchet MS" w:cs="TimesNewRomanPSMT"/>
                <w:lang w:val="en-GB"/>
              </w:rPr>
              <w:t xml:space="preserve">, </w:t>
            </w:r>
            <w:proofErr w:type="spellStart"/>
            <w:r>
              <w:rPr>
                <w:rFonts w:ascii="Trebuchet MS" w:hAnsi="Trebuchet MS" w:cs="TimesNewRomanPSMT"/>
                <w:lang w:val="en-GB"/>
              </w:rPr>
              <w:t>iar</w:t>
            </w:r>
            <w:proofErr w:type="spellEnd"/>
            <w:r>
              <w:rPr>
                <w:rFonts w:ascii="Trebuchet MS" w:hAnsi="Trebuchet MS" w:cs="TimesNewRomanPSMT"/>
                <w:lang w:val="en-GB"/>
              </w:rPr>
              <w:t xml:space="preserve"> </w:t>
            </w:r>
            <w:proofErr w:type="spellStart"/>
            <w:r>
              <w:rPr>
                <w:rFonts w:ascii="Trebuchet MS" w:hAnsi="Trebuchet MS" w:cs="TimesNewRomanPSMT"/>
                <w:lang w:val="en-GB"/>
              </w:rPr>
              <w:t>îndeplinirea</w:t>
            </w:r>
            <w:proofErr w:type="spellEnd"/>
            <w:r>
              <w:rPr>
                <w:rFonts w:ascii="Trebuchet MS" w:hAnsi="Trebuchet MS" w:cs="TimesNewRomanPSMT"/>
                <w:lang w:val="en-GB"/>
              </w:rPr>
              <w:t xml:space="preserve"> </w:t>
            </w:r>
            <w:proofErr w:type="spellStart"/>
            <w:r>
              <w:rPr>
                <w:rFonts w:ascii="Trebuchet MS" w:hAnsi="Trebuchet MS" w:cs="TimesNewRomanPSMT"/>
                <w:lang w:val="en-GB"/>
              </w:rPr>
              <w:t>acesteia</w:t>
            </w:r>
            <w:proofErr w:type="spellEnd"/>
            <w:r>
              <w:rPr>
                <w:rFonts w:ascii="Trebuchet MS" w:hAnsi="Trebuchet MS" w:cs="TimesNewRomanPSMT"/>
                <w:lang w:val="en-GB"/>
              </w:rPr>
              <w:t xml:space="preserve"> </w:t>
            </w:r>
            <w:proofErr w:type="spellStart"/>
            <w:r>
              <w:rPr>
                <w:rFonts w:ascii="Trebuchet MS" w:hAnsi="Trebuchet MS" w:cs="TimesNewRomanPSMT"/>
                <w:lang w:val="en-GB"/>
              </w:rPr>
              <w:t>este</w:t>
            </w:r>
            <w:proofErr w:type="spellEnd"/>
            <w:r>
              <w:rPr>
                <w:rFonts w:ascii="Trebuchet MS" w:hAnsi="Trebuchet MS" w:cs="TimesNewRomanPSMT"/>
                <w:lang w:val="en-GB"/>
              </w:rPr>
              <w:t xml:space="preserve"> </w:t>
            </w:r>
            <w:proofErr w:type="spellStart"/>
            <w:r>
              <w:rPr>
                <w:rFonts w:ascii="Trebuchet MS" w:hAnsi="Trebuchet MS" w:cs="TimesNewRomanPSMT"/>
                <w:lang w:val="en-GB"/>
              </w:rPr>
              <w:t>obligatorie</w:t>
            </w:r>
            <w:proofErr w:type="spellEnd"/>
            <w:r>
              <w:rPr>
                <w:rFonts w:ascii="Trebuchet MS" w:hAnsi="Trebuchet MS" w:cs="TimesNewRomanPSMT"/>
                <w:lang w:val="en-GB"/>
              </w:rPr>
              <w:t>.</w:t>
            </w:r>
          </w:p>
          <w:p w14:paraId="15B9769A" w14:textId="77777777" w:rsidR="00E27A9F" w:rsidRPr="00117EDE" w:rsidRDefault="00E27A9F" w:rsidP="00E27A9F">
            <w:pPr>
              <w:spacing w:line="360" w:lineRule="auto"/>
              <w:jc w:val="both"/>
              <w:rPr>
                <w:rFonts w:ascii="Trebuchet MS" w:hAnsi="Trebuchet MS"/>
              </w:rPr>
            </w:pPr>
            <w:r w:rsidRPr="00117EDE">
              <w:rPr>
                <w:rFonts w:ascii="Trebuchet MS" w:hAnsi="Trebuchet MS" w:cs="TimesNewRomanPSMT"/>
                <w:lang w:val="en-GB"/>
              </w:rPr>
              <w:t xml:space="preserve">Se </w:t>
            </w:r>
            <w:proofErr w:type="spellStart"/>
            <w:r w:rsidRPr="00117EDE">
              <w:rPr>
                <w:rFonts w:ascii="Trebuchet MS" w:hAnsi="Trebuchet MS" w:cs="TimesNewRomanPSMT"/>
                <w:lang w:val="en-GB"/>
              </w:rPr>
              <w:t>va</w:t>
            </w:r>
            <w:proofErr w:type="spellEnd"/>
            <w:r w:rsidRPr="00117EDE">
              <w:rPr>
                <w:rFonts w:ascii="Trebuchet MS" w:hAnsi="Trebuchet MS" w:cs="TimesNewRomanPSMT"/>
                <w:lang w:val="en-GB"/>
              </w:rPr>
              <w:t xml:space="preserve"> </w:t>
            </w:r>
            <w:proofErr w:type="spellStart"/>
            <w:r w:rsidRPr="00117EDE">
              <w:rPr>
                <w:rFonts w:ascii="Trebuchet MS" w:hAnsi="Trebuchet MS" w:cs="TimesNewRomanPSMT"/>
                <w:lang w:val="en-GB"/>
              </w:rPr>
              <w:t>acorda</w:t>
            </w:r>
            <w:proofErr w:type="spellEnd"/>
            <w:r w:rsidRPr="00117EDE">
              <w:rPr>
                <w:rFonts w:ascii="Trebuchet MS" w:hAnsi="Trebuchet MS" w:cs="TimesNewRomanPSMT"/>
                <w:lang w:val="en-GB"/>
              </w:rPr>
              <w:t xml:space="preserve"> </w:t>
            </w:r>
            <w:proofErr w:type="spellStart"/>
            <w:r w:rsidRPr="00117EDE">
              <w:rPr>
                <w:rFonts w:ascii="Trebuchet MS" w:hAnsi="Trebuchet MS" w:cs="TimesNewRomanPSMT"/>
                <w:lang w:val="en-GB"/>
              </w:rPr>
              <w:t>punctaj</w:t>
            </w:r>
            <w:proofErr w:type="spellEnd"/>
            <w:r w:rsidRPr="00117EDE">
              <w:rPr>
                <w:rFonts w:ascii="Trebuchet MS" w:hAnsi="Trebuchet MS" w:cs="TimesNewRomanPSMT"/>
                <w:lang w:val="en-GB"/>
              </w:rPr>
              <w:t xml:space="preserve"> </w:t>
            </w:r>
            <w:proofErr w:type="spellStart"/>
            <w:r w:rsidRPr="00117EDE">
              <w:rPr>
                <w:rFonts w:ascii="Trebuchet MS" w:hAnsi="Trebuchet MS" w:cs="TimesNewRomanPSMT"/>
                <w:lang w:val="en-GB"/>
              </w:rPr>
              <w:t>pentru</w:t>
            </w:r>
            <w:proofErr w:type="spellEnd"/>
            <w:r w:rsidRPr="00117EDE">
              <w:rPr>
                <w:rFonts w:ascii="Trebuchet MS" w:hAnsi="Trebuchet MS" w:cs="TimesNewRomanPSMT"/>
                <w:lang w:val="en-GB"/>
              </w:rPr>
              <w:t xml:space="preserve"> </w:t>
            </w:r>
            <w:proofErr w:type="spellStart"/>
            <w:r w:rsidRPr="00117EDE">
              <w:rPr>
                <w:rFonts w:ascii="Trebuchet MS" w:hAnsi="Trebuchet MS" w:cs="TimesNewRomanPSMT"/>
                <w:lang w:val="en-GB"/>
              </w:rPr>
              <w:t>implementarea</w:t>
            </w:r>
            <w:proofErr w:type="spellEnd"/>
            <w:r w:rsidRPr="00117EDE">
              <w:rPr>
                <w:rFonts w:ascii="Trebuchet MS" w:hAnsi="Trebuchet MS" w:cs="TimesNewRomanPSMT"/>
                <w:lang w:val="en-GB"/>
              </w:rPr>
              <w:t xml:space="preserve"> de </w:t>
            </w:r>
            <w:proofErr w:type="spellStart"/>
            <w:r w:rsidRPr="00117EDE">
              <w:rPr>
                <w:rFonts w:ascii="Trebuchet MS" w:hAnsi="Trebuchet MS" w:cs="TimesNewRomanPSMT"/>
                <w:lang w:val="en-GB"/>
              </w:rPr>
              <w:t>acțiuni</w:t>
            </w:r>
            <w:proofErr w:type="spellEnd"/>
            <w:r w:rsidRPr="00117EDE">
              <w:rPr>
                <w:rFonts w:ascii="Trebuchet MS" w:hAnsi="Trebuchet MS" w:cs="TimesNewRomanPSMT"/>
                <w:lang w:val="en-GB"/>
              </w:rPr>
              <w:t xml:space="preserve"> </w:t>
            </w:r>
            <w:proofErr w:type="spellStart"/>
            <w:r w:rsidRPr="00117EDE">
              <w:rPr>
                <w:rFonts w:ascii="Trebuchet MS" w:hAnsi="Trebuchet MS" w:cs="TimesNewRomanPSMT"/>
                <w:lang w:val="en-GB"/>
              </w:rPr>
              <w:t>suplimentare</w:t>
            </w:r>
            <w:proofErr w:type="spellEnd"/>
            <w:r w:rsidRPr="00117EDE">
              <w:rPr>
                <w:rFonts w:ascii="Trebuchet MS" w:hAnsi="Trebuchet MS" w:cs="TimesNewRomanPSMT"/>
                <w:lang w:val="en-GB"/>
              </w:rPr>
              <w:t xml:space="preserve"> </w:t>
            </w:r>
            <w:proofErr w:type="spellStart"/>
            <w:r>
              <w:rPr>
                <w:rFonts w:ascii="Trebuchet MS" w:hAnsi="Trebuchet MS" w:cs="TimesNewRomanPSMT"/>
                <w:lang w:val="en-GB"/>
              </w:rPr>
              <w:t>față</w:t>
            </w:r>
            <w:proofErr w:type="spellEnd"/>
            <w:r>
              <w:rPr>
                <w:rFonts w:ascii="Trebuchet MS" w:hAnsi="Trebuchet MS" w:cs="TimesNewRomanPSMT"/>
                <w:lang w:val="en-GB"/>
              </w:rPr>
              <w:t xml:space="preserve"> de </w:t>
            </w:r>
            <w:proofErr w:type="spellStart"/>
            <w:r>
              <w:rPr>
                <w:rFonts w:ascii="Trebuchet MS" w:hAnsi="Trebuchet MS" w:cs="TimesNewRomanPSMT"/>
                <w:lang w:val="en-GB"/>
              </w:rPr>
              <w:t>cerințele</w:t>
            </w:r>
            <w:proofErr w:type="spellEnd"/>
            <w:r>
              <w:rPr>
                <w:rFonts w:ascii="Trebuchet MS" w:hAnsi="Trebuchet MS" w:cs="TimesNewRomanPSMT"/>
                <w:lang w:val="en-GB"/>
              </w:rPr>
              <w:t xml:space="preserve"> </w:t>
            </w:r>
            <w:proofErr w:type="spellStart"/>
            <w:r>
              <w:rPr>
                <w:rFonts w:ascii="Trebuchet MS" w:hAnsi="Trebuchet MS" w:cs="TimesNewRomanPSMT"/>
                <w:lang w:val="en-GB"/>
              </w:rPr>
              <w:t>minime</w:t>
            </w:r>
            <w:proofErr w:type="spellEnd"/>
            <w:r>
              <w:rPr>
                <w:rFonts w:ascii="Trebuchet MS" w:hAnsi="Trebuchet MS" w:cs="TimesNewRomanPSMT"/>
                <w:lang w:val="en-GB"/>
              </w:rPr>
              <w:t xml:space="preserve"> </w:t>
            </w:r>
            <w:proofErr w:type="spellStart"/>
            <w:r>
              <w:rPr>
                <w:rFonts w:ascii="Trebuchet MS" w:hAnsi="Trebuchet MS" w:cs="TimesNewRomanPSMT"/>
                <w:lang w:val="en-GB"/>
              </w:rPr>
              <w:t>legale</w:t>
            </w:r>
            <w:proofErr w:type="spellEnd"/>
            <w:r>
              <w:rPr>
                <w:rFonts w:ascii="Trebuchet MS" w:hAnsi="Trebuchet MS" w:cs="TimesNewRomanPSMT"/>
                <w:lang w:val="en-GB"/>
              </w:rPr>
              <w:t>.</w:t>
            </w:r>
          </w:p>
          <w:p w14:paraId="6310F545" w14:textId="77777777" w:rsidR="006C3C93" w:rsidRDefault="00E27A9F" w:rsidP="00E27A9F">
            <w:pPr>
              <w:autoSpaceDE w:val="0"/>
              <w:autoSpaceDN w:val="0"/>
              <w:adjustRightInd w:val="0"/>
              <w:spacing w:line="360" w:lineRule="auto"/>
              <w:jc w:val="both"/>
              <w:rPr>
                <w:rFonts w:ascii="Trebuchet MS" w:hAnsi="Trebuchet MS"/>
                <w:lang w:val="en-GB"/>
              </w:rPr>
            </w:pPr>
            <w:proofErr w:type="spellStart"/>
            <w:r w:rsidRPr="00815430">
              <w:rPr>
                <w:rFonts w:ascii="Trebuchet MS" w:hAnsi="Trebuchet MS"/>
                <w:lang w:val="en-GB"/>
              </w:rPr>
              <w:t>În</w:t>
            </w:r>
            <w:proofErr w:type="spellEnd"/>
            <w:r w:rsidRPr="00815430">
              <w:rPr>
                <w:rFonts w:ascii="Trebuchet MS" w:hAnsi="Trebuchet MS"/>
                <w:lang w:val="en-GB"/>
              </w:rPr>
              <w:t xml:space="preserve"> </w:t>
            </w:r>
            <w:proofErr w:type="spellStart"/>
            <w:r w:rsidRPr="00815430">
              <w:rPr>
                <w:rFonts w:ascii="Trebuchet MS" w:hAnsi="Trebuchet MS"/>
                <w:lang w:val="en-GB"/>
              </w:rPr>
              <w:t>acest</w:t>
            </w:r>
            <w:proofErr w:type="spellEnd"/>
            <w:r w:rsidRPr="00815430">
              <w:rPr>
                <w:rFonts w:ascii="Trebuchet MS" w:hAnsi="Trebuchet MS"/>
                <w:lang w:val="en-GB"/>
              </w:rPr>
              <w:t xml:space="preserve"> </w:t>
            </w:r>
            <w:proofErr w:type="spellStart"/>
            <w:r w:rsidRPr="00815430">
              <w:rPr>
                <w:rFonts w:ascii="Trebuchet MS" w:hAnsi="Trebuchet MS"/>
                <w:lang w:val="en-GB"/>
              </w:rPr>
              <w:t>sens</w:t>
            </w:r>
            <w:proofErr w:type="spellEnd"/>
            <w:r w:rsidRPr="00815430">
              <w:rPr>
                <w:rFonts w:ascii="Trebuchet MS" w:hAnsi="Trebuchet MS"/>
                <w:lang w:val="en-GB"/>
              </w:rPr>
              <w:t xml:space="preserve">, </w:t>
            </w:r>
            <w:proofErr w:type="spellStart"/>
            <w:r w:rsidRPr="00815430">
              <w:rPr>
                <w:rFonts w:ascii="Trebuchet MS" w:hAnsi="Trebuchet MS"/>
                <w:lang w:val="en-GB"/>
              </w:rPr>
              <w:t>în</w:t>
            </w:r>
            <w:proofErr w:type="spellEnd"/>
            <w:r w:rsidRPr="00815430">
              <w:rPr>
                <w:rFonts w:ascii="Trebuchet MS" w:hAnsi="Trebuchet MS"/>
                <w:lang w:val="en-GB"/>
              </w:rPr>
              <w:t xml:space="preserve"> </w:t>
            </w:r>
            <w:proofErr w:type="spellStart"/>
            <w:r w:rsidRPr="00815430">
              <w:rPr>
                <w:rFonts w:ascii="Trebuchet MS" w:hAnsi="Trebuchet MS"/>
                <w:lang w:val="en-GB"/>
              </w:rPr>
              <w:t>conformitate</w:t>
            </w:r>
            <w:proofErr w:type="spellEnd"/>
            <w:r w:rsidRPr="00815430">
              <w:rPr>
                <w:rFonts w:ascii="Trebuchet MS" w:hAnsi="Trebuchet MS"/>
                <w:lang w:val="en-GB"/>
              </w:rPr>
              <w:t xml:space="preserve"> cu </w:t>
            </w:r>
            <w:proofErr w:type="spellStart"/>
            <w:r w:rsidRPr="00815430">
              <w:rPr>
                <w:rFonts w:ascii="Trebuchet MS" w:hAnsi="Trebuchet MS"/>
                <w:lang w:val="en-GB"/>
              </w:rPr>
              <w:t>aspectele</w:t>
            </w:r>
            <w:proofErr w:type="spellEnd"/>
            <w:r w:rsidRPr="00815430">
              <w:rPr>
                <w:rFonts w:ascii="Trebuchet MS" w:hAnsi="Trebuchet MS"/>
                <w:lang w:val="en-GB"/>
              </w:rPr>
              <w:t xml:space="preserve"> </w:t>
            </w:r>
            <w:proofErr w:type="spellStart"/>
            <w:r w:rsidRPr="00815430">
              <w:rPr>
                <w:rFonts w:ascii="Trebuchet MS" w:hAnsi="Trebuchet MS"/>
                <w:lang w:val="en-GB"/>
              </w:rPr>
              <w:t>prezentate</w:t>
            </w:r>
            <w:proofErr w:type="spellEnd"/>
            <w:r w:rsidRPr="00815430">
              <w:rPr>
                <w:rFonts w:ascii="Trebuchet MS" w:hAnsi="Trebuchet MS"/>
                <w:lang w:val="en-GB"/>
              </w:rPr>
              <w:t xml:space="preserve"> </w:t>
            </w:r>
            <w:proofErr w:type="spellStart"/>
            <w:r w:rsidRPr="00815430">
              <w:rPr>
                <w:rFonts w:ascii="Trebuchet MS" w:hAnsi="Trebuchet MS"/>
                <w:lang w:val="en-GB"/>
              </w:rPr>
              <w:t>în</w:t>
            </w:r>
            <w:proofErr w:type="spellEnd"/>
            <w:r w:rsidRPr="00815430">
              <w:rPr>
                <w:rFonts w:ascii="Trebuchet MS" w:hAnsi="Trebuchet MS"/>
                <w:lang w:val="en-GB"/>
              </w:rPr>
              <w:t xml:space="preserve"> </w:t>
            </w:r>
            <w:proofErr w:type="spellStart"/>
            <w:r w:rsidRPr="00815430">
              <w:rPr>
                <w:rFonts w:ascii="Trebuchet MS" w:hAnsi="Trebuchet MS"/>
                <w:lang w:val="en-GB"/>
              </w:rPr>
              <w:t>cadrul</w:t>
            </w:r>
            <w:proofErr w:type="spellEnd"/>
            <w:r w:rsidRPr="00815430">
              <w:rPr>
                <w:rFonts w:ascii="Trebuchet MS" w:hAnsi="Trebuchet MS"/>
                <w:lang w:val="en-GB"/>
              </w:rPr>
              <w:t xml:space="preserve"> </w:t>
            </w:r>
            <w:proofErr w:type="spellStart"/>
            <w:r w:rsidRPr="00815430">
              <w:rPr>
                <w:rFonts w:ascii="Trebuchet MS" w:hAnsi="Trebuchet MS"/>
                <w:lang w:val="en-GB"/>
              </w:rPr>
              <w:t>Programului</w:t>
            </w:r>
            <w:proofErr w:type="spellEnd"/>
            <w:r w:rsidRPr="00815430">
              <w:rPr>
                <w:rFonts w:ascii="Trebuchet MS" w:hAnsi="Trebuchet MS"/>
                <w:lang w:val="en-GB"/>
              </w:rPr>
              <w:t xml:space="preserve"> Regional Sud Muntenia 2021 – 2027, </w:t>
            </w:r>
            <w:proofErr w:type="spellStart"/>
            <w:r>
              <w:rPr>
                <w:rFonts w:ascii="Trebuchet MS" w:hAnsi="Trebuchet MS"/>
                <w:lang w:val="en-GB"/>
              </w:rPr>
              <w:t>în</w:t>
            </w:r>
            <w:proofErr w:type="spellEnd"/>
            <w:r>
              <w:rPr>
                <w:rFonts w:ascii="Trebuchet MS" w:hAnsi="Trebuchet MS"/>
                <w:lang w:val="en-GB"/>
              </w:rPr>
              <w:t xml:space="preserve"> </w:t>
            </w:r>
            <w:proofErr w:type="spellStart"/>
            <w:r>
              <w:rPr>
                <w:rFonts w:ascii="Trebuchet MS" w:hAnsi="Trebuchet MS"/>
                <w:lang w:val="en-GB"/>
              </w:rPr>
              <w:t>cadrul</w:t>
            </w:r>
            <w:proofErr w:type="spellEnd"/>
            <w:r>
              <w:rPr>
                <w:rFonts w:ascii="Trebuchet MS" w:hAnsi="Trebuchet MS"/>
                <w:lang w:val="en-GB"/>
              </w:rPr>
              <w:t xml:space="preserve"> </w:t>
            </w:r>
            <w:proofErr w:type="spellStart"/>
            <w:r>
              <w:rPr>
                <w:rFonts w:ascii="Trebuchet MS" w:hAnsi="Trebuchet MS"/>
                <w:lang w:val="en-GB"/>
              </w:rPr>
              <w:t>grilei</w:t>
            </w:r>
            <w:proofErr w:type="spellEnd"/>
            <w:r>
              <w:rPr>
                <w:rFonts w:ascii="Trebuchet MS" w:hAnsi="Trebuchet MS"/>
                <w:lang w:val="en-GB"/>
              </w:rPr>
              <w:t xml:space="preserve"> ETF </w:t>
            </w:r>
            <w:proofErr w:type="spellStart"/>
            <w:r w:rsidRPr="00815430">
              <w:rPr>
                <w:rFonts w:ascii="Trebuchet MS" w:hAnsi="Trebuchet MS"/>
                <w:lang w:val="en-GB"/>
              </w:rPr>
              <w:t>este</w:t>
            </w:r>
            <w:proofErr w:type="spellEnd"/>
            <w:r w:rsidRPr="00815430">
              <w:rPr>
                <w:rFonts w:ascii="Trebuchet MS" w:hAnsi="Trebuchet MS"/>
                <w:lang w:val="en-GB"/>
              </w:rPr>
              <w:t xml:space="preserve"> </w:t>
            </w:r>
            <w:proofErr w:type="spellStart"/>
            <w:r w:rsidRPr="00815430">
              <w:rPr>
                <w:rFonts w:ascii="Trebuchet MS" w:hAnsi="Trebuchet MS"/>
                <w:lang w:val="en-GB"/>
              </w:rPr>
              <w:t>prevăzut</w:t>
            </w:r>
            <w:proofErr w:type="spellEnd"/>
            <w:r w:rsidRPr="00815430">
              <w:rPr>
                <w:rFonts w:ascii="Trebuchet MS" w:hAnsi="Trebuchet MS"/>
                <w:lang w:val="en-GB"/>
              </w:rPr>
              <w:t xml:space="preserve"> </w:t>
            </w:r>
            <w:proofErr w:type="spellStart"/>
            <w:r>
              <w:rPr>
                <w:rFonts w:ascii="Trebuchet MS" w:hAnsi="Trebuchet MS"/>
                <w:lang w:val="en-GB"/>
              </w:rPr>
              <w:t>și</w:t>
            </w:r>
            <w:proofErr w:type="spellEnd"/>
            <w:r>
              <w:rPr>
                <w:rFonts w:ascii="Trebuchet MS" w:hAnsi="Trebuchet MS"/>
                <w:lang w:val="en-GB"/>
              </w:rPr>
              <w:t xml:space="preserve"> </w:t>
            </w:r>
            <w:r w:rsidRPr="00815430">
              <w:rPr>
                <w:rFonts w:ascii="Trebuchet MS" w:hAnsi="Trebuchet MS"/>
                <w:lang w:val="en-GB"/>
              </w:rPr>
              <w:t xml:space="preserve">un </w:t>
            </w:r>
            <w:proofErr w:type="spellStart"/>
            <w:r w:rsidRPr="00815430">
              <w:rPr>
                <w:rFonts w:ascii="Trebuchet MS" w:hAnsi="Trebuchet MS"/>
                <w:lang w:val="en-GB"/>
              </w:rPr>
              <w:t>criteriu</w:t>
            </w:r>
            <w:proofErr w:type="spellEnd"/>
            <w:r w:rsidRPr="00815430">
              <w:rPr>
                <w:rFonts w:ascii="Trebuchet MS" w:hAnsi="Trebuchet MS"/>
                <w:lang w:val="en-GB"/>
              </w:rPr>
              <w:t xml:space="preserve"> de </w:t>
            </w:r>
            <w:proofErr w:type="spellStart"/>
            <w:r>
              <w:rPr>
                <w:rFonts w:ascii="Trebuchet MS" w:hAnsi="Trebuchet MS"/>
                <w:lang w:val="en-GB"/>
              </w:rPr>
              <w:t>selecție</w:t>
            </w:r>
            <w:proofErr w:type="spellEnd"/>
            <w:r>
              <w:rPr>
                <w:rFonts w:ascii="Trebuchet MS" w:hAnsi="Trebuchet MS"/>
                <w:lang w:val="en-GB"/>
              </w:rPr>
              <w:t xml:space="preserve"> </w:t>
            </w:r>
            <w:r w:rsidRPr="00815430">
              <w:rPr>
                <w:rFonts w:ascii="Trebuchet MS" w:hAnsi="Trebuchet MS"/>
                <w:lang w:val="en-GB"/>
              </w:rPr>
              <w:t xml:space="preserve">cu </w:t>
            </w:r>
            <w:proofErr w:type="spellStart"/>
            <w:r w:rsidRPr="00815430">
              <w:rPr>
                <w:rFonts w:ascii="Trebuchet MS" w:hAnsi="Trebuchet MS"/>
                <w:lang w:val="en-GB"/>
              </w:rPr>
              <w:t>privire</w:t>
            </w:r>
            <w:proofErr w:type="spellEnd"/>
            <w:r w:rsidRPr="00815430">
              <w:rPr>
                <w:rFonts w:ascii="Trebuchet MS" w:hAnsi="Trebuchet MS"/>
                <w:lang w:val="en-GB"/>
              </w:rPr>
              <w:t xml:space="preserve"> la </w:t>
            </w:r>
            <w:proofErr w:type="spellStart"/>
            <w:r w:rsidRPr="00815430">
              <w:rPr>
                <w:rFonts w:ascii="Trebuchet MS" w:hAnsi="Trebuchet MS"/>
                <w:lang w:val="en-GB"/>
              </w:rPr>
              <w:t>respectarea</w:t>
            </w:r>
            <w:proofErr w:type="spellEnd"/>
            <w:r w:rsidRPr="00815430">
              <w:rPr>
                <w:rFonts w:ascii="Trebuchet MS" w:hAnsi="Trebuchet MS"/>
                <w:lang w:val="en-GB"/>
              </w:rPr>
              <w:t xml:space="preserve"> </w:t>
            </w:r>
            <w:proofErr w:type="spellStart"/>
            <w:r w:rsidRPr="00815430">
              <w:rPr>
                <w:rFonts w:ascii="Trebuchet MS" w:hAnsi="Trebuchet MS"/>
                <w:lang w:val="en-GB"/>
              </w:rPr>
              <w:t>egalității</w:t>
            </w:r>
            <w:proofErr w:type="spellEnd"/>
            <w:r w:rsidRPr="00815430">
              <w:rPr>
                <w:rFonts w:ascii="Trebuchet MS" w:hAnsi="Trebuchet MS"/>
                <w:lang w:val="en-GB"/>
              </w:rPr>
              <w:t xml:space="preserve"> de </w:t>
            </w:r>
            <w:proofErr w:type="spellStart"/>
            <w:r>
              <w:rPr>
                <w:rFonts w:ascii="Trebuchet MS" w:hAnsi="Trebuchet MS"/>
                <w:lang w:val="en-GB"/>
              </w:rPr>
              <w:t>șanse</w:t>
            </w:r>
            <w:proofErr w:type="spellEnd"/>
            <w:r>
              <w:rPr>
                <w:rFonts w:ascii="Trebuchet MS" w:hAnsi="Trebuchet MS"/>
                <w:lang w:val="en-GB"/>
              </w:rPr>
              <w:t xml:space="preserve">, </w:t>
            </w:r>
            <w:r w:rsidRPr="00815430">
              <w:rPr>
                <w:rFonts w:ascii="Trebuchet MS" w:hAnsi="Trebuchet MS"/>
                <w:lang w:val="en-GB"/>
              </w:rPr>
              <w:t xml:space="preserve">gen, a </w:t>
            </w:r>
            <w:proofErr w:type="spellStart"/>
            <w:r w:rsidRPr="00815430">
              <w:rPr>
                <w:rFonts w:ascii="Trebuchet MS" w:hAnsi="Trebuchet MS"/>
                <w:lang w:val="en-GB"/>
              </w:rPr>
              <w:t>nediscriminării</w:t>
            </w:r>
            <w:proofErr w:type="spellEnd"/>
            <w:r>
              <w:rPr>
                <w:rFonts w:ascii="Trebuchet MS" w:hAnsi="Trebuchet MS"/>
                <w:lang w:val="en-GB"/>
              </w:rPr>
              <w:t xml:space="preserve">, </w:t>
            </w:r>
            <w:proofErr w:type="spellStart"/>
            <w:r>
              <w:rPr>
                <w:rFonts w:ascii="Trebuchet MS" w:hAnsi="Trebuchet MS"/>
                <w:lang w:val="en-GB"/>
              </w:rPr>
              <w:t>accesibilității</w:t>
            </w:r>
            <w:proofErr w:type="spellEnd"/>
            <w:r w:rsidRPr="00815430">
              <w:rPr>
                <w:rFonts w:ascii="Trebuchet MS" w:hAnsi="Trebuchet MS"/>
                <w:lang w:val="en-GB"/>
              </w:rPr>
              <w:t xml:space="preserve"> </w:t>
            </w:r>
            <w:proofErr w:type="spellStart"/>
            <w:r w:rsidRPr="00815430">
              <w:rPr>
                <w:rFonts w:ascii="Trebuchet MS" w:hAnsi="Trebuchet MS"/>
                <w:lang w:val="en-GB"/>
              </w:rPr>
              <w:t>și</w:t>
            </w:r>
            <w:proofErr w:type="spellEnd"/>
            <w:r w:rsidRPr="00815430">
              <w:rPr>
                <w:rFonts w:ascii="Trebuchet MS" w:hAnsi="Trebuchet MS"/>
                <w:lang w:val="en-GB"/>
              </w:rPr>
              <w:t xml:space="preserve"> </w:t>
            </w:r>
            <w:proofErr w:type="spellStart"/>
            <w:r w:rsidRPr="00815430">
              <w:rPr>
                <w:rFonts w:ascii="Trebuchet MS" w:hAnsi="Trebuchet MS"/>
                <w:lang w:val="en-GB"/>
              </w:rPr>
              <w:t>dezvoltării</w:t>
            </w:r>
            <w:proofErr w:type="spellEnd"/>
            <w:r w:rsidRPr="00815430">
              <w:rPr>
                <w:rFonts w:ascii="Trebuchet MS" w:hAnsi="Trebuchet MS"/>
                <w:lang w:val="en-GB"/>
              </w:rPr>
              <w:t xml:space="preserve"> </w:t>
            </w:r>
            <w:proofErr w:type="spellStart"/>
            <w:r w:rsidRPr="00815430">
              <w:rPr>
                <w:rFonts w:ascii="Trebuchet MS" w:hAnsi="Trebuchet MS"/>
                <w:lang w:val="en-GB"/>
              </w:rPr>
              <w:t>durabile</w:t>
            </w:r>
            <w:proofErr w:type="spellEnd"/>
            <w:r w:rsidRPr="00815430">
              <w:rPr>
                <w:rFonts w:ascii="Trebuchet MS" w:hAnsi="Trebuchet MS"/>
                <w:lang w:val="en-GB"/>
              </w:rPr>
              <w:t xml:space="preserve">. </w:t>
            </w:r>
            <w:proofErr w:type="spellStart"/>
            <w:r w:rsidRPr="00815430">
              <w:rPr>
                <w:rFonts w:ascii="Trebuchet MS" w:hAnsi="Trebuchet MS"/>
                <w:lang w:val="en-GB"/>
              </w:rPr>
              <w:t>Acest</w:t>
            </w:r>
            <w:proofErr w:type="spellEnd"/>
            <w:r w:rsidRPr="00815430">
              <w:rPr>
                <w:rFonts w:ascii="Trebuchet MS" w:hAnsi="Trebuchet MS"/>
                <w:lang w:val="en-GB"/>
              </w:rPr>
              <w:t xml:space="preserve"> </w:t>
            </w:r>
            <w:proofErr w:type="spellStart"/>
            <w:r w:rsidRPr="00815430">
              <w:rPr>
                <w:rFonts w:ascii="Trebuchet MS" w:hAnsi="Trebuchet MS"/>
                <w:lang w:val="en-GB"/>
              </w:rPr>
              <w:t>criteriu</w:t>
            </w:r>
            <w:proofErr w:type="spellEnd"/>
            <w:r w:rsidRPr="00815430">
              <w:rPr>
                <w:rFonts w:ascii="Trebuchet MS" w:hAnsi="Trebuchet MS"/>
                <w:lang w:val="en-GB"/>
              </w:rPr>
              <w:t xml:space="preserve"> </w:t>
            </w:r>
            <w:proofErr w:type="spellStart"/>
            <w:r w:rsidRPr="00815430">
              <w:rPr>
                <w:rFonts w:ascii="Trebuchet MS" w:hAnsi="Trebuchet MS"/>
                <w:lang w:val="en-GB"/>
              </w:rPr>
              <w:t>va</w:t>
            </w:r>
            <w:proofErr w:type="spellEnd"/>
            <w:r w:rsidRPr="00815430">
              <w:rPr>
                <w:rFonts w:ascii="Trebuchet MS" w:hAnsi="Trebuchet MS"/>
                <w:lang w:val="en-GB"/>
              </w:rPr>
              <w:t xml:space="preserve"> fi </w:t>
            </w:r>
            <w:proofErr w:type="spellStart"/>
            <w:r w:rsidRPr="00815430">
              <w:rPr>
                <w:rFonts w:ascii="Trebuchet MS" w:hAnsi="Trebuchet MS"/>
                <w:lang w:val="en-GB"/>
              </w:rPr>
              <w:t>evaluat</w:t>
            </w:r>
            <w:proofErr w:type="spellEnd"/>
            <w:r w:rsidRPr="00815430">
              <w:rPr>
                <w:rFonts w:ascii="Trebuchet MS" w:hAnsi="Trebuchet MS"/>
                <w:lang w:val="en-GB"/>
              </w:rPr>
              <w:t xml:space="preserve"> de un evaluator </w:t>
            </w:r>
            <w:proofErr w:type="spellStart"/>
            <w:r w:rsidRPr="00815430">
              <w:rPr>
                <w:rFonts w:ascii="Trebuchet MS" w:hAnsi="Trebuchet MS"/>
                <w:lang w:val="en-GB"/>
              </w:rPr>
              <w:t>tematic</w:t>
            </w:r>
            <w:proofErr w:type="spellEnd"/>
            <w:r w:rsidRPr="00815430">
              <w:rPr>
                <w:rFonts w:ascii="Trebuchet MS" w:hAnsi="Trebuchet MS"/>
                <w:lang w:val="en-GB"/>
              </w:rPr>
              <w:t xml:space="preserve">, </w:t>
            </w:r>
            <w:proofErr w:type="spellStart"/>
            <w:r w:rsidRPr="00815430">
              <w:rPr>
                <w:rFonts w:ascii="Trebuchet MS" w:hAnsi="Trebuchet MS"/>
                <w:lang w:val="en-GB"/>
              </w:rPr>
              <w:t>ce</w:t>
            </w:r>
            <w:proofErr w:type="spellEnd"/>
            <w:r w:rsidRPr="00815430">
              <w:rPr>
                <w:rFonts w:ascii="Trebuchet MS" w:hAnsi="Trebuchet MS"/>
                <w:lang w:val="en-GB"/>
              </w:rPr>
              <w:t xml:space="preserve"> </w:t>
            </w:r>
            <w:proofErr w:type="spellStart"/>
            <w:r w:rsidRPr="00815430">
              <w:rPr>
                <w:rFonts w:ascii="Trebuchet MS" w:hAnsi="Trebuchet MS"/>
                <w:lang w:val="en-GB"/>
              </w:rPr>
              <w:t>deține</w:t>
            </w:r>
            <w:proofErr w:type="spellEnd"/>
            <w:r w:rsidRPr="00815430">
              <w:rPr>
                <w:rFonts w:ascii="Trebuchet MS" w:hAnsi="Trebuchet MS"/>
                <w:lang w:val="en-GB"/>
              </w:rPr>
              <w:t xml:space="preserve"> </w:t>
            </w:r>
            <w:proofErr w:type="spellStart"/>
            <w:r w:rsidRPr="00815430">
              <w:rPr>
                <w:rFonts w:ascii="Trebuchet MS" w:hAnsi="Trebuchet MS"/>
                <w:lang w:val="en-GB"/>
              </w:rPr>
              <w:t>competențe</w:t>
            </w:r>
            <w:proofErr w:type="spellEnd"/>
            <w:r w:rsidRPr="00815430">
              <w:rPr>
                <w:rFonts w:ascii="Trebuchet MS" w:hAnsi="Trebuchet MS"/>
                <w:lang w:val="en-GB"/>
              </w:rPr>
              <w:t xml:space="preserve"> </w:t>
            </w:r>
            <w:proofErr w:type="spellStart"/>
            <w:r w:rsidRPr="00815430">
              <w:rPr>
                <w:rFonts w:ascii="Trebuchet MS" w:hAnsi="Trebuchet MS"/>
                <w:lang w:val="en-GB"/>
              </w:rPr>
              <w:t>specifice</w:t>
            </w:r>
            <w:proofErr w:type="spellEnd"/>
            <w:r w:rsidRPr="00815430">
              <w:rPr>
                <w:rFonts w:ascii="Trebuchet MS" w:hAnsi="Trebuchet MS"/>
                <w:lang w:val="en-GB"/>
              </w:rPr>
              <w:t xml:space="preserve"> </w:t>
            </w:r>
            <w:proofErr w:type="spellStart"/>
            <w:r w:rsidRPr="00815430">
              <w:rPr>
                <w:rFonts w:ascii="Trebuchet MS" w:hAnsi="Trebuchet MS"/>
                <w:lang w:val="en-GB"/>
              </w:rPr>
              <w:t>principiului</w:t>
            </w:r>
            <w:proofErr w:type="spellEnd"/>
            <w:r w:rsidRPr="00815430">
              <w:rPr>
                <w:rFonts w:ascii="Trebuchet MS" w:hAnsi="Trebuchet MS"/>
                <w:lang w:val="en-GB"/>
              </w:rPr>
              <w:t xml:space="preserve"> </w:t>
            </w:r>
            <w:proofErr w:type="spellStart"/>
            <w:r>
              <w:rPr>
                <w:rFonts w:ascii="Trebuchet MS" w:hAnsi="Trebuchet MS"/>
                <w:lang w:val="en-GB"/>
              </w:rPr>
              <w:t>temelor</w:t>
            </w:r>
            <w:proofErr w:type="spellEnd"/>
            <w:r>
              <w:rPr>
                <w:rFonts w:ascii="Trebuchet MS" w:hAnsi="Trebuchet MS"/>
                <w:lang w:val="en-GB"/>
              </w:rPr>
              <w:t xml:space="preserve"> </w:t>
            </w:r>
            <w:proofErr w:type="spellStart"/>
            <w:r>
              <w:rPr>
                <w:rFonts w:ascii="Trebuchet MS" w:hAnsi="Trebuchet MS"/>
                <w:lang w:val="en-GB"/>
              </w:rPr>
              <w:t>orizontale</w:t>
            </w:r>
            <w:proofErr w:type="spellEnd"/>
            <w:r>
              <w:rPr>
                <w:rFonts w:ascii="Trebuchet MS" w:hAnsi="Trebuchet MS"/>
                <w:lang w:val="en-GB"/>
              </w:rPr>
              <w:t>.</w:t>
            </w:r>
          </w:p>
          <w:p w14:paraId="68CC08AF" w14:textId="77777777" w:rsidR="000F1D13" w:rsidRPr="00E71A7B" w:rsidRDefault="000F1D13" w:rsidP="000F1D13">
            <w:pPr>
              <w:spacing w:line="360" w:lineRule="auto"/>
              <w:jc w:val="both"/>
              <w:rPr>
                <w:rFonts w:ascii="Trebuchet MS" w:hAnsi="Trebuchet MS"/>
                <w:b/>
                <w:bCs/>
                <w:color w:val="2E74B5" w:themeColor="accent1" w:themeShade="BF"/>
              </w:rPr>
            </w:pPr>
          </w:p>
          <w:p w14:paraId="1C9E55F3" w14:textId="259F3BF6" w:rsidR="000F1D13" w:rsidRPr="00E71A7B" w:rsidRDefault="000F1D13" w:rsidP="00E71A7B">
            <w:pPr>
              <w:pStyle w:val="ListParagraph"/>
              <w:numPr>
                <w:ilvl w:val="0"/>
                <w:numId w:val="13"/>
              </w:numPr>
              <w:spacing w:line="360" w:lineRule="auto"/>
              <w:jc w:val="both"/>
              <w:rPr>
                <w:rFonts w:ascii="Trebuchet MS" w:hAnsi="Trebuchet MS"/>
                <w:iCs/>
                <w:color w:val="000000" w:themeColor="text1"/>
                <w:lang w:val="fr-FR"/>
              </w:rPr>
            </w:pPr>
            <w:r w:rsidRPr="00E71A7B">
              <w:rPr>
                <w:rFonts w:ascii="Trebuchet MS" w:hAnsi="Trebuchet MS"/>
                <w:b/>
                <w:bCs/>
                <w:color w:val="2E74B5" w:themeColor="accent1" w:themeShade="BF"/>
              </w:rPr>
              <w:t>Investițiile propuse trebuie să asigure respectarea și conformitatea cu principiul de ”a nu prejudicia în mod semnificativ” (”do no significant harm”, denumit în continuare DNSH</w:t>
            </w:r>
            <w:r w:rsidRPr="00E71A7B">
              <w:rPr>
                <w:rFonts w:ascii="Trebuchet MS" w:hAnsi="Trebuchet MS"/>
                <w:iCs/>
                <w:color w:val="000000" w:themeColor="text1"/>
                <w:lang w:val="fr-FR"/>
              </w:rPr>
              <w:t>).</w:t>
            </w:r>
          </w:p>
          <w:p w14:paraId="015404C0" w14:textId="18DF9F48" w:rsidR="000F1D13" w:rsidRPr="00AB5272" w:rsidRDefault="000F1D13" w:rsidP="000F1D13">
            <w:pPr>
              <w:spacing w:line="360" w:lineRule="auto"/>
              <w:jc w:val="both"/>
              <w:rPr>
                <w:rFonts w:ascii="Trebuchet MS" w:hAnsi="Trebuchet MS"/>
                <w:iCs/>
                <w:color w:val="000000" w:themeColor="text1"/>
                <w:lang w:val="fr-FR"/>
              </w:rPr>
            </w:pPr>
            <w:proofErr w:type="spellStart"/>
            <w:r w:rsidRPr="00AB5272">
              <w:rPr>
                <w:rFonts w:ascii="Trebuchet MS" w:hAnsi="Trebuchet MS"/>
                <w:iCs/>
                <w:color w:val="000000" w:themeColor="text1"/>
                <w:lang w:val="fr-FR"/>
              </w:rPr>
              <w:t>Acest</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principiu</w:t>
            </w:r>
            <w:proofErr w:type="spellEnd"/>
            <w:r w:rsidRPr="00AB5272">
              <w:rPr>
                <w:rFonts w:ascii="Trebuchet MS" w:hAnsi="Trebuchet MS"/>
                <w:iCs/>
                <w:color w:val="000000" w:themeColor="text1"/>
                <w:lang w:val="fr-FR"/>
              </w:rPr>
              <w:t xml:space="preserve"> este </w:t>
            </w:r>
            <w:proofErr w:type="spellStart"/>
            <w:r w:rsidRPr="00AB5272">
              <w:rPr>
                <w:rFonts w:ascii="Trebuchet MS" w:hAnsi="Trebuchet MS"/>
                <w:iCs/>
                <w:color w:val="000000" w:themeColor="text1"/>
                <w:lang w:val="fr-FR"/>
              </w:rPr>
              <w:t>transpus</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într</w:t>
            </w:r>
            <w:proofErr w:type="spellEnd"/>
            <w:r w:rsidRPr="00AB5272">
              <w:rPr>
                <w:rFonts w:ascii="Trebuchet MS" w:hAnsi="Trebuchet MS"/>
                <w:iCs/>
                <w:color w:val="000000" w:themeColor="text1"/>
                <w:lang w:val="fr-FR"/>
              </w:rPr>
              <w:t xml:space="preserve">-un </w:t>
            </w:r>
            <w:proofErr w:type="spellStart"/>
            <w:r w:rsidRPr="00AB5272">
              <w:rPr>
                <w:rFonts w:ascii="Trebuchet MS" w:hAnsi="Trebuchet MS"/>
                <w:iCs/>
                <w:color w:val="000000" w:themeColor="text1"/>
                <w:lang w:val="fr-FR"/>
              </w:rPr>
              <w:t>criteriu</w:t>
            </w:r>
            <w:proofErr w:type="spellEnd"/>
            <w:r w:rsidRPr="00AB5272">
              <w:rPr>
                <w:rFonts w:ascii="Trebuchet MS" w:hAnsi="Trebuchet MS"/>
                <w:iCs/>
                <w:color w:val="000000" w:themeColor="text1"/>
                <w:lang w:val="fr-FR"/>
              </w:rPr>
              <w:t xml:space="preserve"> de </w:t>
            </w:r>
            <w:proofErr w:type="spellStart"/>
            <w:r w:rsidRPr="00AB5272">
              <w:rPr>
                <w:rFonts w:ascii="Trebuchet MS" w:hAnsi="Trebuchet MS"/>
                <w:iCs/>
                <w:color w:val="000000" w:themeColor="text1"/>
                <w:lang w:val="fr-FR"/>
              </w:rPr>
              <w:t>eligibilitate</w:t>
            </w:r>
            <w:proofErr w:type="spellEnd"/>
            <w:r w:rsidRPr="00AB5272">
              <w:rPr>
                <w:rFonts w:ascii="Trebuchet MS" w:hAnsi="Trebuchet MS"/>
                <w:iCs/>
                <w:color w:val="000000" w:themeColor="text1"/>
                <w:lang w:val="fr-FR"/>
              </w:rPr>
              <w:t xml:space="preserve"> a </w:t>
            </w:r>
            <w:proofErr w:type="spellStart"/>
            <w:r w:rsidRPr="00AB5272">
              <w:rPr>
                <w:rFonts w:ascii="Trebuchet MS" w:hAnsi="Trebuchet MS"/>
                <w:iCs/>
                <w:color w:val="000000" w:themeColor="text1"/>
                <w:lang w:val="fr-FR"/>
              </w:rPr>
              <w:t>proiectului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și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activităților</w:t>
            </w:r>
            <w:proofErr w:type="spellEnd"/>
            <w:r w:rsidR="00B959F4">
              <w:rPr>
                <w:rFonts w:ascii="Trebuchet MS" w:hAnsi="Trebuchet MS"/>
                <w:iCs/>
                <w:color w:val="000000" w:themeColor="text1"/>
                <w:lang w:val="fr-FR"/>
              </w:rPr>
              <w:t>.</w:t>
            </w:r>
          </w:p>
          <w:p w14:paraId="0F46F971" w14:textId="55EE5AEE" w:rsidR="000F1D13" w:rsidRPr="00AB5272" w:rsidRDefault="000F1D13" w:rsidP="000F1D13">
            <w:pPr>
              <w:spacing w:line="360" w:lineRule="auto"/>
              <w:jc w:val="both"/>
              <w:rPr>
                <w:rFonts w:ascii="Trebuchet MS" w:hAnsi="Trebuchet MS"/>
                <w:iCs/>
                <w:color w:val="000000" w:themeColor="text1"/>
                <w:lang w:val="fr-FR"/>
              </w:rPr>
            </w:pPr>
            <w:proofErr w:type="spellStart"/>
            <w:r w:rsidRPr="00AB5272">
              <w:rPr>
                <w:rFonts w:ascii="Trebuchet MS" w:hAnsi="Trebuchet MS"/>
                <w:iCs/>
                <w:color w:val="000000" w:themeColor="text1"/>
                <w:lang w:val="fr-FR"/>
              </w:rPr>
              <w:t>Acest</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criteriu</w:t>
            </w:r>
            <w:proofErr w:type="spellEnd"/>
            <w:r w:rsidRPr="00AB5272">
              <w:rPr>
                <w:rFonts w:ascii="Trebuchet MS" w:hAnsi="Trebuchet MS"/>
                <w:iCs/>
                <w:color w:val="000000" w:themeColor="text1"/>
                <w:lang w:val="fr-FR"/>
              </w:rPr>
              <w:t xml:space="preserve"> se </w:t>
            </w:r>
            <w:proofErr w:type="spellStart"/>
            <w:r w:rsidRPr="00AB5272">
              <w:rPr>
                <w:rFonts w:ascii="Trebuchet MS" w:hAnsi="Trebuchet MS"/>
                <w:iCs/>
                <w:color w:val="000000" w:themeColor="text1"/>
                <w:lang w:val="fr-FR"/>
              </w:rPr>
              <w:t>referă</w:t>
            </w:r>
            <w:proofErr w:type="spellEnd"/>
            <w:r w:rsidRPr="00AB5272">
              <w:rPr>
                <w:rFonts w:ascii="Trebuchet MS" w:hAnsi="Trebuchet MS"/>
                <w:iCs/>
                <w:color w:val="000000" w:themeColor="text1"/>
                <w:lang w:val="fr-FR"/>
              </w:rPr>
              <w:t xml:space="preserve"> la </w:t>
            </w:r>
            <w:proofErr w:type="spellStart"/>
            <w:r w:rsidRPr="00AB5272">
              <w:rPr>
                <w:rFonts w:ascii="Trebuchet MS" w:hAnsi="Trebuchet MS"/>
                <w:iCs/>
                <w:color w:val="000000" w:themeColor="text1"/>
                <w:lang w:val="fr-FR"/>
              </w:rPr>
              <w:t>includerea</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în</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cererea</w:t>
            </w:r>
            <w:proofErr w:type="spellEnd"/>
            <w:r w:rsidRPr="00AB5272">
              <w:rPr>
                <w:rFonts w:ascii="Trebuchet MS" w:hAnsi="Trebuchet MS"/>
                <w:iCs/>
                <w:color w:val="000000" w:themeColor="text1"/>
                <w:lang w:val="fr-FR"/>
              </w:rPr>
              <w:t xml:space="preserve"> de </w:t>
            </w:r>
            <w:proofErr w:type="spellStart"/>
            <w:r w:rsidRPr="00AB5272">
              <w:rPr>
                <w:rFonts w:ascii="Trebuchet MS" w:hAnsi="Trebuchet MS"/>
                <w:iCs/>
                <w:color w:val="000000" w:themeColor="text1"/>
                <w:lang w:val="fr-FR"/>
              </w:rPr>
              <w:t>finanțare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și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planul</w:t>
            </w:r>
            <w:proofErr w:type="spellEnd"/>
            <w:r w:rsidRPr="00AB5272">
              <w:rPr>
                <w:rFonts w:ascii="Trebuchet MS" w:hAnsi="Trebuchet MS"/>
                <w:iCs/>
                <w:color w:val="000000" w:themeColor="text1"/>
                <w:lang w:val="fr-FR"/>
              </w:rPr>
              <w:t xml:space="preserve"> de </w:t>
            </w:r>
            <w:proofErr w:type="spellStart"/>
            <w:r w:rsidRPr="00AB5272">
              <w:rPr>
                <w:rFonts w:ascii="Trebuchet MS" w:hAnsi="Trebuchet MS"/>
                <w:iCs/>
                <w:color w:val="000000" w:themeColor="text1"/>
                <w:lang w:val="fr-FR"/>
              </w:rPr>
              <w:t>afaceri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dacă</w:t>
            </w:r>
            <w:proofErr w:type="spellEnd"/>
            <w:r w:rsidRPr="00AB5272">
              <w:rPr>
                <w:rFonts w:ascii="Trebuchet MS" w:hAnsi="Trebuchet MS"/>
                <w:iCs/>
                <w:color w:val="000000" w:themeColor="text1"/>
                <w:lang w:val="fr-FR"/>
              </w:rPr>
              <w:t xml:space="preserve"> este </w:t>
            </w:r>
            <w:proofErr w:type="spellStart"/>
            <w:r w:rsidRPr="00AB5272">
              <w:rPr>
                <w:rFonts w:ascii="Trebuchet MS" w:hAnsi="Trebuchet MS"/>
                <w:iCs/>
                <w:color w:val="000000" w:themeColor="text1"/>
                <w:lang w:val="fr-FR"/>
              </w:rPr>
              <w:t>cazul</w:t>
            </w:r>
            <w:proofErr w:type="spellEnd"/>
            <w:r w:rsidRPr="00AB5272">
              <w:rPr>
                <w:rFonts w:ascii="Trebuchet MS" w:hAnsi="Trebuchet MS"/>
                <w:iCs/>
                <w:color w:val="000000" w:themeColor="text1"/>
                <w:lang w:val="fr-FR"/>
              </w:rPr>
              <w:t xml:space="preserve">, a </w:t>
            </w:r>
            <w:proofErr w:type="spellStart"/>
            <w:r w:rsidRPr="00AB5272">
              <w:rPr>
                <w:rFonts w:ascii="Trebuchet MS" w:hAnsi="Trebuchet MS"/>
                <w:iCs/>
                <w:color w:val="000000" w:themeColor="text1"/>
                <w:lang w:val="fr-FR"/>
              </w:rPr>
              <w:t>măsurilor</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identificate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în</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analiza</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efectuată</w:t>
            </w:r>
            <w:proofErr w:type="spellEnd"/>
            <w:r w:rsidRPr="00AB5272">
              <w:rPr>
                <w:rFonts w:ascii="Trebuchet MS" w:hAnsi="Trebuchet MS"/>
                <w:iCs/>
                <w:color w:val="000000" w:themeColor="text1"/>
                <w:lang w:val="fr-FR"/>
              </w:rPr>
              <w:t xml:space="preserve"> la </w:t>
            </w:r>
            <w:proofErr w:type="spellStart"/>
            <w:r w:rsidRPr="00AB5272">
              <w:rPr>
                <w:rFonts w:ascii="Trebuchet MS" w:hAnsi="Trebuchet MS"/>
                <w:iCs/>
                <w:color w:val="000000" w:themeColor="text1"/>
                <w:lang w:val="fr-FR"/>
              </w:rPr>
              <w:t>nivelul</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Programului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Regional</w:t>
            </w:r>
            <w:proofErr w:type="spellEnd"/>
            <w:r w:rsidRPr="00AB5272">
              <w:rPr>
                <w:rFonts w:ascii="Trebuchet MS" w:hAnsi="Trebuchet MS"/>
                <w:iCs/>
                <w:color w:val="000000" w:themeColor="text1"/>
                <w:lang w:val="fr-FR"/>
              </w:rPr>
              <w:t xml:space="preserve"> Sud Muntenia 2021-2027.</w:t>
            </w:r>
          </w:p>
          <w:p w14:paraId="30DC26AA" w14:textId="34234B22" w:rsidR="000F1D13" w:rsidRPr="00AB5272" w:rsidRDefault="000F1D13" w:rsidP="000F1D13">
            <w:pPr>
              <w:spacing w:line="360" w:lineRule="auto"/>
              <w:jc w:val="both"/>
              <w:rPr>
                <w:rFonts w:ascii="Trebuchet MS" w:hAnsi="Trebuchet MS"/>
                <w:iCs/>
                <w:color w:val="000000" w:themeColor="text1"/>
                <w:lang w:val="fr-FR"/>
              </w:rPr>
            </w:pPr>
            <w:proofErr w:type="spellStart"/>
            <w:r w:rsidRPr="00AB5272">
              <w:rPr>
                <w:rFonts w:ascii="Trebuchet MS" w:hAnsi="Trebuchet MS"/>
                <w:iCs/>
                <w:color w:val="000000" w:themeColor="text1"/>
                <w:lang w:val="fr-FR"/>
              </w:rPr>
              <w:t>Analiza</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acestor</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măsuri</w:t>
            </w:r>
            <w:proofErr w:type="spellEnd"/>
            <w:r w:rsidRPr="00AB5272">
              <w:rPr>
                <w:rFonts w:ascii="Trebuchet MS" w:hAnsi="Trebuchet MS"/>
                <w:iCs/>
                <w:color w:val="000000" w:themeColor="text1"/>
                <w:lang w:val="fr-FR"/>
              </w:rPr>
              <w:t xml:space="preserve"> se va </w:t>
            </w:r>
            <w:proofErr w:type="spellStart"/>
            <w:r w:rsidRPr="00AB5272">
              <w:rPr>
                <w:rFonts w:ascii="Trebuchet MS" w:hAnsi="Trebuchet MS"/>
                <w:iCs/>
                <w:color w:val="000000" w:themeColor="text1"/>
                <w:lang w:val="fr-FR"/>
              </w:rPr>
              <w:t>efectua</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în</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corelare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cu</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specificul</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și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activitățile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propuse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prin</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proiect</w:t>
            </w:r>
            <w:proofErr w:type="spellEnd"/>
            <w:r w:rsidRPr="00AB5272">
              <w:rPr>
                <w:rFonts w:ascii="Trebuchet MS" w:hAnsi="Trebuchet MS"/>
                <w:iCs/>
                <w:color w:val="000000" w:themeColor="text1"/>
                <w:lang w:val="fr-FR"/>
              </w:rPr>
              <w:t xml:space="preserve">. </w:t>
            </w:r>
          </w:p>
          <w:p w14:paraId="08C41919" w14:textId="77777777" w:rsidR="000F1D13" w:rsidRPr="00AB5272" w:rsidRDefault="000F1D13" w:rsidP="000F1D13">
            <w:pPr>
              <w:spacing w:line="360" w:lineRule="auto"/>
              <w:jc w:val="both"/>
              <w:rPr>
                <w:rFonts w:ascii="Trebuchet MS" w:hAnsi="Trebuchet MS"/>
                <w:iCs/>
                <w:color w:val="000000" w:themeColor="text1"/>
                <w:lang w:val="fr-FR"/>
              </w:rPr>
            </w:pPr>
          </w:p>
          <w:p w14:paraId="66037AEE" w14:textId="52821FEB" w:rsidR="000F1D13" w:rsidRPr="00AB5272" w:rsidRDefault="000F1D13" w:rsidP="000F1D13">
            <w:pPr>
              <w:spacing w:line="360" w:lineRule="auto"/>
              <w:jc w:val="both"/>
              <w:rPr>
                <w:rFonts w:ascii="Trebuchet MS" w:hAnsi="Trebuchet MS"/>
                <w:iCs/>
                <w:color w:val="000000" w:themeColor="text1"/>
                <w:lang w:val="fr-FR"/>
              </w:rPr>
            </w:pPr>
            <w:r w:rsidRPr="00AB5272">
              <w:rPr>
                <w:rFonts w:ascii="Trebuchet MS" w:hAnsi="Trebuchet MS"/>
                <w:iCs/>
                <w:color w:val="000000" w:themeColor="text1"/>
                <w:lang w:val="fr-FR"/>
              </w:rPr>
              <w:t xml:space="preserve">De </w:t>
            </w:r>
            <w:proofErr w:type="spellStart"/>
            <w:r w:rsidRPr="00AB5272">
              <w:rPr>
                <w:rFonts w:ascii="Trebuchet MS" w:hAnsi="Trebuchet MS"/>
                <w:iCs/>
                <w:color w:val="000000" w:themeColor="text1"/>
                <w:lang w:val="fr-FR"/>
              </w:rPr>
              <w:t>asemenea</w:t>
            </w:r>
            <w:proofErr w:type="spellEnd"/>
            <w:r w:rsidRPr="00AB5272">
              <w:rPr>
                <w:rFonts w:ascii="Trebuchet MS" w:hAnsi="Trebuchet MS"/>
                <w:iCs/>
                <w:color w:val="000000" w:themeColor="text1"/>
                <w:lang w:val="fr-FR"/>
              </w:rPr>
              <w:t>,</w:t>
            </w:r>
            <w:r w:rsidR="00B959F4">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solicitantul</w:t>
            </w:r>
            <w:proofErr w:type="spellEnd"/>
            <w:r w:rsidRPr="00AB5272">
              <w:rPr>
                <w:rFonts w:ascii="Trebuchet MS" w:hAnsi="Trebuchet MS"/>
                <w:iCs/>
                <w:color w:val="000000" w:themeColor="text1"/>
                <w:lang w:val="fr-FR"/>
              </w:rPr>
              <w:t xml:space="preserve"> va </w:t>
            </w:r>
            <w:proofErr w:type="spellStart"/>
            <w:r w:rsidRPr="00AB5272">
              <w:rPr>
                <w:rFonts w:ascii="Trebuchet MS" w:hAnsi="Trebuchet MS"/>
                <w:iCs/>
                <w:color w:val="000000" w:themeColor="text1"/>
                <w:lang w:val="fr-FR"/>
              </w:rPr>
              <w:t>depune</w:t>
            </w:r>
            <w:proofErr w:type="spellEnd"/>
            <w:r w:rsidRPr="00AB5272">
              <w:rPr>
                <w:rFonts w:ascii="Trebuchet MS" w:hAnsi="Trebuchet MS"/>
                <w:iCs/>
                <w:color w:val="000000" w:themeColor="text1"/>
                <w:lang w:val="fr-FR"/>
              </w:rPr>
              <w:t xml:space="preserve"> o </w:t>
            </w:r>
            <w:proofErr w:type="spellStart"/>
            <w:r w:rsidRPr="00AB5272">
              <w:rPr>
                <w:rFonts w:ascii="Trebuchet MS" w:hAnsi="Trebuchet MS"/>
                <w:iCs/>
                <w:color w:val="000000" w:themeColor="text1"/>
                <w:lang w:val="fr-FR"/>
              </w:rPr>
              <w:t>Declarație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pe</w:t>
            </w:r>
            <w:proofErr w:type="spellEnd"/>
            <w:r w:rsidRPr="00AB5272">
              <w:rPr>
                <w:rFonts w:ascii="Trebuchet MS" w:hAnsi="Trebuchet MS"/>
                <w:iCs/>
                <w:color w:val="000000" w:themeColor="text1"/>
                <w:lang w:val="fr-FR"/>
              </w:rPr>
              <w:t xml:space="preserve"> propria </w:t>
            </w:r>
            <w:proofErr w:type="spellStart"/>
            <w:r w:rsidRPr="00AB5272">
              <w:rPr>
                <w:rFonts w:ascii="Trebuchet MS" w:hAnsi="Trebuchet MS"/>
                <w:iCs/>
                <w:color w:val="000000" w:themeColor="text1"/>
                <w:lang w:val="fr-FR"/>
              </w:rPr>
              <w:t>răspundere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prin</w:t>
            </w:r>
            <w:proofErr w:type="spellEnd"/>
            <w:r w:rsidRPr="00AB5272">
              <w:rPr>
                <w:rFonts w:ascii="Trebuchet MS" w:hAnsi="Trebuchet MS"/>
                <w:iCs/>
                <w:color w:val="000000" w:themeColor="text1"/>
                <w:lang w:val="fr-FR"/>
              </w:rPr>
              <w:t xml:space="preserve"> care </w:t>
            </w:r>
            <w:proofErr w:type="spellStart"/>
            <w:r w:rsidRPr="00AB5272">
              <w:rPr>
                <w:rFonts w:ascii="Trebuchet MS" w:hAnsi="Trebuchet MS"/>
                <w:iCs/>
                <w:color w:val="000000" w:themeColor="text1"/>
                <w:lang w:val="fr-FR"/>
              </w:rPr>
              <w:t>își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asumă</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respectarea</w:t>
            </w:r>
            <w:proofErr w:type="spellEnd"/>
            <w:r w:rsidR="00A1155C">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cerințelor</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și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măsurilor</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prevăzute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pentru</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obiectivele</w:t>
            </w:r>
            <w:proofErr w:type="spellEnd"/>
            <w:r w:rsidRPr="00AB5272">
              <w:rPr>
                <w:rFonts w:ascii="Trebuchet MS" w:hAnsi="Trebuchet MS"/>
                <w:iCs/>
                <w:color w:val="000000" w:themeColor="text1"/>
                <w:lang w:val="fr-FR"/>
              </w:rPr>
              <w:t xml:space="preserve"> de </w:t>
            </w:r>
            <w:proofErr w:type="spellStart"/>
            <w:r w:rsidRPr="00AB5272">
              <w:rPr>
                <w:rFonts w:ascii="Trebuchet MS" w:hAnsi="Trebuchet MS"/>
                <w:iCs/>
                <w:color w:val="000000" w:themeColor="text1"/>
                <w:lang w:val="fr-FR"/>
              </w:rPr>
              <w:t>mediu</w:t>
            </w:r>
            <w:proofErr w:type="spellEnd"/>
            <w:r w:rsidRPr="00AB5272">
              <w:rPr>
                <w:rFonts w:ascii="Trebuchet MS" w:hAnsi="Trebuchet MS"/>
                <w:iCs/>
                <w:color w:val="000000" w:themeColor="text1"/>
                <w:lang w:val="fr-FR"/>
              </w:rPr>
              <w:t xml:space="preserve">. </w:t>
            </w:r>
          </w:p>
          <w:p w14:paraId="2E8FF06A" w14:textId="77777777" w:rsidR="000F1D13" w:rsidRPr="00AB5272" w:rsidRDefault="000F1D13" w:rsidP="000F1D13">
            <w:pPr>
              <w:spacing w:line="360" w:lineRule="auto"/>
              <w:jc w:val="both"/>
              <w:rPr>
                <w:rFonts w:ascii="Trebuchet MS" w:hAnsi="Trebuchet MS"/>
                <w:iCs/>
                <w:color w:val="000000" w:themeColor="text1"/>
                <w:lang w:val="fr-FR"/>
              </w:rPr>
            </w:pPr>
            <w:proofErr w:type="spellStart"/>
            <w:r w:rsidRPr="00AB5272">
              <w:rPr>
                <w:rFonts w:ascii="Trebuchet MS" w:hAnsi="Trebuchet MS"/>
                <w:iCs/>
                <w:color w:val="000000" w:themeColor="text1"/>
                <w:lang w:val="fr-FR"/>
              </w:rPr>
              <w:t>Această</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declarație</w:t>
            </w:r>
            <w:proofErr w:type="spellEnd"/>
            <w:r w:rsidRPr="00AB5272">
              <w:rPr>
                <w:rFonts w:ascii="Trebuchet MS" w:hAnsi="Trebuchet MS"/>
                <w:iCs/>
                <w:color w:val="000000" w:themeColor="text1"/>
                <w:lang w:val="fr-FR"/>
              </w:rPr>
              <w:t xml:space="preserve"> este o </w:t>
            </w:r>
            <w:proofErr w:type="spellStart"/>
            <w:r w:rsidRPr="00AB5272">
              <w:rPr>
                <w:rFonts w:ascii="Trebuchet MS" w:hAnsi="Trebuchet MS"/>
                <w:iCs/>
                <w:color w:val="000000" w:themeColor="text1"/>
                <w:lang w:val="fr-FR"/>
              </w:rPr>
              <w:t>anexă</w:t>
            </w:r>
            <w:proofErr w:type="spellEnd"/>
            <w:r w:rsidRPr="00AB5272">
              <w:rPr>
                <w:rFonts w:ascii="Trebuchet MS" w:hAnsi="Trebuchet MS"/>
                <w:iCs/>
                <w:color w:val="000000" w:themeColor="text1"/>
                <w:lang w:val="fr-FR"/>
              </w:rPr>
              <w:t xml:space="preserve"> a </w:t>
            </w:r>
            <w:proofErr w:type="spellStart"/>
            <w:r w:rsidRPr="00AB5272">
              <w:rPr>
                <w:rFonts w:ascii="Trebuchet MS" w:hAnsi="Trebuchet MS"/>
                <w:iCs/>
                <w:color w:val="000000" w:themeColor="text1"/>
                <w:lang w:val="fr-FR"/>
              </w:rPr>
              <w:t>Ghidului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Solicitantului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și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cuprinde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aspectele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și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eventualele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măsuri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referitoare</w:t>
            </w:r>
            <w:proofErr w:type="spellEnd"/>
            <w:r w:rsidRPr="00AB5272">
              <w:rPr>
                <w:rFonts w:ascii="Trebuchet MS" w:hAnsi="Trebuchet MS"/>
                <w:iCs/>
                <w:color w:val="000000" w:themeColor="text1"/>
                <w:lang w:val="fr-FR"/>
              </w:rPr>
              <w:t xml:space="preserve"> la </w:t>
            </w:r>
            <w:proofErr w:type="spellStart"/>
            <w:r w:rsidRPr="00AB5272">
              <w:rPr>
                <w:rFonts w:ascii="Trebuchet MS" w:hAnsi="Trebuchet MS"/>
                <w:iCs/>
                <w:color w:val="000000" w:themeColor="text1"/>
                <w:lang w:val="fr-FR"/>
              </w:rPr>
              <w:t>obiectivele</w:t>
            </w:r>
            <w:proofErr w:type="spellEnd"/>
            <w:r w:rsidRPr="00AB5272">
              <w:rPr>
                <w:rFonts w:ascii="Trebuchet MS" w:hAnsi="Trebuchet MS"/>
                <w:iCs/>
                <w:color w:val="000000" w:themeColor="text1"/>
                <w:lang w:val="fr-FR"/>
              </w:rPr>
              <w:t xml:space="preserve"> de </w:t>
            </w:r>
            <w:proofErr w:type="spellStart"/>
            <w:r w:rsidRPr="00AB5272">
              <w:rPr>
                <w:rFonts w:ascii="Trebuchet MS" w:hAnsi="Trebuchet MS"/>
                <w:iCs/>
                <w:color w:val="000000" w:themeColor="text1"/>
                <w:lang w:val="fr-FR"/>
              </w:rPr>
              <w:t>mediu</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evaluate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și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prevăzute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în</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Analiza</w:t>
            </w:r>
            <w:proofErr w:type="spellEnd"/>
            <w:r w:rsidRPr="00AB5272">
              <w:rPr>
                <w:rFonts w:ascii="Trebuchet MS" w:hAnsi="Trebuchet MS"/>
                <w:iCs/>
                <w:color w:val="000000" w:themeColor="text1"/>
                <w:lang w:val="fr-FR"/>
              </w:rPr>
              <w:t xml:space="preserve"> DNSH </w:t>
            </w:r>
            <w:proofErr w:type="spellStart"/>
            <w:r w:rsidRPr="00AB5272">
              <w:rPr>
                <w:rFonts w:ascii="Trebuchet MS" w:hAnsi="Trebuchet MS"/>
                <w:iCs/>
                <w:color w:val="000000" w:themeColor="text1"/>
                <w:lang w:val="fr-FR"/>
              </w:rPr>
              <w:t>elaborată</w:t>
            </w:r>
            <w:proofErr w:type="spellEnd"/>
            <w:r w:rsidRPr="00AB5272">
              <w:rPr>
                <w:rFonts w:ascii="Trebuchet MS" w:hAnsi="Trebuchet MS"/>
                <w:iCs/>
                <w:color w:val="000000" w:themeColor="text1"/>
                <w:lang w:val="fr-FR"/>
              </w:rPr>
              <w:t xml:space="preserve"> de </w:t>
            </w:r>
            <w:proofErr w:type="spellStart"/>
            <w:r w:rsidRPr="00AB5272">
              <w:rPr>
                <w:rFonts w:ascii="Trebuchet MS" w:hAnsi="Trebuchet MS"/>
                <w:iCs/>
                <w:color w:val="000000" w:themeColor="text1"/>
                <w:lang w:val="fr-FR"/>
              </w:rPr>
              <w:lastRenderedPageBreak/>
              <w:t>Autoritatea</w:t>
            </w:r>
            <w:proofErr w:type="spellEnd"/>
            <w:r w:rsidRPr="00AB5272">
              <w:rPr>
                <w:rFonts w:ascii="Trebuchet MS" w:hAnsi="Trebuchet MS"/>
                <w:iCs/>
                <w:color w:val="000000" w:themeColor="text1"/>
                <w:lang w:val="fr-FR"/>
              </w:rPr>
              <w:t xml:space="preserve"> de Management a </w:t>
            </w:r>
            <w:proofErr w:type="spellStart"/>
            <w:r w:rsidRPr="00AB5272">
              <w:rPr>
                <w:rFonts w:ascii="Trebuchet MS" w:hAnsi="Trebuchet MS"/>
                <w:iCs/>
                <w:color w:val="000000" w:themeColor="text1"/>
                <w:lang w:val="fr-FR"/>
              </w:rPr>
              <w:t>Programului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Regional</w:t>
            </w:r>
            <w:proofErr w:type="spellEnd"/>
            <w:r w:rsidRPr="00AB5272">
              <w:rPr>
                <w:rFonts w:ascii="Trebuchet MS" w:hAnsi="Trebuchet MS"/>
                <w:iCs/>
                <w:color w:val="000000" w:themeColor="text1"/>
                <w:lang w:val="fr-FR"/>
              </w:rPr>
              <w:t xml:space="preserve"> Sud Muntenia </w:t>
            </w:r>
            <w:proofErr w:type="spellStart"/>
            <w:r w:rsidRPr="00AB5272">
              <w:rPr>
                <w:rFonts w:ascii="Trebuchet MS" w:hAnsi="Trebuchet MS"/>
                <w:iCs/>
                <w:color w:val="000000" w:themeColor="text1"/>
                <w:lang w:val="fr-FR"/>
              </w:rPr>
              <w:t>și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aprobată</w:t>
            </w:r>
            <w:proofErr w:type="spellEnd"/>
            <w:r w:rsidRPr="00AB5272">
              <w:rPr>
                <w:rFonts w:ascii="Trebuchet MS" w:hAnsi="Trebuchet MS"/>
                <w:iCs/>
                <w:color w:val="000000" w:themeColor="text1"/>
                <w:lang w:val="fr-FR"/>
              </w:rPr>
              <w:t xml:space="preserve"> de </w:t>
            </w:r>
            <w:proofErr w:type="spellStart"/>
            <w:r w:rsidRPr="00AB5272">
              <w:rPr>
                <w:rFonts w:ascii="Trebuchet MS" w:hAnsi="Trebuchet MS"/>
                <w:iCs/>
                <w:color w:val="000000" w:themeColor="text1"/>
                <w:lang w:val="fr-FR"/>
              </w:rPr>
              <w:t>Comisia</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Europeană</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odată</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cu</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aprobarea</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Programului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Regional</w:t>
            </w:r>
            <w:proofErr w:type="spellEnd"/>
            <w:r w:rsidRPr="00AB5272">
              <w:rPr>
                <w:rFonts w:ascii="Trebuchet MS" w:hAnsi="Trebuchet MS"/>
                <w:iCs/>
                <w:color w:val="000000" w:themeColor="text1"/>
                <w:lang w:val="fr-FR"/>
              </w:rPr>
              <w:t xml:space="preserve"> Sud Muntenia 2021-2027. </w:t>
            </w:r>
          </w:p>
          <w:p w14:paraId="6306DC89" w14:textId="77777777" w:rsidR="000F1D13" w:rsidRPr="00AB5272" w:rsidRDefault="000F1D13" w:rsidP="000F1D13">
            <w:pPr>
              <w:spacing w:line="360" w:lineRule="auto"/>
              <w:jc w:val="both"/>
              <w:rPr>
                <w:rFonts w:ascii="Trebuchet MS" w:hAnsi="Trebuchet MS"/>
                <w:iCs/>
                <w:color w:val="000000" w:themeColor="text1"/>
                <w:lang w:val="fr-FR"/>
              </w:rPr>
            </w:pPr>
          </w:p>
          <w:p w14:paraId="19475F4B" w14:textId="77777777" w:rsidR="000F1D13" w:rsidRPr="00AB5272" w:rsidRDefault="000F1D13" w:rsidP="000F1D13">
            <w:pPr>
              <w:spacing w:line="360" w:lineRule="auto"/>
              <w:jc w:val="both"/>
              <w:rPr>
                <w:rFonts w:ascii="Trebuchet MS" w:hAnsi="Trebuchet MS"/>
                <w:iCs/>
                <w:color w:val="000000" w:themeColor="text1"/>
                <w:lang w:val="fr-FR"/>
              </w:rPr>
            </w:pPr>
            <w:proofErr w:type="spellStart"/>
            <w:r w:rsidRPr="00AB5272">
              <w:rPr>
                <w:rFonts w:ascii="Trebuchet MS" w:hAnsi="Trebuchet MS"/>
                <w:iCs/>
                <w:color w:val="000000" w:themeColor="text1"/>
                <w:lang w:val="fr-FR"/>
              </w:rPr>
              <w:t>Evaluatorul</w:t>
            </w:r>
            <w:proofErr w:type="spellEnd"/>
            <w:r w:rsidRPr="00AB5272">
              <w:rPr>
                <w:rFonts w:ascii="Trebuchet MS" w:hAnsi="Trebuchet MS"/>
                <w:iCs/>
                <w:color w:val="000000" w:themeColor="text1"/>
                <w:lang w:val="fr-FR"/>
              </w:rPr>
              <w:t xml:space="preserve"> care </w:t>
            </w:r>
            <w:proofErr w:type="spellStart"/>
            <w:r w:rsidRPr="00AB5272">
              <w:rPr>
                <w:rFonts w:ascii="Trebuchet MS" w:hAnsi="Trebuchet MS"/>
                <w:iCs/>
                <w:color w:val="000000" w:themeColor="text1"/>
                <w:lang w:val="fr-FR"/>
              </w:rPr>
              <w:t>deține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expertiză</w:t>
            </w:r>
            <w:proofErr w:type="spellEnd"/>
            <w:r w:rsidRPr="00AB5272">
              <w:rPr>
                <w:rFonts w:ascii="Trebuchet MS" w:hAnsi="Trebuchet MS"/>
                <w:iCs/>
                <w:color w:val="000000" w:themeColor="text1"/>
                <w:lang w:val="fr-FR"/>
              </w:rPr>
              <w:t xml:space="preserve"> de </w:t>
            </w:r>
            <w:proofErr w:type="spellStart"/>
            <w:r w:rsidRPr="00AB5272">
              <w:rPr>
                <w:rFonts w:ascii="Trebuchet MS" w:hAnsi="Trebuchet MS"/>
                <w:iCs/>
                <w:color w:val="000000" w:themeColor="text1"/>
                <w:lang w:val="fr-FR"/>
              </w:rPr>
              <w:t>specialitate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în</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domeniul</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mediului</w:t>
            </w:r>
            <w:proofErr w:type="spellEnd"/>
            <w:r w:rsidRPr="00AB5272">
              <w:rPr>
                <w:rFonts w:ascii="Trebuchet MS" w:hAnsi="Trebuchet MS"/>
                <w:iCs/>
                <w:color w:val="000000" w:themeColor="text1"/>
                <w:lang w:val="fr-FR"/>
              </w:rPr>
              <w:t xml:space="preserve"> va </w:t>
            </w:r>
            <w:proofErr w:type="spellStart"/>
            <w:r w:rsidRPr="00AB5272">
              <w:rPr>
                <w:rFonts w:ascii="Trebuchet MS" w:hAnsi="Trebuchet MS"/>
                <w:iCs/>
                <w:color w:val="000000" w:themeColor="text1"/>
                <w:lang w:val="fr-FR"/>
              </w:rPr>
              <w:t>evalua</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și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corelarea</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informațiilor</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din</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cererea</w:t>
            </w:r>
            <w:proofErr w:type="spellEnd"/>
            <w:r w:rsidRPr="00AB5272">
              <w:rPr>
                <w:rFonts w:ascii="Trebuchet MS" w:hAnsi="Trebuchet MS"/>
                <w:iCs/>
                <w:color w:val="000000" w:themeColor="text1"/>
                <w:lang w:val="fr-FR"/>
              </w:rPr>
              <w:t xml:space="preserve"> de </w:t>
            </w:r>
            <w:proofErr w:type="spellStart"/>
            <w:r w:rsidRPr="00AB5272">
              <w:rPr>
                <w:rFonts w:ascii="Trebuchet MS" w:hAnsi="Trebuchet MS"/>
                <w:iCs/>
                <w:color w:val="000000" w:themeColor="text1"/>
                <w:lang w:val="fr-FR"/>
              </w:rPr>
              <w:t>finanțare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și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planul</w:t>
            </w:r>
            <w:proofErr w:type="spellEnd"/>
            <w:r w:rsidRPr="00AB5272">
              <w:rPr>
                <w:rFonts w:ascii="Trebuchet MS" w:hAnsi="Trebuchet MS"/>
                <w:iCs/>
                <w:color w:val="000000" w:themeColor="text1"/>
                <w:lang w:val="fr-FR"/>
              </w:rPr>
              <w:t xml:space="preserve"> de </w:t>
            </w:r>
            <w:proofErr w:type="spellStart"/>
            <w:r w:rsidRPr="00AB5272">
              <w:rPr>
                <w:rFonts w:ascii="Trebuchet MS" w:hAnsi="Trebuchet MS"/>
                <w:iCs/>
                <w:color w:val="000000" w:themeColor="text1"/>
                <w:lang w:val="fr-FR"/>
              </w:rPr>
              <w:t>afaceri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cu</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cele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din</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Declarația</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pe</w:t>
            </w:r>
            <w:proofErr w:type="spellEnd"/>
            <w:r w:rsidRPr="00AB5272">
              <w:rPr>
                <w:rFonts w:ascii="Trebuchet MS" w:hAnsi="Trebuchet MS"/>
                <w:iCs/>
                <w:color w:val="000000" w:themeColor="text1"/>
                <w:lang w:val="fr-FR"/>
              </w:rPr>
              <w:t xml:space="preserve"> propria </w:t>
            </w:r>
            <w:proofErr w:type="spellStart"/>
            <w:r w:rsidRPr="00AB5272">
              <w:rPr>
                <w:rFonts w:ascii="Trebuchet MS" w:hAnsi="Trebuchet MS"/>
                <w:iCs/>
                <w:color w:val="000000" w:themeColor="text1"/>
                <w:lang w:val="fr-FR"/>
              </w:rPr>
              <w:t>răspundere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cu</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privire</w:t>
            </w:r>
            <w:proofErr w:type="spellEnd"/>
            <w:r w:rsidRPr="00AB5272">
              <w:rPr>
                <w:rFonts w:ascii="Trebuchet MS" w:hAnsi="Trebuchet MS"/>
                <w:iCs/>
                <w:color w:val="000000" w:themeColor="text1"/>
                <w:lang w:val="fr-FR"/>
              </w:rPr>
              <w:t xml:space="preserve"> la </w:t>
            </w:r>
            <w:proofErr w:type="spellStart"/>
            <w:r w:rsidRPr="00AB5272">
              <w:rPr>
                <w:rFonts w:ascii="Trebuchet MS" w:hAnsi="Trebuchet MS"/>
                <w:iCs/>
                <w:color w:val="000000" w:themeColor="text1"/>
                <w:lang w:val="fr-FR"/>
              </w:rPr>
              <w:t>respectarea</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principiului</w:t>
            </w:r>
            <w:proofErr w:type="spellEnd"/>
            <w:r w:rsidRPr="00AB5272">
              <w:rPr>
                <w:rFonts w:ascii="Trebuchet MS" w:hAnsi="Trebuchet MS"/>
                <w:iCs/>
                <w:color w:val="000000" w:themeColor="text1"/>
                <w:lang w:val="fr-FR"/>
              </w:rPr>
              <w:t xml:space="preserve"> DNSH </w:t>
            </w:r>
            <w:proofErr w:type="spellStart"/>
            <w:r w:rsidRPr="00AB5272">
              <w:rPr>
                <w:rFonts w:ascii="Trebuchet MS" w:hAnsi="Trebuchet MS"/>
                <w:iCs/>
                <w:color w:val="000000" w:themeColor="text1"/>
                <w:lang w:val="fr-FR"/>
              </w:rPr>
              <w:t>și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modalitatea</w:t>
            </w:r>
            <w:proofErr w:type="spellEnd"/>
            <w:r w:rsidRPr="00AB5272">
              <w:rPr>
                <w:rFonts w:ascii="Trebuchet MS" w:hAnsi="Trebuchet MS"/>
                <w:iCs/>
                <w:color w:val="000000" w:themeColor="text1"/>
                <w:lang w:val="fr-FR"/>
              </w:rPr>
              <w:t xml:space="preserve"> de </w:t>
            </w:r>
            <w:proofErr w:type="spellStart"/>
            <w:r w:rsidRPr="00AB5272">
              <w:rPr>
                <w:rFonts w:ascii="Trebuchet MS" w:hAnsi="Trebuchet MS"/>
                <w:iCs/>
                <w:color w:val="000000" w:themeColor="text1"/>
                <w:lang w:val="fr-FR"/>
              </w:rPr>
              <w:t>îndeplinire</w:t>
            </w:r>
            <w:proofErr w:type="spellEnd"/>
            <w:r w:rsidRPr="00AB5272">
              <w:rPr>
                <w:rFonts w:ascii="Trebuchet MS" w:hAnsi="Trebuchet MS"/>
                <w:iCs/>
                <w:color w:val="000000" w:themeColor="text1"/>
                <w:lang w:val="fr-FR"/>
              </w:rPr>
              <w:t xml:space="preserve"> a </w:t>
            </w:r>
            <w:proofErr w:type="spellStart"/>
            <w:r w:rsidRPr="00AB5272">
              <w:rPr>
                <w:rFonts w:ascii="Trebuchet MS" w:hAnsi="Trebuchet MS"/>
                <w:iCs/>
                <w:color w:val="000000" w:themeColor="text1"/>
                <w:lang w:val="fr-FR"/>
              </w:rPr>
              <w:t>măsurilor</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propuse</w:t>
            </w:r>
            <w:proofErr w:type="spellEnd"/>
            <w:r w:rsidRPr="00AB5272">
              <w:rPr>
                <w:rFonts w:ascii="Trebuchet MS" w:hAnsi="Trebuchet MS"/>
                <w:iCs/>
                <w:color w:val="000000" w:themeColor="text1"/>
                <w:lang w:val="fr-FR"/>
              </w:rPr>
              <w:t>.</w:t>
            </w:r>
          </w:p>
          <w:p w14:paraId="3C16A576" w14:textId="621F8CD2" w:rsidR="000F1D13" w:rsidRPr="007C028F" w:rsidRDefault="000F1D13" w:rsidP="000F1D13">
            <w:pPr>
              <w:autoSpaceDE w:val="0"/>
              <w:autoSpaceDN w:val="0"/>
              <w:adjustRightInd w:val="0"/>
              <w:spacing w:line="360" w:lineRule="auto"/>
              <w:jc w:val="both"/>
              <w:rPr>
                <w:rFonts w:ascii="Trebuchet MS" w:hAnsi="Trebuchet MS"/>
                <w:iCs/>
                <w:lang w:val="fr-FR"/>
              </w:rPr>
            </w:pPr>
            <w:proofErr w:type="spellStart"/>
            <w:r w:rsidRPr="00AB5272">
              <w:rPr>
                <w:rFonts w:ascii="Trebuchet MS" w:hAnsi="Trebuchet MS"/>
                <w:iCs/>
                <w:color w:val="000000" w:themeColor="text1"/>
                <w:lang w:val="fr-FR"/>
              </w:rPr>
              <w:t>În</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grila</w:t>
            </w:r>
            <w:proofErr w:type="spellEnd"/>
            <w:r w:rsidRPr="00AB5272">
              <w:rPr>
                <w:rFonts w:ascii="Trebuchet MS" w:hAnsi="Trebuchet MS"/>
                <w:iCs/>
                <w:color w:val="000000" w:themeColor="text1"/>
                <w:lang w:val="fr-FR"/>
              </w:rPr>
              <w:t xml:space="preserve"> de </w:t>
            </w:r>
            <w:proofErr w:type="spellStart"/>
            <w:r w:rsidRPr="00AB5272">
              <w:rPr>
                <w:rFonts w:ascii="Trebuchet MS" w:hAnsi="Trebuchet MS"/>
                <w:iCs/>
                <w:color w:val="000000" w:themeColor="text1"/>
                <w:lang w:val="fr-FR"/>
              </w:rPr>
              <w:t>evaluarea</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tehnică</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și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financiară</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proiectele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sunt</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punctate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dacă</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propun</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măsuri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suplimentare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față</w:t>
            </w:r>
            <w:proofErr w:type="spellEnd"/>
            <w:r w:rsidRPr="00AB5272">
              <w:rPr>
                <w:rFonts w:ascii="Trebuchet MS" w:hAnsi="Trebuchet MS"/>
                <w:iCs/>
                <w:color w:val="000000" w:themeColor="text1"/>
                <w:lang w:val="fr-FR"/>
              </w:rPr>
              <w:t xml:space="preserve"> de </w:t>
            </w:r>
            <w:proofErr w:type="spellStart"/>
            <w:r w:rsidRPr="00AB5272">
              <w:rPr>
                <w:rFonts w:ascii="Trebuchet MS" w:hAnsi="Trebuchet MS"/>
                <w:iCs/>
                <w:color w:val="000000" w:themeColor="text1"/>
                <w:lang w:val="fr-FR"/>
              </w:rPr>
              <w:t>cerințele</w:t>
            </w:r>
            <w:proofErr w:type="spellEnd"/>
            <w:r w:rsidRPr="00AB5272">
              <w:rPr>
                <w:rFonts w:ascii="Trebuchet MS" w:hAnsi="Trebuchet MS"/>
                <w:iCs/>
                <w:color w:val="000000" w:themeColor="text1"/>
                <w:lang w:val="fr-FR"/>
              </w:rPr>
              <w:t xml:space="preserve"> minime </w:t>
            </w:r>
            <w:proofErr w:type="spellStart"/>
            <w:r w:rsidRPr="00AB5272">
              <w:rPr>
                <w:rFonts w:ascii="Trebuchet MS" w:hAnsi="Trebuchet MS"/>
                <w:iCs/>
                <w:color w:val="000000" w:themeColor="text1"/>
                <w:lang w:val="fr-FR"/>
              </w:rPr>
              <w:t>legale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pentru</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promovarea</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dezvoltării</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durabile</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cu</w:t>
            </w:r>
            <w:proofErr w:type="spellEnd"/>
            <w:r w:rsidRPr="00AB5272">
              <w:rPr>
                <w:rFonts w:ascii="Trebuchet MS" w:hAnsi="Trebuchet MS"/>
                <w:iCs/>
                <w:color w:val="000000" w:themeColor="text1"/>
                <w:lang w:val="fr-FR"/>
              </w:rPr>
              <w:t xml:space="preserve"> un impact </w:t>
            </w:r>
            <w:proofErr w:type="spellStart"/>
            <w:r w:rsidRPr="00AB5272">
              <w:rPr>
                <w:rFonts w:ascii="Trebuchet MS" w:hAnsi="Trebuchet MS"/>
                <w:iCs/>
                <w:color w:val="000000" w:themeColor="text1"/>
                <w:lang w:val="fr-FR"/>
              </w:rPr>
              <w:t>minim</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sau</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nesemnificativ</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asupra</w:t>
            </w:r>
            <w:proofErr w:type="spellEnd"/>
            <w:r w:rsidRPr="00AB5272">
              <w:rPr>
                <w:rFonts w:ascii="Trebuchet MS" w:hAnsi="Trebuchet MS"/>
                <w:iCs/>
                <w:color w:val="000000" w:themeColor="text1"/>
                <w:lang w:val="fr-FR"/>
              </w:rPr>
              <w:t xml:space="preserve"> </w:t>
            </w:r>
            <w:proofErr w:type="spellStart"/>
            <w:r w:rsidRPr="00AB5272">
              <w:rPr>
                <w:rFonts w:ascii="Trebuchet MS" w:hAnsi="Trebuchet MS"/>
                <w:iCs/>
                <w:color w:val="000000" w:themeColor="text1"/>
                <w:lang w:val="fr-FR"/>
              </w:rPr>
              <w:t>mediului</w:t>
            </w:r>
            <w:proofErr w:type="spellEnd"/>
            <w:r w:rsidRPr="00AB5272">
              <w:rPr>
                <w:rFonts w:ascii="Trebuchet MS" w:hAnsi="Trebuchet MS"/>
                <w:iCs/>
                <w:color w:val="000000" w:themeColor="text1"/>
                <w:lang w:val="fr-FR"/>
              </w:rPr>
              <w:t>.</w:t>
            </w:r>
          </w:p>
        </w:tc>
      </w:tr>
    </w:tbl>
    <w:p w14:paraId="3697B2C2" w14:textId="77777777" w:rsidR="0058563F" w:rsidRDefault="0058563F" w:rsidP="00EA7CAA">
      <w:pPr>
        <w:pStyle w:val="Heading2"/>
      </w:pPr>
    </w:p>
    <w:p w14:paraId="19032B38" w14:textId="6D56D0DD" w:rsidR="00C56104" w:rsidRDefault="00E01967">
      <w:pPr>
        <w:pStyle w:val="Heading2"/>
      </w:pPr>
      <w:bookmarkStart w:id="47" w:name="_Toc143502426"/>
      <w:r>
        <w:t>3.</w:t>
      </w:r>
      <w:r w:rsidRPr="00342A4F">
        <w:t xml:space="preserve">17. </w:t>
      </w:r>
      <w:r w:rsidR="00C56104" w:rsidRPr="00342A4F">
        <w:t>Aspecte de mediu</w:t>
      </w:r>
      <w:r w:rsidR="006464F5" w:rsidRPr="00342A4F">
        <w:t xml:space="preserve"> (inclusiv aplicarea Directivei 2011/92/UE a Parlamentului European și a Consiliului). Aplicarea principiului  DNSH. Imunizarea la schimbările climatice</w:t>
      </w:r>
      <w:bookmarkEnd w:id="47"/>
    </w:p>
    <w:p w14:paraId="4C0CDBAD" w14:textId="77777777" w:rsidR="00D31633" w:rsidRPr="00D31633" w:rsidRDefault="00D31633" w:rsidP="00932165"/>
    <w:tbl>
      <w:tblPr>
        <w:tblStyle w:val="TableGrid"/>
        <w:tblW w:w="0" w:type="auto"/>
        <w:tblLook w:val="04A0" w:firstRow="1" w:lastRow="0" w:firstColumn="1" w:lastColumn="0" w:noHBand="0" w:noVBand="1"/>
      </w:tblPr>
      <w:tblGrid>
        <w:gridCol w:w="9913"/>
      </w:tblGrid>
      <w:tr w:rsidR="00B63863" w:rsidRPr="00B63863" w14:paraId="768A1670" w14:textId="77777777" w:rsidTr="00932165">
        <w:tc>
          <w:tcPr>
            <w:tcW w:w="10201" w:type="dxa"/>
          </w:tcPr>
          <w:p w14:paraId="2B728B3D" w14:textId="77777777" w:rsidR="000F1D13" w:rsidRPr="000F1D13" w:rsidRDefault="000F1D13" w:rsidP="000F1D13">
            <w:pPr>
              <w:spacing w:line="360" w:lineRule="auto"/>
              <w:jc w:val="both"/>
              <w:rPr>
                <w:rFonts w:ascii="Trebuchet MS" w:hAnsi="Trebuchet MS"/>
                <w:b/>
                <w:bCs/>
                <w:iCs/>
                <w:color w:val="000000" w:themeColor="text1"/>
                <w:lang w:val="fr-FR"/>
              </w:rPr>
            </w:pPr>
            <w:proofErr w:type="spellStart"/>
            <w:r w:rsidRPr="000F1D13">
              <w:rPr>
                <w:rFonts w:ascii="Trebuchet MS" w:hAnsi="Trebuchet MS"/>
                <w:b/>
                <w:bCs/>
                <w:iCs/>
                <w:color w:val="000000" w:themeColor="text1"/>
                <w:lang w:val="fr-FR"/>
              </w:rPr>
              <w:t>În</w:t>
            </w:r>
            <w:proofErr w:type="spellEnd"/>
            <w:r w:rsidRPr="000F1D13">
              <w:rPr>
                <w:rFonts w:ascii="Trebuchet MS" w:hAnsi="Trebuchet MS"/>
                <w:b/>
                <w:bCs/>
                <w:iCs/>
                <w:color w:val="000000" w:themeColor="text1"/>
                <w:lang w:val="fr-FR"/>
              </w:rPr>
              <w:t xml:space="preserve"> </w:t>
            </w:r>
            <w:proofErr w:type="spellStart"/>
            <w:r w:rsidRPr="000F1D13">
              <w:rPr>
                <w:rFonts w:ascii="Trebuchet MS" w:hAnsi="Trebuchet MS"/>
                <w:b/>
                <w:bCs/>
                <w:iCs/>
                <w:color w:val="000000" w:themeColor="text1"/>
                <w:lang w:val="fr-FR"/>
              </w:rPr>
              <w:t>cadrul</w:t>
            </w:r>
            <w:proofErr w:type="spellEnd"/>
            <w:r w:rsidRPr="000F1D13">
              <w:rPr>
                <w:rFonts w:ascii="Trebuchet MS" w:hAnsi="Trebuchet MS"/>
                <w:b/>
                <w:bCs/>
                <w:iCs/>
                <w:color w:val="000000" w:themeColor="text1"/>
                <w:lang w:val="fr-FR"/>
              </w:rPr>
              <w:t xml:space="preserve"> </w:t>
            </w:r>
            <w:proofErr w:type="spellStart"/>
            <w:r w:rsidRPr="000F1D13">
              <w:rPr>
                <w:rFonts w:ascii="Trebuchet MS" w:hAnsi="Trebuchet MS"/>
                <w:b/>
                <w:bCs/>
                <w:iCs/>
                <w:color w:val="000000" w:themeColor="text1"/>
                <w:lang w:val="fr-FR"/>
              </w:rPr>
              <w:t>prezentului</w:t>
            </w:r>
            <w:proofErr w:type="spellEnd"/>
            <w:r w:rsidRPr="000F1D13">
              <w:rPr>
                <w:rFonts w:ascii="Trebuchet MS" w:hAnsi="Trebuchet MS"/>
                <w:b/>
                <w:bCs/>
                <w:iCs/>
                <w:color w:val="000000" w:themeColor="text1"/>
                <w:lang w:val="fr-FR"/>
              </w:rPr>
              <w:t xml:space="preserve"> </w:t>
            </w:r>
            <w:proofErr w:type="spellStart"/>
            <w:r w:rsidRPr="000F1D13">
              <w:rPr>
                <w:rFonts w:ascii="Trebuchet MS" w:hAnsi="Trebuchet MS"/>
                <w:b/>
                <w:bCs/>
                <w:iCs/>
                <w:color w:val="000000" w:themeColor="text1"/>
                <w:lang w:val="fr-FR"/>
              </w:rPr>
              <w:t>apel</w:t>
            </w:r>
            <w:proofErr w:type="spellEnd"/>
            <w:r w:rsidRPr="000F1D13">
              <w:rPr>
                <w:rFonts w:ascii="Trebuchet MS" w:hAnsi="Trebuchet MS"/>
                <w:b/>
                <w:bCs/>
                <w:iCs/>
                <w:color w:val="000000" w:themeColor="text1"/>
                <w:lang w:val="fr-FR"/>
              </w:rPr>
              <w:t xml:space="preserve"> de </w:t>
            </w:r>
            <w:proofErr w:type="spellStart"/>
            <w:r w:rsidRPr="000F1D13">
              <w:rPr>
                <w:rFonts w:ascii="Trebuchet MS" w:hAnsi="Trebuchet MS"/>
                <w:b/>
                <w:bCs/>
                <w:iCs/>
                <w:color w:val="000000" w:themeColor="text1"/>
                <w:lang w:val="fr-FR"/>
              </w:rPr>
              <w:t>poiecte</w:t>
            </w:r>
            <w:proofErr w:type="spellEnd"/>
            <w:r w:rsidRPr="000F1D13">
              <w:rPr>
                <w:rFonts w:ascii="Trebuchet MS" w:hAnsi="Trebuchet MS"/>
                <w:b/>
                <w:bCs/>
                <w:iCs/>
                <w:color w:val="000000" w:themeColor="text1"/>
                <w:lang w:val="fr-FR"/>
              </w:rPr>
              <w:t xml:space="preserve"> </w:t>
            </w:r>
            <w:proofErr w:type="spellStart"/>
            <w:r w:rsidRPr="000F1D13">
              <w:rPr>
                <w:rFonts w:ascii="Trebuchet MS" w:hAnsi="Trebuchet MS"/>
                <w:b/>
                <w:bCs/>
                <w:iCs/>
                <w:color w:val="000000" w:themeColor="text1"/>
                <w:lang w:val="fr-FR"/>
              </w:rPr>
              <w:t>sunt</w:t>
            </w:r>
            <w:proofErr w:type="spellEnd"/>
            <w:r w:rsidRPr="000F1D13">
              <w:rPr>
                <w:rFonts w:ascii="Trebuchet MS" w:hAnsi="Trebuchet MS"/>
                <w:b/>
                <w:bCs/>
                <w:iCs/>
                <w:color w:val="000000" w:themeColor="text1"/>
                <w:lang w:val="fr-FR"/>
              </w:rPr>
              <w:t xml:space="preserve"> </w:t>
            </w:r>
            <w:proofErr w:type="spellStart"/>
            <w:r w:rsidRPr="000F1D13">
              <w:rPr>
                <w:rFonts w:ascii="Trebuchet MS" w:hAnsi="Trebuchet MS"/>
                <w:b/>
                <w:bCs/>
                <w:iCs/>
                <w:color w:val="000000" w:themeColor="text1"/>
                <w:lang w:val="fr-FR"/>
              </w:rPr>
              <w:t>prevăzute</w:t>
            </w:r>
            <w:proofErr w:type="spellEnd"/>
            <w:r w:rsidRPr="000F1D13">
              <w:rPr>
                <w:rFonts w:ascii="Trebuchet MS" w:hAnsi="Trebuchet MS"/>
                <w:b/>
                <w:bCs/>
                <w:iCs/>
                <w:color w:val="000000" w:themeColor="text1"/>
                <w:lang w:val="fr-FR"/>
              </w:rPr>
              <w:t xml:space="preserve"> </w:t>
            </w:r>
            <w:proofErr w:type="spellStart"/>
            <w:r w:rsidRPr="000F1D13">
              <w:rPr>
                <w:rFonts w:ascii="Trebuchet MS" w:hAnsi="Trebuchet MS"/>
                <w:b/>
                <w:bCs/>
                <w:iCs/>
                <w:color w:val="000000" w:themeColor="text1"/>
                <w:lang w:val="fr-FR"/>
              </w:rPr>
              <w:t>următoarele</w:t>
            </w:r>
            <w:proofErr w:type="spellEnd"/>
            <w:r w:rsidRPr="000F1D13">
              <w:rPr>
                <w:rFonts w:ascii="Trebuchet MS" w:hAnsi="Trebuchet MS"/>
                <w:b/>
                <w:bCs/>
                <w:iCs/>
                <w:color w:val="000000" w:themeColor="text1"/>
                <w:lang w:val="fr-FR"/>
              </w:rPr>
              <w:t xml:space="preserve"> </w:t>
            </w:r>
            <w:proofErr w:type="spellStart"/>
            <w:r w:rsidRPr="000F1D13">
              <w:rPr>
                <w:rFonts w:ascii="Trebuchet MS" w:hAnsi="Trebuchet MS"/>
                <w:b/>
                <w:bCs/>
                <w:iCs/>
                <w:color w:val="000000" w:themeColor="text1"/>
                <w:lang w:val="fr-FR"/>
              </w:rPr>
              <w:t>criterii</w:t>
            </w:r>
            <w:proofErr w:type="spellEnd"/>
            <w:r w:rsidRPr="000F1D13">
              <w:rPr>
                <w:rFonts w:ascii="Trebuchet MS" w:hAnsi="Trebuchet MS"/>
                <w:b/>
                <w:bCs/>
                <w:iCs/>
                <w:color w:val="000000" w:themeColor="text1"/>
                <w:lang w:val="fr-FR"/>
              </w:rPr>
              <w:t xml:space="preserve"> de </w:t>
            </w:r>
            <w:proofErr w:type="spellStart"/>
            <w:r w:rsidRPr="000F1D13">
              <w:rPr>
                <w:rFonts w:ascii="Trebuchet MS" w:hAnsi="Trebuchet MS"/>
                <w:b/>
                <w:bCs/>
                <w:iCs/>
                <w:color w:val="000000" w:themeColor="text1"/>
                <w:lang w:val="fr-FR"/>
              </w:rPr>
              <w:t>eligibilitate</w:t>
            </w:r>
            <w:proofErr w:type="spellEnd"/>
            <w:r w:rsidRPr="000F1D13">
              <w:rPr>
                <w:rFonts w:ascii="Trebuchet MS" w:hAnsi="Trebuchet MS"/>
                <w:b/>
                <w:bCs/>
                <w:iCs/>
                <w:color w:val="000000" w:themeColor="text1"/>
                <w:lang w:val="fr-FR"/>
              </w:rPr>
              <w:t xml:space="preserve"> </w:t>
            </w:r>
            <w:proofErr w:type="spellStart"/>
            <w:r w:rsidRPr="000F1D13">
              <w:rPr>
                <w:rFonts w:ascii="Trebuchet MS" w:hAnsi="Trebuchet MS"/>
                <w:b/>
                <w:bCs/>
                <w:iCs/>
                <w:color w:val="000000" w:themeColor="text1"/>
                <w:lang w:val="fr-FR"/>
              </w:rPr>
              <w:t>cu</w:t>
            </w:r>
            <w:proofErr w:type="spellEnd"/>
            <w:r w:rsidRPr="000F1D13">
              <w:rPr>
                <w:rFonts w:ascii="Trebuchet MS" w:hAnsi="Trebuchet MS"/>
                <w:b/>
                <w:bCs/>
                <w:iCs/>
                <w:color w:val="000000" w:themeColor="text1"/>
                <w:lang w:val="fr-FR"/>
              </w:rPr>
              <w:t xml:space="preserve"> </w:t>
            </w:r>
            <w:proofErr w:type="spellStart"/>
            <w:r w:rsidRPr="000F1D13">
              <w:rPr>
                <w:rFonts w:ascii="Trebuchet MS" w:hAnsi="Trebuchet MS"/>
                <w:b/>
                <w:bCs/>
                <w:iCs/>
                <w:color w:val="000000" w:themeColor="text1"/>
                <w:lang w:val="fr-FR"/>
              </w:rPr>
              <w:t>privire</w:t>
            </w:r>
            <w:proofErr w:type="spellEnd"/>
            <w:r w:rsidRPr="000F1D13">
              <w:rPr>
                <w:rFonts w:ascii="Trebuchet MS" w:hAnsi="Trebuchet MS"/>
                <w:b/>
                <w:bCs/>
                <w:iCs/>
                <w:color w:val="000000" w:themeColor="text1"/>
                <w:lang w:val="fr-FR"/>
              </w:rPr>
              <w:t xml:space="preserve"> la </w:t>
            </w:r>
            <w:proofErr w:type="spellStart"/>
            <w:r w:rsidRPr="000F1D13">
              <w:rPr>
                <w:rFonts w:ascii="Trebuchet MS" w:hAnsi="Trebuchet MS"/>
                <w:b/>
                <w:bCs/>
                <w:iCs/>
                <w:color w:val="000000" w:themeColor="text1"/>
                <w:lang w:val="fr-FR"/>
              </w:rPr>
              <w:t>aspectele</w:t>
            </w:r>
            <w:proofErr w:type="spellEnd"/>
            <w:r w:rsidRPr="000F1D13">
              <w:rPr>
                <w:rFonts w:ascii="Trebuchet MS" w:hAnsi="Trebuchet MS"/>
                <w:b/>
                <w:bCs/>
                <w:iCs/>
                <w:color w:val="000000" w:themeColor="text1"/>
                <w:lang w:val="fr-FR"/>
              </w:rPr>
              <w:t xml:space="preserve"> de </w:t>
            </w:r>
            <w:proofErr w:type="spellStart"/>
            <w:r w:rsidRPr="000F1D13">
              <w:rPr>
                <w:rFonts w:ascii="Trebuchet MS" w:hAnsi="Trebuchet MS"/>
                <w:b/>
                <w:bCs/>
                <w:iCs/>
                <w:color w:val="000000" w:themeColor="text1"/>
                <w:lang w:val="fr-FR"/>
              </w:rPr>
              <w:t>mediu</w:t>
            </w:r>
            <w:proofErr w:type="spellEnd"/>
            <w:r w:rsidRPr="000F1D13">
              <w:rPr>
                <w:rFonts w:ascii="Trebuchet MS" w:hAnsi="Trebuchet MS"/>
                <w:b/>
                <w:bCs/>
                <w:iCs/>
                <w:color w:val="000000" w:themeColor="text1"/>
                <w:lang w:val="fr-FR"/>
              </w:rPr>
              <w:t xml:space="preserve">, </w:t>
            </w:r>
            <w:proofErr w:type="spellStart"/>
            <w:proofErr w:type="gramStart"/>
            <w:r w:rsidRPr="000F1D13">
              <w:rPr>
                <w:rFonts w:ascii="Trebuchet MS" w:hAnsi="Trebuchet MS"/>
                <w:b/>
                <w:bCs/>
                <w:iCs/>
                <w:color w:val="000000" w:themeColor="text1"/>
                <w:lang w:val="fr-FR"/>
              </w:rPr>
              <w:t>astfel</w:t>
            </w:r>
            <w:proofErr w:type="spellEnd"/>
            <w:r w:rsidRPr="000F1D13">
              <w:rPr>
                <w:rFonts w:ascii="Trebuchet MS" w:hAnsi="Trebuchet MS"/>
                <w:b/>
                <w:bCs/>
                <w:iCs/>
                <w:color w:val="000000" w:themeColor="text1"/>
                <w:lang w:val="fr-FR"/>
              </w:rPr>
              <w:t>:</w:t>
            </w:r>
            <w:proofErr w:type="gramEnd"/>
          </w:p>
          <w:p w14:paraId="64547D26" w14:textId="77777777" w:rsidR="000F1D13" w:rsidRPr="000F1D13" w:rsidRDefault="000F1D13">
            <w:pPr>
              <w:numPr>
                <w:ilvl w:val="0"/>
                <w:numId w:val="8"/>
              </w:numPr>
              <w:tabs>
                <w:tab w:val="left" w:pos="180"/>
                <w:tab w:val="left" w:pos="318"/>
              </w:tabs>
              <w:spacing w:line="360" w:lineRule="auto"/>
              <w:contextualSpacing/>
              <w:jc w:val="both"/>
              <w:rPr>
                <w:rFonts w:ascii="Trebuchet MS" w:hAnsi="Trebuchet MS" w:cs="Calibri"/>
                <w:color w:val="000000" w:themeColor="text1"/>
              </w:rPr>
            </w:pPr>
            <w:bookmarkStart w:id="48" w:name="_Hlk129777318"/>
            <w:r w:rsidRPr="000F1D13">
              <w:rPr>
                <w:rFonts w:ascii="Trebuchet MS" w:hAnsi="Trebuchet MS" w:cs="Calibri"/>
                <w:color w:val="000000" w:themeColor="text1"/>
              </w:rPr>
              <w:t>proiectele fac obiectul unei evaluări a impactului asupra mediului sau al unei proceduri de verificare, în conformitate cu prevederile Legii nr. 292/2018, în cazul proiectelor care care pot avea efecte semnificative asupra</w:t>
            </w:r>
            <w:bookmarkEnd w:id="48"/>
            <w:r w:rsidRPr="000F1D13">
              <w:rPr>
                <w:rFonts w:ascii="Trebuchet MS" w:hAnsi="Trebuchet MS" w:cs="Calibri"/>
                <w:color w:val="000000" w:themeColor="text1"/>
              </w:rPr>
              <w:t xml:space="preserve"> mediului;</w:t>
            </w:r>
          </w:p>
          <w:p w14:paraId="1851FA6A" w14:textId="77777777" w:rsidR="000F1D13" w:rsidRPr="000F1D13" w:rsidRDefault="000F1D13">
            <w:pPr>
              <w:numPr>
                <w:ilvl w:val="0"/>
                <w:numId w:val="8"/>
              </w:numPr>
              <w:tabs>
                <w:tab w:val="left" w:pos="180"/>
                <w:tab w:val="left" w:pos="318"/>
              </w:tabs>
              <w:spacing w:line="360" w:lineRule="auto"/>
              <w:contextualSpacing/>
              <w:jc w:val="both"/>
              <w:rPr>
                <w:rFonts w:ascii="Trebuchet MS" w:hAnsi="Trebuchet MS" w:cs="Calibri"/>
                <w:color w:val="000000" w:themeColor="text1"/>
              </w:rPr>
            </w:pPr>
            <w:r w:rsidRPr="000F1D13">
              <w:rPr>
                <w:rFonts w:ascii="Trebuchet MS" w:hAnsi="Trebuchet MS" w:cs="Calibri"/>
                <w:color w:val="000000" w:themeColor="text1"/>
              </w:rPr>
              <w:t>proiectele respectă principiul de ”a nu prejudicia în mod semnificativ” (”do no significant harm” – DNSH);</w:t>
            </w:r>
          </w:p>
          <w:p w14:paraId="1C0085A8" w14:textId="77777777" w:rsidR="000F1D13" w:rsidRPr="000F1D13" w:rsidRDefault="000F1D13">
            <w:pPr>
              <w:numPr>
                <w:ilvl w:val="0"/>
                <w:numId w:val="8"/>
              </w:numPr>
              <w:tabs>
                <w:tab w:val="left" w:pos="180"/>
                <w:tab w:val="left" w:pos="318"/>
              </w:tabs>
              <w:spacing w:line="360" w:lineRule="auto"/>
              <w:contextualSpacing/>
              <w:jc w:val="both"/>
              <w:rPr>
                <w:rFonts w:ascii="Trebuchet MS" w:hAnsi="Trebuchet MS"/>
                <w:iCs/>
                <w:color w:val="000000" w:themeColor="text1"/>
                <w:lang w:val="fr-FR"/>
              </w:rPr>
            </w:pPr>
            <w:r w:rsidRPr="000F1D13">
              <w:rPr>
                <w:rFonts w:ascii="Trebuchet MS" w:hAnsi="Trebuchet MS" w:cs="MontserratRoman-Regular"/>
                <w:color w:val="000000" w:themeColor="text1"/>
              </w:rPr>
              <w:t xml:space="preserve">proiectele asigură imunizarea la schimbările climatice </w:t>
            </w:r>
          </w:p>
          <w:p w14:paraId="5B144D01" w14:textId="77777777" w:rsidR="000F1D13" w:rsidRPr="000F1D13" w:rsidRDefault="000F1D13" w:rsidP="000F1D13">
            <w:pPr>
              <w:tabs>
                <w:tab w:val="left" w:pos="180"/>
                <w:tab w:val="left" w:pos="318"/>
              </w:tabs>
              <w:spacing w:line="360" w:lineRule="auto"/>
              <w:ind w:left="360"/>
              <w:contextualSpacing/>
              <w:jc w:val="both"/>
              <w:rPr>
                <w:rFonts w:ascii="Trebuchet MS" w:hAnsi="Trebuchet MS"/>
                <w:iCs/>
                <w:color w:val="000000" w:themeColor="text1"/>
                <w:lang w:val="fr-FR"/>
              </w:rPr>
            </w:pPr>
          </w:p>
          <w:p w14:paraId="34DB0A70" w14:textId="77777777" w:rsidR="000F1D13" w:rsidRPr="000F1D13" w:rsidRDefault="000F1D13" w:rsidP="000F1D13">
            <w:pPr>
              <w:spacing w:line="360" w:lineRule="auto"/>
              <w:jc w:val="both"/>
              <w:rPr>
                <w:rFonts w:ascii="Trebuchet MS" w:hAnsi="Trebuchet MS"/>
                <w:b/>
                <w:bCs/>
                <w:iCs/>
                <w:color w:val="000000" w:themeColor="text1"/>
                <w:u w:val="single"/>
                <w:lang w:val="fr-FR"/>
              </w:rPr>
            </w:pPr>
            <w:proofErr w:type="spellStart"/>
            <w:r w:rsidRPr="000F1D13">
              <w:rPr>
                <w:rFonts w:ascii="Trebuchet MS" w:hAnsi="Trebuchet MS"/>
                <w:b/>
                <w:bCs/>
                <w:iCs/>
                <w:color w:val="000000" w:themeColor="text1"/>
                <w:u w:val="single"/>
                <w:lang w:val="fr-FR"/>
              </w:rPr>
              <w:t>Nerespectarea</w:t>
            </w:r>
            <w:proofErr w:type="spellEnd"/>
            <w:r w:rsidRPr="000F1D13">
              <w:rPr>
                <w:rFonts w:ascii="Trebuchet MS" w:hAnsi="Trebuchet MS"/>
                <w:b/>
                <w:bCs/>
                <w:iCs/>
                <w:color w:val="000000" w:themeColor="text1"/>
                <w:u w:val="single"/>
                <w:lang w:val="fr-FR"/>
              </w:rPr>
              <w:t xml:space="preserve"> </w:t>
            </w:r>
            <w:proofErr w:type="spellStart"/>
            <w:r w:rsidRPr="000F1D13">
              <w:rPr>
                <w:rFonts w:ascii="Trebuchet MS" w:hAnsi="Trebuchet MS"/>
                <w:b/>
                <w:bCs/>
                <w:iCs/>
                <w:color w:val="000000" w:themeColor="text1"/>
                <w:u w:val="single"/>
                <w:lang w:val="fr-FR"/>
              </w:rPr>
              <w:t>acestor</w:t>
            </w:r>
            <w:proofErr w:type="spellEnd"/>
            <w:r w:rsidRPr="000F1D13">
              <w:rPr>
                <w:rFonts w:ascii="Trebuchet MS" w:hAnsi="Trebuchet MS"/>
                <w:b/>
                <w:bCs/>
                <w:iCs/>
                <w:color w:val="000000" w:themeColor="text1"/>
                <w:u w:val="single"/>
                <w:lang w:val="fr-FR"/>
              </w:rPr>
              <w:t xml:space="preserve"> </w:t>
            </w:r>
            <w:proofErr w:type="spellStart"/>
            <w:r w:rsidRPr="000F1D13">
              <w:rPr>
                <w:rFonts w:ascii="Trebuchet MS" w:hAnsi="Trebuchet MS"/>
                <w:b/>
                <w:bCs/>
                <w:iCs/>
                <w:color w:val="000000" w:themeColor="text1"/>
                <w:u w:val="single"/>
                <w:lang w:val="fr-FR"/>
              </w:rPr>
              <w:t>criterii</w:t>
            </w:r>
            <w:proofErr w:type="spellEnd"/>
            <w:r w:rsidRPr="000F1D13">
              <w:rPr>
                <w:rFonts w:ascii="Trebuchet MS" w:hAnsi="Trebuchet MS"/>
                <w:b/>
                <w:bCs/>
                <w:iCs/>
                <w:color w:val="000000" w:themeColor="text1"/>
                <w:u w:val="single"/>
                <w:lang w:val="fr-FR"/>
              </w:rPr>
              <w:t xml:space="preserve"> de </w:t>
            </w:r>
            <w:proofErr w:type="spellStart"/>
            <w:r w:rsidRPr="000F1D13">
              <w:rPr>
                <w:rFonts w:ascii="Trebuchet MS" w:hAnsi="Trebuchet MS"/>
                <w:b/>
                <w:bCs/>
                <w:iCs/>
                <w:color w:val="000000" w:themeColor="text1"/>
                <w:u w:val="single"/>
                <w:lang w:val="fr-FR"/>
              </w:rPr>
              <w:t>eligibilitate</w:t>
            </w:r>
            <w:proofErr w:type="spellEnd"/>
            <w:r w:rsidRPr="000F1D13">
              <w:rPr>
                <w:rFonts w:ascii="Trebuchet MS" w:hAnsi="Trebuchet MS"/>
                <w:b/>
                <w:bCs/>
                <w:iCs/>
                <w:color w:val="000000" w:themeColor="text1"/>
                <w:u w:val="single"/>
                <w:lang w:val="fr-FR"/>
              </w:rPr>
              <w:t xml:space="preserve"> duce la </w:t>
            </w:r>
            <w:proofErr w:type="spellStart"/>
            <w:r w:rsidRPr="000F1D13">
              <w:rPr>
                <w:rFonts w:ascii="Trebuchet MS" w:hAnsi="Trebuchet MS"/>
                <w:b/>
                <w:bCs/>
                <w:iCs/>
                <w:color w:val="000000" w:themeColor="text1"/>
                <w:u w:val="single"/>
                <w:lang w:val="fr-FR"/>
              </w:rPr>
              <w:t>respingerea</w:t>
            </w:r>
            <w:proofErr w:type="spellEnd"/>
            <w:r w:rsidRPr="000F1D13">
              <w:rPr>
                <w:rFonts w:ascii="Trebuchet MS" w:hAnsi="Trebuchet MS"/>
                <w:b/>
                <w:bCs/>
                <w:iCs/>
                <w:color w:val="000000" w:themeColor="text1"/>
                <w:u w:val="single"/>
                <w:lang w:val="fr-FR"/>
              </w:rPr>
              <w:t xml:space="preserve"> </w:t>
            </w:r>
            <w:proofErr w:type="spellStart"/>
            <w:r w:rsidRPr="000F1D13">
              <w:rPr>
                <w:rFonts w:ascii="Trebuchet MS" w:hAnsi="Trebuchet MS"/>
                <w:b/>
                <w:bCs/>
                <w:iCs/>
                <w:color w:val="000000" w:themeColor="text1"/>
                <w:u w:val="single"/>
                <w:lang w:val="fr-FR"/>
              </w:rPr>
              <w:t>proiectelor</w:t>
            </w:r>
            <w:proofErr w:type="spellEnd"/>
            <w:r w:rsidRPr="000F1D13">
              <w:rPr>
                <w:rFonts w:ascii="Trebuchet MS" w:hAnsi="Trebuchet MS"/>
                <w:b/>
                <w:bCs/>
                <w:iCs/>
                <w:color w:val="000000" w:themeColor="text1"/>
                <w:u w:val="single"/>
                <w:lang w:val="fr-FR"/>
              </w:rPr>
              <w:t xml:space="preserve">, </w:t>
            </w:r>
            <w:proofErr w:type="spellStart"/>
            <w:r w:rsidRPr="000F1D13">
              <w:rPr>
                <w:rFonts w:ascii="Trebuchet MS" w:hAnsi="Trebuchet MS"/>
                <w:b/>
                <w:bCs/>
                <w:iCs/>
                <w:color w:val="000000" w:themeColor="text1"/>
                <w:u w:val="single"/>
                <w:lang w:val="fr-FR"/>
              </w:rPr>
              <w:t>acestea</w:t>
            </w:r>
            <w:proofErr w:type="spellEnd"/>
            <w:r w:rsidRPr="000F1D13">
              <w:rPr>
                <w:rFonts w:ascii="Trebuchet MS" w:hAnsi="Trebuchet MS"/>
                <w:b/>
                <w:bCs/>
                <w:iCs/>
                <w:color w:val="000000" w:themeColor="text1"/>
                <w:u w:val="single"/>
                <w:lang w:val="fr-FR"/>
              </w:rPr>
              <w:t xml:space="preserve"> </w:t>
            </w:r>
            <w:proofErr w:type="spellStart"/>
            <w:r w:rsidRPr="000F1D13">
              <w:rPr>
                <w:rFonts w:ascii="Trebuchet MS" w:hAnsi="Trebuchet MS"/>
                <w:b/>
                <w:bCs/>
                <w:iCs/>
                <w:color w:val="000000" w:themeColor="text1"/>
                <w:u w:val="single"/>
                <w:lang w:val="fr-FR"/>
              </w:rPr>
              <w:t>fiind</w:t>
            </w:r>
            <w:proofErr w:type="spellEnd"/>
            <w:r w:rsidRPr="000F1D13">
              <w:rPr>
                <w:rFonts w:ascii="Trebuchet MS" w:hAnsi="Trebuchet MS"/>
                <w:b/>
                <w:bCs/>
                <w:iCs/>
                <w:color w:val="000000" w:themeColor="text1"/>
                <w:u w:val="single"/>
                <w:lang w:val="fr-FR"/>
              </w:rPr>
              <w:t xml:space="preserve"> </w:t>
            </w:r>
            <w:proofErr w:type="spellStart"/>
            <w:r w:rsidRPr="000F1D13">
              <w:rPr>
                <w:rFonts w:ascii="Trebuchet MS" w:hAnsi="Trebuchet MS"/>
                <w:b/>
                <w:bCs/>
                <w:iCs/>
                <w:color w:val="000000" w:themeColor="text1"/>
                <w:u w:val="single"/>
                <w:lang w:val="fr-FR"/>
              </w:rPr>
              <w:t>considerate</w:t>
            </w:r>
            <w:proofErr w:type="spellEnd"/>
            <w:r w:rsidRPr="000F1D13">
              <w:rPr>
                <w:rFonts w:ascii="Trebuchet MS" w:hAnsi="Trebuchet MS"/>
                <w:b/>
                <w:bCs/>
                <w:iCs/>
                <w:color w:val="000000" w:themeColor="text1"/>
                <w:u w:val="single"/>
                <w:lang w:val="fr-FR"/>
              </w:rPr>
              <w:t xml:space="preserve"> </w:t>
            </w:r>
            <w:proofErr w:type="spellStart"/>
            <w:r w:rsidRPr="000F1D13">
              <w:rPr>
                <w:rFonts w:ascii="Trebuchet MS" w:hAnsi="Trebuchet MS"/>
                <w:b/>
                <w:bCs/>
                <w:iCs/>
                <w:color w:val="000000" w:themeColor="text1"/>
                <w:u w:val="single"/>
                <w:lang w:val="fr-FR"/>
              </w:rPr>
              <w:t>neeligibile</w:t>
            </w:r>
            <w:proofErr w:type="spellEnd"/>
            <w:r w:rsidRPr="000F1D13">
              <w:rPr>
                <w:rFonts w:ascii="Trebuchet MS" w:hAnsi="Trebuchet MS"/>
                <w:b/>
                <w:bCs/>
                <w:iCs/>
                <w:color w:val="000000" w:themeColor="text1"/>
                <w:u w:val="single"/>
                <w:lang w:val="fr-FR"/>
              </w:rPr>
              <w:t>.</w:t>
            </w:r>
          </w:p>
          <w:p w14:paraId="522C33D1" w14:textId="77777777" w:rsidR="000F1D13" w:rsidRPr="000F1D13" w:rsidRDefault="000F1D13" w:rsidP="000F1D13">
            <w:pPr>
              <w:spacing w:line="360" w:lineRule="auto"/>
              <w:jc w:val="both"/>
              <w:rPr>
                <w:rFonts w:ascii="Trebuchet MS" w:hAnsi="Trebuchet MS"/>
                <w:iCs/>
                <w:color w:val="000000" w:themeColor="text1"/>
                <w:lang w:val="fr-FR"/>
              </w:rPr>
            </w:pPr>
          </w:p>
          <w:p w14:paraId="04CCBD8F" w14:textId="65D82F72" w:rsidR="000F1D13" w:rsidRPr="000F1D13" w:rsidRDefault="000F1D13" w:rsidP="000F1D13">
            <w:pPr>
              <w:pStyle w:val="Default"/>
              <w:spacing w:line="360" w:lineRule="auto"/>
              <w:ind w:left="176"/>
              <w:jc w:val="both"/>
              <w:rPr>
                <w:rFonts w:ascii="Trebuchet MS" w:hAnsi="Trebuchet MS" w:cs="MontserratRoman-Regular"/>
                <w:color w:val="000000" w:themeColor="text1"/>
                <w:sz w:val="22"/>
                <w:szCs w:val="22"/>
                <w:lang w:val="ro-RO"/>
              </w:rPr>
            </w:pPr>
            <w:r>
              <w:rPr>
                <w:rFonts w:ascii="Trebuchet MS" w:hAnsi="Trebuchet MS" w:cs="MontserratRoman-Regular"/>
                <w:b/>
                <w:bCs/>
                <w:color w:val="000000" w:themeColor="text1"/>
                <w:sz w:val="22"/>
                <w:szCs w:val="22"/>
                <w:lang w:val="ro-RO"/>
              </w:rPr>
              <w:t xml:space="preserve">1. </w:t>
            </w:r>
            <w:r w:rsidRPr="000F1D13">
              <w:rPr>
                <w:rFonts w:ascii="Trebuchet MS" w:hAnsi="Trebuchet MS" w:cs="MontserratRoman-Regular"/>
                <w:b/>
                <w:bCs/>
                <w:color w:val="000000" w:themeColor="text1"/>
                <w:sz w:val="22"/>
                <w:szCs w:val="22"/>
                <w:lang w:val="ro-RO"/>
              </w:rPr>
              <w:t>În conformitate cu prevederile art.73, alin.2, lit. (e)</w:t>
            </w:r>
            <w:r w:rsidRPr="000F1D13">
              <w:rPr>
                <w:rFonts w:ascii="Trebuchet MS" w:hAnsi="Trebuchet MS" w:cs="MontserratRoman-Regular"/>
                <w:color w:val="000000" w:themeColor="text1"/>
                <w:sz w:val="22"/>
                <w:szCs w:val="22"/>
                <w:lang w:val="ro-RO"/>
              </w:rPr>
              <w:t xml:space="preserve"> din Regulamentul UE nr.1060/2021, proiectele  care intră sub incidența Directivei 2011/92/UE a Parlamentului European și a Consiliului  </w:t>
            </w:r>
            <w:r w:rsidRPr="000F1D13">
              <w:rPr>
                <w:rFonts w:ascii="Trebuchet MS" w:hAnsi="Trebuchet MS" w:cs="MontserratRoman-Regular"/>
                <w:b/>
                <w:bCs/>
                <w:color w:val="000000" w:themeColor="text1"/>
                <w:sz w:val="22"/>
                <w:szCs w:val="22"/>
                <w:lang w:val="ro-RO"/>
              </w:rPr>
              <w:t>fac obiectul unei evaluări a impactului asupra mediului</w:t>
            </w:r>
            <w:r w:rsidRPr="000F1D13">
              <w:rPr>
                <w:rFonts w:ascii="Trebuchet MS" w:hAnsi="Trebuchet MS" w:cs="MontserratRoman-Regular"/>
                <w:color w:val="000000" w:themeColor="text1"/>
                <w:sz w:val="22"/>
                <w:szCs w:val="22"/>
                <w:lang w:val="ro-RO"/>
              </w:rPr>
              <w:t xml:space="preserve"> sau al unei proceduri de verificare și că evaluarea soluțiilor alternative a fost luată în considerare în mod corespunzător. </w:t>
            </w:r>
          </w:p>
          <w:p w14:paraId="3D90C841" w14:textId="77777777" w:rsidR="000F1D13" w:rsidRPr="000F1D13" w:rsidRDefault="000F1D13" w:rsidP="000F1D13">
            <w:pPr>
              <w:pStyle w:val="Default"/>
              <w:spacing w:line="360" w:lineRule="auto"/>
              <w:jc w:val="both"/>
              <w:rPr>
                <w:rFonts w:ascii="Trebuchet MS" w:hAnsi="Trebuchet MS" w:cs="MontserratRoman-Regular"/>
                <w:color w:val="000000" w:themeColor="text1"/>
                <w:sz w:val="22"/>
                <w:szCs w:val="22"/>
                <w:lang w:val="ro-RO"/>
              </w:rPr>
            </w:pPr>
          </w:p>
          <w:p w14:paraId="765F2D04" w14:textId="77777777" w:rsidR="000F1D13" w:rsidRPr="000F1D13" w:rsidRDefault="000F1D13" w:rsidP="000F1D13">
            <w:pPr>
              <w:pStyle w:val="Default"/>
              <w:spacing w:line="360" w:lineRule="auto"/>
              <w:jc w:val="both"/>
              <w:rPr>
                <w:rFonts w:ascii="Trebuchet MS" w:hAnsi="Trebuchet MS" w:cs="MontserratRoman-Regular"/>
                <w:color w:val="000000" w:themeColor="text1"/>
                <w:sz w:val="22"/>
                <w:szCs w:val="22"/>
                <w:lang w:val="ro-RO"/>
              </w:rPr>
            </w:pPr>
            <w:r w:rsidRPr="000F1D13">
              <w:rPr>
                <w:rFonts w:ascii="Trebuchet MS" w:hAnsi="Trebuchet MS" w:cs="MontserratRoman-Regular"/>
                <w:color w:val="000000" w:themeColor="text1"/>
                <w:sz w:val="22"/>
                <w:szCs w:val="22"/>
                <w:lang w:val="ro-RO"/>
              </w:rPr>
              <w:lastRenderedPageBreak/>
              <w:t>Astfel, potrivit prevederilor Legii nr.292/ 2018, proiectele care pot avea efecte semnificative asupra mediului, datorită, printre altele, naturii, dimensiunii sau localizării lor, fac obiectul unei solicitări de aprobare de dezvoltare şi al unei evaluări a impactului lor asupra mediului înaintea emiterii acestei aprobări, în conformitate cu deciziile autorităților competente pentru protecția mediului.</w:t>
            </w:r>
          </w:p>
          <w:p w14:paraId="3C4EF6A1" w14:textId="77777777" w:rsidR="000F1D13" w:rsidRPr="000F1D13" w:rsidRDefault="000F1D13" w:rsidP="000F1D13">
            <w:pPr>
              <w:pStyle w:val="Default"/>
              <w:spacing w:line="360" w:lineRule="auto"/>
              <w:jc w:val="both"/>
              <w:rPr>
                <w:rFonts w:ascii="Trebuchet MS" w:hAnsi="Trebuchet MS" w:cs="MontserratRoman-Regular"/>
                <w:color w:val="000000" w:themeColor="text1"/>
                <w:sz w:val="22"/>
                <w:szCs w:val="22"/>
                <w:lang w:val="ro-RO"/>
              </w:rPr>
            </w:pPr>
          </w:p>
          <w:p w14:paraId="3C5841D9" w14:textId="2F42579C" w:rsidR="000F1D13" w:rsidRPr="000F1D13" w:rsidRDefault="000F1D13" w:rsidP="000F1D13">
            <w:pPr>
              <w:pStyle w:val="Default"/>
              <w:spacing w:line="360" w:lineRule="auto"/>
              <w:ind w:left="176"/>
              <w:jc w:val="both"/>
              <w:rPr>
                <w:rFonts w:ascii="Trebuchet MS" w:hAnsi="Trebuchet MS" w:cs="MontserratRoman-Regular"/>
                <w:color w:val="000000" w:themeColor="text1"/>
                <w:sz w:val="22"/>
                <w:szCs w:val="22"/>
                <w:lang w:val="ro-RO"/>
              </w:rPr>
            </w:pPr>
            <w:r>
              <w:rPr>
                <w:rFonts w:ascii="Trebuchet MS" w:hAnsi="Trebuchet MS" w:cs="MontserratRoman-Regular"/>
                <w:b/>
                <w:bCs/>
                <w:color w:val="000000" w:themeColor="text1"/>
                <w:sz w:val="22"/>
                <w:szCs w:val="22"/>
                <w:lang w:val="ro-RO"/>
              </w:rPr>
              <w:t xml:space="preserve">2. </w:t>
            </w:r>
            <w:r w:rsidRPr="000F1D13">
              <w:rPr>
                <w:rFonts w:ascii="Trebuchet MS" w:hAnsi="Trebuchet MS" w:cs="MontserratRoman-Regular"/>
                <w:b/>
                <w:bCs/>
                <w:color w:val="000000" w:themeColor="text1"/>
                <w:sz w:val="22"/>
                <w:szCs w:val="22"/>
                <w:lang w:val="ro-RO"/>
              </w:rPr>
              <w:t>Potrivit cu prevederilor art.9, alin.4 din Regulamentul UE nr.1060/2021</w:t>
            </w:r>
            <w:r w:rsidRPr="000F1D13">
              <w:rPr>
                <w:rFonts w:ascii="Trebuchet MS" w:hAnsi="Trebuchet MS" w:cs="MontserratRoman-Regular"/>
                <w:color w:val="000000" w:themeColor="text1"/>
                <w:sz w:val="22"/>
                <w:szCs w:val="22"/>
                <w:lang w:val="ro-RO"/>
              </w:rPr>
              <w:t xml:space="preserve">, proiectele trebuie </w:t>
            </w:r>
            <w:r w:rsidRPr="000F1D13">
              <w:rPr>
                <w:rFonts w:ascii="Trebuchet MS" w:hAnsi="Trebuchet MS" w:cs="MontserratRoman-Regular"/>
                <w:b/>
                <w:bCs/>
                <w:color w:val="000000" w:themeColor="text1"/>
                <w:sz w:val="22"/>
                <w:szCs w:val="22"/>
                <w:lang w:val="ro-RO"/>
              </w:rPr>
              <w:t xml:space="preserve">să fie în conformitate cu principiul </w:t>
            </w:r>
            <w:r w:rsidRPr="000F1D13">
              <w:rPr>
                <w:rFonts w:ascii="Trebuchet MS" w:hAnsi="Trebuchet MS"/>
                <w:b/>
                <w:bCs/>
                <w:color w:val="000000" w:themeColor="text1"/>
                <w:sz w:val="22"/>
                <w:szCs w:val="22"/>
              </w:rPr>
              <w:t xml:space="preserve">de ”a </w:t>
            </w:r>
            <w:proofErr w:type="spellStart"/>
            <w:r w:rsidRPr="000F1D13">
              <w:rPr>
                <w:rFonts w:ascii="Trebuchet MS" w:hAnsi="Trebuchet MS"/>
                <w:b/>
                <w:bCs/>
                <w:color w:val="000000" w:themeColor="text1"/>
                <w:sz w:val="22"/>
                <w:szCs w:val="22"/>
              </w:rPr>
              <w:t>nu</w:t>
            </w:r>
            <w:proofErr w:type="spellEnd"/>
            <w:r w:rsidRPr="000F1D13">
              <w:rPr>
                <w:rFonts w:ascii="Trebuchet MS" w:hAnsi="Trebuchet MS"/>
                <w:b/>
                <w:bCs/>
                <w:color w:val="000000" w:themeColor="text1"/>
                <w:sz w:val="22"/>
                <w:szCs w:val="22"/>
              </w:rPr>
              <w:t xml:space="preserve"> </w:t>
            </w:r>
            <w:proofErr w:type="spellStart"/>
            <w:r w:rsidRPr="000F1D13">
              <w:rPr>
                <w:rFonts w:ascii="Trebuchet MS" w:hAnsi="Trebuchet MS"/>
                <w:b/>
                <w:bCs/>
                <w:color w:val="000000" w:themeColor="text1"/>
                <w:sz w:val="22"/>
                <w:szCs w:val="22"/>
              </w:rPr>
              <w:t>prejudicia</w:t>
            </w:r>
            <w:proofErr w:type="spellEnd"/>
            <w:r w:rsidRPr="000F1D13">
              <w:rPr>
                <w:rFonts w:ascii="Trebuchet MS" w:hAnsi="Trebuchet MS"/>
                <w:b/>
                <w:bCs/>
                <w:color w:val="000000" w:themeColor="text1"/>
                <w:sz w:val="22"/>
                <w:szCs w:val="22"/>
              </w:rPr>
              <w:t xml:space="preserve"> </w:t>
            </w:r>
            <w:proofErr w:type="spellStart"/>
            <w:r w:rsidRPr="000F1D13">
              <w:rPr>
                <w:rFonts w:ascii="Trebuchet MS" w:hAnsi="Trebuchet MS"/>
                <w:b/>
                <w:bCs/>
                <w:color w:val="000000" w:themeColor="text1"/>
                <w:sz w:val="22"/>
                <w:szCs w:val="22"/>
              </w:rPr>
              <w:t>în</w:t>
            </w:r>
            <w:proofErr w:type="spellEnd"/>
            <w:r w:rsidRPr="000F1D13">
              <w:rPr>
                <w:rFonts w:ascii="Trebuchet MS" w:hAnsi="Trebuchet MS"/>
                <w:b/>
                <w:bCs/>
                <w:color w:val="000000" w:themeColor="text1"/>
                <w:sz w:val="22"/>
                <w:szCs w:val="22"/>
              </w:rPr>
              <w:t xml:space="preserve"> mod </w:t>
            </w:r>
            <w:proofErr w:type="spellStart"/>
            <w:r w:rsidRPr="000F1D13">
              <w:rPr>
                <w:rFonts w:ascii="Trebuchet MS" w:hAnsi="Trebuchet MS"/>
                <w:b/>
                <w:bCs/>
                <w:color w:val="000000" w:themeColor="text1"/>
                <w:sz w:val="22"/>
                <w:szCs w:val="22"/>
              </w:rPr>
              <w:t>semnificativ</w:t>
            </w:r>
            <w:proofErr w:type="spellEnd"/>
            <w:r w:rsidRPr="000F1D13">
              <w:rPr>
                <w:rFonts w:ascii="Trebuchet MS" w:hAnsi="Trebuchet MS"/>
                <w:b/>
                <w:bCs/>
                <w:color w:val="000000" w:themeColor="text1"/>
                <w:sz w:val="22"/>
                <w:szCs w:val="22"/>
              </w:rPr>
              <w:t>”</w:t>
            </w:r>
            <w:r w:rsidRPr="000F1D13">
              <w:rPr>
                <w:rFonts w:ascii="Trebuchet MS" w:hAnsi="Trebuchet MS"/>
                <w:color w:val="000000" w:themeColor="text1"/>
                <w:sz w:val="22"/>
                <w:szCs w:val="22"/>
              </w:rPr>
              <w:t xml:space="preserve"> (”do no significant harm” – DNSH).</w:t>
            </w:r>
          </w:p>
          <w:p w14:paraId="20E306FD" w14:textId="77777777" w:rsidR="000F1D13" w:rsidRPr="000F1D13" w:rsidRDefault="000F1D13" w:rsidP="000F1D13">
            <w:pPr>
              <w:spacing w:line="360" w:lineRule="auto"/>
              <w:jc w:val="both"/>
              <w:rPr>
                <w:rFonts w:ascii="Trebuchet MS" w:hAnsi="Trebuchet MS"/>
                <w:iCs/>
                <w:color w:val="000000" w:themeColor="text1"/>
                <w:lang w:val="fr-FR"/>
              </w:rPr>
            </w:pPr>
          </w:p>
          <w:p w14:paraId="408FD3A1" w14:textId="48176585" w:rsidR="000F1D13" w:rsidRPr="000F1D13" w:rsidRDefault="000F1D13" w:rsidP="000F1D13">
            <w:pPr>
              <w:spacing w:line="360" w:lineRule="auto"/>
              <w:jc w:val="both"/>
              <w:rPr>
                <w:rFonts w:ascii="Trebuchet MS" w:hAnsi="Trebuchet MS"/>
                <w:iCs/>
                <w:color w:val="000000" w:themeColor="text1"/>
                <w:lang w:val="fr-FR"/>
              </w:rPr>
            </w:pPr>
            <w:proofErr w:type="spellStart"/>
            <w:r w:rsidRPr="000F1D13">
              <w:rPr>
                <w:rFonts w:ascii="Trebuchet MS" w:hAnsi="Trebuchet MS"/>
                <w:iCs/>
                <w:color w:val="000000" w:themeColor="text1"/>
                <w:lang w:val="fr-FR"/>
              </w:rPr>
              <w:t>Solicitanții</w:t>
            </w:r>
            <w:proofErr w:type="spellEnd"/>
            <w:r w:rsidRPr="000F1D13">
              <w:rPr>
                <w:rFonts w:ascii="Trebuchet MS" w:hAnsi="Trebuchet MS"/>
                <w:iCs/>
                <w:color w:val="000000" w:themeColor="text1"/>
                <w:lang w:val="fr-FR"/>
              </w:rPr>
              <w:t xml:space="preserve"> vor </w:t>
            </w:r>
            <w:proofErr w:type="spellStart"/>
            <w:r w:rsidRPr="000F1D13">
              <w:rPr>
                <w:rFonts w:ascii="Trebuchet MS" w:hAnsi="Trebuchet MS"/>
                <w:iCs/>
                <w:color w:val="000000" w:themeColor="text1"/>
                <w:lang w:val="fr-FR"/>
              </w:rPr>
              <w:t>avea</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în</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vedere</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includerea</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în</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cererea</w:t>
            </w:r>
            <w:proofErr w:type="spellEnd"/>
            <w:r w:rsidRPr="000F1D13">
              <w:rPr>
                <w:rFonts w:ascii="Trebuchet MS" w:hAnsi="Trebuchet MS"/>
                <w:iCs/>
                <w:color w:val="000000" w:themeColor="text1"/>
                <w:lang w:val="fr-FR"/>
              </w:rPr>
              <w:t xml:space="preserve"> de </w:t>
            </w:r>
            <w:proofErr w:type="spellStart"/>
            <w:r w:rsidRPr="000F1D13">
              <w:rPr>
                <w:rFonts w:ascii="Trebuchet MS" w:hAnsi="Trebuchet MS"/>
                <w:iCs/>
                <w:color w:val="000000" w:themeColor="text1"/>
                <w:lang w:val="fr-FR"/>
              </w:rPr>
              <w:t>finanțare</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și</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în</w:t>
            </w:r>
            <w:proofErr w:type="spellEnd"/>
            <w:r w:rsidRPr="000F1D13">
              <w:rPr>
                <w:rFonts w:ascii="Trebuchet MS" w:hAnsi="Trebuchet MS"/>
                <w:iCs/>
                <w:color w:val="000000" w:themeColor="text1"/>
                <w:lang w:val="fr-FR"/>
              </w:rPr>
              <w:t xml:space="preserve"> </w:t>
            </w:r>
            <w:proofErr w:type="spellStart"/>
            <w:r w:rsidR="001D21F1">
              <w:rPr>
                <w:rFonts w:ascii="Trebuchet MS" w:hAnsi="Trebuchet MS"/>
                <w:iCs/>
                <w:color w:val="000000" w:themeColor="text1"/>
                <w:lang w:val="fr-FR"/>
              </w:rPr>
              <w:t>planul</w:t>
            </w:r>
            <w:proofErr w:type="spellEnd"/>
            <w:r w:rsidR="001D21F1">
              <w:rPr>
                <w:rFonts w:ascii="Trebuchet MS" w:hAnsi="Trebuchet MS"/>
                <w:iCs/>
                <w:color w:val="000000" w:themeColor="text1"/>
                <w:lang w:val="fr-FR"/>
              </w:rPr>
              <w:t xml:space="preserve"> de </w:t>
            </w:r>
            <w:proofErr w:type="spellStart"/>
            <w:r w:rsidR="001D21F1">
              <w:rPr>
                <w:rFonts w:ascii="Trebuchet MS" w:hAnsi="Trebuchet MS"/>
                <w:iCs/>
                <w:color w:val="000000" w:themeColor="text1"/>
                <w:lang w:val="fr-FR"/>
              </w:rPr>
              <w:t>afaceri</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acolo</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unde</w:t>
            </w:r>
            <w:proofErr w:type="spellEnd"/>
            <w:r w:rsidRPr="000F1D13">
              <w:rPr>
                <w:rFonts w:ascii="Trebuchet MS" w:hAnsi="Trebuchet MS"/>
                <w:iCs/>
                <w:color w:val="000000" w:themeColor="text1"/>
                <w:lang w:val="fr-FR"/>
              </w:rPr>
              <w:t xml:space="preserve"> este </w:t>
            </w:r>
            <w:proofErr w:type="spellStart"/>
            <w:r w:rsidRPr="000F1D13">
              <w:rPr>
                <w:rFonts w:ascii="Trebuchet MS" w:hAnsi="Trebuchet MS"/>
                <w:iCs/>
                <w:color w:val="000000" w:themeColor="text1"/>
                <w:lang w:val="fr-FR"/>
              </w:rPr>
              <w:t>cazul</w:t>
            </w:r>
            <w:proofErr w:type="spellEnd"/>
            <w:r w:rsidRPr="000F1D13">
              <w:rPr>
                <w:rFonts w:ascii="Trebuchet MS" w:hAnsi="Trebuchet MS"/>
                <w:iCs/>
                <w:color w:val="000000" w:themeColor="text1"/>
                <w:lang w:val="fr-FR"/>
              </w:rPr>
              <w:t xml:space="preserve">, a </w:t>
            </w:r>
            <w:proofErr w:type="spellStart"/>
            <w:r w:rsidRPr="000F1D13">
              <w:rPr>
                <w:rFonts w:ascii="Trebuchet MS" w:hAnsi="Trebuchet MS"/>
                <w:iCs/>
                <w:color w:val="000000" w:themeColor="text1"/>
                <w:lang w:val="fr-FR"/>
              </w:rPr>
              <w:t>măsurilor</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identificate</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în</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analiza</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principiului</w:t>
            </w:r>
            <w:proofErr w:type="spellEnd"/>
            <w:r w:rsidRPr="000F1D13">
              <w:rPr>
                <w:rFonts w:ascii="Trebuchet MS" w:hAnsi="Trebuchet MS"/>
                <w:iCs/>
                <w:color w:val="000000" w:themeColor="text1"/>
                <w:lang w:val="fr-FR"/>
              </w:rPr>
              <w:t xml:space="preserve"> DNSH </w:t>
            </w:r>
            <w:proofErr w:type="spellStart"/>
            <w:r w:rsidRPr="000F1D13">
              <w:rPr>
                <w:rFonts w:ascii="Trebuchet MS" w:hAnsi="Trebuchet MS"/>
                <w:iCs/>
                <w:color w:val="000000" w:themeColor="text1"/>
                <w:lang w:val="fr-FR"/>
              </w:rPr>
              <w:t>efectuată</w:t>
            </w:r>
            <w:proofErr w:type="spellEnd"/>
            <w:r w:rsidRPr="000F1D13">
              <w:rPr>
                <w:rFonts w:ascii="Trebuchet MS" w:hAnsi="Trebuchet MS"/>
                <w:iCs/>
                <w:color w:val="000000" w:themeColor="text1"/>
                <w:lang w:val="fr-FR"/>
              </w:rPr>
              <w:t xml:space="preserve"> la </w:t>
            </w:r>
            <w:proofErr w:type="spellStart"/>
            <w:r w:rsidRPr="000F1D13">
              <w:rPr>
                <w:rFonts w:ascii="Trebuchet MS" w:hAnsi="Trebuchet MS"/>
                <w:iCs/>
                <w:color w:val="000000" w:themeColor="text1"/>
                <w:lang w:val="fr-FR"/>
              </w:rPr>
              <w:t>nivelul</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Programului</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Regional</w:t>
            </w:r>
            <w:proofErr w:type="spellEnd"/>
            <w:r w:rsidRPr="000F1D13">
              <w:rPr>
                <w:rFonts w:ascii="Trebuchet MS" w:hAnsi="Trebuchet MS"/>
                <w:iCs/>
                <w:color w:val="000000" w:themeColor="text1"/>
                <w:lang w:val="fr-FR"/>
              </w:rPr>
              <w:t xml:space="preserve"> Sud Muntenia 2021-2027.</w:t>
            </w:r>
          </w:p>
          <w:p w14:paraId="68B69869" w14:textId="77777777" w:rsidR="000F1D13" w:rsidRPr="000F1D13" w:rsidRDefault="000F1D13" w:rsidP="000F1D13">
            <w:pPr>
              <w:spacing w:line="360" w:lineRule="auto"/>
              <w:jc w:val="both"/>
              <w:rPr>
                <w:rFonts w:ascii="Trebuchet MS" w:hAnsi="Trebuchet MS"/>
                <w:iCs/>
                <w:color w:val="000000" w:themeColor="text1"/>
                <w:lang w:val="fr-FR"/>
              </w:rPr>
            </w:pPr>
            <w:proofErr w:type="spellStart"/>
            <w:r w:rsidRPr="000F1D13">
              <w:rPr>
                <w:rFonts w:ascii="Trebuchet MS" w:hAnsi="Trebuchet MS"/>
                <w:iCs/>
                <w:color w:val="000000" w:themeColor="text1"/>
                <w:lang w:val="fr-FR"/>
              </w:rPr>
              <w:t>Respectarea</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acestui</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principiu</w:t>
            </w:r>
            <w:proofErr w:type="spellEnd"/>
            <w:r w:rsidRPr="000F1D13">
              <w:rPr>
                <w:rFonts w:ascii="Trebuchet MS" w:hAnsi="Trebuchet MS"/>
                <w:iCs/>
                <w:color w:val="000000" w:themeColor="text1"/>
                <w:lang w:val="fr-FR"/>
              </w:rPr>
              <w:t xml:space="preserve"> se va </w:t>
            </w:r>
            <w:proofErr w:type="spellStart"/>
            <w:r w:rsidRPr="000F1D13">
              <w:rPr>
                <w:rFonts w:ascii="Trebuchet MS" w:hAnsi="Trebuchet MS"/>
                <w:iCs/>
                <w:color w:val="000000" w:themeColor="text1"/>
                <w:lang w:val="fr-FR"/>
              </w:rPr>
              <w:t>verifica</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în</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etapa</w:t>
            </w:r>
            <w:proofErr w:type="spellEnd"/>
            <w:r w:rsidRPr="000F1D13">
              <w:rPr>
                <w:rFonts w:ascii="Trebuchet MS" w:hAnsi="Trebuchet MS"/>
                <w:iCs/>
                <w:color w:val="000000" w:themeColor="text1"/>
                <w:lang w:val="fr-FR"/>
              </w:rPr>
              <w:t xml:space="preserve"> de </w:t>
            </w:r>
            <w:proofErr w:type="spellStart"/>
            <w:r w:rsidRPr="000F1D13">
              <w:rPr>
                <w:rFonts w:ascii="Trebuchet MS" w:hAnsi="Trebuchet MS"/>
                <w:iCs/>
                <w:color w:val="000000" w:themeColor="text1"/>
                <w:lang w:val="fr-FR"/>
              </w:rPr>
              <w:t>evaluare</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tehnică</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și</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financiară</w:t>
            </w:r>
            <w:proofErr w:type="spellEnd"/>
            <w:r w:rsidRPr="000F1D13">
              <w:rPr>
                <w:rFonts w:ascii="Trebuchet MS" w:hAnsi="Trebuchet MS"/>
                <w:iCs/>
                <w:color w:val="000000" w:themeColor="text1"/>
                <w:lang w:val="fr-FR"/>
              </w:rPr>
              <w:t>.</w:t>
            </w:r>
          </w:p>
          <w:p w14:paraId="4001D494" w14:textId="77777777" w:rsidR="000F1D13" w:rsidRPr="000F1D13" w:rsidRDefault="000F1D13" w:rsidP="000F1D13">
            <w:pPr>
              <w:spacing w:line="360" w:lineRule="auto"/>
              <w:jc w:val="both"/>
              <w:rPr>
                <w:rFonts w:ascii="Trebuchet MS" w:hAnsi="Trebuchet MS"/>
                <w:iCs/>
                <w:color w:val="000000" w:themeColor="text1"/>
                <w:lang w:val="fr-FR"/>
              </w:rPr>
            </w:pPr>
          </w:p>
          <w:p w14:paraId="214502D7" w14:textId="77777777" w:rsidR="000F1D13" w:rsidRPr="000F1D13" w:rsidRDefault="000F1D13" w:rsidP="000F1D13">
            <w:pPr>
              <w:spacing w:line="360" w:lineRule="auto"/>
              <w:jc w:val="both"/>
              <w:rPr>
                <w:rFonts w:ascii="Trebuchet MS" w:hAnsi="Trebuchet MS"/>
                <w:iCs/>
                <w:color w:val="000000" w:themeColor="text1"/>
                <w:lang w:val="fr-FR"/>
              </w:rPr>
            </w:pPr>
            <w:proofErr w:type="spellStart"/>
            <w:r w:rsidRPr="000F1D13">
              <w:rPr>
                <w:rFonts w:ascii="Trebuchet MS" w:hAnsi="Trebuchet MS"/>
                <w:iCs/>
                <w:color w:val="000000" w:themeColor="text1"/>
                <w:lang w:val="fr-FR"/>
              </w:rPr>
              <w:t>Pe</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lângă</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criteriul</w:t>
            </w:r>
            <w:proofErr w:type="spellEnd"/>
            <w:r w:rsidRPr="000F1D13">
              <w:rPr>
                <w:rFonts w:ascii="Trebuchet MS" w:hAnsi="Trebuchet MS"/>
                <w:iCs/>
                <w:color w:val="000000" w:themeColor="text1"/>
                <w:lang w:val="fr-FR"/>
              </w:rPr>
              <w:t xml:space="preserve"> de </w:t>
            </w:r>
            <w:proofErr w:type="spellStart"/>
            <w:r w:rsidRPr="000F1D13">
              <w:rPr>
                <w:rFonts w:ascii="Trebuchet MS" w:hAnsi="Trebuchet MS"/>
                <w:iCs/>
                <w:color w:val="000000" w:themeColor="text1"/>
                <w:lang w:val="fr-FR"/>
              </w:rPr>
              <w:t>eligibilitate</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în</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grila</w:t>
            </w:r>
            <w:proofErr w:type="spellEnd"/>
            <w:r w:rsidRPr="000F1D13">
              <w:rPr>
                <w:rFonts w:ascii="Trebuchet MS" w:hAnsi="Trebuchet MS"/>
                <w:iCs/>
                <w:color w:val="000000" w:themeColor="text1"/>
                <w:lang w:val="fr-FR"/>
              </w:rPr>
              <w:t xml:space="preserve"> de </w:t>
            </w:r>
            <w:proofErr w:type="spellStart"/>
            <w:r w:rsidRPr="000F1D13">
              <w:rPr>
                <w:rFonts w:ascii="Trebuchet MS" w:hAnsi="Trebuchet MS"/>
                <w:iCs/>
                <w:color w:val="000000" w:themeColor="text1"/>
                <w:lang w:val="fr-FR"/>
              </w:rPr>
              <w:t>evaluarea</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tehnică</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și</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financiară</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există</w:t>
            </w:r>
            <w:proofErr w:type="spellEnd"/>
            <w:r w:rsidRPr="000F1D13">
              <w:rPr>
                <w:rFonts w:ascii="Trebuchet MS" w:hAnsi="Trebuchet MS"/>
                <w:iCs/>
                <w:color w:val="000000" w:themeColor="text1"/>
                <w:lang w:val="fr-FR"/>
              </w:rPr>
              <w:t xml:space="preserve"> un </w:t>
            </w:r>
            <w:proofErr w:type="spellStart"/>
            <w:r w:rsidRPr="000F1D13">
              <w:rPr>
                <w:rFonts w:ascii="Trebuchet MS" w:hAnsi="Trebuchet MS"/>
                <w:iCs/>
                <w:color w:val="000000" w:themeColor="text1"/>
                <w:lang w:val="fr-FR"/>
              </w:rPr>
              <w:t>criteriu</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potrivit</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căruia</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proiectele</w:t>
            </w:r>
            <w:proofErr w:type="spellEnd"/>
            <w:r w:rsidRPr="000F1D13">
              <w:rPr>
                <w:rFonts w:ascii="Trebuchet MS" w:hAnsi="Trebuchet MS"/>
                <w:iCs/>
                <w:color w:val="000000" w:themeColor="text1"/>
                <w:lang w:val="fr-FR"/>
              </w:rPr>
              <w:t xml:space="preserve"> vor fi </w:t>
            </w:r>
            <w:proofErr w:type="spellStart"/>
            <w:r w:rsidRPr="000F1D13">
              <w:rPr>
                <w:rFonts w:ascii="Trebuchet MS" w:hAnsi="Trebuchet MS"/>
                <w:iCs/>
                <w:color w:val="000000" w:themeColor="text1"/>
                <w:lang w:val="fr-FR"/>
              </w:rPr>
              <w:t>punctate</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dacă</w:t>
            </w:r>
            <w:proofErr w:type="spellEnd"/>
            <w:r w:rsidRPr="000F1D13">
              <w:rPr>
                <w:rFonts w:ascii="Trebuchet MS" w:hAnsi="Trebuchet MS"/>
                <w:iCs/>
                <w:color w:val="000000" w:themeColor="text1"/>
                <w:lang w:val="fr-FR"/>
              </w:rPr>
              <w:t xml:space="preserve"> vor </w:t>
            </w:r>
            <w:proofErr w:type="spellStart"/>
            <w:r w:rsidRPr="000F1D13">
              <w:rPr>
                <w:rFonts w:ascii="Trebuchet MS" w:hAnsi="Trebuchet MS"/>
                <w:iCs/>
                <w:color w:val="000000" w:themeColor="text1"/>
                <w:lang w:val="fr-FR"/>
              </w:rPr>
              <w:t>propune</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măsuri</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cu</w:t>
            </w:r>
            <w:proofErr w:type="spellEnd"/>
            <w:r w:rsidRPr="000F1D13">
              <w:rPr>
                <w:rFonts w:ascii="Trebuchet MS" w:hAnsi="Trebuchet MS"/>
                <w:iCs/>
                <w:color w:val="000000" w:themeColor="text1"/>
                <w:lang w:val="fr-FR"/>
              </w:rPr>
              <w:t xml:space="preserve"> un impact </w:t>
            </w:r>
            <w:proofErr w:type="spellStart"/>
            <w:r w:rsidRPr="000F1D13">
              <w:rPr>
                <w:rFonts w:ascii="Trebuchet MS" w:hAnsi="Trebuchet MS"/>
                <w:iCs/>
                <w:color w:val="000000" w:themeColor="text1"/>
                <w:lang w:val="fr-FR"/>
              </w:rPr>
              <w:t>minim</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sau</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nesemnificativ</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asupra</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mediului</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suplimentare</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față</w:t>
            </w:r>
            <w:proofErr w:type="spellEnd"/>
            <w:r w:rsidRPr="000F1D13">
              <w:rPr>
                <w:rFonts w:ascii="Trebuchet MS" w:hAnsi="Trebuchet MS"/>
                <w:iCs/>
                <w:color w:val="000000" w:themeColor="text1"/>
                <w:lang w:val="fr-FR"/>
              </w:rPr>
              <w:t xml:space="preserve"> de </w:t>
            </w:r>
            <w:proofErr w:type="spellStart"/>
            <w:r w:rsidRPr="000F1D13">
              <w:rPr>
                <w:rFonts w:ascii="Trebuchet MS" w:hAnsi="Trebuchet MS"/>
                <w:iCs/>
                <w:color w:val="000000" w:themeColor="text1"/>
                <w:lang w:val="fr-FR"/>
              </w:rPr>
              <w:t>cerințele</w:t>
            </w:r>
            <w:proofErr w:type="spellEnd"/>
            <w:r w:rsidRPr="000F1D13">
              <w:rPr>
                <w:rFonts w:ascii="Trebuchet MS" w:hAnsi="Trebuchet MS"/>
                <w:iCs/>
                <w:color w:val="000000" w:themeColor="text1"/>
                <w:lang w:val="fr-FR"/>
              </w:rPr>
              <w:t xml:space="preserve"> minime </w:t>
            </w:r>
            <w:proofErr w:type="spellStart"/>
            <w:r w:rsidRPr="000F1D13">
              <w:rPr>
                <w:rFonts w:ascii="Trebuchet MS" w:hAnsi="Trebuchet MS"/>
                <w:iCs/>
                <w:color w:val="000000" w:themeColor="text1"/>
                <w:lang w:val="fr-FR"/>
              </w:rPr>
              <w:t>legale</w:t>
            </w:r>
            <w:proofErr w:type="spellEnd"/>
            <w:r w:rsidRPr="000F1D13">
              <w:rPr>
                <w:rFonts w:ascii="Trebuchet MS" w:hAnsi="Trebuchet MS"/>
                <w:iCs/>
                <w:color w:val="000000" w:themeColor="text1"/>
                <w:lang w:val="fr-FR"/>
              </w:rPr>
              <w:t>.</w:t>
            </w:r>
          </w:p>
          <w:p w14:paraId="6F8ABA1C" w14:textId="77777777" w:rsidR="000F1D13" w:rsidRPr="000F1D13" w:rsidRDefault="000F1D13" w:rsidP="000F1D13">
            <w:pPr>
              <w:spacing w:line="360" w:lineRule="auto"/>
              <w:jc w:val="both"/>
              <w:rPr>
                <w:rFonts w:ascii="Trebuchet MS" w:hAnsi="Trebuchet MS"/>
                <w:iCs/>
                <w:color w:val="000000" w:themeColor="text1"/>
                <w:lang w:val="fr-FR"/>
              </w:rPr>
            </w:pPr>
          </w:p>
          <w:p w14:paraId="3812B35E" w14:textId="77777777" w:rsidR="000F1D13" w:rsidRPr="000F1D13" w:rsidRDefault="000F1D13" w:rsidP="000F1D13">
            <w:pPr>
              <w:spacing w:line="360" w:lineRule="auto"/>
              <w:ind w:firstLine="22"/>
              <w:jc w:val="both"/>
              <w:rPr>
                <w:rFonts w:ascii="Trebuchet MS" w:hAnsi="Trebuchet MS"/>
                <w:iCs/>
                <w:color w:val="000000" w:themeColor="text1"/>
                <w:lang w:val="en-GB"/>
              </w:rPr>
            </w:pPr>
            <w:proofErr w:type="spellStart"/>
            <w:r w:rsidRPr="000F1D13">
              <w:rPr>
                <w:rFonts w:ascii="Trebuchet MS" w:hAnsi="Trebuchet MS"/>
                <w:iCs/>
                <w:color w:val="000000" w:themeColor="text1"/>
                <w:lang w:val="fr-FR"/>
              </w:rPr>
              <w:t>Solicitantul</w:t>
            </w:r>
            <w:proofErr w:type="spellEnd"/>
            <w:r w:rsidRPr="000F1D13">
              <w:rPr>
                <w:rFonts w:ascii="Trebuchet MS" w:hAnsi="Trebuchet MS"/>
                <w:iCs/>
                <w:color w:val="000000" w:themeColor="text1"/>
                <w:lang w:val="fr-FR"/>
              </w:rPr>
              <w:t xml:space="preserve"> va </w:t>
            </w:r>
            <w:proofErr w:type="spellStart"/>
            <w:r w:rsidRPr="000F1D13">
              <w:rPr>
                <w:rFonts w:ascii="Trebuchet MS" w:hAnsi="Trebuchet MS"/>
                <w:iCs/>
                <w:color w:val="000000" w:themeColor="text1"/>
                <w:lang w:val="fr-FR"/>
              </w:rPr>
              <w:t>completa</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Declarația</w:t>
            </w:r>
            <w:proofErr w:type="spellEnd"/>
            <w:r w:rsidRPr="000F1D13">
              <w:rPr>
                <w:rFonts w:ascii="Trebuchet MS" w:hAnsi="Trebuchet MS"/>
                <w:iCs/>
                <w:color w:val="000000" w:themeColor="text1"/>
                <w:lang w:val="fr-FR"/>
              </w:rPr>
              <w:t xml:space="preserve"> DNSH </w:t>
            </w:r>
            <w:proofErr w:type="spellStart"/>
            <w:r w:rsidRPr="000F1D13">
              <w:rPr>
                <w:rFonts w:ascii="Trebuchet MS" w:hAnsi="Trebuchet MS"/>
                <w:iCs/>
                <w:color w:val="000000" w:themeColor="text1"/>
                <w:lang w:val="fr-FR"/>
              </w:rPr>
              <w:t>prin</w:t>
            </w:r>
            <w:proofErr w:type="spellEnd"/>
            <w:r w:rsidRPr="000F1D13">
              <w:rPr>
                <w:rFonts w:ascii="Trebuchet MS" w:hAnsi="Trebuchet MS"/>
                <w:iCs/>
                <w:color w:val="000000" w:themeColor="text1"/>
                <w:lang w:val="fr-FR"/>
              </w:rPr>
              <w:t xml:space="preserve"> care </w:t>
            </w:r>
            <w:proofErr w:type="spellStart"/>
            <w:r w:rsidRPr="000F1D13">
              <w:rPr>
                <w:rFonts w:ascii="Trebuchet MS" w:hAnsi="Trebuchet MS"/>
                <w:iCs/>
                <w:color w:val="000000" w:themeColor="text1"/>
                <w:lang w:val="fr-FR"/>
              </w:rPr>
              <w:t>își</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asumă</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respectarea</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cerințelor</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și</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măsurilor</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prevăzute</w:t>
            </w:r>
            <w:proofErr w:type="spellEnd"/>
            <w:r w:rsidRPr="000F1D13">
              <w:rPr>
                <w:rFonts w:ascii="Trebuchet MS" w:hAnsi="Trebuchet MS"/>
                <w:iCs/>
                <w:color w:val="000000" w:themeColor="text1"/>
                <w:lang w:val="fr-FR"/>
              </w:rPr>
              <w:t xml:space="preserve"> </w:t>
            </w:r>
            <w:r w:rsidRPr="000F1D13">
              <w:rPr>
                <w:rFonts w:ascii="Trebuchet MS" w:hAnsi="Trebuchet MS"/>
                <w:iCs/>
                <w:color w:val="000000" w:themeColor="text1"/>
              </w:rPr>
              <w:t>în</w:t>
            </w:r>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analiza</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principiului</w:t>
            </w:r>
            <w:proofErr w:type="spellEnd"/>
            <w:r w:rsidRPr="000F1D13">
              <w:rPr>
                <w:rFonts w:ascii="Trebuchet MS" w:hAnsi="Trebuchet MS"/>
                <w:iCs/>
                <w:color w:val="000000" w:themeColor="text1"/>
                <w:lang w:val="fr-FR"/>
              </w:rPr>
              <w:t xml:space="preserve"> DNSH </w:t>
            </w:r>
            <w:proofErr w:type="spellStart"/>
            <w:r w:rsidRPr="000F1D13">
              <w:rPr>
                <w:rFonts w:ascii="Trebuchet MS" w:hAnsi="Trebuchet MS"/>
                <w:iCs/>
                <w:color w:val="000000" w:themeColor="text1"/>
                <w:lang w:val="fr-FR"/>
              </w:rPr>
              <w:t>efectuată</w:t>
            </w:r>
            <w:proofErr w:type="spellEnd"/>
            <w:r w:rsidRPr="000F1D13">
              <w:rPr>
                <w:rFonts w:ascii="Trebuchet MS" w:hAnsi="Trebuchet MS"/>
                <w:iCs/>
                <w:color w:val="000000" w:themeColor="text1"/>
                <w:lang w:val="fr-FR"/>
              </w:rPr>
              <w:t xml:space="preserve"> la </w:t>
            </w:r>
            <w:proofErr w:type="spellStart"/>
            <w:r w:rsidRPr="000F1D13">
              <w:rPr>
                <w:rFonts w:ascii="Trebuchet MS" w:hAnsi="Trebuchet MS"/>
                <w:iCs/>
                <w:color w:val="000000" w:themeColor="text1"/>
                <w:lang w:val="fr-FR"/>
              </w:rPr>
              <w:t>nivelul</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Programului</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Regional</w:t>
            </w:r>
            <w:proofErr w:type="spellEnd"/>
            <w:r w:rsidRPr="000F1D13">
              <w:rPr>
                <w:rFonts w:ascii="Trebuchet MS" w:hAnsi="Trebuchet MS"/>
                <w:iCs/>
                <w:color w:val="000000" w:themeColor="text1"/>
                <w:lang w:val="fr-FR"/>
              </w:rPr>
              <w:t xml:space="preserve"> Sud Muntenia 2021-2027. </w:t>
            </w:r>
            <w:proofErr w:type="spellStart"/>
            <w:r w:rsidRPr="000F1D13">
              <w:rPr>
                <w:rFonts w:ascii="Trebuchet MS" w:hAnsi="Trebuchet MS"/>
                <w:iCs/>
                <w:color w:val="000000" w:themeColor="text1"/>
                <w:lang w:val="fr-FR"/>
              </w:rPr>
              <w:t>Declarația</w:t>
            </w:r>
            <w:proofErr w:type="spellEnd"/>
            <w:r w:rsidRPr="000F1D13">
              <w:rPr>
                <w:rFonts w:ascii="Trebuchet MS" w:hAnsi="Trebuchet MS"/>
                <w:iCs/>
                <w:color w:val="000000" w:themeColor="text1"/>
                <w:lang w:val="fr-FR"/>
              </w:rPr>
              <w:t xml:space="preserve"> este </w:t>
            </w:r>
            <w:proofErr w:type="spellStart"/>
            <w:r w:rsidRPr="000F1D13">
              <w:rPr>
                <w:rFonts w:ascii="Trebuchet MS" w:hAnsi="Trebuchet MS"/>
                <w:iCs/>
                <w:color w:val="000000" w:themeColor="text1"/>
                <w:lang w:val="fr-FR"/>
              </w:rPr>
              <w:t>anexată</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ghidului</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solicitantului</w:t>
            </w:r>
            <w:proofErr w:type="spellEnd"/>
            <w:r w:rsidRPr="000F1D13">
              <w:rPr>
                <w:rFonts w:ascii="Trebuchet MS" w:hAnsi="Trebuchet MS"/>
                <w:iCs/>
                <w:color w:val="000000" w:themeColor="text1"/>
                <w:lang w:val="fr-FR"/>
              </w:rPr>
              <w:t>.</w:t>
            </w:r>
          </w:p>
          <w:p w14:paraId="4077E5E7" w14:textId="77777777" w:rsidR="000F1D13" w:rsidRPr="000F1D13" w:rsidRDefault="000F1D13" w:rsidP="000F1D13">
            <w:pPr>
              <w:spacing w:line="360" w:lineRule="auto"/>
              <w:ind w:firstLine="22"/>
              <w:jc w:val="both"/>
              <w:rPr>
                <w:rFonts w:ascii="Trebuchet MS" w:hAnsi="Trebuchet MS"/>
                <w:iCs/>
                <w:color w:val="000000" w:themeColor="text1"/>
                <w:lang w:val="fr-FR"/>
              </w:rPr>
            </w:pPr>
          </w:p>
          <w:p w14:paraId="52BBB711" w14:textId="77777777" w:rsidR="000F1D13" w:rsidRPr="000F1D13" w:rsidRDefault="000F1D13" w:rsidP="000F1D13">
            <w:pPr>
              <w:spacing w:line="360" w:lineRule="auto"/>
              <w:ind w:firstLine="22"/>
              <w:jc w:val="both"/>
              <w:rPr>
                <w:rFonts w:ascii="Trebuchet MS" w:hAnsi="Trebuchet MS"/>
                <w:iCs/>
                <w:color w:val="000000" w:themeColor="text1"/>
                <w:lang w:val="fr-FR"/>
              </w:rPr>
            </w:pPr>
            <w:proofErr w:type="spellStart"/>
            <w:r w:rsidRPr="000F1D13">
              <w:rPr>
                <w:rFonts w:ascii="Trebuchet MS" w:hAnsi="Trebuchet MS"/>
                <w:iCs/>
                <w:color w:val="000000" w:themeColor="text1"/>
                <w:lang w:val="fr-FR"/>
              </w:rPr>
              <w:t>Astfel</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concluziile</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analizei</w:t>
            </w:r>
            <w:proofErr w:type="spellEnd"/>
            <w:r w:rsidRPr="000F1D13">
              <w:rPr>
                <w:rFonts w:ascii="Trebuchet MS" w:hAnsi="Trebuchet MS"/>
                <w:iCs/>
                <w:color w:val="000000" w:themeColor="text1"/>
                <w:lang w:val="fr-FR"/>
              </w:rPr>
              <w:t xml:space="preserve"> DNSH </w:t>
            </w:r>
            <w:proofErr w:type="spellStart"/>
            <w:r w:rsidRPr="000F1D13">
              <w:rPr>
                <w:rFonts w:ascii="Trebuchet MS" w:hAnsi="Trebuchet MS"/>
                <w:iCs/>
                <w:color w:val="000000" w:themeColor="text1"/>
                <w:lang w:val="fr-FR"/>
              </w:rPr>
              <w:t>efectuată</w:t>
            </w:r>
            <w:proofErr w:type="spellEnd"/>
            <w:r w:rsidRPr="000F1D13">
              <w:rPr>
                <w:rFonts w:ascii="Trebuchet MS" w:hAnsi="Trebuchet MS"/>
                <w:iCs/>
                <w:color w:val="000000" w:themeColor="text1"/>
                <w:lang w:val="fr-FR"/>
              </w:rPr>
              <w:t xml:space="preserve"> la </w:t>
            </w:r>
            <w:proofErr w:type="spellStart"/>
            <w:r w:rsidRPr="000F1D13">
              <w:rPr>
                <w:rFonts w:ascii="Trebuchet MS" w:hAnsi="Trebuchet MS"/>
                <w:iCs/>
                <w:color w:val="000000" w:themeColor="text1"/>
                <w:lang w:val="fr-FR"/>
              </w:rPr>
              <w:t>nivelul</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Programului</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Regional</w:t>
            </w:r>
            <w:proofErr w:type="spellEnd"/>
            <w:r w:rsidRPr="000F1D13">
              <w:rPr>
                <w:rFonts w:ascii="Trebuchet MS" w:hAnsi="Trebuchet MS"/>
                <w:iCs/>
                <w:color w:val="000000" w:themeColor="text1"/>
                <w:lang w:val="fr-FR"/>
              </w:rPr>
              <w:t xml:space="preserve"> Sud Muntenia 2021-2027 </w:t>
            </w:r>
            <w:proofErr w:type="spellStart"/>
            <w:r w:rsidRPr="000F1D13">
              <w:rPr>
                <w:rFonts w:ascii="Trebuchet MS" w:hAnsi="Trebuchet MS"/>
                <w:iCs/>
                <w:color w:val="000000" w:themeColor="text1"/>
                <w:lang w:val="fr-FR"/>
              </w:rPr>
              <w:t>pentru</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Obiectivul</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Specific</w:t>
            </w:r>
            <w:proofErr w:type="spellEnd"/>
            <w:r w:rsidRPr="000F1D13">
              <w:rPr>
                <w:rFonts w:ascii="Trebuchet MS" w:hAnsi="Trebuchet MS"/>
                <w:iCs/>
                <w:color w:val="000000" w:themeColor="text1"/>
                <w:lang w:val="fr-FR"/>
              </w:rPr>
              <w:t xml:space="preserve"> RSO 1.3 B, </w:t>
            </w:r>
            <w:proofErr w:type="spellStart"/>
            <w:r w:rsidRPr="000F1D13">
              <w:rPr>
                <w:rFonts w:ascii="Trebuchet MS" w:hAnsi="Trebuchet MS"/>
                <w:iCs/>
                <w:color w:val="000000" w:themeColor="text1"/>
                <w:lang w:val="fr-FR"/>
              </w:rPr>
              <w:t>pentru</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acțiunile</w:t>
            </w:r>
            <w:proofErr w:type="spellEnd"/>
            <w:r w:rsidRPr="000F1D13">
              <w:rPr>
                <w:rFonts w:ascii="Trebuchet MS" w:hAnsi="Trebuchet MS"/>
                <w:iCs/>
                <w:color w:val="000000" w:themeColor="text1"/>
                <w:lang w:val="fr-FR"/>
              </w:rPr>
              <w:t xml:space="preserve"> indicative </w:t>
            </w:r>
            <w:proofErr w:type="spellStart"/>
            <w:r w:rsidRPr="000F1D13">
              <w:rPr>
                <w:rFonts w:ascii="Trebuchet MS" w:hAnsi="Trebuchet MS"/>
                <w:iCs/>
                <w:color w:val="000000" w:themeColor="text1"/>
                <w:lang w:val="fr-FR"/>
              </w:rPr>
              <w:t>prevăzute</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în</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prezentul</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ghid</w:t>
            </w:r>
            <w:proofErr w:type="spellEnd"/>
            <w:r w:rsidRPr="000F1D13">
              <w:rPr>
                <w:rFonts w:ascii="Trebuchet MS" w:hAnsi="Trebuchet MS"/>
                <w:iCs/>
                <w:color w:val="000000" w:themeColor="text1"/>
                <w:lang w:val="fr-FR"/>
              </w:rPr>
              <w:t xml:space="preserve">, </w:t>
            </w:r>
            <w:proofErr w:type="spellStart"/>
            <w:proofErr w:type="gramStart"/>
            <w:r w:rsidRPr="000F1D13">
              <w:rPr>
                <w:rFonts w:ascii="Trebuchet MS" w:hAnsi="Trebuchet MS"/>
                <w:iCs/>
                <w:color w:val="000000" w:themeColor="text1"/>
                <w:lang w:val="fr-FR"/>
              </w:rPr>
              <w:t>sunt</w:t>
            </w:r>
            <w:proofErr w:type="spellEnd"/>
            <w:r w:rsidRPr="000F1D13">
              <w:rPr>
                <w:rFonts w:ascii="Trebuchet MS" w:hAnsi="Trebuchet MS"/>
                <w:iCs/>
                <w:color w:val="000000" w:themeColor="text1"/>
                <w:lang w:val="fr-FR"/>
              </w:rPr>
              <w:t>:</w:t>
            </w:r>
            <w:proofErr w:type="gramEnd"/>
          </w:p>
          <w:p w14:paraId="066AF373" w14:textId="77777777" w:rsidR="000F1D13" w:rsidRPr="000F1D13" w:rsidRDefault="000F1D13">
            <w:pPr>
              <w:numPr>
                <w:ilvl w:val="0"/>
                <w:numId w:val="43"/>
              </w:numPr>
              <w:autoSpaceDE w:val="0"/>
              <w:autoSpaceDN w:val="0"/>
              <w:adjustRightInd w:val="0"/>
              <w:spacing w:line="360" w:lineRule="auto"/>
              <w:jc w:val="both"/>
              <w:rPr>
                <w:rFonts w:ascii="Trebuchet MS" w:hAnsi="Trebuchet MS"/>
                <w:b/>
                <w:bCs/>
                <w:color w:val="000000" w:themeColor="text1"/>
                <w:u w:val="single"/>
                <w:lang w:val="en-US"/>
              </w:rPr>
            </w:pPr>
            <w:proofErr w:type="spellStart"/>
            <w:r w:rsidRPr="000F1D13">
              <w:rPr>
                <w:rFonts w:ascii="Trebuchet MS" w:hAnsi="Trebuchet MS"/>
                <w:b/>
                <w:bCs/>
                <w:color w:val="000000" w:themeColor="text1"/>
                <w:u w:val="single"/>
                <w:lang w:val="en-US"/>
              </w:rPr>
              <w:t>Atenuarea</w:t>
            </w:r>
            <w:proofErr w:type="spellEnd"/>
            <w:r w:rsidRPr="000F1D13">
              <w:rPr>
                <w:rFonts w:ascii="Trebuchet MS" w:hAnsi="Trebuchet MS"/>
                <w:b/>
                <w:bCs/>
                <w:color w:val="000000" w:themeColor="text1"/>
                <w:u w:val="single"/>
                <w:lang w:val="en-US"/>
              </w:rPr>
              <w:t xml:space="preserve"> </w:t>
            </w:r>
            <w:proofErr w:type="spellStart"/>
            <w:r w:rsidRPr="000F1D13">
              <w:rPr>
                <w:rFonts w:ascii="Trebuchet MS" w:hAnsi="Trebuchet MS"/>
                <w:b/>
                <w:bCs/>
                <w:color w:val="000000" w:themeColor="text1"/>
                <w:u w:val="single"/>
                <w:lang w:val="en-US"/>
              </w:rPr>
              <w:t>schimbărilor</w:t>
            </w:r>
            <w:proofErr w:type="spellEnd"/>
            <w:r w:rsidRPr="000F1D13">
              <w:rPr>
                <w:rFonts w:ascii="Trebuchet MS" w:hAnsi="Trebuchet MS"/>
                <w:b/>
                <w:bCs/>
                <w:color w:val="000000" w:themeColor="text1"/>
                <w:u w:val="single"/>
                <w:lang w:val="en-US"/>
              </w:rPr>
              <w:t xml:space="preserve"> </w:t>
            </w:r>
            <w:proofErr w:type="spellStart"/>
            <w:r w:rsidRPr="000F1D13">
              <w:rPr>
                <w:rFonts w:ascii="Trebuchet MS" w:hAnsi="Trebuchet MS"/>
                <w:b/>
                <w:bCs/>
                <w:color w:val="000000" w:themeColor="text1"/>
                <w:u w:val="single"/>
                <w:lang w:val="en-US"/>
              </w:rPr>
              <w:t>climatice</w:t>
            </w:r>
            <w:proofErr w:type="spellEnd"/>
          </w:p>
          <w:p w14:paraId="500A484F" w14:textId="77777777" w:rsidR="000F1D13" w:rsidRPr="000F1D13" w:rsidRDefault="000F1D13">
            <w:pPr>
              <w:numPr>
                <w:ilvl w:val="0"/>
                <w:numId w:val="9"/>
              </w:numPr>
              <w:autoSpaceDE w:val="0"/>
              <w:autoSpaceDN w:val="0"/>
              <w:adjustRightInd w:val="0"/>
              <w:spacing w:line="360" w:lineRule="auto"/>
              <w:ind w:left="752"/>
              <w:jc w:val="both"/>
              <w:rPr>
                <w:rFonts w:ascii="Trebuchet MS" w:hAnsi="Trebuchet MS"/>
                <w:color w:val="000000" w:themeColor="text1"/>
                <w:lang w:val="en-US"/>
              </w:rPr>
            </w:pPr>
            <w:proofErr w:type="gramStart"/>
            <w:r w:rsidRPr="000F1D13">
              <w:rPr>
                <w:rFonts w:ascii="Trebuchet MS" w:hAnsi="Trebuchet MS"/>
                <w:iCs/>
                <w:color w:val="000000" w:themeColor="text1"/>
                <w:lang w:val="fr-FR"/>
              </w:rPr>
              <w:t>se</w:t>
            </w:r>
            <w:proofErr w:type="gramEnd"/>
            <w:r w:rsidRPr="000F1D13">
              <w:rPr>
                <w:rFonts w:ascii="Trebuchet MS" w:hAnsi="Trebuchet MS"/>
                <w:iCs/>
                <w:color w:val="000000" w:themeColor="text1"/>
                <w:lang w:val="fr-FR"/>
              </w:rPr>
              <w:t xml:space="preserve"> va </w:t>
            </w:r>
            <w:proofErr w:type="spellStart"/>
            <w:r w:rsidRPr="000F1D13">
              <w:rPr>
                <w:rFonts w:ascii="Trebuchet MS" w:hAnsi="Trebuchet MS"/>
                <w:iCs/>
                <w:color w:val="000000" w:themeColor="text1"/>
                <w:lang w:val="fr-FR"/>
              </w:rPr>
              <w:t>avea</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în</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vedere</w:t>
            </w:r>
            <w:proofErr w:type="spellEnd"/>
            <w:r w:rsidRPr="000F1D13">
              <w:rPr>
                <w:rFonts w:ascii="Trebuchet MS" w:hAnsi="Trebuchet MS"/>
                <w:iCs/>
                <w:color w:val="000000" w:themeColor="text1"/>
                <w:lang w:val="fr-FR"/>
              </w:rPr>
              <w:t xml:space="preserve"> ca </w:t>
            </w:r>
            <w:proofErr w:type="spellStart"/>
            <w:r w:rsidRPr="000F1D13">
              <w:rPr>
                <w:rFonts w:ascii="Trebuchet MS" w:hAnsi="Trebuchet MS"/>
                <w:iCs/>
                <w:color w:val="000000" w:themeColor="text1"/>
                <w:lang w:val="fr-FR"/>
              </w:rPr>
              <w:t>investițiile</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să</w:t>
            </w:r>
            <w:proofErr w:type="spellEnd"/>
            <w:r w:rsidRPr="000F1D13">
              <w:rPr>
                <w:rFonts w:ascii="Trebuchet MS" w:hAnsi="Trebuchet MS"/>
                <w:iCs/>
                <w:color w:val="000000" w:themeColor="text1"/>
                <w:lang w:val="fr-FR"/>
              </w:rPr>
              <w:t xml:space="preserve"> se </w:t>
            </w:r>
            <w:proofErr w:type="spellStart"/>
            <w:r w:rsidRPr="000F1D13">
              <w:rPr>
                <w:rFonts w:ascii="Trebuchet MS" w:hAnsi="Trebuchet MS"/>
                <w:iCs/>
                <w:color w:val="000000" w:themeColor="text1"/>
                <w:lang w:val="fr-FR"/>
              </w:rPr>
              <w:t>bazeze</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pe</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utilizarea</w:t>
            </w:r>
            <w:proofErr w:type="spellEnd"/>
            <w:r w:rsidRPr="000F1D13">
              <w:rPr>
                <w:rFonts w:ascii="Trebuchet MS" w:hAnsi="Trebuchet MS"/>
                <w:iCs/>
                <w:color w:val="000000" w:themeColor="text1"/>
                <w:lang w:val="fr-FR"/>
              </w:rPr>
              <w:t xml:space="preserve"> de </w:t>
            </w:r>
            <w:proofErr w:type="spellStart"/>
            <w:r w:rsidRPr="000F1D13">
              <w:rPr>
                <w:rFonts w:ascii="Trebuchet MS" w:hAnsi="Trebuchet MS"/>
                <w:iCs/>
                <w:color w:val="000000" w:themeColor="text1"/>
                <w:lang w:val="fr-FR"/>
              </w:rPr>
              <w:t>materiale</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și</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practici</w:t>
            </w:r>
            <w:proofErr w:type="spellEnd"/>
            <w:r w:rsidRPr="000F1D13">
              <w:rPr>
                <w:rFonts w:ascii="Trebuchet MS" w:hAnsi="Trebuchet MS"/>
                <w:iCs/>
                <w:color w:val="000000" w:themeColor="text1"/>
                <w:lang w:val="fr-FR"/>
              </w:rPr>
              <w:t xml:space="preserve"> care </w:t>
            </w:r>
            <w:proofErr w:type="spellStart"/>
            <w:r w:rsidRPr="000F1D13">
              <w:rPr>
                <w:rFonts w:ascii="Trebuchet MS" w:hAnsi="Trebuchet MS"/>
                <w:iCs/>
                <w:color w:val="000000" w:themeColor="text1"/>
                <w:lang w:val="fr-FR"/>
              </w:rPr>
              <w:t>să</w:t>
            </w:r>
            <w:proofErr w:type="spellEnd"/>
            <w:r w:rsidRPr="000F1D13">
              <w:rPr>
                <w:rFonts w:ascii="Trebuchet MS" w:hAnsi="Trebuchet MS"/>
                <w:iCs/>
                <w:color w:val="000000" w:themeColor="text1"/>
                <w:lang w:val="fr-FR"/>
              </w:rPr>
              <w:t xml:space="preserve"> nu </w:t>
            </w:r>
            <w:proofErr w:type="spellStart"/>
            <w:r w:rsidRPr="000F1D13">
              <w:rPr>
                <w:rFonts w:ascii="Trebuchet MS" w:hAnsi="Trebuchet MS"/>
                <w:iCs/>
                <w:color w:val="000000" w:themeColor="text1"/>
                <w:lang w:val="fr-FR"/>
              </w:rPr>
              <w:t>conducă</w:t>
            </w:r>
            <w:proofErr w:type="spellEnd"/>
            <w:r w:rsidRPr="000F1D13">
              <w:rPr>
                <w:rFonts w:ascii="Trebuchet MS" w:hAnsi="Trebuchet MS"/>
                <w:iCs/>
                <w:color w:val="000000" w:themeColor="text1"/>
                <w:lang w:val="fr-FR"/>
              </w:rPr>
              <w:t xml:space="preserve"> la o </w:t>
            </w:r>
            <w:proofErr w:type="spellStart"/>
            <w:r w:rsidRPr="000F1D13">
              <w:rPr>
                <w:rFonts w:ascii="Trebuchet MS" w:hAnsi="Trebuchet MS"/>
                <w:iCs/>
                <w:color w:val="000000" w:themeColor="text1"/>
                <w:lang w:val="fr-FR"/>
              </w:rPr>
              <w:t>creștere</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semnificativă</w:t>
            </w:r>
            <w:proofErr w:type="spellEnd"/>
            <w:r w:rsidRPr="000F1D13">
              <w:rPr>
                <w:rFonts w:ascii="Trebuchet MS" w:hAnsi="Trebuchet MS"/>
                <w:iCs/>
                <w:color w:val="000000" w:themeColor="text1"/>
                <w:lang w:val="fr-FR"/>
              </w:rPr>
              <w:t xml:space="preserve"> de </w:t>
            </w:r>
            <w:proofErr w:type="spellStart"/>
            <w:r w:rsidRPr="000F1D13">
              <w:rPr>
                <w:rFonts w:ascii="Trebuchet MS" w:hAnsi="Trebuchet MS"/>
                <w:iCs/>
                <w:color w:val="000000" w:themeColor="text1"/>
                <w:lang w:val="fr-FR"/>
              </w:rPr>
              <w:t>poluanți</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în</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aer</w:t>
            </w:r>
            <w:proofErr w:type="spellEnd"/>
            <w:r w:rsidRPr="000F1D13">
              <w:rPr>
                <w:rFonts w:ascii="Trebuchet MS" w:hAnsi="Trebuchet MS"/>
                <w:iCs/>
                <w:color w:val="000000" w:themeColor="text1"/>
                <w:lang w:val="fr-FR"/>
              </w:rPr>
              <w:t>;</w:t>
            </w:r>
          </w:p>
          <w:p w14:paraId="3584EE1E" w14:textId="77777777" w:rsidR="000F1D13" w:rsidRPr="000F1D13" w:rsidRDefault="000F1D13">
            <w:pPr>
              <w:numPr>
                <w:ilvl w:val="0"/>
                <w:numId w:val="9"/>
              </w:numPr>
              <w:autoSpaceDE w:val="0"/>
              <w:autoSpaceDN w:val="0"/>
              <w:adjustRightInd w:val="0"/>
              <w:spacing w:line="360" w:lineRule="auto"/>
              <w:ind w:left="752"/>
              <w:jc w:val="both"/>
              <w:rPr>
                <w:rFonts w:ascii="Trebuchet MS" w:hAnsi="Trebuchet MS"/>
                <w:color w:val="000000" w:themeColor="text1"/>
                <w:lang w:val="en-US"/>
              </w:rPr>
            </w:pPr>
            <w:proofErr w:type="spellStart"/>
            <w:r w:rsidRPr="000F1D13">
              <w:rPr>
                <w:rFonts w:ascii="Trebuchet MS" w:hAnsi="Trebuchet MS"/>
                <w:color w:val="000000" w:themeColor="text1"/>
                <w:lang w:val="en-US"/>
              </w:rPr>
              <w:t>în</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ceea</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ce</w:t>
            </w:r>
            <w:proofErr w:type="spellEnd"/>
            <w:r w:rsidRPr="000F1D13">
              <w:rPr>
                <w:rFonts w:ascii="Trebuchet MS" w:hAnsi="Trebuchet MS"/>
                <w:color w:val="000000" w:themeColor="text1"/>
                <w:lang w:val="en-US"/>
              </w:rPr>
              <w:t xml:space="preserve"> </w:t>
            </w:r>
            <w:proofErr w:type="spellStart"/>
            <w:proofErr w:type="gramStart"/>
            <w:r w:rsidRPr="000F1D13">
              <w:rPr>
                <w:rFonts w:ascii="Trebuchet MS" w:hAnsi="Trebuchet MS"/>
                <w:color w:val="000000" w:themeColor="text1"/>
                <w:lang w:val="en-US"/>
              </w:rPr>
              <w:t>privește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emisiile</w:t>
            </w:r>
            <w:proofErr w:type="spellEnd"/>
            <w:proofErr w:type="gram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suplimentare</w:t>
            </w:r>
            <w:proofErr w:type="spellEnd"/>
            <w:r w:rsidRPr="000F1D13">
              <w:rPr>
                <w:rFonts w:ascii="Trebuchet MS" w:hAnsi="Trebuchet MS"/>
                <w:color w:val="000000" w:themeColor="text1"/>
                <w:lang w:val="en-US"/>
              </w:rPr>
              <w:t xml:space="preserve"> de GES, </w:t>
            </w:r>
            <w:proofErr w:type="spellStart"/>
            <w:r w:rsidRPr="000F1D13">
              <w:rPr>
                <w:rFonts w:ascii="Trebuchet MS" w:hAnsi="Trebuchet MS"/>
                <w:color w:val="000000" w:themeColor="text1"/>
                <w:lang w:val="en-US"/>
              </w:rPr>
              <w:t>pentru</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clădirile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construite</w:t>
            </w:r>
            <w:proofErr w:type="spellEnd"/>
            <w:r w:rsidRPr="000F1D13">
              <w:rPr>
                <w:rFonts w:ascii="Trebuchet MS" w:hAnsi="Trebuchet MS"/>
                <w:color w:val="000000" w:themeColor="text1"/>
                <w:lang w:val="en-US"/>
              </w:rPr>
              <w:t xml:space="preserve"> se </w:t>
            </w:r>
            <w:proofErr w:type="spellStart"/>
            <w:r w:rsidRPr="000F1D13">
              <w:rPr>
                <w:rFonts w:ascii="Trebuchet MS" w:hAnsi="Trebuchet MS"/>
                <w:color w:val="000000" w:themeColor="text1"/>
                <w:lang w:val="en-US"/>
              </w:rPr>
              <w:t>va</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urmări</w:t>
            </w:r>
            <w:proofErr w:type="spellEnd"/>
            <w:r w:rsidRPr="000F1D13">
              <w:rPr>
                <w:rFonts w:ascii="Trebuchet MS" w:hAnsi="Trebuchet MS"/>
                <w:color w:val="000000" w:themeColor="text1"/>
                <w:lang w:val="en-US"/>
              </w:rPr>
              <w:t xml:space="preserve"> ca </w:t>
            </w:r>
            <w:proofErr w:type="spellStart"/>
            <w:r w:rsidRPr="000F1D13">
              <w:rPr>
                <w:rFonts w:ascii="Trebuchet MS" w:hAnsi="Trebuchet MS"/>
                <w:color w:val="000000" w:themeColor="text1"/>
                <w:lang w:val="en-US"/>
              </w:rPr>
              <w:t>obiectiv</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și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asigurarea</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eficienței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energetice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ridicate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conceptul</w:t>
            </w:r>
            <w:proofErr w:type="spellEnd"/>
            <w:r w:rsidRPr="000F1D13">
              <w:rPr>
                <w:rFonts w:ascii="Trebuchet MS" w:hAnsi="Trebuchet MS"/>
                <w:color w:val="000000" w:themeColor="text1"/>
                <w:lang w:val="en-US"/>
              </w:rPr>
              <w:t xml:space="preserve"> de </w:t>
            </w:r>
            <w:proofErr w:type="spellStart"/>
            <w:r w:rsidRPr="000F1D13">
              <w:rPr>
                <w:rFonts w:ascii="Trebuchet MS" w:hAnsi="Trebuchet MS"/>
                <w:color w:val="000000" w:themeColor="text1"/>
                <w:lang w:val="en-US"/>
              </w:rPr>
              <w:t>clădire</w:t>
            </w:r>
            <w:proofErr w:type="spellEnd"/>
            <w:r w:rsidRPr="000F1D13">
              <w:rPr>
                <w:rFonts w:ascii="Trebuchet MS" w:hAnsi="Trebuchet MS"/>
                <w:color w:val="000000" w:themeColor="text1"/>
                <w:lang w:val="en-US"/>
              </w:rPr>
              <w:t xml:space="preserve"> NZEB – </w:t>
            </w:r>
            <w:proofErr w:type="spellStart"/>
            <w:r w:rsidRPr="000F1D13">
              <w:rPr>
                <w:rFonts w:ascii="Trebuchet MS" w:hAnsi="Trebuchet MS"/>
                <w:color w:val="000000" w:themeColor="text1"/>
                <w:lang w:val="en-US"/>
              </w:rPr>
              <w:t>consum</w:t>
            </w:r>
            <w:proofErr w:type="spellEnd"/>
            <w:r w:rsidRPr="000F1D13">
              <w:rPr>
                <w:rFonts w:ascii="Trebuchet MS" w:hAnsi="Trebuchet MS"/>
                <w:color w:val="000000" w:themeColor="text1"/>
                <w:lang w:val="en-US"/>
              </w:rPr>
              <w:t xml:space="preserve"> de </w:t>
            </w:r>
            <w:proofErr w:type="spellStart"/>
            <w:r w:rsidRPr="000F1D13">
              <w:rPr>
                <w:rFonts w:ascii="Trebuchet MS" w:hAnsi="Trebuchet MS"/>
                <w:color w:val="000000" w:themeColor="text1"/>
                <w:lang w:val="en-US"/>
              </w:rPr>
              <w:t>energie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aproape</w:t>
            </w:r>
            <w:proofErr w:type="spellEnd"/>
            <w:r w:rsidRPr="000F1D13">
              <w:rPr>
                <w:rFonts w:ascii="Trebuchet MS" w:hAnsi="Trebuchet MS"/>
                <w:color w:val="000000" w:themeColor="text1"/>
                <w:lang w:val="en-US"/>
              </w:rPr>
              <w:t xml:space="preserve"> egal cu zero), pe </w:t>
            </w:r>
            <w:proofErr w:type="spellStart"/>
            <w:r w:rsidRPr="000F1D13">
              <w:rPr>
                <w:rFonts w:ascii="Trebuchet MS" w:hAnsi="Trebuchet MS"/>
                <w:color w:val="000000" w:themeColor="text1"/>
                <w:lang w:val="en-US"/>
              </w:rPr>
              <w:t>lângă</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respectarea</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standardelor</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în</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domeniu</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Astfel</w:t>
            </w:r>
            <w:proofErr w:type="spellEnd"/>
            <w:r w:rsidRPr="000F1D13">
              <w:rPr>
                <w:rFonts w:ascii="Trebuchet MS" w:hAnsi="Trebuchet MS"/>
                <w:color w:val="000000" w:themeColor="text1"/>
                <w:lang w:val="en-US"/>
              </w:rPr>
              <w:t xml:space="preserve">, se </w:t>
            </w:r>
            <w:proofErr w:type="spellStart"/>
            <w:r w:rsidRPr="000F1D13">
              <w:rPr>
                <w:rFonts w:ascii="Trebuchet MS" w:hAnsi="Trebuchet MS"/>
                <w:color w:val="000000" w:themeColor="text1"/>
                <w:lang w:val="en-US"/>
              </w:rPr>
              <w:t>va</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asigura</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respectarea</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Directivei</w:t>
            </w:r>
            <w:proofErr w:type="spellEnd"/>
            <w:r w:rsidRPr="000F1D13">
              <w:rPr>
                <w:rFonts w:ascii="Trebuchet MS" w:hAnsi="Trebuchet MS"/>
                <w:color w:val="000000" w:themeColor="text1"/>
                <w:lang w:val="en-US"/>
              </w:rPr>
              <w:t xml:space="preserve"> (UE) 2018/844 a </w:t>
            </w:r>
            <w:proofErr w:type="spellStart"/>
            <w:r w:rsidRPr="000F1D13">
              <w:rPr>
                <w:rFonts w:ascii="Trebuchet MS" w:hAnsi="Trebuchet MS"/>
                <w:color w:val="000000" w:themeColor="text1"/>
                <w:lang w:val="en-US"/>
              </w:rPr>
              <w:t>Parlamentului</w:t>
            </w:r>
            <w:proofErr w:type="spellEnd"/>
            <w:r w:rsidRPr="000F1D13">
              <w:rPr>
                <w:rFonts w:ascii="Trebuchet MS" w:hAnsi="Trebuchet MS"/>
                <w:color w:val="000000" w:themeColor="text1"/>
                <w:lang w:val="en-US"/>
              </w:rPr>
              <w:t xml:space="preserve"> European </w:t>
            </w:r>
            <w:proofErr w:type="spellStart"/>
            <w:r w:rsidRPr="000F1D13">
              <w:rPr>
                <w:rFonts w:ascii="Trebuchet MS" w:hAnsi="Trebuchet MS"/>
                <w:color w:val="000000" w:themeColor="text1"/>
                <w:lang w:val="en-US"/>
              </w:rPr>
              <w:t>și</w:t>
            </w:r>
            <w:proofErr w:type="spellEnd"/>
            <w:r w:rsidRPr="000F1D13">
              <w:rPr>
                <w:rFonts w:ascii="Trebuchet MS" w:hAnsi="Trebuchet MS"/>
                <w:color w:val="000000" w:themeColor="text1"/>
                <w:lang w:val="en-US"/>
              </w:rPr>
              <w:t xml:space="preserve"> a </w:t>
            </w:r>
            <w:proofErr w:type="spellStart"/>
            <w:r w:rsidRPr="000F1D13">
              <w:rPr>
                <w:rFonts w:ascii="Trebuchet MS" w:hAnsi="Trebuchet MS"/>
                <w:color w:val="000000" w:themeColor="text1"/>
                <w:lang w:val="en-US"/>
              </w:rPr>
              <w:t>Consiliului</w:t>
            </w:r>
            <w:proofErr w:type="spellEnd"/>
            <w:r w:rsidRPr="000F1D13">
              <w:rPr>
                <w:rFonts w:ascii="Trebuchet MS" w:hAnsi="Trebuchet MS"/>
                <w:color w:val="000000" w:themeColor="text1"/>
                <w:lang w:val="en-US"/>
              </w:rPr>
              <w:t xml:space="preserve"> </w:t>
            </w:r>
            <w:r w:rsidRPr="000F1D13">
              <w:rPr>
                <w:rFonts w:ascii="Trebuchet MS" w:hAnsi="Trebuchet MS"/>
                <w:color w:val="000000" w:themeColor="text1"/>
                <w:lang w:val="en-US"/>
              </w:rPr>
              <w:lastRenderedPageBreak/>
              <w:t xml:space="preserve">din 30 </w:t>
            </w:r>
            <w:proofErr w:type="spellStart"/>
            <w:r w:rsidRPr="000F1D13">
              <w:rPr>
                <w:rFonts w:ascii="Trebuchet MS" w:hAnsi="Trebuchet MS"/>
                <w:color w:val="000000" w:themeColor="text1"/>
                <w:lang w:val="en-US"/>
              </w:rPr>
              <w:t>mai</w:t>
            </w:r>
            <w:proofErr w:type="spellEnd"/>
            <w:r w:rsidRPr="000F1D13">
              <w:rPr>
                <w:rFonts w:ascii="Trebuchet MS" w:hAnsi="Trebuchet MS"/>
                <w:color w:val="000000" w:themeColor="text1"/>
                <w:lang w:val="en-US"/>
              </w:rPr>
              <w:t xml:space="preserve"> 2018 de </w:t>
            </w:r>
            <w:proofErr w:type="spellStart"/>
            <w:r w:rsidRPr="000F1D13">
              <w:rPr>
                <w:rFonts w:ascii="Trebuchet MS" w:hAnsi="Trebuchet MS"/>
                <w:color w:val="000000" w:themeColor="text1"/>
                <w:lang w:val="en-US"/>
              </w:rPr>
              <w:t>modificare</w:t>
            </w:r>
            <w:proofErr w:type="spellEnd"/>
            <w:r w:rsidRPr="000F1D13">
              <w:rPr>
                <w:rFonts w:ascii="Trebuchet MS" w:hAnsi="Trebuchet MS"/>
                <w:color w:val="000000" w:themeColor="text1"/>
                <w:lang w:val="en-US"/>
              </w:rPr>
              <w:t xml:space="preserve"> a </w:t>
            </w:r>
            <w:proofErr w:type="spellStart"/>
            <w:r w:rsidRPr="000F1D13">
              <w:rPr>
                <w:rFonts w:ascii="Trebuchet MS" w:hAnsi="Trebuchet MS"/>
                <w:color w:val="000000" w:themeColor="text1"/>
                <w:lang w:val="en-US"/>
              </w:rPr>
              <w:t>Directivei</w:t>
            </w:r>
            <w:proofErr w:type="spellEnd"/>
            <w:r w:rsidRPr="000F1D13">
              <w:rPr>
                <w:rFonts w:ascii="Trebuchet MS" w:hAnsi="Trebuchet MS"/>
                <w:color w:val="000000" w:themeColor="text1"/>
                <w:lang w:val="en-US"/>
              </w:rPr>
              <w:t xml:space="preserve"> 2010/31/UE </w:t>
            </w:r>
            <w:proofErr w:type="spellStart"/>
            <w:r w:rsidRPr="000F1D13">
              <w:rPr>
                <w:rFonts w:ascii="Trebuchet MS" w:hAnsi="Trebuchet MS"/>
                <w:color w:val="000000" w:themeColor="text1"/>
                <w:lang w:val="en-US"/>
              </w:rPr>
              <w:t>privind</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performanța</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energetică</w:t>
            </w:r>
            <w:proofErr w:type="spellEnd"/>
            <w:r w:rsidRPr="000F1D13">
              <w:rPr>
                <w:rFonts w:ascii="Trebuchet MS" w:hAnsi="Trebuchet MS"/>
                <w:color w:val="000000" w:themeColor="text1"/>
                <w:lang w:val="en-US"/>
              </w:rPr>
              <w:t xml:space="preserve"> a </w:t>
            </w:r>
            <w:proofErr w:type="spellStart"/>
            <w:r w:rsidRPr="000F1D13">
              <w:rPr>
                <w:rFonts w:ascii="Trebuchet MS" w:hAnsi="Trebuchet MS"/>
                <w:color w:val="000000" w:themeColor="text1"/>
                <w:lang w:val="en-US"/>
              </w:rPr>
              <w:t>clădirilor</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și</w:t>
            </w:r>
            <w:proofErr w:type="spellEnd"/>
            <w:r w:rsidRPr="000F1D13">
              <w:rPr>
                <w:rFonts w:ascii="Trebuchet MS" w:hAnsi="Trebuchet MS"/>
                <w:color w:val="000000" w:themeColor="text1"/>
                <w:lang w:val="en-US"/>
              </w:rPr>
              <w:t xml:space="preserve"> a </w:t>
            </w:r>
            <w:proofErr w:type="spellStart"/>
            <w:r w:rsidRPr="000F1D13">
              <w:rPr>
                <w:rFonts w:ascii="Trebuchet MS" w:hAnsi="Trebuchet MS"/>
                <w:color w:val="000000" w:themeColor="text1"/>
                <w:lang w:val="en-US"/>
              </w:rPr>
              <w:t>Directivei</w:t>
            </w:r>
            <w:proofErr w:type="spellEnd"/>
            <w:r w:rsidRPr="000F1D13">
              <w:rPr>
                <w:rFonts w:ascii="Trebuchet MS" w:hAnsi="Trebuchet MS"/>
                <w:color w:val="000000" w:themeColor="text1"/>
                <w:lang w:val="en-US"/>
              </w:rPr>
              <w:t xml:space="preserve"> 2012/27/UE </w:t>
            </w:r>
            <w:proofErr w:type="spellStart"/>
            <w:r w:rsidRPr="000F1D13">
              <w:rPr>
                <w:rFonts w:ascii="Trebuchet MS" w:hAnsi="Trebuchet MS"/>
                <w:color w:val="000000" w:themeColor="text1"/>
                <w:lang w:val="en-US"/>
              </w:rPr>
              <w:t>privind</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eficiența</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energetică</w:t>
            </w:r>
            <w:proofErr w:type="spellEnd"/>
            <w:r w:rsidRPr="000F1D13">
              <w:rPr>
                <w:rFonts w:ascii="Trebuchet MS" w:hAnsi="Trebuchet MS"/>
                <w:color w:val="000000" w:themeColor="text1"/>
                <w:lang w:val="en-US"/>
              </w:rPr>
              <w:t xml:space="preserve">, precum </w:t>
            </w:r>
            <w:proofErr w:type="spellStart"/>
            <w:r w:rsidRPr="000F1D13">
              <w:rPr>
                <w:rFonts w:ascii="Trebuchet MS" w:hAnsi="Trebuchet MS"/>
                <w:color w:val="000000" w:themeColor="text1"/>
                <w:lang w:val="en-US"/>
              </w:rPr>
              <w:t>și</w:t>
            </w:r>
            <w:proofErr w:type="spellEnd"/>
            <w:r w:rsidRPr="000F1D13">
              <w:rPr>
                <w:rFonts w:ascii="Trebuchet MS" w:hAnsi="Trebuchet MS"/>
                <w:color w:val="000000" w:themeColor="text1"/>
                <w:lang w:val="en-US"/>
              </w:rPr>
              <w:t xml:space="preserve"> a </w:t>
            </w:r>
            <w:proofErr w:type="spellStart"/>
            <w:r w:rsidRPr="000F1D13">
              <w:rPr>
                <w:rFonts w:ascii="Trebuchet MS" w:hAnsi="Trebuchet MS"/>
                <w:color w:val="000000" w:themeColor="text1"/>
                <w:lang w:val="en-US"/>
              </w:rPr>
              <w:t>Legii</w:t>
            </w:r>
            <w:proofErr w:type="spellEnd"/>
            <w:r w:rsidRPr="000F1D13">
              <w:rPr>
                <w:rFonts w:ascii="Trebuchet MS" w:hAnsi="Trebuchet MS"/>
                <w:color w:val="000000" w:themeColor="text1"/>
                <w:lang w:val="en-US"/>
              </w:rPr>
              <w:t xml:space="preserve"> nr. 101/2020 </w:t>
            </w:r>
            <w:proofErr w:type="spellStart"/>
            <w:r w:rsidRPr="000F1D13">
              <w:rPr>
                <w:rFonts w:ascii="Trebuchet MS" w:hAnsi="Trebuchet MS"/>
                <w:color w:val="000000" w:themeColor="text1"/>
                <w:lang w:val="en-US"/>
              </w:rPr>
              <w:t>pentru</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modificarea</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și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completarea</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Legii</w:t>
            </w:r>
            <w:proofErr w:type="spellEnd"/>
            <w:r w:rsidRPr="000F1D13">
              <w:rPr>
                <w:rFonts w:ascii="Trebuchet MS" w:hAnsi="Trebuchet MS"/>
                <w:color w:val="000000" w:themeColor="text1"/>
                <w:lang w:val="en-US"/>
              </w:rPr>
              <w:t xml:space="preserve"> nr. 372/2005 </w:t>
            </w:r>
            <w:proofErr w:type="spellStart"/>
            <w:r w:rsidRPr="000F1D13">
              <w:rPr>
                <w:rFonts w:ascii="Trebuchet MS" w:hAnsi="Trebuchet MS"/>
                <w:color w:val="000000" w:themeColor="text1"/>
                <w:lang w:val="en-US"/>
              </w:rPr>
              <w:t>privind</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performanța</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energetică</w:t>
            </w:r>
            <w:proofErr w:type="spellEnd"/>
            <w:r w:rsidRPr="000F1D13">
              <w:rPr>
                <w:rFonts w:ascii="Trebuchet MS" w:hAnsi="Trebuchet MS"/>
                <w:color w:val="000000" w:themeColor="text1"/>
                <w:lang w:val="en-US"/>
              </w:rPr>
              <w:t xml:space="preserve"> a </w:t>
            </w:r>
            <w:proofErr w:type="spellStart"/>
            <w:r w:rsidRPr="000F1D13">
              <w:rPr>
                <w:rFonts w:ascii="Trebuchet MS" w:hAnsi="Trebuchet MS"/>
                <w:color w:val="000000" w:themeColor="text1"/>
                <w:lang w:val="en-US"/>
              </w:rPr>
              <w:t>clădirilor</w:t>
            </w:r>
            <w:proofErr w:type="spellEnd"/>
            <w:r w:rsidRPr="000F1D13">
              <w:rPr>
                <w:rFonts w:ascii="Trebuchet MS" w:hAnsi="Trebuchet MS"/>
                <w:color w:val="000000" w:themeColor="text1"/>
                <w:lang w:val="en-US"/>
              </w:rPr>
              <w:t>;</w:t>
            </w:r>
          </w:p>
          <w:p w14:paraId="47AFD28F" w14:textId="77777777" w:rsidR="000F1D13" w:rsidRPr="000F1D13" w:rsidRDefault="000F1D13">
            <w:pPr>
              <w:numPr>
                <w:ilvl w:val="0"/>
                <w:numId w:val="9"/>
              </w:numPr>
              <w:autoSpaceDE w:val="0"/>
              <w:autoSpaceDN w:val="0"/>
              <w:adjustRightInd w:val="0"/>
              <w:spacing w:line="360" w:lineRule="auto"/>
              <w:ind w:left="752"/>
              <w:jc w:val="both"/>
              <w:rPr>
                <w:rFonts w:ascii="Trebuchet MS" w:hAnsi="Trebuchet MS"/>
                <w:color w:val="000000" w:themeColor="text1"/>
                <w:lang w:val="en-US"/>
              </w:rPr>
            </w:pPr>
            <w:proofErr w:type="spellStart"/>
            <w:r w:rsidRPr="000F1D13">
              <w:rPr>
                <w:rFonts w:ascii="Trebuchet MS" w:hAnsi="Trebuchet MS"/>
                <w:color w:val="000000" w:themeColor="text1"/>
                <w:lang w:val="en-US"/>
              </w:rPr>
              <w:t>echipamentele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vor</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îndeplini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cerințele</w:t>
            </w:r>
            <w:proofErr w:type="spellEnd"/>
            <w:r w:rsidRPr="000F1D13">
              <w:rPr>
                <w:rFonts w:ascii="Trebuchet MS" w:hAnsi="Trebuchet MS"/>
                <w:color w:val="000000" w:themeColor="text1"/>
                <w:lang w:val="en-US"/>
              </w:rPr>
              <w:t xml:space="preserve"> legate de </w:t>
            </w:r>
            <w:proofErr w:type="spellStart"/>
            <w:r w:rsidRPr="000F1D13">
              <w:rPr>
                <w:rFonts w:ascii="Trebuchet MS" w:hAnsi="Trebuchet MS"/>
                <w:color w:val="000000" w:themeColor="text1"/>
                <w:lang w:val="en-US"/>
              </w:rPr>
              <w:t>energie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stabilite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în</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conformitate</w:t>
            </w:r>
            <w:proofErr w:type="spellEnd"/>
            <w:r w:rsidRPr="000F1D13">
              <w:rPr>
                <w:rFonts w:ascii="Trebuchet MS" w:hAnsi="Trebuchet MS"/>
                <w:color w:val="000000" w:themeColor="text1"/>
                <w:lang w:val="en-US"/>
              </w:rPr>
              <w:t xml:space="preserve"> cu </w:t>
            </w:r>
            <w:proofErr w:type="spellStart"/>
            <w:r w:rsidRPr="000F1D13">
              <w:rPr>
                <w:rFonts w:ascii="Trebuchet MS" w:hAnsi="Trebuchet MS"/>
                <w:color w:val="000000" w:themeColor="text1"/>
                <w:lang w:val="en-US"/>
              </w:rPr>
              <w:t>Directiva</w:t>
            </w:r>
            <w:proofErr w:type="spellEnd"/>
            <w:r w:rsidRPr="000F1D13">
              <w:rPr>
                <w:rFonts w:ascii="Trebuchet MS" w:hAnsi="Trebuchet MS"/>
                <w:color w:val="000000" w:themeColor="text1"/>
                <w:lang w:val="en-US"/>
              </w:rPr>
              <w:t xml:space="preserve"> 2009/125/CE </w:t>
            </w:r>
            <w:proofErr w:type="spellStart"/>
            <w:r w:rsidRPr="000F1D13">
              <w:rPr>
                <w:rFonts w:ascii="Trebuchet MS" w:hAnsi="Trebuchet MS"/>
                <w:color w:val="000000" w:themeColor="text1"/>
                <w:lang w:val="en-US"/>
              </w:rPr>
              <w:t>inclusiv</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pentru</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servere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și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stocare</w:t>
            </w:r>
            <w:proofErr w:type="spellEnd"/>
            <w:r w:rsidRPr="000F1D13">
              <w:rPr>
                <w:rFonts w:ascii="Trebuchet MS" w:hAnsi="Trebuchet MS"/>
                <w:color w:val="000000" w:themeColor="text1"/>
                <w:lang w:val="en-US"/>
              </w:rPr>
              <w:t xml:space="preserve"> de date, </w:t>
            </w:r>
            <w:proofErr w:type="spellStart"/>
            <w:r w:rsidRPr="000F1D13">
              <w:rPr>
                <w:rFonts w:ascii="Trebuchet MS" w:hAnsi="Trebuchet MS"/>
                <w:color w:val="000000" w:themeColor="text1"/>
                <w:lang w:val="en-US"/>
              </w:rPr>
              <w:t>sau</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computere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și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servere</w:t>
            </w:r>
            <w:proofErr w:type="spellEnd"/>
            <w:r w:rsidRPr="000F1D13">
              <w:rPr>
                <w:rFonts w:ascii="Trebuchet MS" w:hAnsi="Trebuchet MS"/>
                <w:color w:val="000000" w:themeColor="text1"/>
                <w:lang w:val="en-US"/>
              </w:rPr>
              <w:t xml:space="preserve"> de </w:t>
            </w:r>
            <w:proofErr w:type="spellStart"/>
            <w:r w:rsidRPr="000F1D13">
              <w:rPr>
                <w:rFonts w:ascii="Trebuchet MS" w:hAnsi="Trebuchet MS"/>
                <w:color w:val="000000" w:themeColor="text1"/>
                <w:lang w:val="en-US"/>
              </w:rPr>
              <w:t>calculatoare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sau</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afișaje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electronice</w:t>
            </w:r>
            <w:proofErr w:type="spellEnd"/>
            <w:r w:rsidRPr="000F1D13">
              <w:rPr>
                <w:rFonts w:ascii="Trebuchet MS" w:hAnsi="Trebuchet MS"/>
                <w:color w:val="000000" w:themeColor="text1"/>
                <w:lang w:val="en-US"/>
              </w:rPr>
              <w:t>;</w:t>
            </w:r>
          </w:p>
          <w:p w14:paraId="3F2D93BD" w14:textId="77777777" w:rsidR="000F1D13" w:rsidRPr="000F1D13" w:rsidRDefault="000F1D13">
            <w:pPr>
              <w:numPr>
                <w:ilvl w:val="0"/>
                <w:numId w:val="9"/>
              </w:numPr>
              <w:autoSpaceDE w:val="0"/>
              <w:autoSpaceDN w:val="0"/>
              <w:adjustRightInd w:val="0"/>
              <w:spacing w:line="360" w:lineRule="auto"/>
              <w:ind w:left="752"/>
              <w:jc w:val="both"/>
              <w:rPr>
                <w:rFonts w:ascii="Trebuchet MS" w:hAnsi="Trebuchet MS"/>
                <w:color w:val="000000" w:themeColor="text1"/>
                <w:lang w:val="en-US"/>
              </w:rPr>
            </w:pPr>
            <w:proofErr w:type="spellStart"/>
            <w:r w:rsidRPr="000F1D13">
              <w:rPr>
                <w:rFonts w:ascii="Trebuchet MS" w:hAnsi="Trebuchet MS"/>
                <w:color w:val="000000" w:themeColor="text1"/>
                <w:lang w:val="en-US"/>
              </w:rPr>
              <w:t>Investițiile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vor</w:t>
            </w:r>
            <w:proofErr w:type="spellEnd"/>
            <w:r w:rsidRPr="000F1D13">
              <w:rPr>
                <w:rFonts w:ascii="Trebuchet MS" w:hAnsi="Trebuchet MS"/>
                <w:color w:val="000000" w:themeColor="text1"/>
                <w:lang w:val="en-US"/>
              </w:rPr>
              <w:t xml:space="preserve"> fi </w:t>
            </w:r>
            <w:proofErr w:type="spellStart"/>
            <w:r w:rsidRPr="000F1D13">
              <w:rPr>
                <w:rFonts w:ascii="Trebuchet MS" w:hAnsi="Trebuchet MS"/>
                <w:color w:val="000000" w:themeColor="text1"/>
                <w:lang w:val="en-US"/>
              </w:rPr>
              <w:t>realizate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având</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în</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vedere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cele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mai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bune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practici</w:t>
            </w:r>
            <w:proofErr w:type="spellEnd"/>
            <w:r w:rsidRPr="000F1D13">
              <w:rPr>
                <w:rFonts w:ascii="Trebuchet MS" w:hAnsi="Trebuchet MS"/>
                <w:color w:val="000000" w:themeColor="text1"/>
                <w:lang w:val="en-US"/>
              </w:rPr>
              <w:t xml:space="preserve"> cu </w:t>
            </w:r>
            <w:proofErr w:type="spellStart"/>
            <w:r w:rsidRPr="000F1D13">
              <w:rPr>
                <w:rFonts w:ascii="Trebuchet MS" w:hAnsi="Trebuchet MS"/>
                <w:color w:val="000000" w:themeColor="text1"/>
                <w:lang w:val="en-US"/>
              </w:rPr>
              <w:t>privire</w:t>
            </w:r>
            <w:proofErr w:type="spellEnd"/>
            <w:r w:rsidRPr="000F1D13">
              <w:rPr>
                <w:rFonts w:ascii="Trebuchet MS" w:hAnsi="Trebuchet MS"/>
                <w:color w:val="000000" w:themeColor="text1"/>
                <w:lang w:val="en-US"/>
              </w:rPr>
              <w:t xml:space="preserve"> la </w:t>
            </w:r>
            <w:proofErr w:type="spellStart"/>
            <w:r w:rsidRPr="000F1D13">
              <w:rPr>
                <w:rFonts w:ascii="Trebuchet MS" w:hAnsi="Trebuchet MS"/>
                <w:color w:val="000000" w:themeColor="text1"/>
                <w:lang w:val="en-US"/>
              </w:rPr>
              <w:t>eficiența</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energetică</w:t>
            </w:r>
            <w:proofErr w:type="spellEnd"/>
            <w:r w:rsidRPr="000F1D13">
              <w:rPr>
                <w:rFonts w:ascii="Trebuchet MS" w:hAnsi="Trebuchet MS"/>
                <w:color w:val="000000" w:themeColor="text1"/>
                <w:lang w:val="en-US"/>
              </w:rPr>
              <w:t xml:space="preserve"> </w:t>
            </w:r>
            <w:proofErr w:type="gramStart"/>
            <w:r w:rsidRPr="000F1D13">
              <w:rPr>
                <w:rFonts w:ascii="Trebuchet MS" w:hAnsi="Trebuchet MS"/>
                <w:color w:val="000000" w:themeColor="text1"/>
                <w:lang w:val="en-US"/>
              </w:rPr>
              <w:t>a</w:t>
            </w:r>
            <w:proofErr w:type="gram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echipamentelor</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utilizate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și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managementul</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energiei</w:t>
            </w:r>
            <w:proofErr w:type="spellEnd"/>
            <w:r w:rsidRPr="000F1D13">
              <w:rPr>
                <w:rFonts w:ascii="Trebuchet MS" w:hAnsi="Trebuchet MS"/>
                <w:color w:val="000000" w:themeColor="text1"/>
                <w:lang w:val="en-US"/>
              </w:rPr>
              <w:t>.</w:t>
            </w:r>
          </w:p>
          <w:p w14:paraId="528980B1" w14:textId="77777777" w:rsidR="000F1D13" w:rsidRPr="000F1D13" w:rsidRDefault="000F1D13" w:rsidP="000F1D13">
            <w:pPr>
              <w:autoSpaceDE w:val="0"/>
              <w:autoSpaceDN w:val="0"/>
              <w:adjustRightInd w:val="0"/>
              <w:spacing w:line="360" w:lineRule="auto"/>
              <w:ind w:left="720"/>
              <w:jc w:val="both"/>
              <w:rPr>
                <w:rFonts w:ascii="Trebuchet MS" w:hAnsi="Trebuchet MS"/>
                <w:color w:val="FF0000"/>
                <w:lang w:val="en-US"/>
              </w:rPr>
            </w:pPr>
          </w:p>
          <w:p w14:paraId="001AE7A3" w14:textId="77777777" w:rsidR="000F1D13" w:rsidRPr="000F1D13" w:rsidRDefault="000F1D13">
            <w:pPr>
              <w:numPr>
                <w:ilvl w:val="0"/>
                <w:numId w:val="43"/>
              </w:numPr>
              <w:autoSpaceDE w:val="0"/>
              <w:autoSpaceDN w:val="0"/>
              <w:adjustRightInd w:val="0"/>
              <w:spacing w:line="360" w:lineRule="auto"/>
              <w:jc w:val="both"/>
              <w:rPr>
                <w:rFonts w:ascii="Trebuchet MS" w:hAnsi="Trebuchet MS"/>
                <w:b/>
                <w:bCs/>
                <w:color w:val="000000" w:themeColor="text1"/>
                <w:u w:val="single"/>
                <w:lang w:val="en-US"/>
              </w:rPr>
            </w:pPr>
            <w:proofErr w:type="spellStart"/>
            <w:r w:rsidRPr="000F1D13">
              <w:rPr>
                <w:rFonts w:ascii="Trebuchet MS" w:hAnsi="Trebuchet MS"/>
                <w:b/>
                <w:bCs/>
                <w:color w:val="000000" w:themeColor="text1"/>
                <w:u w:val="single"/>
                <w:lang w:val="en-US"/>
              </w:rPr>
              <w:t>Adaptarea</w:t>
            </w:r>
            <w:proofErr w:type="spellEnd"/>
            <w:r w:rsidRPr="000F1D13">
              <w:rPr>
                <w:rFonts w:ascii="Trebuchet MS" w:hAnsi="Trebuchet MS"/>
                <w:b/>
                <w:bCs/>
                <w:color w:val="000000" w:themeColor="text1"/>
                <w:u w:val="single"/>
                <w:lang w:val="en-US"/>
              </w:rPr>
              <w:t xml:space="preserve"> la </w:t>
            </w:r>
            <w:proofErr w:type="spellStart"/>
            <w:r w:rsidRPr="000F1D13">
              <w:rPr>
                <w:rFonts w:ascii="Trebuchet MS" w:hAnsi="Trebuchet MS"/>
                <w:b/>
                <w:bCs/>
                <w:color w:val="000000" w:themeColor="text1"/>
                <w:u w:val="single"/>
                <w:lang w:val="en-US"/>
              </w:rPr>
              <w:t>schimbările</w:t>
            </w:r>
            <w:proofErr w:type="spellEnd"/>
            <w:r w:rsidRPr="000F1D13">
              <w:rPr>
                <w:rFonts w:ascii="Trebuchet MS" w:hAnsi="Trebuchet MS"/>
                <w:b/>
                <w:bCs/>
                <w:color w:val="000000" w:themeColor="text1"/>
                <w:u w:val="single"/>
                <w:lang w:val="en-US"/>
              </w:rPr>
              <w:t xml:space="preserve"> </w:t>
            </w:r>
            <w:proofErr w:type="spellStart"/>
            <w:r w:rsidRPr="000F1D13">
              <w:rPr>
                <w:rFonts w:ascii="Trebuchet MS" w:hAnsi="Trebuchet MS"/>
                <w:b/>
                <w:bCs/>
                <w:color w:val="000000" w:themeColor="text1"/>
                <w:u w:val="single"/>
                <w:lang w:val="en-US"/>
              </w:rPr>
              <w:t>climatice</w:t>
            </w:r>
            <w:proofErr w:type="spellEnd"/>
            <w:r w:rsidRPr="000F1D13">
              <w:rPr>
                <w:rFonts w:ascii="Trebuchet MS" w:hAnsi="Trebuchet MS"/>
                <w:b/>
                <w:bCs/>
                <w:color w:val="000000" w:themeColor="text1"/>
                <w:u w:val="single"/>
                <w:lang w:val="en-US"/>
              </w:rPr>
              <w:t xml:space="preserve"> </w:t>
            </w:r>
          </w:p>
          <w:p w14:paraId="233509D2" w14:textId="77777777" w:rsidR="000F1D13" w:rsidRPr="000F1D13" w:rsidRDefault="000F1D13">
            <w:pPr>
              <w:numPr>
                <w:ilvl w:val="0"/>
                <w:numId w:val="9"/>
              </w:numPr>
              <w:autoSpaceDE w:val="0"/>
              <w:autoSpaceDN w:val="0"/>
              <w:adjustRightInd w:val="0"/>
              <w:spacing w:line="360" w:lineRule="auto"/>
              <w:ind w:left="752"/>
              <w:jc w:val="both"/>
              <w:rPr>
                <w:rFonts w:ascii="Trebuchet MS" w:hAnsi="Trebuchet MS"/>
                <w:color w:val="000000" w:themeColor="text1"/>
                <w:lang w:val="en-US"/>
              </w:rPr>
            </w:pPr>
            <w:proofErr w:type="spellStart"/>
            <w:r w:rsidRPr="000F1D13">
              <w:rPr>
                <w:rFonts w:ascii="Trebuchet MS" w:hAnsi="Trebuchet MS"/>
                <w:color w:val="000000" w:themeColor="text1"/>
                <w:lang w:val="en-US"/>
              </w:rPr>
              <w:t>proiecțiile</w:t>
            </w:r>
            <w:proofErr w:type="spellEnd"/>
            <w:r w:rsidRPr="000F1D13">
              <w:rPr>
                <w:rFonts w:ascii="Trebuchet MS" w:hAnsi="Trebuchet MS"/>
                <w:color w:val="000000" w:themeColor="text1"/>
                <w:lang w:val="en-US"/>
              </w:rPr>
              <w:t xml:space="preserve"> </w:t>
            </w:r>
            <w:proofErr w:type="spellStart"/>
            <w:proofErr w:type="gramStart"/>
            <w:r w:rsidRPr="000F1D13">
              <w:rPr>
                <w:rFonts w:ascii="Trebuchet MS" w:hAnsi="Trebuchet MS"/>
                <w:color w:val="000000" w:themeColor="text1"/>
                <w:lang w:val="en-US"/>
              </w:rPr>
              <w:t>vulnerabilităților</w:t>
            </w:r>
            <w:proofErr w:type="spellEnd"/>
            <w:r w:rsidRPr="000F1D13">
              <w:rPr>
                <w:rFonts w:ascii="Trebuchet MS" w:hAnsi="Trebuchet MS"/>
                <w:color w:val="000000" w:themeColor="text1"/>
                <w:lang w:val="en-US"/>
              </w:rPr>
              <w:t>(</w:t>
            </w:r>
            <w:proofErr w:type="spellStart"/>
            <w:proofErr w:type="gramEnd"/>
            <w:r w:rsidRPr="000F1D13">
              <w:rPr>
                <w:rFonts w:ascii="Trebuchet MS" w:hAnsi="Trebuchet MS"/>
                <w:color w:val="000000" w:themeColor="text1"/>
                <w:lang w:val="en-US"/>
              </w:rPr>
              <w:t>inundații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ploi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torențiale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valuri</w:t>
            </w:r>
            <w:proofErr w:type="spellEnd"/>
            <w:r w:rsidRPr="000F1D13">
              <w:rPr>
                <w:rFonts w:ascii="Trebuchet MS" w:hAnsi="Trebuchet MS"/>
                <w:color w:val="000000" w:themeColor="text1"/>
                <w:lang w:val="en-US"/>
              </w:rPr>
              <w:t xml:space="preserve"> de </w:t>
            </w:r>
            <w:proofErr w:type="spellStart"/>
            <w:r w:rsidRPr="000F1D13">
              <w:rPr>
                <w:rFonts w:ascii="Trebuchet MS" w:hAnsi="Trebuchet MS"/>
                <w:color w:val="000000" w:themeColor="text1"/>
                <w:lang w:val="en-US"/>
              </w:rPr>
              <w:t>căldura</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alunecări</w:t>
            </w:r>
            <w:proofErr w:type="spellEnd"/>
            <w:r w:rsidRPr="000F1D13">
              <w:rPr>
                <w:rFonts w:ascii="Trebuchet MS" w:hAnsi="Trebuchet MS"/>
                <w:color w:val="000000" w:themeColor="text1"/>
                <w:lang w:val="en-US"/>
              </w:rPr>
              <w:t xml:space="preserve"> de </w:t>
            </w:r>
            <w:proofErr w:type="spellStart"/>
            <w:r w:rsidRPr="000F1D13">
              <w:rPr>
                <w:rFonts w:ascii="Trebuchet MS" w:hAnsi="Trebuchet MS"/>
                <w:color w:val="000000" w:themeColor="text1"/>
                <w:lang w:val="en-US"/>
              </w:rPr>
              <w:t>teren</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etc</w:t>
            </w:r>
            <w:proofErr w:type="spellEnd"/>
            <w:r w:rsidRPr="000F1D13">
              <w:rPr>
                <w:rFonts w:ascii="Trebuchet MS" w:hAnsi="Trebuchet MS"/>
                <w:color w:val="000000" w:themeColor="text1"/>
                <w:lang w:val="en-US"/>
              </w:rPr>
              <w:t xml:space="preserve">) din </w:t>
            </w:r>
            <w:proofErr w:type="spellStart"/>
            <w:r w:rsidRPr="000F1D13">
              <w:rPr>
                <w:rFonts w:ascii="Trebuchet MS" w:hAnsi="Trebuchet MS"/>
                <w:color w:val="000000" w:themeColor="text1"/>
                <w:lang w:val="en-US"/>
              </w:rPr>
              <w:t>arealul</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investițiilor</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vor</w:t>
            </w:r>
            <w:proofErr w:type="spellEnd"/>
            <w:r w:rsidRPr="000F1D13">
              <w:rPr>
                <w:rFonts w:ascii="Trebuchet MS" w:hAnsi="Trebuchet MS"/>
                <w:color w:val="000000" w:themeColor="text1"/>
                <w:lang w:val="en-US"/>
              </w:rPr>
              <w:t xml:space="preserve"> fi </w:t>
            </w:r>
            <w:proofErr w:type="spellStart"/>
            <w:r w:rsidRPr="000F1D13">
              <w:rPr>
                <w:rFonts w:ascii="Trebuchet MS" w:hAnsi="Trebuchet MS"/>
                <w:color w:val="000000" w:themeColor="text1"/>
                <w:lang w:val="en-US"/>
              </w:rPr>
              <w:t>avute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în</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vedere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în</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faza</w:t>
            </w:r>
            <w:proofErr w:type="spellEnd"/>
            <w:r w:rsidRPr="000F1D13">
              <w:rPr>
                <w:rFonts w:ascii="Trebuchet MS" w:hAnsi="Trebuchet MS"/>
                <w:color w:val="000000" w:themeColor="text1"/>
                <w:lang w:val="en-US"/>
              </w:rPr>
              <w:t xml:space="preserve"> de </w:t>
            </w:r>
            <w:proofErr w:type="spellStart"/>
            <w:r w:rsidRPr="000F1D13">
              <w:rPr>
                <w:rFonts w:ascii="Trebuchet MS" w:hAnsi="Trebuchet MS"/>
                <w:color w:val="000000" w:themeColor="text1"/>
                <w:lang w:val="en-US"/>
              </w:rPr>
              <w:t>proiectare</w:t>
            </w:r>
            <w:proofErr w:type="spellEnd"/>
            <w:r w:rsidRPr="000F1D13">
              <w:rPr>
                <w:rFonts w:ascii="Trebuchet MS" w:hAnsi="Trebuchet MS"/>
                <w:color w:val="000000" w:themeColor="text1"/>
                <w:lang w:val="en-US"/>
              </w:rPr>
              <w:t xml:space="preserve">, cu impact </w:t>
            </w:r>
            <w:proofErr w:type="spellStart"/>
            <w:r w:rsidRPr="000F1D13">
              <w:rPr>
                <w:rFonts w:ascii="Trebuchet MS" w:hAnsi="Trebuchet MS"/>
                <w:color w:val="000000" w:themeColor="text1"/>
                <w:lang w:val="en-US"/>
              </w:rPr>
              <w:t>asupra</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soluțiilor</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tehnice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selectate</w:t>
            </w:r>
            <w:proofErr w:type="spellEnd"/>
            <w:r w:rsidRPr="000F1D13">
              <w:rPr>
                <w:rFonts w:ascii="Trebuchet MS" w:hAnsi="Trebuchet MS"/>
                <w:color w:val="000000" w:themeColor="text1"/>
                <w:lang w:val="en-US"/>
              </w:rPr>
              <w:t xml:space="preserve">; </w:t>
            </w:r>
          </w:p>
          <w:p w14:paraId="44C67A35" w14:textId="77777777" w:rsidR="000F1D13" w:rsidRPr="000F1D13" w:rsidRDefault="000F1D13">
            <w:pPr>
              <w:numPr>
                <w:ilvl w:val="0"/>
                <w:numId w:val="9"/>
              </w:numPr>
              <w:autoSpaceDE w:val="0"/>
              <w:autoSpaceDN w:val="0"/>
              <w:adjustRightInd w:val="0"/>
              <w:spacing w:line="360" w:lineRule="auto"/>
              <w:ind w:left="752"/>
              <w:jc w:val="both"/>
              <w:rPr>
                <w:rFonts w:ascii="Trebuchet MS" w:hAnsi="Trebuchet MS"/>
                <w:color w:val="000000" w:themeColor="text1"/>
                <w:lang w:val="en-US"/>
              </w:rPr>
            </w:pPr>
            <w:proofErr w:type="spellStart"/>
            <w:r w:rsidRPr="000F1D13">
              <w:rPr>
                <w:rFonts w:ascii="Trebuchet MS" w:hAnsi="Trebuchet MS"/>
                <w:color w:val="000000" w:themeColor="text1"/>
                <w:lang w:val="en-US"/>
              </w:rPr>
              <w:t>în</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cazul</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în</w:t>
            </w:r>
            <w:proofErr w:type="spellEnd"/>
            <w:r w:rsidRPr="000F1D13">
              <w:rPr>
                <w:rFonts w:ascii="Trebuchet MS" w:hAnsi="Trebuchet MS"/>
                <w:color w:val="000000" w:themeColor="text1"/>
                <w:lang w:val="en-US"/>
              </w:rPr>
              <w:t xml:space="preserve"> care sunt </w:t>
            </w:r>
            <w:proofErr w:type="spellStart"/>
            <w:r w:rsidRPr="000F1D13">
              <w:rPr>
                <w:rFonts w:ascii="Trebuchet MS" w:hAnsi="Trebuchet MS"/>
                <w:color w:val="000000" w:themeColor="text1"/>
                <w:lang w:val="en-US"/>
              </w:rPr>
              <w:t>identificate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probleme</w:t>
            </w:r>
            <w:proofErr w:type="spellEnd"/>
            <w:r w:rsidRPr="000F1D13">
              <w:rPr>
                <w:rFonts w:ascii="Trebuchet MS" w:hAnsi="Trebuchet MS"/>
                <w:color w:val="000000" w:themeColor="text1"/>
                <w:lang w:val="en-US"/>
              </w:rPr>
              <w:t xml:space="preserve"> de </w:t>
            </w:r>
            <w:proofErr w:type="spellStart"/>
            <w:r w:rsidRPr="000F1D13">
              <w:rPr>
                <w:rFonts w:ascii="Trebuchet MS" w:hAnsi="Trebuchet MS"/>
                <w:color w:val="000000" w:themeColor="text1"/>
                <w:lang w:val="en-US"/>
              </w:rPr>
              <w:t>adaptare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în</w:t>
            </w:r>
            <w:proofErr w:type="spellEnd"/>
            <w:r w:rsidRPr="000F1D13">
              <w:rPr>
                <w:rFonts w:ascii="Trebuchet MS" w:hAnsi="Trebuchet MS"/>
                <w:color w:val="000000" w:themeColor="text1"/>
                <w:lang w:val="en-US"/>
              </w:rPr>
              <w:t xml:space="preserve"> special </w:t>
            </w:r>
            <w:proofErr w:type="spellStart"/>
            <w:r w:rsidRPr="000F1D13">
              <w:rPr>
                <w:rFonts w:ascii="Trebuchet MS" w:hAnsi="Trebuchet MS"/>
                <w:color w:val="000000" w:themeColor="text1"/>
                <w:lang w:val="en-US"/>
              </w:rPr>
              <w:t>fenomene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meteorologice</w:t>
            </w:r>
            <w:proofErr w:type="spellEnd"/>
            <w:r w:rsidRPr="000F1D13">
              <w:rPr>
                <w:rFonts w:ascii="Trebuchet MS" w:hAnsi="Trebuchet MS"/>
                <w:color w:val="000000" w:themeColor="text1"/>
                <w:lang w:val="en-US"/>
              </w:rPr>
              <w:t xml:space="preserve"> extreme, precum </w:t>
            </w:r>
            <w:proofErr w:type="spellStart"/>
            <w:r w:rsidRPr="000F1D13">
              <w:rPr>
                <w:rFonts w:ascii="Trebuchet MS" w:hAnsi="Trebuchet MS"/>
                <w:color w:val="000000" w:themeColor="text1"/>
                <w:lang w:val="en-US"/>
              </w:rPr>
              <w:t>amplasarea</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infrastructurii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în</w:t>
            </w:r>
            <w:proofErr w:type="spellEnd"/>
            <w:r w:rsidRPr="000F1D13">
              <w:rPr>
                <w:rFonts w:ascii="Trebuchet MS" w:hAnsi="Trebuchet MS"/>
                <w:color w:val="000000" w:themeColor="text1"/>
                <w:lang w:val="en-US"/>
              </w:rPr>
              <w:t xml:space="preserve"> zone </w:t>
            </w:r>
            <w:proofErr w:type="spellStart"/>
            <w:r w:rsidRPr="000F1D13">
              <w:rPr>
                <w:rFonts w:ascii="Trebuchet MS" w:hAnsi="Trebuchet MS"/>
                <w:color w:val="000000" w:themeColor="text1"/>
                <w:lang w:val="en-US"/>
              </w:rPr>
              <w:t>inundabile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sau</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în</w:t>
            </w:r>
            <w:proofErr w:type="spellEnd"/>
            <w:r w:rsidRPr="000F1D13">
              <w:rPr>
                <w:rFonts w:ascii="Trebuchet MS" w:hAnsi="Trebuchet MS"/>
                <w:color w:val="000000" w:themeColor="text1"/>
                <w:lang w:val="en-US"/>
              </w:rPr>
              <w:t xml:space="preserve"> zone cu </w:t>
            </w:r>
            <w:proofErr w:type="spellStart"/>
            <w:r w:rsidRPr="000F1D13">
              <w:rPr>
                <w:rFonts w:ascii="Trebuchet MS" w:hAnsi="Trebuchet MS"/>
                <w:color w:val="000000" w:themeColor="text1"/>
                <w:lang w:val="en-US"/>
              </w:rPr>
              <w:t>risc</w:t>
            </w:r>
            <w:proofErr w:type="spellEnd"/>
            <w:r w:rsidRPr="000F1D13">
              <w:rPr>
                <w:rFonts w:ascii="Trebuchet MS" w:hAnsi="Trebuchet MS"/>
                <w:color w:val="000000" w:themeColor="text1"/>
                <w:lang w:val="en-US"/>
              </w:rPr>
              <w:t xml:space="preserve"> de </w:t>
            </w:r>
            <w:proofErr w:type="spellStart"/>
            <w:r w:rsidRPr="000F1D13">
              <w:rPr>
                <w:rFonts w:ascii="Trebuchet MS" w:hAnsi="Trebuchet MS"/>
                <w:color w:val="000000" w:themeColor="text1"/>
                <w:lang w:val="en-US"/>
              </w:rPr>
              <w:t>alunecări</w:t>
            </w:r>
            <w:proofErr w:type="spellEnd"/>
            <w:r w:rsidRPr="000F1D13">
              <w:rPr>
                <w:rFonts w:ascii="Trebuchet MS" w:hAnsi="Trebuchet MS"/>
                <w:color w:val="000000" w:themeColor="text1"/>
                <w:lang w:val="en-US"/>
              </w:rPr>
              <w:t xml:space="preserve"> de </w:t>
            </w:r>
            <w:proofErr w:type="spellStart"/>
            <w:r w:rsidRPr="000F1D13">
              <w:rPr>
                <w:rFonts w:ascii="Trebuchet MS" w:hAnsi="Trebuchet MS"/>
                <w:color w:val="000000" w:themeColor="text1"/>
                <w:lang w:val="en-US"/>
              </w:rPr>
              <w:t>teren</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vor</w:t>
            </w:r>
            <w:proofErr w:type="spellEnd"/>
            <w:r w:rsidRPr="000F1D13">
              <w:rPr>
                <w:rFonts w:ascii="Trebuchet MS" w:hAnsi="Trebuchet MS"/>
                <w:color w:val="000000" w:themeColor="text1"/>
                <w:lang w:val="en-US"/>
              </w:rPr>
              <w:t xml:space="preserve"> fi </w:t>
            </w:r>
            <w:proofErr w:type="spellStart"/>
            <w:r w:rsidRPr="000F1D13">
              <w:rPr>
                <w:rFonts w:ascii="Trebuchet MS" w:hAnsi="Trebuchet MS"/>
                <w:color w:val="000000" w:themeColor="text1"/>
                <w:lang w:val="en-US"/>
              </w:rPr>
              <w:t>puse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în</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aplicare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soluții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specifice</w:t>
            </w:r>
            <w:proofErr w:type="spellEnd"/>
            <w:r w:rsidRPr="000F1D13">
              <w:rPr>
                <w:rFonts w:ascii="Trebuchet MS" w:hAnsi="Trebuchet MS"/>
                <w:color w:val="000000" w:themeColor="text1"/>
                <w:lang w:val="en-US"/>
              </w:rPr>
              <w:t xml:space="preserve"> de </w:t>
            </w:r>
            <w:proofErr w:type="spellStart"/>
            <w:r w:rsidRPr="000F1D13">
              <w:rPr>
                <w:rFonts w:ascii="Trebuchet MS" w:hAnsi="Trebuchet MS"/>
                <w:color w:val="000000" w:themeColor="text1"/>
                <w:lang w:val="en-US"/>
              </w:rPr>
              <w:t>adaptare</w:t>
            </w:r>
            <w:proofErr w:type="spellEnd"/>
            <w:r w:rsidRPr="000F1D13">
              <w:rPr>
                <w:rFonts w:ascii="Trebuchet MS" w:hAnsi="Trebuchet MS"/>
                <w:color w:val="000000" w:themeColor="text1"/>
                <w:lang w:val="en-US"/>
              </w:rPr>
              <w:t>.;</w:t>
            </w:r>
          </w:p>
          <w:p w14:paraId="0D4B1EF8" w14:textId="77777777" w:rsidR="000F1D13" w:rsidRPr="000F1D13" w:rsidRDefault="000F1D13">
            <w:pPr>
              <w:numPr>
                <w:ilvl w:val="0"/>
                <w:numId w:val="9"/>
              </w:numPr>
              <w:autoSpaceDE w:val="0"/>
              <w:autoSpaceDN w:val="0"/>
              <w:adjustRightInd w:val="0"/>
              <w:spacing w:line="360" w:lineRule="auto"/>
              <w:ind w:left="752"/>
              <w:jc w:val="both"/>
              <w:rPr>
                <w:rFonts w:ascii="Trebuchet MS" w:hAnsi="Trebuchet MS"/>
                <w:color w:val="000000" w:themeColor="text1"/>
                <w:lang w:val="en-US"/>
              </w:rPr>
            </w:pPr>
            <w:r w:rsidRPr="000F1D13">
              <w:rPr>
                <w:rFonts w:ascii="Trebuchet MS" w:hAnsi="Trebuchet MS"/>
                <w:color w:val="000000" w:themeColor="text1"/>
                <w:lang w:val="en-US"/>
              </w:rPr>
              <w:t xml:space="preserve">se </w:t>
            </w:r>
            <w:proofErr w:type="spellStart"/>
            <w:r w:rsidRPr="000F1D13">
              <w:rPr>
                <w:rFonts w:ascii="Trebuchet MS" w:hAnsi="Trebuchet MS"/>
                <w:color w:val="000000" w:themeColor="text1"/>
                <w:lang w:val="en-US"/>
              </w:rPr>
              <w:t>va</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urmări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că</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soluțiile</w:t>
            </w:r>
            <w:proofErr w:type="spellEnd"/>
            <w:r w:rsidRPr="000F1D13">
              <w:rPr>
                <w:rFonts w:ascii="Trebuchet MS" w:hAnsi="Trebuchet MS"/>
                <w:color w:val="000000" w:themeColor="text1"/>
                <w:lang w:val="en-US"/>
              </w:rPr>
              <w:t xml:space="preserve"> de </w:t>
            </w:r>
            <w:proofErr w:type="spellStart"/>
            <w:r w:rsidRPr="000F1D13">
              <w:rPr>
                <w:rFonts w:ascii="Trebuchet MS" w:hAnsi="Trebuchet MS"/>
                <w:color w:val="000000" w:themeColor="text1"/>
                <w:lang w:val="en-US"/>
              </w:rPr>
              <w:t>adaptare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să</w:t>
            </w:r>
            <w:proofErr w:type="spellEnd"/>
            <w:r w:rsidRPr="000F1D13">
              <w:rPr>
                <w:rFonts w:ascii="Trebuchet MS" w:hAnsi="Trebuchet MS"/>
                <w:color w:val="000000" w:themeColor="text1"/>
                <w:lang w:val="en-US"/>
              </w:rPr>
              <w:t xml:space="preserve"> nu </w:t>
            </w:r>
            <w:proofErr w:type="spellStart"/>
            <w:r w:rsidRPr="000F1D13">
              <w:rPr>
                <w:rFonts w:ascii="Trebuchet MS" w:hAnsi="Trebuchet MS"/>
                <w:color w:val="000000" w:themeColor="text1"/>
                <w:lang w:val="en-US"/>
              </w:rPr>
              <w:t>afecteze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în</w:t>
            </w:r>
            <w:proofErr w:type="spellEnd"/>
            <w:r w:rsidRPr="000F1D13">
              <w:rPr>
                <w:rFonts w:ascii="Trebuchet MS" w:hAnsi="Trebuchet MS"/>
                <w:color w:val="000000" w:themeColor="text1"/>
                <w:lang w:val="en-US"/>
              </w:rPr>
              <w:t xml:space="preserve"> mod </w:t>
            </w:r>
            <w:proofErr w:type="spellStart"/>
            <w:r w:rsidRPr="000F1D13">
              <w:rPr>
                <w:rFonts w:ascii="Trebuchet MS" w:hAnsi="Trebuchet MS"/>
                <w:color w:val="000000" w:themeColor="text1"/>
                <w:lang w:val="en-US"/>
              </w:rPr>
              <w:t>negativ</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eforturile</w:t>
            </w:r>
            <w:proofErr w:type="spellEnd"/>
            <w:r w:rsidRPr="000F1D13">
              <w:rPr>
                <w:rFonts w:ascii="Trebuchet MS" w:hAnsi="Trebuchet MS"/>
                <w:color w:val="000000" w:themeColor="text1"/>
                <w:lang w:val="en-US"/>
              </w:rPr>
              <w:t xml:space="preserve"> de </w:t>
            </w:r>
            <w:proofErr w:type="spellStart"/>
            <w:r w:rsidRPr="000F1D13">
              <w:rPr>
                <w:rFonts w:ascii="Trebuchet MS" w:hAnsi="Trebuchet MS"/>
                <w:color w:val="000000" w:themeColor="text1"/>
                <w:lang w:val="en-US"/>
              </w:rPr>
              <w:t>adaptare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sau</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nivelul</w:t>
            </w:r>
            <w:proofErr w:type="spellEnd"/>
            <w:r w:rsidRPr="000F1D13">
              <w:rPr>
                <w:rFonts w:ascii="Trebuchet MS" w:hAnsi="Trebuchet MS"/>
                <w:color w:val="000000" w:themeColor="text1"/>
                <w:lang w:val="en-US"/>
              </w:rPr>
              <w:t xml:space="preserve"> de </w:t>
            </w:r>
            <w:proofErr w:type="spellStart"/>
            <w:r w:rsidRPr="000F1D13">
              <w:rPr>
                <w:rFonts w:ascii="Trebuchet MS" w:hAnsi="Trebuchet MS"/>
                <w:color w:val="000000" w:themeColor="text1"/>
                <w:lang w:val="en-US"/>
              </w:rPr>
              <w:t>reziliență</w:t>
            </w:r>
            <w:proofErr w:type="spellEnd"/>
            <w:r w:rsidRPr="000F1D13">
              <w:rPr>
                <w:rFonts w:ascii="Trebuchet MS" w:hAnsi="Trebuchet MS"/>
                <w:color w:val="000000" w:themeColor="text1"/>
                <w:lang w:val="en-US"/>
              </w:rPr>
              <w:t xml:space="preserve"> la </w:t>
            </w:r>
            <w:proofErr w:type="spellStart"/>
            <w:r w:rsidRPr="000F1D13">
              <w:rPr>
                <w:rFonts w:ascii="Trebuchet MS" w:hAnsi="Trebuchet MS"/>
                <w:color w:val="000000" w:themeColor="text1"/>
                <w:lang w:val="en-US"/>
              </w:rPr>
              <w:t>riscurile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fizice</w:t>
            </w:r>
            <w:proofErr w:type="spellEnd"/>
            <w:r w:rsidRPr="000F1D13">
              <w:rPr>
                <w:rFonts w:ascii="Trebuchet MS" w:hAnsi="Trebuchet MS"/>
                <w:color w:val="000000" w:themeColor="text1"/>
                <w:lang w:val="en-US"/>
              </w:rPr>
              <w:t xml:space="preserve"> legate de </w:t>
            </w:r>
            <w:proofErr w:type="spellStart"/>
            <w:r w:rsidRPr="000F1D13">
              <w:rPr>
                <w:rFonts w:ascii="Trebuchet MS" w:hAnsi="Trebuchet MS"/>
                <w:color w:val="000000" w:themeColor="text1"/>
                <w:lang w:val="en-US"/>
              </w:rPr>
              <w:t>climă</w:t>
            </w:r>
            <w:proofErr w:type="spellEnd"/>
            <w:r w:rsidRPr="000F1D13">
              <w:rPr>
                <w:rFonts w:ascii="Trebuchet MS" w:hAnsi="Trebuchet MS"/>
                <w:color w:val="000000" w:themeColor="text1"/>
                <w:lang w:val="en-US"/>
              </w:rPr>
              <w:t xml:space="preserve"> </w:t>
            </w:r>
            <w:proofErr w:type="gramStart"/>
            <w:r w:rsidRPr="000F1D13">
              <w:rPr>
                <w:rFonts w:ascii="Trebuchet MS" w:hAnsi="Trebuchet MS"/>
                <w:color w:val="000000" w:themeColor="text1"/>
                <w:lang w:val="en-US"/>
              </w:rPr>
              <w:t>a</w:t>
            </w:r>
            <w:proofErr w:type="gram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altor</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persoane</w:t>
            </w:r>
            <w:proofErr w:type="spellEnd"/>
            <w:r w:rsidRPr="000F1D13">
              <w:rPr>
                <w:rFonts w:ascii="Trebuchet MS" w:hAnsi="Trebuchet MS"/>
                <w:color w:val="000000" w:themeColor="text1"/>
                <w:lang w:val="en-US"/>
              </w:rPr>
              <w:t xml:space="preserve">, a </w:t>
            </w:r>
            <w:proofErr w:type="spellStart"/>
            <w:r w:rsidRPr="000F1D13">
              <w:rPr>
                <w:rFonts w:ascii="Trebuchet MS" w:hAnsi="Trebuchet MS"/>
                <w:color w:val="000000" w:themeColor="text1"/>
                <w:lang w:val="en-US"/>
              </w:rPr>
              <w:t>naturii</w:t>
            </w:r>
            <w:proofErr w:type="spellEnd"/>
            <w:r w:rsidRPr="000F1D13">
              <w:rPr>
                <w:rFonts w:ascii="Trebuchet MS" w:hAnsi="Trebuchet MS"/>
                <w:color w:val="000000" w:themeColor="text1"/>
                <w:lang w:val="en-US"/>
              </w:rPr>
              <w:t xml:space="preserve">, a </w:t>
            </w:r>
            <w:proofErr w:type="spellStart"/>
            <w:r w:rsidRPr="000F1D13">
              <w:rPr>
                <w:rFonts w:ascii="Trebuchet MS" w:hAnsi="Trebuchet MS"/>
                <w:color w:val="000000" w:themeColor="text1"/>
                <w:lang w:val="en-US"/>
              </w:rPr>
              <w:t>activelor</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și</w:t>
            </w:r>
            <w:proofErr w:type="spellEnd"/>
            <w:r w:rsidRPr="000F1D13">
              <w:rPr>
                <w:rFonts w:ascii="Trebuchet MS" w:hAnsi="Trebuchet MS"/>
                <w:color w:val="000000" w:themeColor="text1"/>
                <w:lang w:val="en-US"/>
              </w:rPr>
              <w:t xml:space="preserve"> a </w:t>
            </w:r>
            <w:proofErr w:type="spellStart"/>
            <w:r w:rsidRPr="000F1D13">
              <w:rPr>
                <w:rFonts w:ascii="Trebuchet MS" w:hAnsi="Trebuchet MS"/>
                <w:color w:val="000000" w:themeColor="text1"/>
                <w:lang w:val="en-US"/>
              </w:rPr>
              <w:t>altor</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activități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economice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și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să</w:t>
            </w:r>
            <w:proofErr w:type="spellEnd"/>
            <w:r w:rsidRPr="000F1D13">
              <w:rPr>
                <w:rFonts w:ascii="Trebuchet MS" w:hAnsi="Trebuchet MS"/>
                <w:color w:val="000000" w:themeColor="text1"/>
                <w:lang w:val="en-US"/>
              </w:rPr>
              <w:t xml:space="preserve"> fie </w:t>
            </w:r>
            <w:proofErr w:type="spellStart"/>
            <w:r w:rsidRPr="000F1D13">
              <w:rPr>
                <w:rFonts w:ascii="Trebuchet MS" w:hAnsi="Trebuchet MS"/>
                <w:color w:val="000000" w:themeColor="text1"/>
                <w:lang w:val="en-US"/>
              </w:rPr>
              <w:t>în</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concordanță</w:t>
            </w:r>
            <w:proofErr w:type="spellEnd"/>
            <w:r w:rsidRPr="000F1D13">
              <w:rPr>
                <w:rFonts w:ascii="Trebuchet MS" w:hAnsi="Trebuchet MS"/>
                <w:color w:val="000000" w:themeColor="text1"/>
                <w:lang w:val="en-US"/>
              </w:rPr>
              <w:t xml:space="preserve"> cu </w:t>
            </w:r>
            <w:proofErr w:type="spellStart"/>
            <w:r w:rsidRPr="000F1D13">
              <w:rPr>
                <w:rFonts w:ascii="Trebuchet MS" w:hAnsi="Trebuchet MS"/>
                <w:color w:val="000000" w:themeColor="text1"/>
                <w:lang w:val="en-US"/>
              </w:rPr>
              <w:t>eforturile</w:t>
            </w:r>
            <w:proofErr w:type="spellEnd"/>
            <w:r w:rsidRPr="000F1D13">
              <w:rPr>
                <w:rFonts w:ascii="Trebuchet MS" w:hAnsi="Trebuchet MS"/>
                <w:color w:val="000000" w:themeColor="text1"/>
                <w:lang w:val="en-US"/>
              </w:rPr>
              <w:t xml:space="preserve"> de </w:t>
            </w:r>
            <w:proofErr w:type="spellStart"/>
            <w:r w:rsidRPr="000F1D13">
              <w:rPr>
                <w:rFonts w:ascii="Trebuchet MS" w:hAnsi="Trebuchet MS"/>
                <w:color w:val="000000" w:themeColor="text1"/>
                <w:lang w:val="en-US"/>
              </w:rPr>
              <w:t>adaptare</w:t>
            </w:r>
            <w:proofErr w:type="spellEnd"/>
            <w:r w:rsidRPr="000F1D13">
              <w:rPr>
                <w:rFonts w:ascii="Trebuchet MS" w:hAnsi="Trebuchet MS"/>
                <w:color w:val="000000" w:themeColor="text1"/>
                <w:lang w:val="en-US"/>
              </w:rPr>
              <w:t xml:space="preserve"> la </w:t>
            </w:r>
            <w:proofErr w:type="spellStart"/>
            <w:r w:rsidRPr="000F1D13">
              <w:rPr>
                <w:rFonts w:ascii="Trebuchet MS" w:hAnsi="Trebuchet MS"/>
                <w:color w:val="000000" w:themeColor="text1"/>
                <w:lang w:val="en-US"/>
              </w:rPr>
              <w:t>nivel</w:t>
            </w:r>
            <w:proofErr w:type="spellEnd"/>
            <w:r w:rsidRPr="000F1D13">
              <w:rPr>
                <w:rFonts w:ascii="Trebuchet MS" w:hAnsi="Trebuchet MS"/>
                <w:color w:val="000000" w:themeColor="text1"/>
                <w:lang w:val="en-US"/>
              </w:rPr>
              <w:t xml:space="preserve"> local.</w:t>
            </w:r>
          </w:p>
          <w:p w14:paraId="15EFD029" w14:textId="77777777" w:rsidR="000F1D13" w:rsidRPr="000F1D13" w:rsidRDefault="000F1D13" w:rsidP="000F1D13">
            <w:pPr>
              <w:autoSpaceDE w:val="0"/>
              <w:autoSpaceDN w:val="0"/>
              <w:adjustRightInd w:val="0"/>
              <w:spacing w:line="360" w:lineRule="auto"/>
              <w:jc w:val="both"/>
              <w:rPr>
                <w:rFonts w:ascii="Trebuchet MS" w:hAnsi="Trebuchet MS"/>
                <w:color w:val="FF0000"/>
                <w:lang w:val="en-US"/>
              </w:rPr>
            </w:pPr>
          </w:p>
          <w:p w14:paraId="2C1173FC" w14:textId="77777777" w:rsidR="000F1D13" w:rsidRPr="000F1D13" w:rsidRDefault="000F1D13">
            <w:pPr>
              <w:numPr>
                <w:ilvl w:val="0"/>
                <w:numId w:val="43"/>
              </w:numPr>
              <w:autoSpaceDE w:val="0"/>
              <w:autoSpaceDN w:val="0"/>
              <w:adjustRightInd w:val="0"/>
              <w:spacing w:line="360" w:lineRule="auto"/>
              <w:jc w:val="both"/>
              <w:rPr>
                <w:rFonts w:ascii="Trebuchet MS" w:hAnsi="Trebuchet MS"/>
                <w:b/>
                <w:bCs/>
                <w:color w:val="000000" w:themeColor="text1"/>
                <w:u w:val="single"/>
                <w:lang w:val="en-US"/>
              </w:rPr>
            </w:pPr>
            <w:proofErr w:type="spellStart"/>
            <w:r w:rsidRPr="000F1D13">
              <w:rPr>
                <w:rFonts w:ascii="Trebuchet MS" w:hAnsi="Trebuchet MS"/>
                <w:b/>
                <w:bCs/>
                <w:color w:val="000000" w:themeColor="text1"/>
                <w:u w:val="single"/>
                <w:lang w:val="en-US"/>
              </w:rPr>
              <w:t>Utilizarea</w:t>
            </w:r>
            <w:proofErr w:type="spellEnd"/>
            <w:r w:rsidRPr="000F1D13">
              <w:rPr>
                <w:rFonts w:ascii="Trebuchet MS" w:hAnsi="Trebuchet MS"/>
                <w:b/>
                <w:bCs/>
                <w:color w:val="000000" w:themeColor="text1"/>
                <w:u w:val="single"/>
                <w:lang w:val="en-US"/>
              </w:rPr>
              <w:t xml:space="preserve"> </w:t>
            </w:r>
            <w:proofErr w:type="spellStart"/>
            <w:r w:rsidRPr="000F1D13">
              <w:rPr>
                <w:rFonts w:ascii="Trebuchet MS" w:hAnsi="Trebuchet MS"/>
                <w:b/>
                <w:bCs/>
                <w:color w:val="000000" w:themeColor="text1"/>
                <w:u w:val="single"/>
                <w:lang w:val="en-US"/>
              </w:rPr>
              <w:t>durabilă</w:t>
            </w:r>
            <w:proofErr w:type="spellEnd"/>
            <w:r w:rsidRPr="000F1D13">
              <w:rPr>
                <w:rFonts w:ascii="Trebuchet MS" w:hAnsi="Trebuchet MS"/>
                <w:b/>
                <w:bCs/>
                <w:color w:val="000000" w:themeColor="text1"/>
                <w:u w:val="single"/>
                <w:lang w:val="en-US"/>
              </w:rPr>
              <w:t xml:space="preserve"> </w:t>
            </w:r>
            <w:proofErr w:type="spellStart"/>
            <w:r w:rsidRPr="000F1D13">
              <w:rPr>
                <w:rFonts w:ascii="Trebuchet MS" w:hAnsi="Trebuchet MS"/>
                <w:b/>
                <w:bCs/>
                <w:color w:val="000000" w:themeColor="text1"/>
                <w:u w:val="single"/>
                <w:lang w:val="en-US"/>
              </w:rPr>
              <w:t>și</w:t>
            </w:r>
            <w:proofErr w:type="spellEnd"/>
            <w:r w:rsidRPr="000F1D13">
              <w:rPr>
                <w:rFonts w:ascii="Trebuchet MS" w:hAnsi="Trebuchet MS"/>
                <w:b/>
                <w:bCs/>
                <w:color w:val="000000" w:themeColor="text1"/>
                <w:u w:val="single"/>
                <w:lang w:val="en-US"/>
              </w:rPr>
              <w:t xml:space="preserve"> </w:t>
            </w:r>
            <w:proofErr w:type="spellStart"/>
            <w:r w:rsidRPr="000F1D13">
              <w:rPr>
                <w:rFonts w:ascii="Trebuchet MS" w:hAnsi="Trebuchet MS"/>
                <w:b/>
                <w:bCs/>
                <w:color w:val="000000" w:themeColor="text1"/>
                <w:u w:val="single"/>
                <w:lang w:val="en-US"/>
              </w:rPr>
              <w:t>protejarea</w:t>
            </w:r>
            <w:proofErr w:type="spellEnd"/>
            <w:r w:rsidRPr="000F1D13">
              <w:rPr>
                <w:rFonts w:ascii="Trebuchet MS" w:hAnsi="Trebuchet MS"/>
                <w:b/>
                <w:bCs/>
                <w:color w:val="000000" w:themeColor="text1"/>
                <w:u w:val="single"/>
                <w:lang w:val="en-US"/>
              </w:rPr>
              <w:t xml:space="preserve"> </w:t>
            </w:r>
            <w:proofErr w:type="spellStart"/>
            <w:r w:rsidRPr="000F1D13">
              <w:rPr>
                <w:rFonts w:ascii="Trebuchet MS" w:hAnsi="Trebuchet MS"/>
                <w:b/>
                <w:bCs/>
                <w:color w:val="000000" w:themeColor="text1"/>
                <w:u w:val="single"/>
                <w:lang w:val="en-US"/>
              </w:rPr>
              <w:t>resurselor</w:t>
            </w:r>
            <w:proofErr w:type="spellEnd"/>
            <w:r w:rsidRPr="000F1D13">
              <w:rPr>
                <w:rFonts w:ascii="Trebuchet MS" w:hAnsi="Trebuchet MS"/>
                <w:b/>
                <w:bCs/>
                <w:color w:val="000000" w:themeColor="text1"/>
                <w:u w:val="single"/>
                <w:lang w:val="en-US"/>
              </w:rPr>
              <w:t xml:space="preserve"> de </w:t>
            </w:r>
            <w:proofErr w:type="spellStart"/>
            <w:r w:rsidRPr="000F1D13">
              <w:rPr>
                <w:rFonts w:ascii="Trebuchet MS" w:hAnsi="Trebuchet MS"/>
                <w:b/>
                <w:bCs/>
                <w:color w:val="000000" w:themeColor="text1"/>
                <w:u w:val="single"/>
                <w:lang w:val="en-US"/>
              </w:rPr>
              <w:t>apă</w:t>
            </w:r>
            <w:proofErr w:type="spellEnd"/>
            <w:r w:rsidRPr="000F1D13">
              <w:rPr>
                <w:rFonts w:ascii="Trebuchet MS" w:hAnsi="Trebuchet MS"/>
                <w:b/>
                <w:bCs/>
                <w:color w:val="000000" w:themeColor="text1"/>
                <w:u w:val="single"/>
                <w:lang w:val="en-US"/>
              </w:rPr>
              <w:t xml:space="preserve"> </w:t>
            </w:r>
            <w:proofErr w:type="spellStart"/>
            <w:r w:rsidRPr="000F1D13">
              <w:rPr>
                <w:rFonts w:ascii="Trebuchet MS" w:hAnsi="Trebuchet MS"/>
                <w:b/>
                <w:bCs/>
                <w:color w:val="000000" w:themeColor="text1"/>
                <w:u w:val="single"/>
                <w:lang w:val="en-US"/>
              </w:rPr>
              <w:t>și</w:t>
            </w:r>
            <w:proofErr w:type="spellEnd"/>
            <w:r w:rsidRPr="000F1D13">
              <w:rPr>
                <w:rFonts w:ascii="Trebuchet MS" w:hAnsi="Trebuchet MS"/>
                <w:b/>
                <w:bCs/>
                <w:color w:val="000000" w:themeColor="text1"/>
                <w:u w:val="single"/>
                <w:lang w:val="en-US"/>
              </w:rPr>
              <w:t xml:space="preserve"> a </w:t>
            </w:r>
            <w:proofErr w:type="spellStart"/>
            <w:r w:rsidRPr="000F1D13">
              <w:rPr>
                <w:rFonts w:ascii="Trebuchet MS" w:hAnsi="Trebuchet MS"/>
                <w:b/>
                <w:bCs/>
                <w:color w:val="000000" w:themeColor="text1"/>
                <w:u w:val="single"/>
                <w:lang w:val="en-US"/>
              </w:rPr>
              <w:t>celor</w:t>
            </w:r>
            <w:proofErr w:type="spellEnd"/>
            <w:r w:rsidRPr="000F1D13">
              <w:rPr>
                <w:rFonts w:ascii="Trebuchet MS" w:hAnsi="Trebuchet MS"/>
                <w:b/>
                <w:bCs/>
                <w:color w:val="000000" w:themeColor="text1"/>
                <w:u w:val="single"/>
                <w:lang w:val="en-US"/>
              </w:rPr>
              <w:t xml:space="preserve"> marine </w:t>
            </w:r>
          </w:p>
          <w:p w14:paraId="349B6224" w14:textId="77777777" w:rsidR="000F1D13" w:rsidRPr="000F1D13" w:rsidRDefault="000F1D13">
            <w:pPr>
              <w:pStyle w:val="ListParagraph"/>
              <w:numPr>
                <w:ilvl w:val="0"/>
                <w:numId w:val="9"/>
              </w:numPr>
              <w:autoSpaceDE w:val="0"/>
              <w:autoSpaceDN w:val="0"/>
              <w:adjustRightInd w:val="0"/>
              <w:spacing w:line="360" w:lineRule="auto"/>
              <w:ind w:left="752"/>
              <w:jc w:val="both"/>
              <w:rPr>
                <w:rFonts w:ascii="Trebuchet MS" w:hAnsi="Trebuchet MS"/>
                <w:color w:val="000000" w:themeColor="text1"/>
                <w:lang w:val="en-US"/>
              </w:rPr>
            </w:pPr>
            <w:proofErr w:type="spellStart"/>
            <w:r w:rsidRPr="000F1D13">
              <w:rPr>
                <w:rFonts w:ascii="Trebuchet MS" w:hAnsi="Trebuchet MS"/>
                <w:color w:val="000000" w:themeColor="text1"/>
                <w:lang w:val="en-US"/>
              </w:rPr>
              <w:t>acțiunea</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indicativă</w:t>
            </w:r>
            <w:proofErr w:type="spellEnd"/>
            <w:r w:rsidRPr="000F1D13">
              <w:rPr>
                <w:rFonts w:ascii="Trebuchet MS" w:hAnsi="Trebuchet MS"/>
                <w:color w:val="000000" w:themeColor="text1"/>
                <w:lang w:val="en-US"/>
              </w:rPr>
              <w:t xml:space="preserve"> nu are </w:t>
            </w:r>
            <w:proofErr w:type="spellStart"/>
            <w:r w:rsidRPr="000F1D13">
              <w:rPr>
                <w:rFonts w:ascii="Trebuchet MS" w:hAnsi="Trebuchet MS"/>
                <w:color w:val="000000" w:themeColor="text1"/>
                <w:lang w:val="en-US"/>
              </w:rPr>
              <w:t>niciun</w:t>
            </w:r>
            <w:proofErr w:type="spellEnd"/>
            <w:r w:rsidRPr="000F1D13">
              <w:rPr>
                <w:rFonts w:ascii="Trebuchet MS" w:hAnsi="Trebuchet MS"/>
                <w:color w:val="000000" w:themeColor="text1"/>
                <w:lang w:val="en-US"/>
              </w:rPr>
              <w:t xml:space="preserve"> impact </w:t>
            </w:r>
            <w:proofErr w:type="spellStart"/>
            <w:r w:rsidRPr="000F1D13">
              <w:rPr>
                <w:rFonts w:ascii="Trebuchet MS" w:hAnsi="Trebuchet MS"/>
                <w:color w:val="000000" w:themeColor="text1"/>
                <w:lang w:val="en-US"/>
              </w:rPr>
              <w:t>previzibil</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sau</w:t>
            </w:r>
            <w:proofErr w:type="spellEnd"/>
            <w:r w:rsidRPr="000F1D13">
              <w:rPr>
                <w:rFonts w:ascii="Trebuchet MS" w:hAnsi="Trebuchet MS"/>
                <w:color w:val="000000" w:themeColor="text1"/>
                <w:lang w:val="en-US"/>
              </w:rPr>
              <w:t xml:space="preserve"> are un impact </w:t>
            </w:r>
            <w:proofErr w:type="spellStart"/>
            <w:r w:rsidRPr="000F1D13">
              <w:rPr>
                <w:rFonts w:ascii="Trebuchet MS" w:hAnsi="Trebuchet MS"/>
                <w:color w:val="000000" w:themeColor="text1"/>
                <w:lang w:val="en-US"/>
              </w:rPr>
              <w:t>previzibil</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nesemnificativ</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asupra</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obiectivului</w:t>
            </w:r>
            <w:proofErr w:type="spellEnd"/>
            <w:r w:rsidRPr="000F1D13">
              <w:rPr>
                <w:rFonts w:ascii="Trebuchet MS" w:hAnsi="Trebuchet MS"/>
                <w:color w:val="000000" w:themeColor="text1"/>
                <w:lang w:val="en-US"/>
              </w:rPr>
              <w:t xml:space="preserve"> de </w:t>
            </w:r>
            <w:proofErr w:type="spellStart"/>
            <w:r w:rsidRPr="000F1D13">
              <w:rPr>
                <w:rFonts w:ascii="Trebuchet MS" w:hAnsi="Trebuchet MS"/>
                <w:color w:val="000000" w:themeColor="text1"/>
                <w:lang w:val="en-US"/>
              </w:rPr>
              <w:t>mediu</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legat</w:t>
            </w:r>
            <w:proofErr w:type="spellEnd"/>
            <w:r w:rsidRPr="000F1D13">
              <w:rPr>
                <w:rFonts w:ascii="Trebuchet MS" w:hAnsi="Trebuchet MS"/>
                <w:color w:val="000000" w:themeColor="text1"/>
                <w:lang w:val="en-US"/>
              </w:rPr>
              <w:t xml:space="preserve"> de </w:t>
            </w:r>
            <w:proofErr w:type="spellStart"/>
            <w:r w:rsidRPr="000F1D13">
              <w:rPr>
                <w:rFonts w:ascii="Trebuchet MS" w:hAnsi="Trebuchet MS"/>
                <w:color w:val="000000" w:themeColor="text1"/>
                <w:lang w:val="en-US"/>
              </w:rPr>
              <w:t>efectele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directe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și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indirecte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primare</w:t>
            </w:r>
            <w:proofErr w:type="spellEnd"/>
            <w:r w:rsidRPr="000F1D13">
              <w:rPr>
                <w:rFonts w:ascii="Trebuchet MS" w:hAnsi="Trebuchet MS"/>
                <w:color w:val="000000" w:themeColor="text1"/>
                <w:lang w:val="en-US"/>
              </w:rPr>
              <w:t xml:space="preserve"> ale </w:t>
            </w:r>
            <w:proofErr w:type="spellStart"/>
            <w:r w:rsidRPr="000F1D13">
              <w:rPr>
                <w:rFonts w:ascii="Trebuchet MS" w:hAnsi="Trebuchet MS"/>
                <w:color w:val="000000" w:themeColor="text1"/>
                <w:lang w:val="en-US"/>
              </w:rPr>
              <w:t>măsurii</w:t>
            </w:r>
            <w:proofErr w:type="spellEnd"/>
            <w:r w:rsidRPr="000F1D13">
              <w:rPr>
                <w:rFonts w:ascii="Trebuchet MS" w:hAnsi="Trebuchet MS"/>
                <w:color w:val="000000" w:themeColor="text1"/>
                <w:lang w:val="en-US"/>
              </w:rPr>
              <w:t xml:space="preserve"> pe </w:t>
            </w:r>
            <w:proofErr w:type="spellStart"/>
            <w:r w:rsidRPr="000F1D13">
              <w:rPr>
                <w:rFonts w:ascii="Trebuchet MS" w:hAnsi="Trebuchet MS"/>
                <w:color w:val="000000" w:themeColor="text1"/>
                <w:lang w:val="en-US"/>
              </w:rPr>
              <w:t>parcursul</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întregului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său</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ciclu</w:t>
            </w:r>
            <w:proofErr w:type="spellEnd"/>
            <w:r w:rsidRPr="000F1D13">
              <w:rPr>
                <w:rFonts w:ascii="Trebuchet MS" w:hAnsi="Trebuchet MS"/>
                <w:color w:val="000000" w:themeColor="text1"/>
                <w:lang w:val="en-US"/>
              </w:rPr>
              <w:t xml:space="preserve"> de </w:t>
            </w:r>
            <w:proofErr w:type="spellStart"/>
            <w:r w:rsidRPr="000F1D13">
              <w:rPr>
                <w:rFonts w:ascii="Trebuchet MS" w:hAnsi="Trebuchet MS"/>
                <w:color w:val="000000" w:themeColor="text1"/>
                <w:lang w:val="en-US"/>
              </w:rPr>
              <w:t>viață</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având</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în</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vedere</w:t>
            </w:r>
            <w:proofErr w:type="spellEnd"/>
            <w:r w:rsidRPr="000F1D13">
              <w:rPr>
                <w:rFonts w:ascii="Trebuchet MS" w:hAnsi="Trebuchet MS"/>
                <w:color w:val="000000" w:themeColor="text1"/>
                <w:lang w:val="en-US"/>
              </w:rPr>
              <w:t xml:space="preserve"> natura </w:t>
            </w:r>
            <w:proofErr w:type="spellStart"/>
            <w:r w:rsidRPr="000F1D13">
              <w:rPr>
                <w:rFonts w:ascii="Trebuchet MS" w:hAnsi="Trebuchet MS"/>
                <w:color w:val="000000" w:themeColor="text1"/>
                <w:lang w:val="en-US"/>
              </w:rPr>
              <w:t>sași</w:t>
            </w:r>
            <w:proofErr w:type="spellEnd"/>
            <w:r w:rsidRPr="000F1D13">
              <w:rPr>
                <w:rFonts w:ascii="Trebuchet MS" w:hAnsi="Trebuchet MS"/>
                <w:color w:val="000000" w:themeColor="text1"/>
                <w:lang w:val="en-US"/>
              </w:rPr>
              <w:t xml:space="preserve">, ca </w:t>
            </w:r>
            <w:proofErr w:type="spellStart"/>
            <w:r w:rsidRPr="000F1D13">
              <w:rPr>
                <w:rFonts w:ascii="Trebuchet MS" w:hAnsi="Trebuchet MS"/>
                <w:color w:val="000000" w:themeColor="text1"/>
                <w:lang w:val="en-US"/>
              </w:rPr>
              <w:t>atare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este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considerată</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conformă</w:t>
            </w:r>
            <w:proofErr w:type="spellEnd"/>
            <w:r w:rsidRPr="000F1D13">
              <w:rPr>
                <w:rFonts w:ascii="Trebuchet MS" w:hAnsi="Trebuchet MS"/>
                <w:color w:val="000000" w:themeColor="text1"/>
                <w:lang w:val="en-US"/>
              </w:rPr>
              <w:t xml:space="preserve"> cu </w:t>
            </w:r>
            <w:proofErr w:type="spellStart"/>
            <w:r w:rsidRPr="000F1D13">
              <w:rPr>
                <w:rFonts w:ascii="Trebuchet MS" w:hAnsi="Trebuchet MS"/>
                <w:color w:val="000000" w:themeColor="text1"/>
                <w:lang w:val="en-US"/>
              </w:rPr>
              <w:t>principiul</w:t>
            </w:r>
            <w:proofErr w:type="spellEnd"/>
            <w:r w:rsidRPr="000F1D13">
              <w:rPr>
                <w:rFonts w:ascii="Trebuchet MS" w:hAnsi="Trebuchet MS"/>
                <w:color w:val="000000" w:themeColor="text1"/>
                <w:lang w:val="en-US"/>
              </w:rPr>
              <w:t xml:space="preserve"> DNSH </w:t>
            </w:r>
            <w:proofErr w:type="spellStart"/>
            <w:r w:rsidRPr="000F1D13">
              <w:rPr>
                <w:rFonts w:ascii="Trebuchet MS" w:hAnsi="Trebuchet MS"/>
                <w:color w:val="000000" w:themeColor="text1"/>
                <w:lang w:val="en-US"/>
              </w:rPr>
              <w:t>pentru</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obiectivul</w:t>
            </w:r>
            <w:proofErr w:type="spellEnd"/>
            <w:r w:rsidRPr="000F1D13">
              <w:rPr>
                <w:rFonts w:ascii="Trebuchet MS" w:hAnsi="Trebuchet MS"/>
                <w:color w:val="000000" w:themeColor="text1"/>
                <w:lang w:val="en-US"/>
              </w:rPr>
              <w:t xml:space="preserve"> relevant. </w:t>
            </w:r>
          </w:p>
          <w:p w14:paraId="4810BF84" w14:textId="77777777" w:rsidR="000F1D13" w:rsidRPr="000F1D13" w:rsidRDefault="000F1D13" w:rsidP="000F1D13">
            <w:pPr>
              <w:pStyle w:val="ListParagraph"/>
              <w:autoSpaceDE w:val="0"/>
              <w:autoSpaceDN w:val="0"/>
              <w:adjustRightInd w:val="0"/>
              <w:spacing w:line="360" w:lineRule="auto"/>
              <w:ind w:left="752"/>
              <w:jc w:val="both"/>
              <w:rPr>
                <w:rFonts w:ascii="Trebuchet MS" w:hAnsi="Trebuchet MS"/>
                <w:color w:val="000000" w:themeColor="text1"/>
                <w:lang w:val="en-US"/>
              </w:rPr>
            </w:pPr>
          </w:p>
          <w:p w14:paraId="45900CE2" w14:textId="77777777" w:rsidR="000F1D13" w:rsidRPr="000F1D13" w:rsidRDefault="000F1D13">
            <w:pPr>
              <w:numPr>
                <w:ilvl w:val="0"/>
                <w:numId w:val="43"/>
              </w:numPr>
              <w:autoSpaceDE w:val="0"/>
              <w:autoSpaceDN w:val="0"/>
              <w:adjustRightInd w:val="0"/>
              <w:spacing w:line="360" w:lineRule="auto"/>
              <w:jc w:val="both"/>
              <w:rPr>
                <w:rFonts w:ascii="Trebuchet MS" w:hAnsi="Trebuchet MS"/>
                <w:b/>
                <w:bCs/>
                <w:color w:val="000000" w:themeColor="text1"/>
                <w:u w:val="single"/>
                <w:lang w:val="en-US"/>
              </w:rPr>
            </w:pPr>
            <w:r w:rsidRPr="000F1D13">
              <w:rPr>
                <w:rFonts w:ascii="Trebuchet MS" w:hAnsi="Trebuchet MS"/>
                <w:b/>
                <w:bCs/>
                <w:color w:val="000000" w:themeColor="text1"/>
                <w:u w:val="single"/>
                <w:lang w:val="en-US"/>
              </w:rPr>
              <w:t xml:space="preserve">Economia </w:t>
            </w:r>
            <w:proofErr w:type="spellStart"/>
            <w:r w:rsidRPr="000F1D13">
              <w:rPr>
                <w:rFonts w:ascii="Trebuchet MS" w:hAnsi="Trebuchet MS"/>
                <w:b/>
                <w:bCs/>
                <w:color w:val="000000" w:themeColor="text1"/>
                <w:u w:val="single"/>
                <w:lang w:val="en-US"/>
              </w:rPr>
              <w:t>circulară</w:t>
            </w:r>
            <w:proofErr w:type="spellEnd"/>
            <w:r w:rsidRPr="000F1D13">
              <w:rPr>
                <w:rFonts w:ascii="Trebuchet MS" w:hAnsi="Trebuchet MS"/>
                <w:b/>
                <w:bCs/>
                <w:color w:val="000000" w:themeColor="text1"/>
                <w:u w:val="single"/>
                <w:lang w:val="en-US"/>
              </w:rPr>
              <w:t xml:space="preserve">, </w:t>
            </w:r>
            <w:proofErr w:type="spellStart"/>
            <w:r w:rsidRPr="000F1D13">
              <w:rPr>
                <w:rFonts w:ascii="Trebuchet MS" w:hAnsi="Trebuchet MS"/>
                <w:b/>
                <w:bCs/>
                <w:color w:val="000000" w:themeColor="text1"/>
                <w:u w:val="single"/>
                <w:lang w:val="en-US"/>
              </w:rPr>
              <w:t>inclusiv</w:t>
            </w:r>
            <w:proofErr w:type="spellEnd"/>
            <w:r w:rsidRPr="000F1D13">
              <w:rPr>
                <w:rFonts w:ascii="Trebuchet MS" w:hAnsi="Trebuchet MS"/>
                <w:b/>
                <w:bCs/>
                <w:color w:val="000000" w:themeColor="text1"/>
                <w:u w:val="single"/>
                <w:lang w:val="en-US"/>
              </w:rPr>
              <w:t xml:space="preserve"> </w:t>
            </w:r>
            <w:proofErr w:type="spellStart"/>
            <w:r w:rsidRPr="000F1D13">
              <w:rPr>
                <w:rFonts w:ascii="Trebuchet MS" w:hAnsi="Trebuchet MS"/>
                <w:b/>
                <w:bCs/>
                <w:color w:val="000000" w:themeColor="text1"/>
                <w:u w:val="single"/>
                <w:lang w:val="en-US"/>
              </w:rPr>
              <w:t>prevenirea</w:t>
            </w:r>
            <w:proofErr w:type="spellEnd"/>
            <w:r w:rsidRPr="000F1D13">
              <w:rPr>
                <w:rFonts w:ascii="Trebuchet MS" w:hAnsi="Trebuchet MS"/>
                <w:b/>
                <w:bCs/>
                <w:color w:val="000000" w:themeColor="text1"/>
                <w:u w:val="single"/>
                <w:lang w:val="en-US"/>
              </w:rPr>
              <w:t xml:space="preserve"> </w:t>
            </w:r>
            <w:proofErr w:type="spellStart"/>
            <w:r w:rsidRPr="000F1D13">
              <w:rPr>
                <w:rFonts w:ascii="Trebuchet MS" w:hAnsi="Trebuchet MS"/>
                <w:b/>
                <w:bCs/>
                <w:color w:val="000000" w:themeColor="text1"/>
                <w:u w:val="single"/>
                <w:lang w:val="en-US"/>
              </w:rPr>
              <w:t>și</w:t>
            </w:r>
            <w:proofErr w:type="spellEnd"/>
            <w:r w:rsidRPr="000F1D13">
              <w:rPr>
                <w:rFonts w:ascii="Trebuchet MS" w:hAnsi="Trebuchet MS"/>
                <w:b/>
                <w:bCs/>
                <w:color w:val="000000" w:themeColor="text1"/>
                <w:u w:val="single"/>
                <w:lang w:val="en-US"/>
              </w:rPr>
              <w:t xml:space="preserve"> </w:t>
            </w:r>
            <w:proofErr w:type="spellStart"/>
            <w:r w:rsidRPr="000F1D13">
              <w:rPr>
                <w:rFonts w:ascii="Trebuchet MS" w:hAnsi="Trebuchet MS"/>
                <w:b/>
                <w:bCs/>
                <w:color w:val="000000" w:themeColor="text1"/>
                <w:u w:val="single"/>
                <w:lang w:val="en-US"/>
              </w:rPr>
              <w:t>reciclarea</w:t>
            </w:r>
            <w:proofErr w:type="spellEnd"/>
            <w:r w:rsidRPr="000F1D13">
              <w:rPr>
                <w:rFonts w:ascii="Trebuchet MS" w:hAnsi="Trebuchet MS"/>
                <w:b/>
                <w:bCs/>
                <w:color w:val="000000" w:themeColor="text1"/>
                <w:u w:val="single"/>
                <w:lang w:val="en-US"/>
              </w:rPr>
              <w:t xml:space="preserve"> </w:t>
            </w:r>
            <w:proofErr w:type="spellStart"/>
            <w:r w:rsidRPr="000F1D13">
              <w:rPr>
                <w:rFonts w:ascii="Trebuchet MS" w:hAnsi="Trebuchet MS"/>
                <w:b/>
                <w:bCs/>
                <w:color w:val="000000" w:themeColor="text1"/>
                <w:u w:val="single"/>
                <w:lang w:val="en-US"/>
              </w:rPr>
              <w:t>deșeurilor</w:t>
            </w:r>
            <w:proofErr w:type="spellEnd"/>
            <w:r w:rsidRPr="000F1D13">
              <w:rPr>
                <w:rFonts w:ascii="Trebuchet MS" w:hAnsi="Trebuchet MS"/>
                <w:b/>
                <w:bCs/>
                <w:color w:val="000000" w:themeColor="text1"/>
                <w:u w:val="single"/>
                <w:lang w:val="en-US"/>
              </w:rPr>
              <w:t xml:space="preserve"> </w:t>
            </w:r>
          </w:p>
          <w:p w14:paraId="424B2373" w14:textId="77777777" w:rsidR="000F1D13" w:rsidRPr="000F1D13" w:rsidRDefault="000F1D13">
            <w:pPr>
              <w:numPr>
                <w:ilvl w:val="0"/>
                <w:numId w:val="9"/>
              </w:numPr>
              <w:autoSpaceDE w:val="0"/>
              <w:autoSpaceDN w:val="0"/>
              <w:adjustRightInd w:val="0"/>
              <w:spacing w:line="360" w:lineRule="auto"/>
              <w:ind w:left="752"/>
              <w:jc w:val="both"/>
              <w:rPr>
                <w:rFonts w:ascii="Trebuchet MS" w:hAnsi="Trebuchet MS"/>
                <w:color w:val="000000" w:themeColor="text1"/>
                <w:lang w:val="en-US"/>
              </w:rPr>
            </w:pPr>
            <w:bookmarkStart w:id="49" w:name="_Hlk135915093"/>
            <w:proofErr w:type="spellStart"/>
            <w:r w:rsidRPr="000F1D13">
              <w:rPr>
                <w:rFonts w:ascii="Trebuchet MS" w:hAnsi="Trebuchet MS"/>
                <w:color w:val="000000" w:themeColor="text1"/>
                <w:lang w:val="en-US"/>
              </w:rPr>
              <w:t>gestionarea</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deşeurilor</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rezultate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în</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toate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etapele</w:t>
            </w:r>
            <w:proofErr w:type="spellEnd"/>
            <w:r w:rsidRPr="000F1D13">
              <w:rPr>
                <w:rFonts w:ascii="Trebuchet MS" w:hAnsi="Trebuchet MS"/>
                <w:color w:val="000000" w:themeColor="text1"/>
                <w:lang w:val="en-US"/>
              </w:rPr>
              <w:t xml:space="preserve"> se </w:t>
            </w:r>
            <w:proofErr w:type="spellStart"/>
            <w:r w:rsidRPr="000F1D13">
              <w:rPr>
                <w:rFonts w:ascii="Trebuchet MS" w:hAnsi="Trebuchet MS"/>
                <w:color w:val="000000" w:themeColor="text1"/>
                <w:lang w:val="en-US"/>
              </w:rPr>
              <w:t>va</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realiza</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în</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linie</w:t>
            </w:r>
            <w:proofErr w:type="spellEnd"/>
            <w:r w:rsidRPr="000F1D13">
              <w:rPr>
                <w:rFonts w:ascii="Trebuchet MS" w:hAnsi="Trebuchet MS"/>
                <w:color w:val="000000" w:themeColor="text1"/>
                <w:lang w:val="en-US"/>
              </w:rPr>
              <w:t xml:space="preserve"> cu </w:t>
            </w:r>
            <w:proofErr w:type="spellStart"/>
            <w:r w:rsidRPr="000F1D13">
              <w:rPr>
                <w:rFonts w:ascii="Trebuchet MS" w:hAnsi="Trebuchet MS"/>
                <w:color w:val="000000" w:themeColor="text1"/>
                <w:lang w:val="en-US"/>
              </w:rPr>
              <w:t>obiectivele</w:t>
            </w:r>
            <w:proofErr w:type="spellEnd"/>
            <w:r w:rsidRPr="000F1D13">
              <w:rPr>
                <w:rFonts w:ascii="Trebuchet MS" w:hAnsi="Trebuchet MS"/>
                <w:color w:val="000000" w:themeColor="text1"/>
                <w:lang w:val="en-US"/>
              </w:rPr>
              <w:t xml:space="preserve"> de </w:t>
            </w:r>
            <w:proofErr w:type="spellStart"/>
            <w:r w:rsidRPr="000F1D13">
              <w:rPr>
                <w:rFonts w:ascii="Trebuchet MS" w:hAnsi="Trebuchet MS"/>
                <w:color w:val="000000" w:themeColor="text1"/>
                <w:lang w:val="en-US"/>
              </w:rPr>
              <w:t>reducere</w:t>
            </w:r>
            <w:proofErr w:type="spellEnd"/>
            <w:r w:rsidRPr="000F1D13">
              <w:rPr>
                <w:rFonts w:ascii="Trebuchet MS" w:hAnsi="Trebuchet MS"/>
                <w:color w:val="000000" w:themeColor="text1"/>
                <w:lang w:val="en-US"/>
              </w:rPr>
              <w:t xml:space="preserve"> a </w:t>
            </w:r>
            <w:proofErr w:type="spellStart"/>
            <w:r w:rsidRPr="000F1D13">
              <w:rPr>
                <w:rFonts w:ascii="Trebuchet MS" w:hAnsi="Trebuchet MS"/>
                <w:color w:val="000000" w:themeColor="text1"/>
                <w:lang w:val="en-US"/>
              </w:rPr>
              <w:t>cantităţilor</w:t>
            </w:r>
            <w:proofErr w:type="spellEnd"/>
            <w:r w:rsidRPr="000F1D13">
              <w:rPr>
                <w:rFonts w:ascii="Trebuchet MS" w:hAnsi="Trebuchet MS"/>
                <w:color w:val="000000" w:themeColor="text1"/>
                <w:lang w:val="en-US"/>
              </w:rPr>
              <w:t xml:space="preserve"> de </w:t>
            </w:r>
            <w:proofErr w:type="spellStart"/>
            <w:r w:rsidRPr="000F1D13">
              <w:rPr>
                <w:rFonts w:ascii="Trebuchet MS" w:hAnsi="Trebuchet MS"/>
                <w:color w:val="000000" w:themeColor="text1"/>
                <w:lang w:val="en-US"/>
              </w:rPr>
              <w:t>deşeuri</w:t>
            </w:r>
            <w:proofErr w:type="spellEnd"/>
            <w:r w:rsidRPr="000F1D13">
              <w:rPr>
                <w:rFonts w:ascii="Trebuchet MS" w:hAnsi="Trebuchet MS"/>
                <w:color w:val="000000" w:themeColor="text1"/>
                <w:lang w:val="en-US"/>
              </w:rPr>
              <w:t xml:space="preserve"> generate şi de </w:t>
            </w:r>
            <w:proofErr w:type="spellStart"/>
            <w:r w:rsidRPr="000F1D13">
              <w:rPr>
                <w:rFonts w:ascii="Trebuchet MS" w:hAnsi="Trebuchet MS"/>
                <w:color w:val="000000" w:themeColor="text1"/>
                <w:lang w:val="en-US"/>
              </w:rPr>
              <w:t>maximizare</w:t>
            </w:r>
            <w:proofErr w:type="spellEnd"/>
            <w:r w:rsidRPr="000F1D13">
              <w:rPr>
                <w:rFonts w:ascii="Trebuchet MS" w:hAnsi="Trebuchet MS"/>
                <w:color w:val="000000" w:themeColor="text1"/>
                <w:lang w:val="en-US"/>
              </w:rPr>
              <w:t xml:space="preserve"> a </w:t>
            </w:r>
            <w:proofErr w:type="spellStart"/>
            <w:r w:rsidRPr="000F1D13">
              <w:rPr>
                <w:rFonts w:ascii="Trebuchet MS" w:hAnsi="Trebuchet MS"/>
                <w:color w:val="000000" w:themeColor="text1"/>
                <w:lang w:val="en-US"/>
              </w:rPr>
              <w:t>reutilizării</w:t>
            </w:r>
            <w:proofErr w:type="spellEnd"/>
            <w:r w:rsidRPr="000F1D13">
              <w:rPr>
                <w:rFonts w:ascii="Trebuchet MS" w:hAnsi="Trebuchet MS"/>
                <w:color w:val="000000" w:themeColor="text1"/>
                <w:lang w:val="en-US"/>
              </w:rPr>
              <w:t xml:space="preserve"> şi </w:t>
            </w:r>
            <w:proofErr w:type="spellStart"/>
            <w:r w:rsidRPr="000F1D13">
              <w:rPr>
                <w:rFonts w:ascii="Trebuchet MS" w:hAnsi="Trebuchet MS"/>
                <w:color w:val="000000" w:themeColor="text1"/>
                <w:lang w:val="en-US"/>
              </w:rPr>
              <w:t>reciclării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în</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linie</w:t>
            </w:r>
            <w:proofErr w:type="spellEnd"/>
            <w:r w:rsidRPr="000F1D13">
              <w:rPr>
                <w:rFonts w:ascii="Trebuchet MS" w:hAnsi="Trebuchet MS"/>
                <w:color w:val="000000" w:themeColor="text1"/>
                <w:lang w:val="en-US"/>
              </w:rPr>
              <w:t xml:space="preserve"> cu </w:t>
            </w:r>
            <w:proofErr w:type="spellStart"/>
            <w:r w:rsidRPr="000F1D13">
              <w:rPr>
                <w:rFonts w:ascii="Trebuchet MS" w:hAnsi="Trebuchet MS"/>
                <w:color w:val="000000" w:themeColor="text1"/>
                <w:lang w:val="en-US"/>
              </w:rPr>
              <w:t>obiectivele</w:t>
            </w:r>
            <w:proofErr w:type="spellEnd"/>
            <w:r w:rsidRPr="000F1D13">
              <w:rPr>
                <w:rFonts w:ascii="Trebuchet MS" w:hAnsi="Trebuchet MS"/>
                <w:color w:val="000000" w:themeColor="text1"/>
                <w:lang w:val="en-US"/>
              </w:rPr>
              <w:t xml:space="preserve"> din </w:t>
            </w:r>
            <w:proofErr w:type="spellStart"/>
            <w:r w:rsidRPr="000F1D13">
              <w:rPr>
                <w:rFonts w:ascii="Trebuchet MS" w:hAnsi="Trebuchet MS"/>
                <w:color w:val="000000" w:themeColor="text1"/>
                <w:lang w:val="en-US"/>
              </w:rPr>
              <w:t>cadrul</w:t>
            </w:r>
            <w:proofErr w:type="spellEnd"/>
            <w:r w:rsidRPr="000F1D13">
              <w:rPr>
                <w:rFonts w:ascii="Trebuchet MS" w:hAnsi="Trebuchet MS"/>
                <w:color w:val="000000" w:themeColor="text1"/>
                <w:lang w:val="en-US"/>
              </w:rPr>
              <w:t xml:space="preserve"> general de </w:t>
            </w:r>
            <w:proofErr w:type="spellStart"/>
            <w:r w:rsidRPr="000F1D13">
              <w:rPr>
                <w:rFonts w:ascii="Trebuchet MS" w:hAnsi="Trebuchet MS"/>
                <w:color w:val="000000" w:themeColor="text1"/>
                <w:lang w:val="en-US"/>
              </w:rPr>
              <w:t>gestionare</w:t>
            </w:r>
            <w:proofErr w:type="spellEnd"/>
            <w:r w:rsidRPr="000F1D13">
              <w:rPr>
                <w:rFonts w:ascii="Trebuchet MS" w:hAnsi="Trebuchet MS"/>
                <w:color w:val="000000" w:themeColor="text1"/>
                <w:lang w:val="en-US"/>
              </w:rPr>
              <w:t xml:space="preserve"> a </w:t>
            </w:r>
            <w:proofErr w:type="spellStart"/>
            <w:r w:rsidRPr="000F1D13">
              <w:rPr>
                <w:rFonts w:ascii="Trebuchet MS" w:hAnsi="Trebuchet MS"/>
                <w:color w:val="000000" w:themeColor="text1"/>
                <w:lang w:val="en-US"/>
              </w:rPr>
              <w:t>deşeurilor</w:t>
            </w:r>
            <w:proofErr w:type="spellEnd"/>
            <w:r w:rsidRPr="000F1D13">
              <w:rPr>
                <w:rFonts w:ascii="Trebuchet MS" w:hAnsi="Trebuchet MS"/>
                <w:color w:val="000000" w:themeColor="text1"/>
                <w:lang w:val="en-US"/>
              </w:rPr>
              <w:t xml:space="preserve"> la </w:t>
            </w:r>
            <w:proofErr w:type="spellStart"/>
            <w:r w:rsidRPr="000F1D13">
              <w:rPr>
                <w:rFonts w:ascii="Trebuchet MS" w:hAnsi="Trebuchet MS"/>
                <w:color w:val="000000" w:themeColor="text1"/>
                <w:lang w:val="en-US"/>
              </w:rPr>
              <w:t>nivel</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naţional</w:t>
            </w:r>
            <w:proofErr w:type="spellEnd"/>
            <w:r w:rsidRPr="000F1D13">
              <w:rPr>
                <w:rFonts w:ascii="Trebuchet MS" w:hAnsi="Trebuchet MS"/>
                <w:color w:val="000000" w:themeColor="text1"/>
                <w:lang w:val="en-US"/>
              </w:rPr>
              <w:t xml:space="preserve"> - </w:t>
            </w:r>
            <w:proofErr w:type="spellStart"/>
            <w:r w:rsidRPr="000F1D13">
              <w:rPr>
                <w:rFonts w:ascii="Trebuchet MS" w:hAnsi="Trebuchet MS"/>
                <w:color w:val="000000" w:themeColor="text1"/>
                <w:lang w:val="en-US"/>
              </w:rPr>
              <w:t>Planul</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lastRenderedPageBreak/>
              <w:t>naţional</w:t>
            </w:r>
            <w:proofErr w:type="spellEnd"/>
            <w:r w:rsidRPr="000F1D13">
              <w:rPr>
                <w:rFonts w:ascii="Trebuchet MS" w:hAnsi="Trebuchet MS"/>
                <w:color w:val="000000" w:themeColor="text1"/>
                <w:lang w:val="en-US"/>
              </w:rPr>
              <w:t xml:space="preserve"> de </w:t>
            </w:r>
            <w:proofErr w:type="spellStart"/>
            <w:r w:rsidRPr="000F1D13">
              <w:rPr>
                <w:rFonts w:ascii="Trebuchet MS" w:hAnsi="Trebuchet MS"/>
                <w:color w:val="000000" w:themeColor="text1"/>
                <w:lang w:val="en-US"/>
              </w:rPr>
              <w:t>gestionare</w:t>
            </w:r>
            <w:proofErr w:type="spellEnd"/>
            <w:r w:rsidRPr="000F1D13">
              <w:rPr>
                <w:rFonts w:ascii="Trebuchet MS" w:hAnsi="Trebuchet MS"/>
                <w:color w:val="000000" w:themeColor="text1"/>
                <w:lang w:val="en-US"/>
              </w:rPr>
              <w:t xml:space="preserve"> a </w:t>
            </w:r>
            <w:proofErr w:type="spellStart"/>
            <w:r w:rsidRPr="000F1D13">
              <w:rPr>
                <w:rFonts w:ascii="Trebuchet MS" w:hAnsi="Trebuchet MS"/>
                <w:color w:val="000000" w:themeColor="text1"/>
                <w:lang w:val="en-US"/>
              </w:rPr>
              <w:t>deşeurilor</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aprobat</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prin</w:t>
            </w:r>
            <w:proofErr w:type="spellEnd"/>
            <w:r w:rsidRPr="000F1D13">
              <w:rPr>
                <w:rFonts w:ascii="Trebuchet MS" w:hAnsi="Trebuchet MS"/>
                <w:color w:val="000000" w:themeColor="text1"/>
                <w:lang w:val="en-US"/>
              </w:rPr>
              <w:t xml:space="preserve"> HG nr. 942/20.12.2017, </w:t>
            </w:r>
            <w:proofErr w:type="spellStart"/>
            <w:r w:rsidRPr="000F1D13">
              <w:rPr>
                <w:rFonts w:ascii="Trebuchet MS" w:hAnsi="Trebuchet MS"/>
                <w:color w:val="000000" w:themeColor="text1"/>
                <w:lang w:val="en-US"/>
              </w:rPr>
              <w:t>elaborat</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în</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baza</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Directivei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privind</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deșeurile</w:t>
            </w:r>
            <w:proofErr w:type="spellEnd"/>
            <w:r w:rsidRPr="000F1D13">
              <w:rPr>
                <w:rFonts w:ascii="Trebuchet MS" w:hAnsi="Trebuchet MS"/>
                <w:color w:val="000000" w:themeColor="text1"/>
                <w:lang w:val="en-US"/>
              </w:rPr>
              <w:t xml:space="preserve"> 2008/98/CE, </w:t>
            </w:r>
            <w:proofErr w:type="spellStart"/>
            <w:r w:rsidRPr="000F1D13">
              <w:rPr>
                <w:rFonts w:ascii="Trebuchet MS" w:hAnsi="Trebuchet MS"/>
                <w:color w:val="000000" w:themeColor="text1"/>
                <w:lang w:val="en-US"/>
              </w:rPr>
              <w:t>modificată</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prin</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Directiva</w:t>
            </w:r>
            <w:proofErr w:type="spellEnd"/>
            <w:r w:rsidRPr="000F1D13">
              <w:rPr>
                <w:rFonts w:ascii="Trebuchet MS" w:hAnsi="Trebuchet MS"/>
                <w:color w:val="000000" w:themeColor="text1"/>
                <w:lang w:val="en-US"/>
              </w:rPr>
              <w:t xml:space="preserve"> (UE) 2018/851;</w:t>
            </w:r>
          </w:p>
          <w:p w14:paraId="579BDB73" w14:textId="77777777" w:rsidR="000F1D13" w:rsidRPr="000F1D13" w:rsidRDefault="000F1D13">
            <w:pPr>
              <w:numPr>
                <w:ilvl w:val="0"/>
                <w:numId w:val="9"/>
              </w:numPr>
              <w:autoSpaceDE w:val="0"/>
              <w:autoSpaceDN w:val="0"/>
              <w:adjustRightInd w:val="0"/>
              <w:spacing w:line="360" w:lineRule="auto"/>
              <w:ind w:left="752"/>
              <w:jc w:val="both"/>
              <w:rPr>
                <w:rFonts w:ascii="Trebuchet MS" w:hAnsi="Trebuchet MS"/>
                <w:color w:val="000000" w:themeColor="text1"/>
                <w:lang w:val="en-US"/>
              </w:rPr>
            </w:pPr>
            <w:proofErr w:type="spellStart"/>
            <w:r w:rsidRPr="000F1D13">
              <w:rPr>
                <w:rFonts w:ascii="Trebuchet MS" w:hAnsi="Trebuchet MS"/>
                <w:color w:val="000000" w:themeColor="text1"/>
                <w:lang w:val="en-US"/>
              </w:rPr>
              <w:t>Pentru</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activităţile</w:t>
            </w:r>
            <w:proofErr w:type="spellEnd"/>
            <w:r w:rsidRPr="000F1D13">
              <w:rPr>
                <w:rFonts w:ascii="Trebuchet MS" w:hAnsi="Trebuchet MS"/>
                <w:color w:val="000000" w:themeColor="text1"/>
                <w:lang w:val="en-US"/>
              </w:rPr>
              <w:t xml:space="preserve"> care </w:t>
            </w:r>
            <w:proofErr w:type="spellStart"/>
            <w:r w:rsidRPr="000F1D13">
              <w:rPr>
                <w:rFonts w:ascii="Trebuchet MS" w:hAnsi="Trebuchet MS"/>
                <w:color w:val="000000" w:themeColor="text1"/>
                <w:lang w:val="en-US"/>
              </w:rPr>
              <w:t>implică</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lucrări</w:t>
            </w:r>
            <w:proofErr w:type="spellEnd"/>
            <w:r w:rsidRPr="000F1D13">
              <w:rPr>
                <w:rFonts w:ascii="Trebuchet MS" w:hAnsi="Trebuchet MS"/>
                <w:color w:val="000000" w:themeColor="text1"/>
                <w:lang w:val="en-US"/>
              </w:rPr>
              <w:t xml:space="preserve"> de </w:t>
            </w:r>
            <w:proofErr w:type="spellStart"/>
            <w:r w:rsidRPr="000F1D13">
              <w:rPr>
                <w:rFonts w:ascii="Trebuchet MS" w:hAnsi="Trebuchet MS"/>
                <w:color w:val="000000" w:themeColor="text1"/>
                <w:lang w:val="en-US"/>
              </w:rPr>
              <w:t>construire</w:t>
            </w:r>
            <w:proofErr w:type="spellEnd"/>
            <w:r w:rsidRPr="000F1D13">
              <w:rPr>
                <w:rFonts w:ascii="Trebuchet MS" w:hAnsi="Trebuchet MS"/>
                <w:color w:val="000000" w:themeColor="text1"/>
                <w:lang w:val="en-US"/>
              </w:rPr>
              <w:t xml:space="preserve">, pe </w:t>
            </w:r>
            <w:proofErr w:type="spellStart"/>
            <w:r w:rsidRPr="000F1D13">
              <w:rPr>
                <w:rFonts w:ascii="Trebuchet MS" w:hAnsi="Trebuchet MS"/>
                <w:color w:val="000000" w:themeColor="text1"/>
                <w:lang w:val="en-US"/>
              </w:rPr>
              <w:t>perioada</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executării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acestora</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constructorii</w:t>
            </w:r>
            <w:proofErr w:type="spellEnd"/>
            <w:r w:rsidRPr="000F1D13">
              <w:rPr>
                <w:rFonts w:ascii="Trebuchet MS" w:hAnsi="Trebuchet MS"/>
                <w:color w:val="000000" w:themeColor="text1"/>
                <w:lang w:val="en-US"/>
              </w:rPr>
              <w:t xml:space="preserve"> se </w:t>
            </w:r>
            <w:proofErr w:type="spellStart"/>
            <w:r w:rsidRPr="000F1D13">
              <w:rPr>
                <w:rFonts w:ascii="Trebuchet MS" w:hAnsi="Trebuchet MS"/>
                <w:color w:val="000000" w:themeColor="text1"/>
                <w:lang w:val="en-US"/>
              </w:rPr>
              <w:t>vor</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asigura</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că</w:t>
            </w:r>
            <w:proofErr w:type="spellEnd"/>
            <w:r w:rsidRPr="000F1D13">
              <w:rPr>
                <w:rFonts w:ascii="Trebuchet MS" w:hAnsi="Trebuchet MS"/>
                <w:color w:val="000000" w:themeColor="text1"/>
                <w:lang w:val="en-US"/>
              </w:rPr>
              <w:t xml:space="preserve"> o </w:t>
            </w:r>
            <w:proofErr w:type="spellStart"/>
            <w:r w:rsidRPr="000F1D13">
              <w:rPr>
                <w:rFonts w:ascii="Trebuchet MS" w:hAnsi="Trebuchet MS"/>
                <w:color w:val="000000" w:themeColor="text1"/>
                <w:lang w:val="en-US"/>
              </w:rPr>
              <w:t>parte</w:t>
            </w:r>
            <w:proofErr w:type="spellEnd"/>
            <w:r w:rsidRPr="000F1D13">
              <w:rPr>
                <w:rFonts w:ascii="Trebuchet MS" w:hAnsi="Trebuchet MS"/>
                <w:color w:val="000000" w:themeColor="text1"/>
                <w:lang w:val="en-US"/>
              </w:rPr>
              <w:t xml:space="preserve"> din </w:t>
            </w:r>
            <w:proofErr w:type="spellStart"/>
            <w:r w:rsidRPr="000F1D13">
              <w:rPr>
                <w:rFonts w:ascii="Trebuchet MS" w:hAnsi="Trebuchet MS"/>
                <w:color w:val="000000" w:themeColor="text1"/>
                <w:lang w:val="en-US"/>
              </w:rPr>
              <w:t>deșeurile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nepericuloase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rezultate</w:t>
            </w:r>
            <w:proofErr w:type="spellEnd"/>
            <w:r w:rsidRPr="000F1D13">
              <w:rPr>
                <w:rFonts w:ascii="Trebuchet MS" w:hAnsi="Trebuchet MS"/>
                <w:color w:val="000000" w:themeColor="text1"/>
                <w:lang w:val="en-US"/>
              </w:rPr>
              <w:t xml:space="preserve"> din </w:t>
            </w:r>
            <w:proofErr w:type="spellStart"/>
            <w:r w:rsidRPr="000F1D13">
              <w:rPr>
                <w:rFonts w:ascii="Trebuchet MS" w:hAnsi="Trebuchet MS"/>
                <w:color w:val="000000" w:themeColor="text1"/>
                <w:lang w:val="en-US"/>
              </w:rPr>
              <w:t>construcții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și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desființări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vor</w:t>
            </w:r>
            <w:proofErr w:type="spellEnd"/>
            <w:r w:rsidRPr="000F1D13">
              <w:rPr>
                <w:rFonts w:ascii="Trebuchet MS" w:hAnsi="Trebuchet MS"/>
                <w:color w:val="000000" w:themeColor="text1"/>
                <w:lang w:val="en-US"/>
              </w:rPr>
              <w:t xml:space="preserve"> fi </w:t>
            </w:r>
            <w:proofErr w:type="spellStart"/>
            <w:r w:rsidRPr="000F1D13">
              <w:rPr>
                <w:rFonts w:ascii="Trebuchet MS" w:hAnsi="Trebuchet MS"/>
                <w:color w:val="000000" w:themeColor="text1"/>
                <w:lang w:val="en-US"/>
              </w:rPr>
              <w:t>sortate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pentru</w:t>
            </w:r>
            <w:proofErr w:type="spellEnd"/>
            <w:r w:rsidRPr="000F1D13">
              <w:rPr>
                <w:rFonts w:ascii="Trebuchet MS" w:hAnsi="Trebuchet MS"/>
                <w:color w:val="000000" w:themeColor="text1"/>
                <w:lang w:val="en-US"/>
              </w:rPr>
              <w:t xml:space="preserve"> a </w:t>
            </w:r>
            <w:proofErr w:type="spellStart"/>
            <w:r w:rsidRPr="000F1D13">
              <w:rPr>
                <w:rFonts w:ascii="Trebuchet MS" w:hAnsi="Trebuchet MS"/>
                <w:color w:val="000000" w:themeColor="text1"/>
                <w:lang w:val="en-US"/>
              </w:rPr>
              <w:t>facilita</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reutilizarea</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și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reciclarea</w:t>
            </w:r>
            <w:proofErr w:type="spellEnd"/>
            <w:r w:rsidRPr="000F1D13">
              <w:rPr>
                <w:rFonts w:ascii="Trebuchet MS" w:hAnsi="Trebuchet MS"/>
                <w:color w:val="000000" w:themeColor="text1"/>
                <w:lang w:val="en-US"/>
              </w:rPr>
              <w:t>;</w:t>
            </w:r>
          </w:p>
          <w:p w14:paraId="113EC178" w14:textId="77777777" w:rsidR="000F1D13" w:rsidRPr="000F1D13" w:rsidRDefault="000F1D13">
            <w:pPr>
              <w:numPr>
                <w:ilvl w:val="0"/>
                <w:numId w:val="9"/>
              </w:numPr>
              <w:autoSpaceDE w:val="0"/>
              <w:autoSpaceDN w:val="0"/>
              <w:adjustRightInd w:val="0"/>
              <w:spacing w:line="360" w:lineRule="auto"/>
              <w:ind w:left="752"/>
              <w:jc w:val="both"/>
              <w:rPr>
                <w:rFonts w:ascii="Trebuchet MS" w:hAnsi="Trebuchet MS"/>
                <w:color w:val="000000" w:themeColor="text1"/>
                <w:lang w:val="en-US"/>
              </w:rPr>
            </w:pPr>
            <w:proofErr w:type="spellStart"/>
            <w:r w:rsidRPr="000F1D13">
              <w:rPr>
                <w:rFonts w:ascii="Trebuchet MS" w:hAnsi="Trebuchet MS"/>
                <w:color w:val="000000" w:themeColor="text1"/>
                <w:lang w:val="en-US"/>
              </w:rPr>
              <w:t>asigurarea</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gestionării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deşeurilor</w:t>
            </w:r>
            <w:proofErr w:type="spellEnd"/>
            <w:r w:rsidRPr="000F1D13">
              <w:rPr>
                <w:rFonts w:ascii="Trebuchet MS" w:hAnsi="Trebuchet MS"/>
                <w:color w:val="000000" w:themeColor="text1"/>
                <w:lang w:val="en-US"/>
              </w:rPr>
              <w:t xml:space="preserve"> din </w:t>
            </w:r>
            <w:proofErr w:type="spellStart"/>
            <w:r w:rsidRPr="000F1D13">
              <w:rPr>
                <w:rFonts w:ascii="Trebuchet MS" w:hAnsi="Trebuchet MS"/>
                <w:color w:val="000000" w:themeColor="text1"/>
                <w:lang w:val="en-US"/>
              </w:rPr>
              <w:t>construcţii</w:t>
            </w:r>
            <w:proofErr w:type="spellEnd"/>
            <w:r w:rsidRPr="000F1D13">
              <w:rPr>
                <w:rFonts w:ascii="Trebuchet MS" w:hAnsi="Trebuchet MS"/>
                <w:color w:val="000000" w:themeColor="text1"/>
                <w:lang w:val="en-US"/>
              </w:rPr>
              <w:t xml:space="preserve"> şi </w:t>
            </w:r>
            <w:proofErr w:type="spellStart"/>
            <w:r w:rsidRPr="000F1D13">
              <w:rPr>
                <w:rFonts w:ascii="Trebuchet MS" w:hAnsi="Trebuchet MS"/>
                <w:color w:val="000000" w:themeColor="text1"/>
                <w:lang w:val="en-US"/>
              </w:rPr>
              <w:t>desfiinţări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astfel</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încât</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să</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atingă</w:t>
            </w:r>
            <w:proofErr w:type="spellEnd"/>
            <w:r w:rsidRPr="000F1D13">
              <w:rPr>
                <w:rFonts w:ascii="Trebuchet MS" w:hAnsi="Trebuchet MS"/>
                <w:color w:val="000000" w:themeColor="text1"/>
                <w:lang w:val="en-US"/>
              </w:rPr>
              <w:t xml:space="preserve"> un </w:t>
            </w:r>
            <w:proofErr w:type="spellStart"/>
            <w:r w:rsidRPr="000F1D13">
              <w:rPr>
                <w:rFonts w:ascii="Trebuchet MS" w:hAnsi="Trebuchet MS"/>
                <w:color w:val="000000" w:themeColor="text1"/>
                <w:lang w:val="en-US"/>
              </w:rPr>
              <w:t>nivel</w:t>
            </w:r>
            <w:proofErr w:type="spellEnd"/>
            <w:r w:rsidRPr="000F1D13">
              <w:rPr>
                <w:rFonts w:ascii="Trebuchet MS" w:hAnsi="Trebuchet MS"/>
                <w:color w:val="000000" w:themeColor="text1"/>
                <w:lang w:val="en-US"/>
              </w:rPr>
              <w:t xml:space="preserve"> de </w:t>
            </w:r>
            <w:proofErr w:type="spellStart"/>
            <w:r w:rsidRPr="000F1D13">
              <w:rPr>
                <w:rFonts w:ascii="Trebuchet MS" w:hAnsi="Trebuchet MS"/>
                <w:color w:val="000000" w:themeColor="text1"/>
                <w:lang w:val="en-US"/>
              </w:rPr>
              <w:t>pregătire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pentru</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reutilizare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reciclare</w:t>
            </w:r>
            <w:proofErr w:type="spellEnd"/>
            <w:r w:rsidRPr="000F1D13">
              <w:rPr>
                <w:rFonts w:ascii="Trebuchet MS" w:hAnsi="Trebuchet MS"/>
                <w:color w:val="000000" w:themeColor="text1"/>
                <w:lang w:val="en-US"/>
              </w:rPr>
              <w:t xml:space="preserve"> şi </w:t>
            </w:r>
            <w:proofErr w:type="spellStart"/>
            <w:r w:rsidRPr="000F1D13">
              <w:rPr>
                <w:rFonts w:ascii="Trebuchet MS" w:hAnsi="Trebuchet MS"/>
                <w:color w:val="000000" w:themeColor="text1"/>
                <w:lang w:val="en-US"/>
              </w:rPr>
              <w:t>alte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operaţiuni</w:t>
            </w:r>
            <w:proofErr w:type="spellEnd"/>
            <w:r w:rsidRPr="000F1D13">
              <w:rPr>
                <w:rFonts w:ascii="Trebuchet MS" w:hAnsi="Trebuchet MS"/>
                <w:color w:val="000000" w:themeColor="text1"/>
                <w:lang w:val="en-US"/>
              </w:rPr>
              <w:t xml:space="preserve"> de </w:t>
            </w:r>
            <w:proofErr w:type="spellStart"/>
            <w:r w:rsidRPr="000F1D13">
              <w:rPr>
                <w:rFonts w:ascii="Trebuchet MS" w:hAnsi="Trebuchet MS"/>
                <w:color w:val="000000" w:themeColor="text1"/>
                <w:lang w:val="en-US"/>
              </w:rPr>
              <w:t>valorificare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materială</w:t>
            </w:r>
            <w:proofErr w:type="spellEnd"/>
            <w:r w:rsidRPr="000F1D13">
              <w:rPr>
                <w:rFonts w:ascii="Trebuchet MS" w:hAnsi="Trebuchet MS"/>
                <w:color w:val="000000" w:themeColor="text1"/>
                <w:lang w:val="en-US"/>
              </w:rPr>
              <w:t xml:space="preserve">, de minimum 70% din masa </w:t>
            </w:r>
            <w:proofErr w:type="spellStart"/>
            <w:r w:rsidRPr="000F1D13">
              <w:rPr>
                <w:rFonts w:ascii="Trebuchet MS" w:hAnsi="Trebuchet MS"/>
                <w:color w:val="000000" w:themeColor="text1"/>
                <w:lang w:val="en-US"/>
              </w:rPr>
              <w:t>deşeurilor</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nepericuloase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provenite</w:t>
            </w:r>
            <w:proofErr w:type="spellEnd"/>
            <w:r w:rsidRPr="000F1D13">
              <w:rPr>
                <w:rFonts w:ascii="Trebuchet MS" w:hAnsi="Trebuchet MS"/>
                <w:color w:val="000000" w:themeColor="text1"/>
                <w:lang w:val="en-US"/>
              </w:rPr>
              <w:t xml:space="preserve"> din </w:t>
            </w:r>
            <w:proofErr w:type="spellStart"/>
            <w:r w:rsidRPr="000F1D13">
              <w:rPr>
                <w:rFonts w:ascii="Trebuchet MS" w:hAnsi="Trebuchet MS"/>
                <w:color w:val="000000" w:themeColor="text1"/>
                <w:lang w:val="en-US"/>
              </w:rPr>
              <w:t>activităţi</w:t>
            </w:r>
            <w:proofErr w:type="spellEnd"/>
            <w:r w:rsidRPr="000F1D13">
              <w:rPr>
                <w:rFonts w:ascii="Trebuchet MS" w:hAnsi="Trebuchet MS"/>
                <w:color w:val="000000" w:themeColor="text1"/>
                <w:lang w:val="en-US"/>
              </w:rPr>
              <w:t xml:space="preserve"> de </w:t>
            </w:r>
            <w:proofErr w:type="spellStart"/>
            <w:r w:rsidRPr="000F1D13">
              <w:rPr>
                <w:rFonts w:ascii="Trebuchet MS" w:hAnsi="Trebuchet MS"/>
                <w:color w:val="000000" w:themeColor="text1"/>
                <w:lang w:val="en-US"/>
              </w:rPr>
              <w:t>construcţie</w:t>
            </w:r>
            <w:proofErr w:type="spellEnd"/>
            <w:r w:rsidRPr="000F1D13">
              <w:rPr>
                <w:rFonts w:ascii="Trebuchet MS" w:hAnsi="Trebuchet MS"/>
                <w:color w:val="000000" w:themeColor="text1"/>
                <w:lang w:val="en-US"/>
              </w:rPr>
              <w:t xml:space="preserve"> şi </w:t>
            </w:r>
            <w:proofErr w:type="spellStart"/>
            <w:r w:rsidRPr="000F1D13">
              <w:rPr>
                <w:rFonts w:ascii="Trebuchet MS" w:hAnsi="Trebuchet MS"/>
                <w:color w:val="000000" w:themeColor="text1"/>
                <w:lang w:val="en-US"/>
              </w:rPr>
              <w:t>desfiinţări</w:t>
            </w:r>
            <w:proofErr w:type="spellEnd"/>
            <w:r w:rsidRPr="000F1D13">
              <w:rPr>
                <w:rFonts w:ascii="Trebuchet MS" w:hAnsi="Trebuchet MS"/>
                <w:color w:val="000000" w:themeColor="text1"/>
                <w:lang w:val="en-US"/>
              </w:rPr>
              <w:t xml:space="preserve">, cu </w:t>
            </w:r>
            <w:proofErr w:type="spellStart"/>
            <w:r w:rsidRPr="000F1D13">
              <w:rPr>
                <w:rFonts w:ascii="Trebuchet MS" w:hAnsi="Trebuchet MS"/>
                <w:color w:val="000000" w:themeColor="text1"/>
                <w:lang w:val="en-US"/>
              </w:rPr>
              <w:t>excepţia</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materialelor</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geologice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naturale</w:t>
            </w:r>
            <w:proofErr w:type="spellEnd"/>
            <w:r w:rsidRPr="000F1D13">
              <w:rPr>
                <w:rFonts w:ascii="Trebuchet MS" w:hAnsi="Trebuchet MS"/>
                <w:color w:val="000000" w:themeColor="text1"/>
                <w:lang w:val="en-US"/>
              </w:rPr>
              <w:t xml:space="preserve"> definite la </w:t>
            </w:r>
            <w:proofErr w:type="spellStart"/>
            <w:r w:rsidRPr="000F1D13">
              <w:rPr>
                <w:rFonts w:ascii="Trebuchet MS" w:hAnsi="Trebuchet MS"/>
                <w:color w:val="000000" w:themeColor="text1"/>
                <w:lang w:val="en-US"/>
              </w:rPr>
              <w:t>categoria</w:t>
            </w:r>
            <w:proofErr w:type="spellEnd"/>
            <w:r w:rsidRPr="000F1D13">
              <w:rPr>
                <w:rFonts w:ascii="Trebuchet MS" w:hAnsi="Trebuchet MS"/>
                <w:color w:val="000000" w:themeColor="text1"/>
                <w:lang w:val="en-US"/>
              </w:rPr>
              <w:t xml:space="preserve"> 17 05 04 din </w:t>
            </w:r>
            <w:proofErr w:type="spellStart"/>
            <w:r w:rsidRPr="000F1D13">
              <w:rPr>
                <w:rFonts w:ascii="Trebuchet MS" w:hAnsi="Trebuchet MS"/>
                <w:color w:val="000000" w:themeColor="text1"/>
                <w:lang w:val="en-US"/>
              </w:rPr>
              <w:t>anexa</w:t>
            </w:r>
            <w:proofErr w:type="spellEnd"/>
            <w:r w:rsidRPr="000F1D13">
              <w:rPr>
                <w:rFonts w:ascii="Trebuchet MS" w:hAnsi="Trebuchet MS"/>
                <w:color w:val="000000" w:themeColor="text1"/>
                <w:lang w:val="en-US"/>
              </w:rPr>
              <w:t xml:space="preserve"> la </w:t>
            </w:r>
            <w:proofErr w:type="spellStart"/>
            <w:r w:rsidRPr="000F1D13">
              <w:rPr>
                <w:rFonts w:ascii="Trebuchet MS" w:hAnsi="Trebuchet MS"/>
                <w:color w:val="000000" w:themeColor="text1"/>
                <w:lang w:val="en-US"/>
              </w:rPr>
              <w:t>Decizia</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Comisiei</w:t>
            </w:r>
            <w:proofErr w:type="spellEnd"/>
            <w:r w:rsidRPr="000F1D13">
              <w:rPr>
                <w:rFonts w:ascii="Trebuchet MS" w:hAnsi="Trebuchet MS"/>
                <w:color w:val="000000" w:themeColor="text1"/>
                <w:lang w:val="en-US"/>
              </w:rPr>
              <w:t xml:space="preserve"> din 18 </w:t>
            </w:r>
            <w:proofErr w:type="spellStart"/>
            <w:r w:rsidRPr="000F1D13">
              <w:rPr>
                <w:rFonts w:ascii="Trebuchet MS" w:hAnsi="Trebuchet MS"/>
                <w:color w:val="000000" w:themeColor="text1"/>
                <w:lang w:val="en-US"/>
              </w:rPr>
              <w:t>decembrie</w:t>
            </w:r>
            <w:proofErr w:type="spellEnd"/>
            <w:r w:rsidRPr="000F1D13">
              <w:rPr>
                <w:rFonts w:ascii="Trebuchet MS" w:hAnsi="Trebuchet MS"/>
                <w:color w:val="000000" w:themeColor="text1"/>
                <w:lang w:val="en-US"/>
              </w:rPr>
              <w:t xml:space="preserve"> 2014 de </w:t>
            </w:r>
            <w:proofErr w:type="spellStart"/>
            <w:r w:rsidRPr="000F1D13">
              <w:rPr>
                <w:rFonts w:ascii="Trebuchet MS" w:hAnsi="Trebuchet MS"/>
                <w:color w:val="000000" w:themeColor="text1"/>
                <w:lang w:val="en-US"/>
              </w:rPr>
              <w:t>modificare</w:t>
            </w:r>
            <w:proofErr w:type="spellEnd"/>
            <w:r w:rsidRPr="000F1D13">
              <w:rPr>
                <w:rFonts w:ascii="Trebuchet MS" w:hAnsi="Trebuchet MS"/>
                <w:color w:val="000000" w:themeColor="text1"/>
                <w:lang w:val="en-US"/>
              </w:rPr>
              <w:t xml:space="preserve"> a </w:t>
            </w:r>
            <w:proofErr w:type="spellStart"/>
            <w:r w:rsidRPr="000F1D13">
              <w:rPr>
                <w:rFonts w:ascii="Trebuchet MS" w:hAnsi="Trebuchet MS"/>
                <w:color w:val="000000" w:themeColor="text1"/>
                <w:lang w:val="en-US"/>
              </w:rPr>
              <w:t>Deciziei</w:t>
            </w:r>
            <w:proofErr w:type="spellEnd"/>
            <w:r w:rsidRPr="000F1D13">
              <w:rPr>
                <w:rFonts w:ascii="Trebuchet MS" w:hAnsi="Trebuchet MS"/>
                <w:color w:val="000000" w:themeColor="text1"/>
                <w:lang w:val="en-US"/>
              </w:rPr>
              <w:t xml:space="preserve"> 2000/532/CE de </w:t>
            </w:r>
            <w:proofErr w:type="spellStart"/>
            <w:r w:rsidRPr="000F1D13">
              <w:rPr>
                <w:rFonts w:ascii="Trebuchet MS" w:hAnsi="Trebuchet MS"/>
                <w:color w:val="000000" w:themeColor="text1"/>
                <w:lang w:val="en-US"/>
              </w:rPr>
              <w:t>stabilire</w:t>
            </w:r>
            <w:proofErr w:type="spellEnd"/>
            <w:r w:rsidRPr="000F1D13">
              <w:rPr>
                <w:rFonts w:ascii="Trebuchet MS" w:hAnsi="Trebuchet MS"/>
                <w:color w:val="000000" w:themeColor="text1"/>
                <w:lang w:val="en-US"/>
              </w:rPr>
              <w:t xml:space="preserve"> a </w:t>
            </w:r>
            <w:proofErr w:type="spellStart"/>
            <w:r w:rsidRPr="000F1D13">
              <w:rPr>
                <w:rFonts w:ascii="Trebuchet MS" w:hAnsi="Trebuchet MS"/>
                <w:color w:val="000000" w:themeColor="text1"/>
                <w:lang w:val="en-US"/>
              </w:rPr>
              <w:t>unei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liste</w:t>
            </w:r>
            <w:proofErr w:type="spellEnd"/>
            <w:r w:rsidRPr="000F1D13">
              <w:rPr>
                <w:rFonts w:ascii="Trebuchet MS" w:hAnsi="Trebuchet MS"/>
                <w:color w:val="000000" w:themeColor="text1"/>
                <w:lang w:val="en-US"/>
              </w:rPr>
              <w:t xml:space="preserve"> de </w:t>
            </w:r>
            <w:proofErr w:type="spellStart"/>
            <w:r w:rsidRPr="000F1D13">
              <w:rPr>
                <w:rFonts w:ascii="Trebuchet MS" w:hAnsi="Trebuchet MS"/>
                <w:color w:val="000000" w:themeColor="text1"/>
                <w:lang w:val="en-US"/>
              </w:rPr>
              <w:t>deşeuri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în</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temeiul</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Directivei</w:t>
            </w:r>
            <w:proofErr w:type="spellEnd"/>
            <w:r w:rsidRPr="000F1D13">
              <w:rPr>
                <w:rFonts w:ascii="Trebuchet MS" w:hAnsi="Trebuchet MS"/>
                <w:color w:val="000000" w:themeColor="text1"/>
                <w:lang w:val="en-US"/>
              </w:rPr>
              <w:t xml:space="preserve"> 2008/98/CE a </w:t>
            </w:r>
            <w:proofErr w:type="spellStart"/>
            <w:r w:rsidRPr="000F1D13">
              <w:rPr>
                <w:rFonts w:ascii="Trebuchet MS" w:hAnsi="Trebuchet MS"/>
                <w:color w:val="000000" w:themeColor="text1"/>
                <w:lang w:val="en-US"/>
              </w:rPr>
              <w:t>Parlamentului</w:t>
            </w:r>
            <w:proofErr w:type="spellEnd"/>
            <w:r w:rsidRPr="000F1D13">
              <w:rPr>
                <w:rFonts w:ascii="Trebuchet MS" w:hAnsi="Trebuchet MS"/>
                <w:color w:val="000000" w:themeColor="text1"/>
                <w:lang w:val="en-US"/>
              </w:rPr>
              <w:t xml:space="preserve"> European şi a </w:t>
            </w:r>
            <w:proofErr w:type="spellStart"/>
            <w:r w:rsidRPr="000F1D13">
              <w:rPr>
                <w:rFonts w:ascii="Trebuchet MS" w:hAnsi="Trebuchet MS"/>
                <w:color w:val="000000" w:themeColor="text1"/>
                <w:lang w:val="en-US"/>
              </w:rPr>
              <w:t>Consiliului</w:t>
            </w:r>
            <w:proofErr w:type="spellEnd"/>
            <w:r w:rsidRPr="000F1D13">
              <w:rPr>
                <w:rFonts w:ascii="Trebuchet MS" w:hAnsi="Trebuchet MS"/>
                <w:color w:val="000000" w:themeColor="text1"/>
                <w:lang w:val="en-US"/>
              </w:rPr>
              <w:t>.</w:t>
            </w:r>
          </w:p>
          <w:p w14:paraId="5F53B2D5" w14:textId="48A59D21" w:rsidR="000F1D13" w:rsidRPr="000F1D13" w:rsidRDefault="000F1D13">
            <w:pPr>
              <w:numPr>
                <w:ilvl w:val="0"/>
                <w:numId w:val="9"/>
              </w:numPr>
              <w:autoSpaceDE w:val="0"/>
              <w:autoSpaceDN w:val="0"/>
              <w:adjustRightInd w:val="0"/>
              <w:spacing w:line="360" w:lineRule="auto"/>
              <w:ind w:left="752"/>
              <w:jc w:val="both"/>
              <w:rPr>
                <w:rFonts w:ascii="Trebuchet MS" w:hAnsi="Trebuchet MS"/>
                <w:color w:val="000000" w:themeColor="text1"/>
                <w:lang w:val="en-US"/>
              </w:rPr>
            </w:pPr>
            <w:proofErr w:type="spellStart"/>
            <w:r w:rsidRPr="000F1D13">
              <w:rPr>
                <w:rFonts w:ascii="Trebuchet MS" w:hAnsi="Trebuchet MS"/>
                <w:color w:val="000000" w:themeColor="text1"/>
                <w:lang w:val="en-US"/>
              </w:rPr>
              <w:t>În</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cazul</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achiziționări</w:t>
            </w:r>
            <w:proofErr w:type="spellEnd"/>
            <w:r w:rsidRPr="000F1D13">
              <w:rPr>
                <w:rFonts w:ascii="Trebuchet MS" w:hAnsi="Trebuchet MS"/>
                <w:color w:val="000000" w:themeColor="text1"/>
                <w:lang w:val="en-US"/>
              </w:rPr>
              <w:t xml:space="preserve"> de </w:t>
            </w:r>
            <w:proofErr w:type="spellStart"/>
            <w:r w:rsidRPr="000F1D13">
              <w:rPr>
                <w:rFonts w:ascii="Trebuchet MS" w:hAnsi="Trebuchet MS"/>
                <w:color w:val="000000" w:themeColor="text1"/>
                <w:lang w:val="en-US"/>
              </w:rPr>
              <w:t>echipamente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acestea</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vor</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respecta</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prevederile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legale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în</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vigoare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inclusiv</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standardele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europene</w:t>
            </w:r>
            <w:proofErr w:type="spellEnd"/>
            <w:r w:rsidRPr="000F1D13">
              <w:rPr>
                <w:rFonts w:ascii="Trebuchet MS" w:hAnsi="Trebuchet MS"/>
                <w:color w:val="000000" w:themeColor="text1"/>
                <w:lang w:val="en-US"/>
              </w:rPr>
              <w:t xml:space="preserve"> cu </w:t>
            </w:r>
            <w:proofErr w:type="spellStart"/>
            <w:r w:rsidRPr="000F1D13">
              <w:rPr>
                <w:rFonts w:ascii="Trebuchet MS" w:hAnsi="Trebuchet MS"/>
                <w:color w:val="000000" w:themeColor="text1"/>
                <w:lang w:val="en-US"/>
              </w:rPr>
              <w:t>privire</w:t>
            </w:r>
            <w:proofErr w:type="spellEnd"/>
            <w:r w:rsidRPr="000F1D13">
              <w:rPr>
                <w:rFonts w:ascii="Trebuchet MS" w:hAnsi="Trebuchet MS"/>
                <w:color w:val="000000" w:themeColor="text1"/>
                <w:lang w:val="en-US"/>
              </w:rPr>
              <w:t xml:space="preserve"> la </w:t>
            </w:r>
            <w:proofErr w:type="spellStart"/>
            <w:r w:rsidRPr="000F1D13">
              <w:rPr>
                <w:rFonts w:ascii="Trebuchet MS" w:hAnsi="Trebuchet MS"/>
                <w:color w:val="000000" w:themeColor="text1"/>
                <w:lang w:val="en-US"/>
              </w:rPr>
              <w:t>producerea</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acestora</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cele</w:t>
            </w:r>
            <w:proofErr w:type="spellEnd"/>
            <w:r w:rsidRPr="000F1D13">
              <w:rPr>
                <w:rFonts w:ascii="Trebuchet MS" w:hAnsi="Trebuchet MS"/>
                <w:color w:val="000000" w:themeColor="text1"/>
                <w:lang w:val="en-US"/>
              </w:rPr>
              <w:t xml:space="preserve"> legate de </w:t>
            </w:r>
            <w:proofErr w:type="spellStart"/>
            <w:r w:rsidRPr="000F1D13">
              <w:rPr>
                <w:rFonts w:ascii="Trebuchet MS" w:hAnsi="Trebuchet MS"/>
                <w:color w:val="000000" w:themeColor="text1"/>
                <w:lang w:val="en-US"/>
              </w:rPr>
              <w:t>mediu</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și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cerințele</w:t>
            </w:r>
            <w:proofErr w:type="spellEnd"/>
            <w:r w:rsidRPr="000F1D13">
              <w:rPr>
                <w:rFonts w:ascii="Trebuchet MS" w:hAnsi="Trebuchet MS"/>
                <w:color w:val="000000" w:themeColor="text1"/>
                <w:lang w:val="en-US"/>
              </w:rPr>
              <w:t xml:space="preserve"> de </w:t>
            </w:r>
            <w:proofErr w:type="spellStart"/>
            <w:r w:rsidRPr="000F1D13">
              <w:rPr>
                <w:rFonts w:ascii="Trebuchet MS" w:hAnsi="Trebuchet MS"/>
                <w:color w:val="000000" w:themeColor="text1"/>
                <w:lang w:val="en-US"/>
              </w:rPr>
              <w:t>eficiență</w:t>
            </w:r>
            <w:proofErr w:type="spellEnd"/>
            <w:r w:rsidRPr="000F1D13">
              <w:rPr>
                <w:rFonts w:ascii="Trebuchet MS" w:hAnsi="Trebuchet MS"/>
                <w:color w:val="000000" w:themeColor="text1"/>
                <w:lang w:val="en-US"/>
              </w:rPr>
              <w:t xml:space="preserve"> a </w:t>
            </w:r>
            <w:proofErr w:type="spellStart"/>
            <w:r w:rsidRPr="000F1D13">
              <w:rPr>
                <w:rFonts w:ascii="Trebuchet MS" w:hAnsi="Trebuchet MS"/>
                <w:color w:val="000000" w:themeColor="text1"/>
                <w:lang w:val="en-US"/>
              </w:rPr>
              <w:t>materialelor</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stabilite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în</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conformitate</w:t>
            </w:r>
            <w:proofErr w:type="spellEnd"/>
            <w:r w:rsidRPr="000F1D13">
              <w:rPr>
                <w:rFonts w:ascii="Trebuchet MS" w:hAnsi="Trebuchet MS"/>
                <w:color w:val="000000" w:themeColor="text1"/>
                <w:lang w:val="en-US"/>
              </w:rPr>
              <w:t xml:space="preserve"> cu </w:t>
            </w:r>
            <w:proofErr w:type="spellStart"/>
            <w:r w:rsidRPr="000F1D13">
              <w:rPr>
                <w:rFonts w:ascii="Trebuchet MS" w:hAnsi="Trebuchet MS"/>
                <w:color w:val="000000" w:themeColor="text1"/>
                <w:lang w:val="en-US"/>
              </w:rPr>
              <w:t>Directiva</w:t>
            </w:r>
            <w:proofErr w:type="spellEnd"/>
            <w:r w:rsidRPr="000F1D13">
              <w:rPr>
                <w:rFonts w:ascii="Trebuchet MS" w:hAnsi="Trebuchet MS"/>
                <w:color w:val="000000" w:themeColor="text1"/>
                <w:lang w:val="en-US"/>
              </w:rPr>
              <w:t xml:space="preserve"> 2009/125/CE. La </w:t>
            </w:r>
            <w:proofErr w:type="spellStart"/>
            <w:r w:rsidRPr="000F1D13">
              <w:rPr>
                <w:rFonts w:ascii="Trebuchet MS" w:hAnsi="Trebuchet MS"/>
                <w:color w:val="000000" w:themeColor="text1"/>
                <w:lang w:val="en-US"/>
              </w:rPr>
              <w:t>finalul</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duratei</w:t>
            </w:r>
            <w:proofErr w:type="spellEnd"/>
            <w:r w:rsidRPr="000F1D13">
              <w:rPr>
                <w:rFonts w:ascii="Trebuchet MS" w:hAnsi="Trebuchet MS"/>
                <w:color w:val="000000" w:themeColor="text1"/>
                <w:lang w:val="en-US"/>
              </w:rPr>
              <w:t xml:space="preserve"> de </w:t>
            </w:r>
            <w:proofErr w:type="spellStart"/>
            <w:r w:rsidRPr="000F1D13">
              <w:rPr>
                <w:rFonts w:ascii="Trebuchet MS" w:hAnsi="Trebuchet MS"/>
                <w:color w:val="000000" w:themeColor="text1"/>
                <w:lang w:val="en-US"/>
              </w:rPr>
              <w:t>funcționare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echipamentul</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va</w:t>
            </w:r>
            <w:proofErr w:type="spellEnd"/>
            <w:r w:rsidRPr="000F1D13">
              <w:rPr>
                <w:rFonts w:ascii="Trebuchet MS" w:hAnsi="Trebuchet MS"/>
                <w:color w:val="000000" w:themeColor="text1"/>
                <w:lang w:val="en-US"/>
              </w:rPr>
              <w:t xml:space="preserve"> fi </w:t>
            </w:r>
            <w:proofErr w:type="spellStart"/>
            <w:r w:rsidRPr="000F1D13">
              <w:rPr>
                <w:rFonts w:ascii="Trebuchet MS" w:hAnsi="Trebuchet MS"/>
                <w:color w:val="000000" w:themeColor="text1"/>
                <w:lang w:val="en-US"/>
              </w:rPr>
              <w:t>supus</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activităților</w:t>
            </w:r>
            <w:proofErr w:type="spellEnd"/>
            <w:r w:rsidRPr="000F1D13">
              <w:rPr>
                <w:rFonts w:ascii="Trebuchet MS" w:hAnsi="Trebuchet MS"/>
                <w:color w:val="000000" w:themeColor="text1"/>
                <w:lang w:val="en-US"/>
              </w:rPr>
              <w:t xml:space="preserve"> de </w:t>
            </w:r>
            <w:proofErr w:type="spellStart"/>
            <w:r w:rsidRPr="000F1D13">
              <w:rPr>
                <w:rFonts w:ascii="Trebuchet MS" w:hAnsi="Trebuchet MS"/>
                <w:color w:val="000000" w:themeColor="text1"/>
                <w:lang w:val="en-US"/>
              </w:rPr>
              <w:t>pregătire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pentru</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reutilizare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recuperare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sau</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reciclare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sau</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tratamentului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adecvat</w:t>
            </w:r>
            <w:proofErr w:type="spellEnd"/>
            <w:r w:rsidRPr="000F1D13">
              <w:rPr>
                <w:rFonts w:ascii="Trebuchet MS" w:hAnsi="Trebuchet MS"/>
                <w:color w:val="000000" w:themeColor="text1"/>
                <w:lang w:val="en-US"/>
              </w:rPr>
              <w:t xml:space="preserve">, conform </w:t>
            </w:r>
            <w:proofErr w:type="spellStart"/>
            <w:r w:rsidRPr="000F1D13">
              <w:rPr>
                <w:rFonts w:ascii="Trebuchet MS" w:hAnsi="Trebuchet MS"/>
                <w:color w:val="000000" w:themeColor="text1"/>
                <w:lang w:val="en-US"/>
              </w:rPr>
              <w:t>Anexei</w:t>
            </w:r>
            <w:proofErr w:type="spellEnd"/>
            <w:r w:rsidRPr="000F1D13">
              <w:rPr>
                <w:rFonts w:ascii="Trebuchet MS" w:hAnsi="Trebuchet MS"/>
                <w:color w:val="000000" w:themeColor="text1"/>
                <w:lang w:val="en-US"/>
              </w:rPr>
              <w:t xml:space="preserve"> VII la </w:t>
            </w:r>
            <w:proofErr w:type="spellStart"/>
            <w:r w:rsidRPr="000F1D13">
              <w:rPr>
                <w:rFonts w:ascii="Trebuchet MS" w:hAnsi="Trebuchet MS"/>
                <w:color w:val="000000" w:themeColor="text1"/>
                <w:lang w:val="en-US"/>
              </w:rPr>
              <w:t>Directiva</w:t>
            </w:r>
            <w:proofErr w:type="spellEnd"/>
            <w:r w:rsidRPr="000F1D13">
              <w:rPr>
                <w:rFonts w:ascii="Trebuchet MS" w:hAnsi="Trebuchet MS"/>
                <w:color w:val="000000" w:themeColor="text1"/>
                <w:lang w:val="en-US"/>
              </w:rPr>
              <w:t xml:space="preserve"> 2012/19/UE.</w:t>
            </w:r>
            <w:bookmarkEnd w:id="49"/>
          </w:p>
          <w:p w14:paraId="290080C1" w14:textId="77777777" w:rsidR="000F1D13" w:rsidRPr="000F1D13" w:rsidRDefault="000F1D13" w:rsidP="000F1D13">
            <w:pPr>
              <w:pStyle w:val="ListParagraph"/>
              <w:autoSpaceDE w:val="0"/>
              <w:autoSpaceDN w:val="0"/>
              <w:adjustRightInd w:val="0"/>
              <w:spacing w:line="360" w:lineRule="auto"/>
              <w:jc w:val="both"/>
              <w:rPr>
                <w:rFonts w:ascii="Trebuchet MS" w:hAnsi="Trebuchet MS"/>
                <w:color w:val="FF0000"/>
                <w:lang w:val="en-US"/>
              </w:rPr>
            </w:pPr>
          </w:p>
          <w:p w14:paraId="13582AC2" w14:textId="77777777" w:rsidR="000F1D13" w:rsidRPr="000F1D13" w:rsidRDefault="000F1D13">
            <w:pPr>
              <w:numPr>
                <w:ilvl w:val="0"/>
                <w:numId w:val="43"/>
              </w:numPr>
              <w:autoSpaceDE w:val="0"/>
              <w:autoSpaceDN w:val="0"/>
              <w:adjustRightInd w:val="0"/>
              <w:spacing w:line="360" w:lineRule="auto"/>
              <w:jc w:val="both"/>
              <w:rPr>
                <w:rFonts w:ascii="Trebuchet MS" w:hAnsi="Trebuchet MS"/>
                <w:b/>
                <w:bCs/>
                <w:color w:val="000000" w:themeColor="text1"/>
                <w:u w:val="single"/>
                <w:lang w:val="en-US"/>
              </w:rPr>
            </w:pPr>
            <w:proofErr w:type="spellStart"/>
            <w:r w:rsidRPr="000F1D13">
              <w:rPr>
                <w:rFonts w:ascii="Trebuchet MS" w:hAnsi="Trebuchet MS"/>
                <w:b/>
                <w:bCs/>
                <w:color w:val="000000" w:themeColor="text1"/>
                <w:u w:val="single"/>
                <w:lang w:val="en-US"/>
              </w:rPr>
              <w:t>Prevenirea</w:t>
            </w:r>
            <w:proofErr w:type="spellEnd"/>
            <w:r w:rsidRPr="000F1D13">
              <w:rPr>
                <w:rFonts w:ascii="Trebuchet MS" w:hAnsi="Trebuchet MS"/>
                <w:b/>
                <w:bCs/>
                <w:color w:val="000000" w:themeColor="text1"/>
                <w:u w:val="single"/>
                <w:lang w:val="en-US"/>
              </w:rPr>
              <w:t xml:space="preserve"> </w:t>
            </w:r>
            <w:proofErr w:type="spellStart"/>
            <w:r w:rsidRPr="000F1D13">
              <w:rPr>
                <w:rFonts w:ascii="Trebuchet MS" w:hAnsi="Trebuchet MS"/>
                <w:b/>
                <w:bCs/>
                <w:color w:val="000000" w:themeColor="text1"/>
                <w:u w:val="single"/>
                <w:lang w:val="en-US"/>
              </w:rPr>
              <w:t>și</w:t>
            </w:r>
            <w:proofErr w:type="spellEnd"/>
            <w:r w:rsidRPr="000F1D13">
              <w:rPr>
                <w:rFonts w:ascii="Trebuchet MS" w:hAnsi="Trebuchet MS"/>
                <w:b/>
                <w:bCs/>
                <w:color w:val="000000" w:themeColor="text1"/>
                <w:u w:val="single"/>
                <w:lang w:val="en-US"/>
              </w:rPr>
              <w:t xml:space="preserve"> </w:t>
            </w:r>
            <w:proofErr w:type="spellStart"/>
            <w:r w:rsidRPr="000F1D13">
              <w:rPr>
                <w:rFonts w:ascii="Trebuchet MS" w:hAnsi="Trebuchet MS"/>
                <w:b/>
                <w:bCs/>
                <w:color w:val="000000" w:themeColor="text1"/>
                <w:u w:val="single"/>
                <w:lang w:val="en-US"/>
              </w:rPr>
              <w:t>controlul</w:t>
            </w:r>
            <w:proofErr w:type="spellEnd"/>
            <w:r w:rsidRPr="000F1D13">
              <w:rPr>
                <w:rFonts w:ascii="Trebuchet MS" w:hAnsi="Trebuchet MS"/>
                <w:b/>
                <w:bCs/>
                <w:color w:val="000000" w:themeColor="text1"/>
                <w:u w:val="single"/>
                <w:lang w:val="en-US"/>
              </w:rPr>
              <w:t xml:space="preserve"> </w:t>
            </w:r>
            <w:proofErr w:type="spellStart"/>
            <w:r w:rsidRPr="000F1D13">
              <w:rPr>
                <w:rFonts w:ascii="Trebuchet MS" w:hAnsi="Trebuchet MS"/>
                <w:b/>
                <w:bCs/>
                <w:color w:val="000000" w:themeColor="text1"/>
                <w:u w:val="single"/>
                <w:lang w:val="en-US"/>
              </w:rPr>
              <w:t>poluării</w:t>
            </w:r>
            <w:proofErr w:type="spellEnd"/>
            <w:r w:rsidRPr="000F1D13">
              <w:rPr>
                <w:rFonts w:ascii="Trebuchet MS" w:hAnsi="Trebuchet MS"/>
                <w:b/>
                <w:bCs/>
                <w:color w:val="000000" w:themeColor="text1"/>
                <w:u w:val="single"/>
                <w:lang w:val="en-US"/>
              </w:rPr>
              <w:t xml:space="preserve"> </w:t>
            </w:r>
            <w:proofErr w:type="spellStart"/>
            <w:r w:rsidRPr="000F1D13">
              <w:rPr>
                <w:rFonts w:ascii="Trebuchet MS" w:hAnsi="Trebuchet MS"/>
                <w:b/>
                <w:bCs/>
                <w:color w:val="000000" w:themeColor="text1"/>
                <w:u w:val="single"/>
                <w:lang w:val="en-US"/>
              </w:rPr>
              <w:t>în</w:t>
            </w:r>
            <w:proofErr w:type="spellEnd"/>
            <w:r w:rsidRPr="000F1D13">
              <w:rPr>
                <w:rFonts w:ascii="Trebuchet MS" w:hAnsi="Trebuchet MS"/>
                <w:b/>
                <w:bCs/>
                <w:color w:val="000000" w:themeColor="text1"/>
                <w:u w:val="single"/>
                <w:lang w:val="en-US"/>
              </w:rPr>
              <w:t xml:space="preserve"> </w:t>
            </w:r>
            <w:proofErr w:type="spellStart"/>
            <w:r w:rsidRPr="000F1D13">
              <w:rPr>
                <w:rFonts w:ascii="Trebuchet MS" w:hAnsi="Trebuchet MS"/>
                <w:b/>
                <w:bCs/>
                <w:color w:val="000000" w:themeColor="text1"/>
                <w:u w:val="single"/>
                <w:lang w:val="en-US"/>
              </w:rPr>
              <w:t>aer</w:t>
            </w:r>
            <w:proofErr w:type="spellEnd"/>
            <w:r w:rsidRPr="000F1D13">
              <w:rPr>
                <w:rFonts w:ascii="Trebuchet MS" w:hAnsi="Trebuchet MS"/>
                <w:b/>
                <w:bCs/>
                <w:color w:val="000000" w:themeColor="text1"/>
                <w:u w:val="single"/>
                <w:lang w:val="en-US"/>
              </w:rPr>
              <w:t xml:space="preserve">, </w:t>
            </w:r>
            <w:proofErr w:type="spellStart"/>
            <w:r w:rsidRPr="000F1D13">
              <w:rPr>
                <w:rFonts w:ascii="Trebuchet MS" w:hAnsi="Trebuchet MS"/>
                <w:b/>
                <w:bCs/>
                <w:color w:val="000000" w:themeColor="text1"/>
                <w:u w:val="single"/>
                <w:lang w:val="en-US"/>
              </w:rPr>
              <w:t>apă</w:t>
            </w:r>
            <w:proofErr w:type="spellEnd"/>
            <w:r w:rsidRPr="000F1D13">
              <w:rPr>
                <w:rFonts w:ascii="Trebuchet MS" w:hAnsi="Trebuchet MS"/>
                <w:b/>
                <w:bCs/>
                <w:color w:val="000000" w:themeColor="text1"/>
                <w:u w:val="single"/>
                <w:lang w:val="en-US"/>
              </w:rPr>
              <w:t xml:space="preserve"> </w:t>
            </w:r>
            <w:proofErr w:type="spellStart"/>
            <w:r w:rsidRPr="000F1D13">
              <w:rPr>
                <w:rFonts w:ascii="Trebuchet MS" w:hAnsi="Trebuchet MS"/>
                <w:b/>
                <w:bCs/>
                <w:color w:val="000000" w:themeColor="text1"/>
                <w:u w:val="single"/>
                <w:lang w:val="en-US"/>
              </w:rPr>
              <w:t>sau</w:t>
            </w:r>
            <w:proofErr w:type="spellEnd"/>
            <w:r w:rsidRPr="000F1D13">
              <w:rPr>
                <w:rFonts w:ascii="Trebuchet MS" w:hAnsi="Trebuchet MS"/>
                <w:b/>
                <w:bCs/>
                <w:color w:val="000000" w:themeColor="text1"/>
                <w:u w:val="single"/>
                <w:lang w:val="en-US"/>
              </w:rPr>
              <w:t xml:space="preserve"> sol </w:t>
            </w:r>
          </w:p>
          <w:p w14:paraId="386D0242" w14:textId="77777777" w:rsidR="000F1D13" w:rsidRPr="000F1D13" w:rsidRDefault="000F1D13">
            <w:pPr>
              <w:numPr>
                <w:ilvl w:val="0"/>
                <w:numId w:val="9"/>
              </w:numPr>
              <w:autoSpaceDE w:val="0"/>
              <w:autoSpaceDN w:val="0"/>
              <w:adjustRightInd w:val="0"/>
              <w:spacing w:line="360" w:lineRule="auto"/>
              <w:ind w:left="752"/>
              <w:jc w:val="both"/>
              <w:rPr>
                <w:rFonts w:ascii="Trebuchet MS" w:hAnsi="Trebuchet MS"/>
                <w:color w:val="000000" w:themeColor="text1"/>
                <w:lang w:val="en-US"/>
              </w:rPr>
            </w:pPr>
            <w:proofErr w:type="spellStart"/>
            <w:proofErr w:type="gramStart"/>
            <w:r w:rsidRPr="000F1D13">
              <w:rPr>
                <w:rFonts w:ascii="Trebuchet MS" w:hAnsi="Trebuchet MS"/>
                <w:color w:val="000000" w:themeColor="text1"/>
                <w:lang w:val="en-US"/>
              </w:rPr>
              <w:t>folosirea</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componentelor</w:t>
            </w:r>
            <w:proofErr w:type="spellEnd"/>
            <w:proofErr w:type="gram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și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materialelor</w:t>
            </w:r>
            <w:proofErr w:type="spellEnd"/>
            <w:r w:rsidRPr="000F1D13">
              <w:rPr>
                <w:rFonts w:ascii="Trebuchet MS" w:hAnsi="Trebuchet MS"/>
                <w:color w:val="000000" w:themeColor="text1"/>
                <w:lang w:val="en-US"/>
              </w:rPr>
              <w:t xml:space="preserve"> de </w:t>
            </w:r>
            <w:proofErr w:type="spellStart"/>
            <w:r w:rsidRPr="000F1D13">
              <w:rPr>
                <w:rFonts w:ascii="Trebuchet MS" w:hAnsi="Trebuchet MS"/>
                <w:color w:val="000000" w:themeColor="text1"/>
                <w:lang w:val="en-US"/>
              </w:rPr>
              <w:t>construcție</w:t>
            </w:r>
            <w:proofErr w:type="spellEnd"/>
            <w:r w:rsidRPr="000F1D13">
              <w:rPr>
                <w:rFonts w:ascii="Trebuchet MS" w:hAnsi="Trebuchet MS"/>
                <w:color w:val="000000" w:themeColor="text1"/>
                <w:lang w:val="en-US"/>
              </w:rPr>
              <w:t xml:space="preserve"> care nu </w:t>
            </w:r>
            <w:proofErr w:type="spellStart"/>
            <w:r w:rsidRPr="000F1D13">
              <w:rPr>
                <w:rFonts w:ascii="Trebuchet MS" w:hAnsi="Trebuchet MS"/>
                <w:color w:val="000000" w:themeColor="text1"/>
                <w:lang w:val="en-US"/>
              </w:rPr>
              <w:t>conțin</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azbest</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și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nici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substanțe</w:t>
            </w:r>
            <w:proofErr w:type="spellEnd"/>
            <w:r w:rsidRPr="000F1D13">
              <w:rPr>
                <w:rFonts w:ascii="Trebuchet MS" w:hAnsi="Trebuchet MS"/>
                <w:color w:val="000000" w:themeColor="text1"/>
                <w:lang w:val="en-US"/>
              </w:rPr>
              <w:t xml:space="preserve"> care </w:t>
            </w:r>
            <w:proofErr w:type="spellStart"/>
            <w:r w:rsidRPr="000F1D13">
              <w:rPr>
                <w:rFonts w:ascii="Trebuchet MS" w:hAnsi="Trebuchet MS"/>
                <w:color w:val="000000" w:themeColor="text1"/>
                <w:lang w:val="en-US"/>
              </w:rPr>
              <w:t>prezintă</w:t>
            </w:r>
            <w:proofErr w:type="spellEnd"/>
            <w:r w:rsidRPr="000F1D13">
              <w:rPr>
                <w:rFonts w:ascii="Trebuchet MS" w:hAnsi="Trebuchet MS"/>
                <w:color w:val="000000" w:themeColor="text1"/>
                <w:lang w:val="en-US"/>
              </w:rPr>
              <w:t xml:space="preserve"> motive de </w:t>
            </w:r>
            <w:proofErr w:type="spellStart"/>
            <w:r w:rsidRPr="000F1D13">
              <w:rPr>
                <w:rFonts w:ascii="Trebuchet MS" w:hAnsi="Trebuchet MS"/>
                <w:color w:val="000000" w:themeColor="text1"/>
                <w:lang w:val="en-US"/>
              </w:rPr>
              <w:t>îngrijorare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deosebită</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astfel</w:t>
            </w:r>
            <w:proofErr w:type="spellEnd"/>
            <w:r w:rsidRPr="000F1D13">
              <w:rPr>
                <w:rFonts w:ascii="Trebuchet MS" w:hAnsi="Trebuchet MS"/>
                <w:color w:val="000000" w:themeColor="text1"/>
                <w:lang w:val="en-US"/>
              </w:rPr>
              <w:t xml:space="preserve"> cum au </w:t>
            </w:r>
            <w:proofErr w:type="spellStart"/>
            <w:r w:rsidRPr="000F1D13">
              <w:rPr>
                <w:rFonts w:ascii="Trebuchet MS" w:hAnsi="Trebuchet MS"/>
                <w:color w:val="000000" w:themeColor="text1"/>
                <w:lang w:val="en-US"/>
              </w:rPr>
              <w:t>fost</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identificate</w:t>
            </w:r>
            <w:proofErr w:type="spellEnd"/>
            <w:r w:rsidRPr="000F1D13">
              <w:rPr>
                <w:rFonts w:ascii="Trebuchet MS" w:hAnsi="Trebuchet MS"/>
                <w:color w:val="000000" w:themeColor="text1"/>
                <w:lang w:val="en-US"/>
              </w:rPr>
              <w:t xml:space="preserve"> pe </w:t>
            </w:r>
            <w:proofErr w:type="spellStart"/>
            <w:r w:rsidRPr="000F1D13">
              <w:rPr>
                <w:rFonts w:ascii="Trebuchet MS" w:hAnsi="Trebuchet MS"/>
                <w:color w:val="000000" w:themeColor="text1"/>
                <w:lang w:val="en-US"/>
              </w:rPr>
              <w:t>baza</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listei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substanțelor</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supuse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autorizării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prevăzute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în</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anexa</w:t>
            </w:r>
            <w:proofErr w:type="spellEnd"/>
            <w:r w:rsidRPr="000F1D13">
              <w:rPr>
                <w:rFonts w:ascii="Trebuchet MS" w:hAnsi="Trebuchet MS"/>
                <w:color w:val="000000" w:themeColor="text1"/>
                <w:lang w:val="en-US"/>
              </w:rPr>
              <w:t xml:space="preserve"> XIV la </w:t>
            </w:r>
            <w:proofErr w:type="spellStart"/>
            <w:r w:rsidRPr="000F1D13">
              <w:rPr>
                <w:rFonts w:ascii="Trebuchet MS" w:hAnsi="Trebuchet MS"/>
                <w:color w:val="000000" w:themeColor="text1"/>
                <w:lang w:val="en-US"/>
              </w:rPr>
              <w:t>Regulamentul</w:t>
            </w:r>
            <w:proofErr w:type="spellEnd"/>
            <w:r w:rsidRPr="000F1D13">
              <w:rPr>
                <w:rFonts w:ascii="Trebuchet MS" w:hAnsi="Trebuchet MS"/>
                <w:color w:val="000000" w:themeColor="text1"/>
                <w:lang w:val="en-US"/>
              </w:rPr>
              <w:t xml:space="preserve"> (CE) nr. 1907/2006 </w:t>
            </w:r>
            <w:proofErr w:type="spellStart"/>
            <w:r w:rsidRPr="000F1D13">
              <w:rPr>
                <w:rFonts w:ascii="Trebuchet MS" w:hAnsi="Trebuchet MS"/>
                <w:color w:val="000000" w:themeColor="text1"/>
                <w:lang w:val="en-US"/>
              </w:rPr>
              <w:t>și</w:t>
            </w:r>
            <w:proofErr w:type="spellEnd"/>
            <w:r w:rsidRPr="000F1D13">
              <w:rPr>
                <w:rFonts w:ascii="Trebuchet MS" w:hAnsi="Trebuchet MS"/>
                <w:color w:val="000000" w:themeColor="text1"/>
                <w:lang w:val="en-US"/>
              </w:rPr>
              <w:t xml:space="preserve"> emit </w:t>
            </w:r>
            <w:proofErr w:type="spellStart"/>
            <w:r w:rsidRPr="000F1D13">
              <w:rPr>
                <w:rFonts w:ascii="Trebuchet MS" w:hAnsi="Trebuchet MS"/>
                <w:color w:val="000000" w:themeColor="text1"/>
                <w:lang w:val="en-US"/>
              </w:rPr>
              <w:t>mai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puțin</w:t>
            </w:r>
            <w:proofErr w:type="spellEnd"/>
            <w:r w:rsidRPr="000F1D13">
              <w:rPr>
                <w:rFonts w:ascii="Trebuchet MS" w:hAnsi="Trebuchet MS"/>
                <w:color w:val="000000" w:themeColor="text1"/>
                <w:lang w:val="en-US"/>
              </w:rPr>
              <w:t xml:space="preserve"> de 0,06 mg de </w:t>
            </w:r>
            <w:proofErr w:type="spellStart"/>
            <w:r w:rsidRPr="000F1D13">
              <w:rPr>
                <w:rFonts w:ascii="Trebuchet MS" w:hAnsi="Trebuchet MS"/>
                <w:color w:val="000000" w:themeColor="text1"/>
                <w:lang w:val="en-US"/>
              </w:rPr>
              <w:t>formaldehidă</w:t>
            </w:r>
            <w:proofErr w:type="spellEnd"/>
            <w:r w:rsidRPr="000F1D13">
              <w:rPr>
                <w:rFonts w:ascii="Trebuchet MS" w:hAnsi="Trebuchet MS"/>
                <w:color w:val="000000" w:themeColor="text1"/>
                <w:lang w:val="en-US"/>
              </w:rPr>
              <w:t xml:space="preserve"> pe m3 de material </w:t>
            </w:r>
            <w:proofErr w:type="spellStart"/>
            <w:r w:rsidRPr="000F1D13">
              <w:rPr>
                <w:rFonts w:ascii="Trebuchet MS" w:hAnsi="Trebuchet MS"/>
                <w:color w:val="000000" w:themeColor="text1"/>
                <w:lang w:val="en-US"/>
              </w:rPr>
              <w:t>sau</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componentă</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și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mai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puțin</w:t>
            </w:r>
            <w:proofErr w:type="spellEnd"/>
            <w:r w:rsidRPr="000F1D13">
              <w:rPr>
                <w:rFonts w:ascii="Trebuchet MS" w:hAnsi="Trebuchet MS"/>
                <w:color w:val="000000" w:themeColor="text1"/>
                <w:lang w:val="en-US"/>
              </w:rPr>
              <w:t xml:space="preserve"> de 0,001 mg de </w:t>
            </w:r>
            <w:proofErr w:type="spellStart"/>
            <w:r w:rsidRPr="000F1D13">
              <w:rPr>
                <w:rFonts w:ascii="Trebuchet MS" w:hAnsi="Trebuchet MS"/>
                <w:color w:val="000000" w:themeColor="text1"/>
                <w:lang w:val="en-US"/>
              </w:rPr>
              <w:t>compuși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organici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volatili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cancerigeni</w:t>
            </w:r>
            <w:proofErr w:type="spellEnd"/>
            <w:r w:rsidRPr="000F1D13">
              <w:rPr>
                <w:rFonts w:ascii="Trebuchet MS" w:hAnsi="Trebuchet MS"/>
                <w:color w:val="000000" w:themeColor="text1"/>
                <w:lang w:val="en-US"/>
              </w:rPr>
              <w:t xml:space="preserve"> din </w:t>
            </w:r>
            <w:proofErr w:type="spellStart"/>
            <w:r w:rsidRPr="000F1D13">
              <w:rPr>
                <w:rFonts w:ascii="Trebuchet MS" w:hAnsi="Trebuchet MS"/>
                <w:color w:val="000000" w:themeColor="text1"/>
                <w:lang w:val="en-US"/>
              </w:rPr>
              <w:t>categoriile</w:t>
            </w:r>
            <w:proofErr w:type="spellEnd"/>
            <w:r w:rsidRPr="000F1D13">
              <w:rPr>
                <w:rFonts w:ascii="Trebuchet MS" w:hAnsi="Trebuchet MS"/>
                <w:color w:val="000000" w:themeColor="text1"/>
                <w:lang w:val="en-US"/>
              </w:rPr>
              <w:t xml:space="preserve"> 1A </w:t>
            </w:r>
            <w:proofErr w:type="spellStart"/>
            <w:r w:rsidRPr="000F1D13">
              <w:rPr>
                <w:rFonts w:ascii="Trebuchet MS" w:hAnsi="Trebuchet MS"/>
                <w:color w:val="000000" w:themeColor="text1"/>
                <w:lang w:val="en-US"/>
              </w:rPr>
              <w:t>și</w:t>
            </w:r>
            <w:proofErr w:type="spellEnd"/>
            <w:r w:rsidRPr="000F1D13">
              <w:rPr>
                <w:rFonts w:ascii="Trebuchet MS" w:hAnsi="Trebuchet MS"/>
                <w:color w:val="000000" w:themeColor="text1"/>
                <w:lang w:val="en-US"/>
              </w:rPr>
              <w:t xml:space="preserve"> 1B pe m3 de material </w:t>
            </w:r>
            <w:proofErr w:type="spellStart"/>
            <w:r w:rsidRPr="000F1D13">
              <w:rPr>
                <w:rFonts w:ascii="Trebuchet MS" w:hAnsi="Trebuchet MS"/>
                <w:color w:val="000000" w:themeColor="text1"/>
                <w:lang w:val="en-US"/>
              </w:rPr>
              <w:t>sau</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componentă</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în</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conformitate</w:t>
            </w:r>
            <w:proofErr w:type="spellEnd"/>
            <w:r w:rsidRPr="000F1D13">
              <w:rPr>
                <w:rFonts w:ascii="Trebuchet MS" w:hAnsi="Trebuchet MS"/>
                <w:color w:val="000000" w:themeColor="text1"/>
                <w:lang w:val="en-US"/>
              </w:rPr>
              <w:t xml:space="preserve"> cu CEN/TS 16516: 2013 </w:t>
            </w:r>
            <w:proofErr w:type="spellStart"/>
            <w:r w:rsidRPr="000F1D13">
              <w:rPr>
                <w:rFonts w:ascii="Trebuchet MS" w:hAnsi="Trebuchet MS"/>
                <w:color w:val="000000" w:themeColor="text1"/>
                <w:lang w:val="en-US"/>
              </w:rPr>
              <w:t>și</w:t>
            </w:r>
            <w:proofErr w:type="spellEnd"/>
            <w:r w:rsidRPr="000F1D13">
              <w:rPr>
                <w:rFonts w:ascii="Trebuchet MS" w:hAnsi="Trebuchet MS"/>
                <w:color w:val="000000" w:themeColor="text1"/>
                <w:lang w:val="en-US"/>
              </w:rPr>
              <w:t xml:space="preserve"> ISO 16000-3:2011 </w:t>
            </w:r>
            <w:proofErr w:type="spellStart"/>
            <w:r w:rsidRPr="000F1D13">
              <w:rPr>
                <w:rFonts w:ascii="Trebuchet MS" w:hAnsi="Trebuchet MS"/>
                <w:color w:val="000000" w:themeColor="text1"/>
                <w:lang w:val="en-US"/>
              </w:rPr>
              <w:t>sau</w:t>
            </w:r>
            <w:proofErr w:type="spellEnd"/>
            <w:r w:rsidRPr="000F1D13">
              <w:rPr>
                <w:rFonts w:ascii="Trebuchet MS" w:hAnsi="Trebuchet MS"/>
                <w:color w:val="000000" w:themeColor="text1"/>
                <w:lang w:val="en-US"/>
              </w:rPr>
              <w:t xml:space="preserve"> cu </w:t>
            </w:r>
            <w:proofErr w:type="spellStart"/>
            <w:r w:rsidRPr="000F1D13">
              <w:rPr>
                <w:rFonts w:ascii="Trebuchet MS" w:hAnsi="Trebuchet MS"/>
                <w:color w:val="000000" w:themeColor="text1"/>
                <w:lang w:val="en-US"/>
              </w:rPr>
              <w:t>alte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condiții</w:t>
            </w:r>
            <w:proofErr w:type="spellEnd"/>
            <w:r w:rsidRPr="000F1D13">
              <w:rPr>
                <w:rFonts w:ascii="Trebuchet MS" w:hAnsi="Trebuchet MS"/>
                <w:color w:val="000000" w:themeColor="text1"/>
                <w:lang w:val="en-US"/>
              </w:rPr>
              <w:t xml:space="preserve"> de </w:t>
            </w:r>
            <w:proofErr w:type="spellStart"/>
            <w:r w:rsidRPr="000F1D13">
              <w:rPr>
                <w:rFonts w:ascii="Trebuchet MS" w:hAnsi="Trebuchet MS"/>
                <w:color w:val="000000" w:themeColor="text1"/>
                <w:lang w:val="en-US"/>
              </w:rPr>
              <w:t>testare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standardizate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și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metode</w:t>
            </w:r>
            <w:proofErr w:type="spellEnd"/>
            <w:r w:rsidRPr="000F1D13">
              <w:rPr>
                <w:rFonts w:ascii="Trebuchet MS" w:hAnsi="Trebuchet MS"/>
                <w:color w:val="000000" w:themeColor="text1"/>
                <w:lang w:val="en-US"/>
              </w:rPr>
              <w:t xml:space="preserve"> de </w:t>
            </w:r>
            <w:proofErr w:type="spellStart"/>
            <w:r w:rsidRPr="000F1D13">
              <w:rPr>
                <w:rFonts w:ascii="Trebuchet MS" w:hAnsi="Trebuchet MS"/>
                <w:color w:val="000000" w:themeColor="text1"/>
                <w:lang w:val="en-US"/>
              </w:rPr>
              <w:t>determinare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comparabile</w:t>
            </w:r>
            <w:proofErr w:type="spellEnd"/>
            <w:r w:rsidRPr="000F1D13">
              <w:rPr>
                <w:rFonts w:ascii="Trebuchet MS" w:hAnsi="Trebuchet MS"/>
                <w:color w:val="000000" w:themeColor="text1"/>
                <w:lang w:val="en-US"/>
              </w:rPr>
              <w:t>;</w:t>
            </w:r>
          </w:p>
          <w:p w14:paraId="18737FC4" w14:textId="69953473" w:rsidR="000F1D13" w:rsidRPr="000F1D13" w:rsidRDefault="000F1D13">
            <w:pPr>
              <w:numPr>
                <w:ilvl w:val="0"/>
                <w:numId w:val="9"/>
              </w:numPr>
              <w:autoSpaceDE w:val="0"/>
              <w:autoSpaceDN w:val="0"/>
              <w:adjustRightInd w:val="0"/>
              <w:spacing w:line="360" w:lineRule="auto"/>
              <w:ind w:left="752"/>
              <w:jc w:val="both"/>
              <w:rPr>
                <w:rFonts w:ascii="Trebuchet MS" w:hAnsi="Trebuchet MS"/>
                <w:color w:val="000000" w:themeColor="text1"/>
                <w:lang w:val="en-US"/>
              </w:rPr>
            </w:pPr>
            <w:bookmarkStart w:id="50" w:name="_Hlk135915574"/>
            <w:r w:rsidRPr="000F1D13">
              <w:rPr>
                <w:rFonts w:ascii="Trebuchet MS" w:hAnsi="Trebuchet MS"/>
                <w:color w:val="000000" w:themeColor="text1"/>
                <w:lang w:val="en-US"/>
              </w:rPr>
              <w:t xml:space="preserve">se </w:t>
            </w:r>
            <w:proofErr w:type="spellStart"/>
            <w:r w:rsidRPr="000F1D13">
              <w:rPr>
                <w:rFonts w:ascii="Trebuchet MS" w:hAnsi="Trebuchet MS"/>
                <w:color w:val="000000" w:themeColor="text1"/>
                <w:lang w:val="en-US"/>
              </w:rPr>
              <w:t>vor</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lua</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măsuri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pentru</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reducerea</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zgomotului</w:t>
            </w:r>
            <w:proofErr w:type="spellEnd"/>
            <w:r w:rsidRPr="000F1D13">
              <w:rPr>
                <w:rFonts w:ascii="Trebuchet MS" w:hAnsi="Trebuchet MS"/>
                <w:color w:val="000000" w:themeColor="text1"/>
                <w:lang w:val="en-US"/>
              </w:rPr>
              <w:t xml:space="preserve">, a </w:t>
            </w:r>
            <w:proofErr w:type="spellStart"/>
            <w:r w:rsidRPr="000F1D13">
              <w:rPr>
                <w:rFonts w:ascii="Trebuchet MS" w:hAnsi="Trebuchet MS"/>
                <w:color w:val="000000" w:themeColor="text1"/>
                <w:lang w:val="en-US"/>
              </w:rPr>
              <w:t>prafului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și</w:t>
            </w:r>
            <w:proofErr w:type="spellEnd"/>
            <w:r w:rsidRPr="000F1D13">
              <w:rPr>
                <w:rFonts w:ascii="Trebuchet MS" w:hAnsi="Trebuchet MS"/>
                <w:color w:val="000000" w:themeColor="text1"/>
                <w:lang w:val="en-US"/>
              </w:rPr>
              <w:t xml:space="preserve"> </w:t>
            </w:r>
            <w:proofErr w:type="gramStart"/>
            <w:r w:rsidRPr="000F1D13">
              <w:rPr>
                <w:rFonts w:ascii="Trebuchet MS" w:hAnsi="Trebuchet MS"/>
                <w:color w:val="000000" w:themeColor="text1"/>
                <w:lang w:val="en-US"/>
              </w:rPr>
              <w:t>a</w:t>
            </w:r>
            <w:proofErr w:type="gram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emisiilor</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poluante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în</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timpul</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lucrărilor</w:t>
            </w:r>
            <w:proofErr w:type="spellEnd"/>
            <w:r w:rsidRPr="000F1D13">
              <w:rPr>
                <w:rFonts w:ascii="Trebuchet MS" w:hAnsi="Trebuchet MS"/>
                <w:color w:val="000000" w:themeColor="text1"/>
                <w:lang w:val="en-US"/>
              </w:rPr>
              <w:t xml:space="preserve"> de </w:t>
            </w:r>
            <w:proofErr w:type="spellStart"/>
            <w:r w:rsidRPr="000F1D13">
              <w:rPr>
                <w:rFonts w:ascii="Trebuchet MS" w:hAnsi="Trebuchet MS"/>
                <w:color w:val="000000" w:themeColor="text1"/>
                <w:lang w:val="en-US"/>
              </w:rPr>
              <w:t>construcție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și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reabilitare</w:t>
            </w:r>
            <w:proofErr w:type="spellEnd"/>
            <w:r w:rsidRPr="000F1D13">
              <w:rPr>
                <w:rFonts w:ascii="Trebuchet MS" w:hAnsi="Trebuchet MS"/>
                <w:color w:val="000000" w:themeColor="text1"/>
                <w:lang w:val="en-US"/>
              </w:rPr>
              <w:t>/</w:t>
            </w:r>
            <w:proofErr w:type="spellStart"/>
            <w:r w:rsidRPr="000F1D13">
              <w:rPr>
                <w:rFonts w:ascii="Trebuchet MS" w:hAnsi="Trebuchet MS"/>
                <w:color w:val="000000" w:themeColor="text1"/>
                <w:lang w:val="en-US"/>
              </w:rPr>
              <w:t>renovare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umezirea</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suprafețelor</w:t>
            </w:r>
            <w:proofErr w:type="spellEnd"/>
            <w:r w:rsidRPr="000F1D13">
              <w:rPr>
                <w:rFonts w:ascii="Trebuchet MS" w:hAnsi="Trebuchet MS"/>
                <w:color w:val="000000" w:themeColor="text1"/>
                <w:lang w:val="en-US"/>
              </w:rPr>
              <w:t xml:space="preserve"> care pot genera </w:t>
            </w:r>
            <w:proofErr w:type="spellStart"/>
            <w:r w:rsidRPr="000F1D13">
              <w:rPr>
                <w:rFonts w:ascii="Trebuchet MS" w:hAnsi="Trebuchet MS"/>
                <w:color w:val="000000" w:themeColor="text1"/>
                <w:lang w:val="en-US"/>
              </w:rPr>
              <w:t>praf</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reducerea</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vitezei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vehiculelor</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utilizarea</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unor</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utilaje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eficiente</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și</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fiabile</w:t>
            </w:r>
            <w:proofErr w:type="spellEnd"/>
            <w:r w:rsidRPr="000F1D13">
              <w:rPr>
                <w:rFonts w:ascii="Trebuchet MS" w:hAnsi="Trebuchet MS"/>
                <w:color w:val="000000" w:themeColor="text1"/>
                <w:lang w:val="en-US"/>
              </w:rPr>
              <w:t xml:space="preserve"> cu </w:t>
            </w:r>
            <w:proofErr w:type="spellStart"/>
            <w:r w:rsidRPr="000F1D13">
              <w:rPr>
                <w:rFonts w:ascii="Trebuchet MS" w:hAnsi="Trebuchet MS"/>
                <w:color w:val="000000" w:themeColor="text1"/>
                <w:lang w:val="en-US"/>
              </w:rPr>
              <w:t>nivel</w:t>
            </w:r>
            <w:proofErr w:type="spellEnd"/>
            <w:r w:rsidRPr="000F1D13">
              <w:rPr>
                <w:rFonts w:ascii="Trebuchet MS" w:hAnsi="Trebuchet MS"/>
                <w:color w:val="000000" w:themeColor="text1"/>
                <w:lang w:val="en-US"/>
              </w:rPr>
              <w:t xml:space="preserve"> </w:t>
            </w:r>
            <w:proofErr w:type="spellStart"/>
            <w:r w:rsidRPr="000F1D13">
              <w:rPr>
                <w:rFonts w:ascii="Trebuchet MS" w:hAnsi="Trebuchet MS"/>
                <w:color w:val="000000" w:themeColor="text1"/>
                <w:lang w:val="en-US"/>
              </w:rPr>
              <w:t>redus</w:t>
            </w:r>
            <w:proofErr w:type="spellEnd"/>
            <w:r w:rsidRPr="000F1D13">
              <w:rPr>
                <w:rFonts w:ascii="Trebuchet MS" w:hAnsi="Trebuchet MS"/>
                <w:color w:val="000000" w:themeColor="text1"/>
                <w:lang w:val="en-US"/>
              </w:rPr>
              <w:t xml:space="preserve"> de </w:t>
            </w:r>
            <w:proofErr w:type="spellStart"/>
            <w:r w:rsidRPr="000F1D13">
              <w:rPr>
                <w:rFonts w:ascii="Trebuchet MS" w:hAnsi="Trebuchet MS"/>
                <w:color w:val="000000" w:themeColor="text1"/>
                <w:lang w:val="en-US"/>
              </w:rPr>
              <w:t>emisii</w:t>
            </w:r>
            <w:proofErr w:type="spellEnd"/>
            <w:r w:rsidRPr="000F1D13">
              <w:rPr>
                <w:rFonts w:ascii="Trebuchet MS" w:hAnsi="Trebuchet MS"/>
                <w:color w:val="000000" w:themeColor="text1"/>
                <w:lang w:val="en-US"/>
              </w:rPr>
              <w:t>)</w:t>
            </w:r>
            <w:bookmarkEnd w:id="50"/>
          </w:p>
          <w:p w14:paraId="21F933F5" w14:textId="77777777" w:rsidR="000F1D13" w:rsidRPr="000F1D13" w:rsidRDefault="000F1D13" w:rsidP="000F1D13">
            <w:pPr>
              <w:autoSpaceDE w:val="0"/>
              <w:autoSpaceDN w:val="0"/>
              <w:adjustRightInd w:val="0"/>
              <w:spacing w:line="360" w:lineRule="auto"/>
              <w:ind w:left="360"/>
              <w:jc w:val="both"/>
              <w:rPr>
                <w:rFonts w:ascii="Trebuchet MS" w:hAnsi="Trebuchet MS"/>
                <w:color w:val="FF0000"/>
                <w:lang w:val="en-US"/>
              </w:rPr>
            </w:pPr>
          </w:p>
          <w:p w14:paraId="099FA502" w14:textId="4FC669B5" w:rsidR="000F1D13" w:rsidRPr="000F1D13" w:rsidRDefault="000F1D13">
            <w:pPr>
              <w:numPr>
                <w:ilvl w:val="0"/>
                <w:numId w:val="43"/>
              </w:numPr>
              <w:autoSpaceDE w:val="0"/>
              <w:autoSpaceDN w:val="0"/>
              <w:adjustRightInd w:val="0"/>
              <w:spacing w:line="360" w:lineRule="auto"/>
              <w:jc w:val="both"/>
              <w:rPr>
                <w:rFonts w:ascii="Trebuchet MS" w:hAnsi="Trebuchet MS"/>
                <w:b/>
                <w:bCs/>
                <w:color w:val="000000" w:themeColor="text1"/>
                <w:u w:val="single"/>
                <w:lang w:val="en-US"/>
              </w:rPr>
            </w:pPr>
            <w:proofErr w:type="spellStart"/>
            <w:r w:rsidRPr="000F1D13">
              <w:rPr>
                <w:rFonts w:ascii="Trebuchet MS" w:hAnsi="Trebuchet MS"/>
                <w:b/>
                <w:bCs/>
                <w:color w:val="000000" w:themeColor="text1"/>
                <w:u w:val="single"/>
                <w:lang w:val="en-US"/>
              </w:rPr>
              <w:lastRenderedPageBreak/>
              <w:t>Protecția</w:t>
            </w:r>
            <w:proofErr w:type="spellEnd"/>
            <w:r w:rsidRPr="000F1D13">
              <w:rPr>
                <w:rFonts w:ascii="Trebuchet MS" w:hAnsi="Trebuchet MS"/>
                <w:b/>
                <w:bCs/>
                <w:color w:val="000000" w:themeColor="text1"/>
                <w:u w:val="single"/>
                <w:lang w:val="en-US"/>
              </w:rPr>
              <w:t xml:space="preserve"> </w:t>
            </w:r>
            <w:proofErr w:type="spellStart"/>
            <w:r w:rsidRPr="000F1D13">
              <w:rPr>
                <w:rFonts w:ascii="Trebuchet MS" w:hAnsi="Trebuchet MS"/>
                <w:b/>
                <w:bCs/>
                <w:color w:val="000000" w:themeColor="text1"/>
                <w:u w:val="single"/>
                <w:lang w:val="en-US"/>
              </w:rPr>
              <w:t>și</w:t>
            </w:r>
            <w:proofErr w:type="spellEnd"/>
            <w:r w:rsidRPr="000F1D13">
              <w:rPr>
                <w:rFonts w:ascii="Trebuchet MS" w:hAnsi="Trebuchet MS"/>
                <w:b/>
                <w:bCs/>
                <w:color w:val="000000" w:themeColor="text1"/>
                <w:u w:val="single"/>
                <w:lang w:val="en-US"/>
              </w:rPr>
              <w:t xml:space="preserve"> </w:t>
            </w:r>
            <w:proofErr w:type="spellStart"/>
            <w:r w:rsidRPr="000F1D13">
              <w:rPr>
                <w:rFonts w:ascii="Trebuchet MS" w:hAnsi="Trebuchet MS"/>
                <w:b/>
                <w:bCs/>
                <w:color w:val="000000" w:themeColor="text1"/>
                <w:u w:val="single"/>
                <w:lang w:val="en-US"/>
              </w:rPr>
              <w:t>restaurarea</w:t>
            </w:r>
            <w:proofErr w:type="spellEnd"/>
            <w:r w:rsidRPr="000F1D13">
              <w:rPr>
                <w:rFonts w:ascii="Trebuchet MS" w:hAnsi="Trebuchet MS"/>
                <w:b/>
                <w:bCs/>
                <w:color w:val="000000" w:themeColor="text1"/>
                <w:u w:val="single"/>
                <w:lang w:val="en-US"/>
              </w:rPr>
              <w:t xml:space="preserve"> </w:t>
            </w:r>
            <w:proofErr w:type="spellStart"/>
            <w:r w:rsidRPr="000F1D13">
              <w:rPr>
                <w:rFonts w:ascii="Trebuchet MS" w:hAnsi="Trebuchet MS"/>
                <w:b/>
                <w:bCs/>
                <w:color w:val="000000" w:themeColor="text1"/>
                <w:u w:val="single"/>
                <w:lang w:val="en-US"/>
              </w:rPr>
              <w:t>biodiversității</w:t>
            </w:r>
            <w:proofErr w:type="spellEnd"/>
            <w:r w:rsidRPr="000F1D13">
              <w:rPr>
                <w:rFonts w:ascii="Trebuchet MS" w:hAnsi="Trebuchet MS"/>
                <w:b/>
                <w:bCs/>
                <w:color w:val="000000" w:themeColor="text1"/>
                <w:u w:val="single"/>
                <w:lang w:val="en-US"/>
              </w:rPr>
              <w:t xml:space="preserve"> </w:t>
            </w:r>
            <w:proofErr w:type="spellStart"/>
            <w:r w:rsidRPr="000F1D13">
              <w:rPr>
                <w:rFonts w:ascii="Trebuchet MS" w:hAnsi="Trebuchet MS"/>
                <w:b/>
                <w:bCs/>
                <w:color w:val="000000" w:themeColor="text1"/>
                <w:u w:val="single"/>
                <w:lang w:val="en-US"/>
              </w:rPr>
              <w:t>și</w:t>
            </w:r>
            <w:proofErr w:type="spellEnd"/>
            <w:r w:rsidRPr="000F1D13">
              <w:rPr>
                <w:rFonts w:ascii="Trebuchet MS" w:hAnsi="Trebuchet MS"/>
                <w:b/>
                <w:bCs/>
                <w:color w:val="000000" w:themeColor="text1"/>
                <w:u w:val="single"/>
                <w:lang w:val="en-US"/>
              </w:rPr>
              <w:t xml:space="preserve"> </w:t>
            </w:r>
            <w:proofErr w:type="gramStart"/>
            <w:r w:rsidRPr="000F1D13">
              <w:rPr>
                <w:rFonts w:ascii="Trebuchet MS" w:hAnsi="Trebuchet MS"/>
                <w:b/>
                <w:bCs/>
                <w:color w:val="000000" w:themeColor="text1"/>
                <w:u w:val="single"/>
                <w:lang w:val="en-US"/>
              </w:rPr>
              <w:t>a</w:t>
            </w:r>
            <w:proofErr w:type="gramEnd"/>
            <w:r w:rsidRPr="000F1D13">
              <w:rPr>
                <w:rFonts w:ascii="Trebuchet MS" w:hAnsi="Trebuchet MS"/>
                <w:b/>
                <w:bCs/>
                <w:color w:val="000000" w:themeColor="text1"/>
                <w:u w:val="single"/>
                <w:lang w:val="en-US"/>
              </w:rPr>
              <w:t xml:space="preserve"> </w:t>
            </w:r>
            <w:proofErr w:type="spellStart"/>
            <w:r w:rsidRPr="000F1D13">
              <w:rPr>
                <w:rFonts w:ascii="Trebuchet MS" w:hAnsi="Trebuchet MS"/>
                <w:b/>
                <w:bCs/>
                <w:color w:val="000000" w:themeColor="text1"/>
                <w:u w:val="single"/>
                <w:lang w:val="en-US"/>
              </w:rPr>
              <w:t>ecosistemelor</w:t>
            </w:r>
            <w:proofErr w:type="spellEnd"/>
            <w:r w:rsidRPr="000F1D13">
              <w:rPr>
                <w:rFonts w:ascii="Trebuchet MS" w:hAnsi="Trebuchet MS"/>
                <w:b/>
                <w:bCs/>
                <w:color w:val="000000" w:themeColor="text1"/>
                <w:u w:val="single"/>
                <w:lang w:val="en-US"/>
              </w:rPr>
              <w:t xml:space="preserve"> </w:t>
            </w:r>
          </w:p>
          <w:p w14:paraId="4C8A037C" w14:textId="77777777" w:rsidR="000F1D13" w:rsidRPr="000F1D13" w:rsidRDefault="000F1D13">
            <w:pPr>
              <w:numPr>
                <w:ilvl w:val="0"/>
                <w:numId w:val="9"/>
              </w:numPr>
              <w:spacing w:line="360" w:lineRule="auto"/>
              <w:ind w:left="752"/>
              <w:contextualSpacing/>
              <w:jc w:val="both"/>
              <w:rPr>
                <w:rFonts w:ascii="Trebuchet MS" w:hAnsi="Trebuchet MS"/>
                <w:color w:val="000000" w:themeColor="text1"/>
              </w:rPr>
            </w:pPr>
            <w:proofErr w:type="spellStart"/>
            <w:proofErr w:type="gramStart"/>
            <w:r w:rsidRPr="000F1D13">
              <w:rPr>
                <w:rFonts w:ascii="Trebuchet MS" w:hAnsi="Trebuchet MS"/>
                <w:iCs/>
                <w:color w:val="000000" w:themeColor="text1"/>
                <w:lang w:val="fr-FR"/>
              </w:rPr>
              <w:t>investițiile</w:t>
            </w:r>
            <w:proofErr w:type="spellEnd"/>
            <w:proofErr w:type="gramEnd"/>
            <w:r w:rsidRPr="000F1D13">
              <w:rPr>
                <w:rFonts w:ascii="Trebuchet MS" w:hAnsi="Trebuchet MS"/>
                <w:iCs/>
                <w:color w:val="000000" w:themeColor="text1"/>
                <w:lang w:val="fr-FR"/>
              </w:rPr>
              <w:t xml:space="preserve"> nu </w:t>
            </w:r>
            <w:proofErr w:type="spellStart"/>
            <w:r w:rsidRPr="000F1D13">
              <w:rPr>
                <w:rFonts w:ascii="Trebuchet MS" w:hAnsi="Trebuchet MS"/>
                <w:iCs/>
                <w:color w:val="000000" w:themeColor="text1"/>
                <w:lang w:val="fr-FR"/>
              </w:rPr>
              <w:t>trebuie</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să</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prezinte</w:t>
            </w:r>
            <w:proofErr w:type="spellEnd"/>
            <w:r w:rsidRPr="000F1D13">
              <w:rPr>
                <w:rFonts w:ascii="Trebuchet MS" w:hAnsi="Trebuchet MS"/>
                <w:iCs/>
                <w:color w:val="000000" w:themeColor="text1"/>
                <w:lang w:val="fr-FR"/>
              </w:rPr>
              <w:t xml:space="preserve"> </w:t>
            </w:r>
            <w:r w:rsidRPr="000F1D13">
              <w:rPr>
                <w:rFonts w:ascii="Trebuchet MS" w:hAnsi="Trebuchet MS"/>
                <w:color w:val="000000" w:themeColor="text1"/>
              </w:rPr>
              <w:t>potențial impact negativ asupra speciilor și habitatelor prezente în siturile Natura 2000, în conformitate cu O.U.G nr. 57/2007 (cu modificările și completările ulterioare), prevederile Directivei 2009/147/CE privind conservarea păsărilor sălbatice și ale Directivei 92/43/CEE privind conservarea habitatelor naturale și a speciilor de floră și faună sălbatice;</w:t>
            </w:r>
          </w:p>
          <w:p w14:paraId="65B48A01" w14:textId="77777777" w:rsidR="000F1D13" w:rsidRPr="000F1D13" w:rsidRDefault="000F1D13" w:rsidP="000F1D13">
            <w:pPr>
              <w:pStyle w:val="Default"/>
              <w:spacing w:line="360" w:lineRule="auto"/>
              <w:ind w:left="34"/>
              <w:jc w:val="both"/>
              <w:rPr>
                <w:rFonts w:ascii="Trebuchet MS" w:hAnsi="Trebuchet MS" w:cs="MontserratRoman-Regular"/>
                <w:color w:val="FF0000"/>
                <w:sz w:val="22"/>
                <w:szCs w:val="22"/>
                <w:lang w:val="ro-RO"/>
              </w:rPr>
            </w:pPr>
            <w:r w:rsidRPr="000F1D13">
              <w:rPr>
                <w:rFonts w:ascii="Trebuchet MS" w:hAnsi="Trebuchet MS"/>
                <w:iCs/>
                <w:color w:val="FF0000"/>
                <w:sz w:val="22"/>
                <w:szCs w:val="22"/>
                <w:lang w:val="fr-FR"/>
              </w:rPr>
              <w:t xml:space="preserve"> </w:t>
            </w:r>
          </w:p>
          <w:p w14:paraId="5A1F4006" w14:textId="22D0AA68" w:rsidR="000F1D13" w:rsidRPr="000F1D13" w:rsidRDefault="000F1D13" w:rsidP="000F1D13">
            <w:pPr>
              <w:pStyle w:val="ListParagraph"/>
              <w:autoSpaceDE w:val="0"/>
              <w:autoSpaceDN w:val="0"/>
              <w:adjustRightInd w:val="0"/>
              <w:spacing w:line="360" w:lineRule="auto"/>
              <w:ind w:left="176"/>
              <w:jc w:val="both"/>
              <w:rPr>
                <w:rFonts w:ascii="Trebuchet MS" w:hAnsi="Trebuchet MS" w:cs="MontserratRoman-Regular"/>
                <w:i/>
                <w:iCs/>
                <w:color w:val="000000" w:themeColor="text1"/>
              </w:rPr>
            </w:pPr>
            <w:r w:rsidRPr="000F1D13">
              <w:rPr>
                <w:rFonts w:ascii="Trebuchet MS" w:hAnsi="Trebuchet MS" w:cs="MontserratRoman-Regular"/>
                <w:b/>
                <w:bCs/>
                <w:color w:val="000000" w:themeColor="text1"/>
              </w:rPr>
              <w:t>3. Asigurarea imunizării la schimbările climatice</w:t>
            </w:r>
            <w:r w:rsidRPr="000F1D13">
              <w:rPr>
                <w:rFonts w:ascii="Trebuchet MS" w:hAnsi="Trebuchet MS" w:cs="MontserratRoman-Regular"/>
                <w:color w:val="000000" w:themeColor="text1"/>
              </w:rPr>
              <w:t xml:space="preserve"> </w:t>
            </w:r>
          </w:p>
          <w:p w14:paraId="7BE80316" w14:textId="77777777" w:rsidR="000F1D13" w:rsidRPr="000F1D13" w:rsidRDefault="000F1D13" w:rsidP="000F1D13">
            <w:pPr>
              <w:autoSpaceDE w:val="0"/>
              <w:autoSpaceDN w:val="0"/>
              <w:adjustRightInd w:val="0"/>
              <w:spacing w:line="360" w:lineRule="auto"/>
              <w:jc w:val="both"/>
              <w:rPr>
                <w:rFonts w:ascii="Trebuchet MS" w:hAnsi="Trebuchet MS" w:cs="MontserratRoman-Regular"/>
                <w:color w:val="000000" w:themeColor="text1"/>
              </w:rPr>
            </w:pPr>
            <w:r w:rsidRPr="000F1D13">
              <w:rPr>
                <w:rFonts w:ascii="Trebuchet MS" w:hAnsi="Trebuchet MS" w:cs="MontserratRoman-Regular"/>
                <w:color w:val="000000" w:themeColor="text1"/>
              </w:rPr>
              <w:t xml:space="preserve">În conformitate cu prevederile art.73, alin.2, lit. (j) din Regulamentul UE nr.1060/2021, în cazul proiectelor de infrastructură cu o durată de viață de, cel puțin, cinci ani, se va realiza o analiză cu privire la imunizarea la schimbările climatice. </w:t>
            </w:r>
          </w:p>
          <w:p w14:paraId="0ECB6C30" w14:textId="77777777" w:rsidR="000F1D13" w:rsidRPr="000F1D13" w:rsidRDefault="000F1D13" w:rsidP="000F1D13">
            <w:pPr>
              <w:widowControl w:val="0"/>
              <w:spacing w:after="100" w:line="360" w:lineRule="auto"/>
              <w:jc w:val="both"/>
              <w:rPr>
                <w:rFonts w:ascii="Trebuchet MS" w:hAnsi="Trebuchet MS" w:cs="Calibri"/>
                <w:color w:val="000000" w:themeColor="text1"/>
                <w:lang w:val="hr-HR" w:eastAsia="hr-HR"/>
              </w:rPr>
            </w:pPr>
            <w:r w:rsidRPr="000F1D13">
              <w:rPr>
                <w:rFonts w:ascii="Trebuchet MS" w:hAnsi="Trebuchet MS" w:cs="MontserratRoman-Regular"/>
                <w:color w:val="000000" w:themeColor="text1"/>
              </w:rPr>
              <w:t>Analiza cuprinde</w:t>
            </w:r>
            <w:r w:rsidRPr="000F1D13">
              <w:rPr>
                <w:rFonts w:ascii="Trebuchet MS" w:hAnsi="Trebuchet MS" w:cs="Calibri"/>
                <w:color w:val="000000" w:themeColor="text1"/>
                <w:lang w:val="hr-HR" w:eastAsia="hr-HR"/>
              </w:rPr>
              <w:t xml:space="preserve"> măsurile de atenuare a schimbărilor climatice și măsurile de adaptare la schimbările climatice și va fi elaborată având la bază un metodologia anexată ghidului solicitantului.</w:t>
            </w:r>
          </w:p>
          <w:p w14:paraId="2D023765" w14:textId="77777777" w:rsidR="000F1D13" w:rsidRPr="000F1D13" w:rsidRDefault="000F1D13" w:rsidP="000F1D13">
            <w:pPr>
              <w:spacing w:line="360" w:lineRule="auto"/>
              <w:jc w:val="both"/>
              <w:rPr>
                <w:rFonts w:ascii="Trebuchet MS" w:hAnsi="Trebuchet MS" w:cs="Calibri"/>
                <w:color w:val="000000" w:themeColor="text1"/>
                <w:lang w:val="en-GB" w:eastAsia="hr-HR"/>
              </w:rPr>
            </w:pPr>
            <w:r w:rsidRPr="000F1D13">
              <w:rPr>
                <w:rFonts w:ascii="Trebuchet MS" w:hAnsi="Trebuchet MS" w:cs="Calibri"/>
                <w:color w:val="000000" w:themeColor="text1"/>
                <w:lang w:val="hr-HR" w:eastAsia="hr-HR"/>
              </w:rPr>
              <w:t xml:space="preserve">Această metodologie cuprinde descrierea a </w:t>
            </w:r>
            <w:proofErr w:type="spellStart"/>
            <w:r w:rsidRPr="000F1D13">
              <w:rPr>
                <w:rFonts w:ascii="Trebuchet MS" w:hAnsi="Trebuchet MS" w:cs="Calibri"/>
                <w:color w:val="000000" w:themeColor="text1"/>
                <w:lang w:val="en-GB" w:eastAsia="hr-HR"/>
              </w:rPr>
              <w:t>doi</w:t>
            </w:r>
            <w:proofErr w:type="spellEnd"/>
            <w:r w:rsidRPr="000F1D13">
              <w:rPr>
                <w:rFonts w:ascii="Trebuchet MS" w:hAnsi="Trebuchet MS" w:cs="Calibri"/>
                <w:color w:val="000000" w:themeColor="text1"/>
                <w:lang w:val="en-GB" w:eastAsia="hr-HR"/>
              </w:rPr>
              <w:t xml:space="preserve"> </w:t>
            </w:r>
            <w:proofErr w:type="spellStart"/>
            <w:r w:rsidRPr="000F1D13">
              <w:rPr>
                <w:rFonts w:ascii="Trebuchet MS" w:hAnsi="Trebuchet MS" w:cs="Calibri"/>
                <w:color w:val="000000" w:themeColor="text1"/>
                <w:lang w:val="en-GB" w:eastAsia="hr-HR"/>
              </w:rPr>
              <w:t>piloni</w:t>
            </w:r>
            <w:proofErr w:type="spellEnd"/>
            <w:r w:rsidRPr="000F1D13">
              <w:rPr>
                <w:rFonts w:ascii="Trebuchet MS" w:hAnsi="Trebuchet MS" w:cs="Calibri"/>
                <w:color w:val="000000" w:themeColor="text1"/>
                <w:lang w:val="en-GB" w:eastAsia="hr-HR"/>
              </w:rPr>
              <w:t xml:space="preserve"> (</w:t>
            </w:r>
            <w:proofErr w:type="spellStart"/>
            <w:r w:rsidRPr="000F1D13">
              <w:rPr>
                <w:rFonts w:ascii="Trebuchet MS" w:hAnsi="Trebuchet MS" w:cs="Calibri"/>
                <w:color w:val="000000" w:themeColor="text1"/>
                <w:lang w:val="en-GB" w:eastAsia="hr-HR"/>
              </w:rPr>
              <w:t>atenuare</w:t>
            </w:r>
            <w:proofErr w:type="spellEnd"/>
            <w:r w:rsidRPr="000F1D13">
              <w:rPr>
                <w:rFonts w:ascii="Trebuchet MS" w:hAnsi="Trebuchet MS" w:cs="Calibri"/>
                <w:color w:val="000000" w:themeColor="text1"/>
                <w:lang w:val="en-GB" w:eastAsia="hr-HR"/>
              </w:rPr>
              <w:t xml:space="preserve">, </w:t>
            </w:r>
            <w:proofErr w:type="spellStart"/>
            <w:r w:rsidRPr="000F1D13">
              <w:rPr>
                <w:rFonts w:ascii="Trebuchet MS" w:hAnsi="Trebuchet MS" w:cs="Calibri"/>
                <w:color w:val="000000" w:themeColor="text1"/>
                <w:lang w:val="en-GB" w:eastAsia="hr-HR"/>
              </w:rPr>
              <w:t>adaptare</w:t>
            </w:r>
            <w:proofErr w:type="spellEnd"/>
            <w:r w:rsidRPr="000F1D13">
              <w:rPr>
                <w:rFonts w:ascii="Trebuchet MS" w:hAnsi="Trebuchet MS" w:cs="Calibri"/>
                <w:color w:val="000000" w:themeColor="text1"/>
                <w:lang w:val="en-GB" w:eastAsia="hr-HR"/>
              </w:rPr>
              <w:t xml:space="preserve">) </w:t>
            </w:r>
            <w:proofErr w:type="spellStart"/>
            <w:r w:rsidRPr="000F1D13">
              <w:rPr>
                <w:rFonts w:ascii="Trebuchet MS" w:hAnsi="Trebuchet MS" w:cs="Calibri"/>
                <w:color w:val="000000" w:themeColor="text1"/>
                <w:lang w:val="en-GB" w:eastAsia="hr-HR"/>
              </w:rPr>
              <w:t>și</w:t>
            </w:r>
            <w:proofErr w:type="spellEnd"/>
            <w:r w:rsidRPr="000F1D13">
              <w:rPr>
                <w:rFonts w:ascii="Trebuchet MS" w:hAnsi="Trebuchet MS" w:cs="Calibri"/>
                <w:color w:val="000000" w:themeColor="text1"/>
                <w:lang w:val="en-GB" w:eastAsia="hr-HR"/>
              </w:rPr>
              <w:t xml:space="preserve"> </w:t>
            </w:r>
            <w:proofErr w:type="spellStart"/>
            <w:r w:rsidRPr="000F1D13">
              <w:rPr>
                <w:rFonts w:ascii="Trebuchet MS" w:hAnsi="Trebuchet MS" w:cs="Calibri"/>
                <w:color w:val="000000" w:themeColor="text1"/>
                <w:lang w:val="en-GB" w:eastAsia="hr-HR"/>
              </w:rPr>
              <w:t>fiecare</w:t>
            </w:r>
            <w:proofErr w:type="spellEnd"/>
            <w:r w:rsidRPr="000F1D13">
              <w:rPr>
                <w:rFonts w:ascii="Trebuchet MS" w:hAnsi="Trebuchet MS" w:cs="Calibri"/>
                <w:color w:val="000000" w:themeColor="text1"/>
                <w:lang w:val="en-GB" w:eastAsia="hr-HR"/>
              </w:rPr>
              <w:t xml:space="preserve"> </w:t>
            </w:r>
            <w:proofErr w:type="spellStart"/>
            <w:r w:rsidRPr="000F1D13">
              <w:rPr>
                <w:rFonts w:ascii="Trebuchet MS" w:hAnsi="Trebuchet MS" w:cs="Calibri"/>
                <w:color w:val="000000" w:themeColor="text1"/>
                <w:lang w:val="en-GB" w:eastAsia="hr-HR"/>
              </w:rPr>
              <w:t>pilon</w:t>
            </w:r>
            <w:proofErr w:type="spellEnd"/>
            <w:r w:rsidRPr="000F1D13">
              <w:rPr>
                <w:rFonts w:ascii="Trebuchet MS" w:hAnsi="Trebuchet MS" w:cs="Calibri"/>
                <w:color w:val="000000" w:themeColor="text1"/>
                <w:lang w:val="en-GB" w:eastAsia="hr-HR"/>
              </w:rPr>
              <w:t xml:space="preserve"> </w:t>
            </w:r>
            <w:proofErr w:type="spellStart"/>
            <w:r w:rsidRPr="000F1D13">
              <w:rPr>
                <w:rFonts w:ascii="Trebuchet MS" w:hAnsi="Trebuchet MS" w:cs="Calibri"/>
                <w:color w:val="000000" w:themeColor="text1"/>
                <w:lang w:val="en-GB" w:eastAsia="hr-HR"/>
              </w:rPr>
              <w:t>descrie</w:t>
            </w:r>
            <w:proofErr w:type="spellEnd"/>
            <w:r w:rsidRPr="000F1D13">
              <w:rPr>
                <w:rFonts w:ascii="Trebuchet MS" w:hAnsi="Trebuchet MS" w:cs="Calibri"/>
                <w:color w:val="000000" w:themeColor="text1"/>
                <w:lang w:val="en-GB" w:eastAsia="hr-HR"/>
              </w:rPr>
              <w:t xml:space="preserve"> </w:t>
            </w:r>
            <w:proofErr w:type="spellStart"/>
            <w:r w:rsidRPr="000F1D13">
              <w:rPr>
                <w:rFonts w:ascii="Trebuchet MS" w:hAnsi="Trebuchet MS" w:cs="Calibri"/>
                <w:color w:val="000000" w:themeColor="text1"/>
                <w:lang w:val="en-GB" w:eastAsia="hr-HR"/>
              </w:rPr>
              <w:t>câte</w:t>
            </w:r>
            <w:proofErr w:type="spellEnd"/>
            <w:r w:rsidRPr="000F1D13">
              <w:rPr>
                <w:rFonts w:ascii="Trebuchet MS" w:hAnsi="Trebuchet MS" w:cs="Calibri"/>
                <w:color w:val="000000" w:themeColor="text1"/>
                <w:lang w:val="en-GB" w:eastAsia="hr-HR"/>
              </w:rPr>
              <w:t xml:space="preserve"> </w:t>
            </w:r>
            <w:proofErr w:type="spellStart"/>
            <w:r w:rsidRPr="000F1D13">
              <w:rPr>
                <w:rFonts w:ascii="Trebuchet MS" w:hAnsi="Trebuchet MS" w:cs="Calibri"/>
                <w:color w:val="000000" w:themeColor="text1"/>
                <w:lang w:val="en-GB" w:eastAsia="hr-HR"/>
              </w:rPr>
              <w:t>două</w:t>
            </w:r>
            <w:proofErr w:type="spellEnd"/>
            <w:r w:rsidRPr="000F1D13">
              <w:rPr>
                <w:rFonts w:ascii="Trebuchet MS" w:hAnsi="Trebuchet MS" w:cs="Calibri"/>
                <w:color w:val="000000" w:themeColor="text1"/>
                <w:lang w:val="en-GB" w:eastAsia="hr-HR"/>
              </w:rPr>
              <w:t xml:space="preserve"> </w:t>
            </w:r>
            <w:proofErr w:type="spellStart"/>
            <w:r w:rsidRPr="000F1D13">
              <w:rPr>
                <w:rFonts w:ascii="Trebuchet MS" w:hAnsi="Trebuchet MS" w:cs="Calibri"/>
                <w:color w:val="000000" w:themeColor="text1"/>
                <w:lang w:val="en-GB" w:eastAsia="hr-HR"/>
              </w:rPr>
              <w:t>etape</w:t>
            </w:r>
            <w:proofErr w:type="spellEnd"/>
            <w:r w:rsidRPr="000F1D13">
              <w:rPr>
                <w:rFonts w:ascii="Trebuchet MS" w:hAnsi="Trebuchet MS" w:cs="Calibri"/>
                <w:color w:val="000000" w:themeColor="text1"/>
                <w:lang w:val="en-GB" w:eastAsia="hr-HR"/>
              </w:rPr>
              <w:t xml:space="preserve"> (</w:t>
            </w:r>
            <w:proofErr w:type="spellStart"/>
            <w:r w:rsidRPr="000F1D13">
              <w:rPr>
                <w:rFonts w:ascii="Trebuchet MS" w:hAnsi="Trebuchet MS" w:cs="Calibri"/>
                <w:color w:val="000000" w:themeColor="text1"/>
                <w:lang w:val="en-GB" w:eastAsia="hr-HR"/>
              </w:rPr>
              <w:t>examinare</w:t>
            </w:r>
            <w:proofErr w:type="spellEnd"/>
            <w:r w:rsidRPr="000F1D13">
              <w:rPr>
                <w:rFonts w:ascii="Trebuchet MS" w:hAnsi="Trebuchet MS" w:cs="Calibri"/>
                <w:color w:val="000000" w:themeColor="text1"/>
                <w:lang w:val="en-GB" w:eastAsia="hr-HR"/>
              </w:rPr>
              <w:t xml:space="preserve">, </w:t>
            </w:r>
            <w:proofErr w:type="spellStart"/>
            <w:r w:rsidRPr="000F1D13">
              <w:rPr>
                <w:rFonts w:ascii="Trebuchet MS" w:hAnsi="Trebuchet MS" w:cs="Calibri"/>
                <w:color w:val="000000" w:themeColor="text1"/>
                <w:lang w:val="en-GB" w:eastAsia="hr-HR"/>
              </w:rPr>
              <w:t>analiză</w:t>
            </w:r>
            <w:proofErr w:type="spellEnd"/>
            <w:r w:rsidRPr="000F1D13">
              <w:rPr>
                <w:rFonts w:ascii="Trebuchet MS" w:hAnsi="Trebuchet MS" w:cs="Calibri"/>
                <w:color w:val="000000" w:themeColor="text1"/>
                <w:lang w:val="en-GB" w:eastAsia="hr-HR"/>
              </w:rPr>
              <w:t xml:space="preserve"> </w:t>
            </w:r>
            <w:proofErr w:type="spellStart"/>
            <w:r w:rsidRPr="000F1D13">
              <w:rPr>
                <w:rFonts w:ascii="Trebuchet MS" w:hAnsi="Trebuchet MS" w:cs="Calibri"/>
                <w:color w:val="000000" w:themeColor="text1"/>
                <w:lang w:val="en-GB" w:eastAsia="hr-HR"/>
              </w:rPr>
              <w:t>detaliată</w:t>
            </w:r>
            <w:proofErr w:type="spellEnd"/>
            <w:r w:rsidRPr="000F1D13">
              <w:rPr>
                <w:rFonts w:ascii="Trebuchet MS" w:hAnsi="Trebuchet MS" w:cs="Calibri"/>
                <w:color w:val="000000" w:themeColor="text1"/>
                <w:lang w:val="en-GB" w:eastAsia="hr-HR"/>
              </w:rPr>
              <w:t>).</w:t>
            </w:r>
          </w:p>
          <w:p w14:paraId="4913DBE2" w14:textId="77777777" w:rsidR="000F1D13" w:rsidRPr="000F1D13" w:rsidRDefault="000F1D13" w:rsidP="000F1D13">
            <w:pPr>
              <w:autoSpaceDE w:val="0"/>
              <w:autoSpaceDN w:val="0"/>
              <w:adjustRightInd w:val="0"/>
              <w:spacing w:after="80" w:line="360" w:lineRule="auto"/>
              <w:jc w:val="both"/>
              <w:rPr>
                <w:rFonts w:ascii="Trebuchet MS" w:hAnsi="Trebuchet MS" w:cs="Calibri"/>
                <w:color w:val="000000" w:themeColor="text1"/>
              </w:rPr>
            </w:pPr>
            <w:r w:rsidRPr="000F1D13">
              <w:rPr>
                <w:rFonts w:ascii="Trebuchet MS" w:hAnsi="Trebuchet MS" w:cs="Calibri"/>
                <w:color w:val="000000" w:themeColor="text1"/>
              </w:rPr>
              <w:t xml:space="preserve">Cu privire la pilonul de atenuare, pentru acele proiecte pentru care nu este necesară o evaluare a amprentei de carbon, </w:t>
            </w:r>
            <w:r w:rsidRPr="000F1D13">
              <w:rPr>
                <w:rFonts w:ascii="Trebuchet MS" w:hAnsi="Trebuchet MS" w:cs="Calibri"/>
                <w:b/>
                <w:bCs/>
                <w:color w:val="000000" w:themeColor="text1"/>
              </w:rPr>
              <w:t>se prezintă analiza într-o declarație/ justificare care oferă o concluzie cu privire la neutralitatea climatică și se analizează, mai departe, pilonul referitor la adaptarea la schimbările climatice.</w:t>
            </w:r>
          </w:p>
          <w:p w14:paraId="19E73DCD" w14:textId="77777777" w:rsidR="000F1D13" w:rsidRPr="000F1D13" w:rsidRDefault="000F1D13" w:rsidP="000F1D13">
            <w:pPr>
              <w:autoSpaceDE w:val="0"/>
              <w:autoSpaceDN w:val="0"/>
              <w:adjustRightInd w:val="0"/>
              <w:spacing w:after="80" w:line="360" w:lineRule="auto"/>
              <w:jc w:val="both"/>
              <w:rPr>
                <w:rFonts w:ascii="Trebuchet MS" w:hAnsi="Trebuchet MS" w:cs="Calibri"/>
                <w:color w:val="000000" w:themeColor="text1"/>
              </w:rPr>
            </w:pPr>
            <w:r w:rsidRPr="000F1D13">
              <w:rPr>
                <w:rFonts w:ascii="Trebuchet MS" w:hAnsi="Trebuchet MS" w:cs="Calibri"/>
                <w:color w:val="000000" w:themeColor="text1"/>
              </w:rPr>
              <w:t xml:space="preserve">În ceea ce privește pilonul de adaptare la schimbările climatice, </w:t>
            </w:r>
            <w:r w:rsidRPr="000F1D13">
              <w:rPr>
                <w:rFonts w:ascii="Trebuchet MS" w:hAnsi="Trebuchet MS" w:cs="Calibri"/>
                <w:b/>
                <w:bCs/>
                <w:color w:val="000000" w:themeColor="text1"/>
              </w:rPr>
              <w:t>dacă în etapa de examinare nu sunt identificate vulnerabilități climatice semnificative care să justifice o analiză aprofundată, se va prezenta analiza într-o declarație/ justificare care oferă, în principiu, o concluzie privind reziliența la schimbările climatice.</w:t>
            </w:r>
          </w:p>
          <w:p w14:paraId="573AAD00" w14:textId="77777777" w:rsidR="000F1D13" w:rsidRPr="000F1D13" w:rsidRDefault="000F1D13" w:rsidP="000F1D13">
            <w:pPr>
              <w:autoSpaceDE w:val="0"/>
              <w:autoSpaceDN w:val="0"/>
              <w:adjustRightInd w:val="0"/>
              <w:spacing w:after="80" w:line="360" w:lineRule="auto"/>
              <w:jc w:val="both"/>
              <w:rPr>
                <w:rFonts w:ascii="Trebuchet MS" w:hAnsi="Trebuchet MS" w:cs="Calibri"/>
                <w:color w:val="000000" w:themeColor="text1"/>
              </w:rPr>
            </w:pPr>
            <w:r w:rsidRPr="000F1D13">
              <w:rPr>
                <w:rFonts w:ascii="Trebuchet MS" w:hAnsi="Trebuchet MS" w:cs="Calibri"/>
                <w:color w:val="000000" w:themeColor="text1"/>
              </w:rPr>
              <w:t>Astfel, concluziile cu privire la neutralitatea climatică și cele cu privire la adaptarea la schimbările climatice se vor compila într-un document consolidat care va reprezenta documentația de imunizare la schimbările climatice.</w:t>
            </w:r>
          </w:p>
          <w:p w14:paraId="3962AD92" w14:textId="1404FA30" w:rsidR="000F1D13" w:rsidRPr="000F1D13" w:rsidRDefault="000F1D13" w:rsidP="000F1D13">
            <w:pPr>
              <w:pStyle w:val="Default"/>
              <w:spacing w:line="360" w:lineRule="auto"/>
              <w:jc w:val="both"/>
              <w:rPr>
                <w:rFonts w:ascii="Trebuchet MS" w:hAnsi="Trebuchet MS"/>
                <w:color w:val="000000" w:themeColor="text1"/>
                <w:sz w:val="22"/>
                <w:szCs w:val="22"/>
                <w:lang w:eastAsia="hr-HR"/>
              </w:rPr>
            </w:pPr>
            <w:r w:rsidRPr="000F1D13">
              <w:rPr>
                <w:rFonts w:ascii="Trebuchet MS" w:hAnsi="Trebuchet MS"/>
                <w:color w:val="000000" w:themeColor="text1"/>
                <w:sz w:val="22"/>
                <w:szCs w:val="22"/>
                <w:lang w:val="ro-RO" w:eastAsia="hr-HR"/>
              </w:rPr>
              <w:t xml:space="preserve">Se va verifica și corelarea informațiilor privind </w:t>
            </w:r>
            <w:proofErr w:type="spellStart"/>
            <w:r w:rsidRPr="000F1D13">
              <w:rPr>
                <w:rFonts w:ascii="Trebuchet MS" w:hAnsi="Trebuchet MS"/>
                <w:color w:val="000000" w:themeColor="text1"/>
                <w:sz w:val="22"/>
                <w:szCs w:val="22"/>
                <w:lang w:eastAsia="hr-HR"/>
              </w:rPr>
              <w:t>măsurile</w:t>
            </w:r>
            <w:proofErr w:type="spellEnd"/>
            <w:r w:rsidRPr="000F1D13">
              <w:rPr>
                <w:rFonts w:ascii="Trebuchet MS" w:hAnsi="Trebuchet MS"/>
                <w:color w:val="000000" w:themeColor="text1"/>
                <w:sz w:val="22"/>
                <w:szCs w:val="22"/>
                <w:lang w:eastAsia="hr-HR"/>
              </w:rPr>
              <w:t xml:space="preserve"> de </w:t>
            </w:r>
            <w:proofErr w:type="spellStart"/>
            <w:r w:rsidRPr="000F1D13">
              <w:rPr>
                <w:rFonts w:ascii="Trebuchet MS" w:hAnsi="Trebuchet MS"/>
                <w:i/>
                <w:color w:val="000000" w:themeColor="text1"/>
                <w:sz w:val="22"/>
                <w:szCs w:val="22"/>
                <w:lang w:eastAsia="hr-HR"/>
              </w:rPr>
              <w:t>atenuare</w:t>
            </w:r>
            <w:proofErr w:type="spellEnd"/>
            <w:r w:rsidRPr="000F1D13">
              <w:rPr>
                <w:rFonts w:ascii="Trebuchet MS" w:hAnsi="Trebuchet MS"/>
                <w:color w:val="000000" w:themeColor="text1"/>
                <w:sz w:val="22"/>
                <w:szCs w:val="22"/>
                <w:lang w:eastAsia="hr-HR"/>
              </w:rPr>
              <w:t xml:space="preserve"> a </w:t>
            </w:r>
            <w:proofErr w:type="spellStart"/>
            <w:r w:rsidRPr="000F1D13">
              <w:rPr>
                <w:rFonts w:ascii="Trebuchet MS" w:hAnsi="Trebuchet MS"/>
                <w:color w:val="000000" w:themeColor="text1"/>
                <w:sz w:val="22"/>
                <w:szCs w:val="22"/>
                <w:lang w:eastAsia="hr-HR"/>
              </w:rPr>
              <w:t>schimbărilor</w:t>
            </w:r>
            <w:proofErr w:type="spellEnd"/>
            <w:r w:rsidRPr="000F1D13">
              <w:rPr>
                <w:rFonts w:ascii="Trebuchet MS" w:hAnsi="Trebuchet MS"/>
                <w:color w:val="000000" w:themeColor="text1"/>
                <w:sz w:val="22"/>
                <w:szCs w:val="22"/>
                <w:lang w:eastAsia="hr-HR"/>
              </w:rPr>
              <w:t xml:space="preserve"> </w:t>
            </w:r>
            <w:proofErr w:type="spellStart"/>
            <w:r w:rsidRPr="000F1D13">
              <w:rPr>
                <w:rFonts w:ascii="Trebuchet MS" w:hAnsi="Trebuchet MS"/>
                <w:color w:val="000000" w:themeColor="text1"/>
                <w:sz w:val="22"/>
                <w:szCs w:val="22"/>
                <w:lang w:eastAsia="hr-HR"/>
              </w:rPr>
              <w:t>climatice</w:t>
            </w:r>
            <w:proofErr w:type="spellEnd"/>
            <w:r w:rsidRPr="000F1D13">
              <w:rPr>
                <w:rFonts w:ascii="Trebuchet MS" w:hAnsi="Trebuchet MS"/>
                <w:color w:val="000000" w:themeColor="text1"/>
                <w:sz w:val="22"/>
                <w:szCs w:val="22"/>
                <w:lang w:eastAsia="hr-HR"/>
              </w:rPr>
              <w:t xml:space="preserve"> </w:t>
            </w:r>
            <w:proofErr w:type="spellStart"/>
            <w:r w:rsidRPr="000F1D13">
              <w:rPr>
                <w:rFonts w:ascii="Trebuchet MS" w:hAnsi="Trebuchet MS"/>
                <w:color w:val="000000" w:themeColor="text1"/>
                <w:sz w:val="22"/>
                <w:szCs w:val="22"/>
                <w:lang w:eastAsia="hr-HR"/>
              </w:rPr>
              <w:t>și</w:t>
            </w:r>
            <w:proofErr w:type="spellEnd"/>
            <w:r w:rsidRPr="000F1D13">
              <w:rPr>
                <w:rFonts w:ascii="Trebuchet MS" w:hAnsi="Trebuchet MS"/>
                <w:color w:val="000000" w:themeColor="text1"/>
                <w:sz w:val="22"/>
                <w:szCs w:val="22"/>
                <w:lang w:eastAsia="hr-HR"/>
              </w:rPr>
              <w:t xml:space="preserve"> </w:t>
            </w:r>
            <w:proofErr w:type="spellStart"/>
            <w:r w:rsidRPr="000F1D13">
              <w:rPr>
                <w:rFonts w:ascii="Trebuchet MS" w:hAnsi="Trebuchet MS"/>
                <w:color w:val="000000" w:themeColor="text1"/>
                <w:sz w:val="22"/>
                <w:szCs w:val="22"/>
                <w:lang w:eastAsia="hr-HR"/>
              </w:rPr>
              <w:t>măsurile</w:t>
            </w:r>
            <w:proofErr w:type="spellEnd"/>
            <w:r w:rsidRPr="000F1D13">
              <w:rPr>
                <w:rFonts w:ascii="Trebuchet MS" w:hAnsi="Trebuchet MS"/>
                <w:color w:val="000000" w:themeColor="text1"/>
                <w:sz w:val="22"/>
                <w:szCs w:val="22"/>
                <w:lang w:eastAsia="hr-HR"/>
              </w:rPr>
              <w:t xml:space="preserve"> de </w:t>
            </w:r>
            <w:proofErr w:type="spellStart"/>
            <w:r w:rsidRPr="000F1D13">
              <w:rPr>
                <w:rFonts w:ascii="Trebuchet MS" w:hAnsi="Trebuchet MS"/>
                <w:i/>
                <w:color w:val="000000" w:themeColor="text1"/>
                <w:sz w:val="22"/>
                <w:szCs w:val="22"/>
                <w:lang w:eastAsia="hr-HR"/>
              </w:rPr>
              <w:t>adaptare</w:t>
            </w:r>
            <w:proofErr w:type="spellEnd"/>
            <w:r w:rsidRPr="000F1D13">
              <w:rPr>
                <w:rFonts w:ascii="Trebuchet MS" w:hAnsi="Trebuchet MS"/>
                <w:i/>
                <w:color w:val="000000" w:themeColor="text1"/>
                <w:sz w:val="22"/>
                <w:szCs w:val="22"/>
                <w:lang w:eastAsia="hr-HR"/>
              </w:rPr>
              <w:t xml:space="preserve"> </w:t>
            </w:r>
            <w:r w:rsidRPr="000F1D13">
              <w:rPr>
                <w:rFonts w:ascii="Trebuchet MS" w:hAnsi="Trebuchet MS"/>
                <w:color w:val="000000" w:themeColor="text1"/>
                <w:sz w:val="22"/>
                <w:szCs w:val="22"/>
                <w:lang w:eastAsia="hr-HR"/>
              </w:rPr>
              <w:t xml:space="preserve">la </w:t>
            </w:r>
            <w:proofErr w:type="spellStart"/>
            <w:r w:rsidRPr="000F1D13">
              <w:rPr>
                <w:rFonts w:ascii="Trebuchet MS" w:hAnsi="Trebuchet MS"/>
                <w:color w:val="000000" w:themeColor="text1"/>
                <w:sz w:val="22"/>
                <w:szCs w:val="22"/>
                <w:lang w:eastAsia="hr-HR"/>
              </w:rPr>
              <w:t>schimbările</w:t>
            </w:r>
            <w:proofErr w:type="spellEnd"/>
            <w:r w:rsidRPr="000F1D13">
              <w:rPr>
                <w:rFonts w:ascii="Trebuchet MS" w:hAnsi="Trebuchet MS"/>
                <w:color w:val="000000" w:themeColor="text1"/>
                <w:sz w:val="22"/>
                <w:szCs w:val="22"/>
                <w:lang w:eastAsia="hr-HR"/>
              </w:rPr>
              <w:t xml:space="preserve"> </w:t>
            </w:r>
            <w:proofErr w:type="spellStart"/>
            <w:r w:rsidRPr="000F1D13">
              <w:rPr>
                <w:rFonts w:ascii="Trebuchet MS" w:hAnsi="Trebuchet MS"/>
                <w:color w:val="000000" w:themeColor="text1"/>
                <w:sz w:val="22"/>
                <w:szCs w:val="22"/>
                <w:lang w:eastAsia="hr-HR"/>
              </w:rPr>
              <w:t>climatice</w:t>
            </w:r>
            <w:proofErr w:type="spellEnd"/>
            <w:r w:rsidRPr="000F1D13">
              <w:rPr>
                <w:rFonts w:ascii="Trebuchet MS" w:hAnsi="Trebuchet MS"/>
                <w:color w:val="000000" w:themeColor="text1"/>
                <w:sz w:val="22"/>
                <w:szCs w:val="22"/>
                <w:lang w:eastAsia="hr-HR"/>
              </w:rPr>
              <w:t xml:space="preserve"> cu </w:t>
            </w:r>
            <w:proofErr w:type="spellStart"/>
            <w:r w:rsidRPr="000F1D13">
              <w:rPr>
                <w:rFonts w:ascii="Trebuchet MS" w:hAnsi="Trebuchet MS"/>
                <w:color w:val="000000" w:themeColor="text1"/>
                <w:sz w:val="22"/>
                <w:szCs w:val="22"/>
                <w:lang w:eastAsia="hr-HR"/>
              </w:rPr>
              <w:t>informațiile</w:t>
            </w:r>
            <w:proofErr w:type="spellEnd"/>
            <w:r w:rsidRPr="000F1D13">
              <w:rPr>
                <w:rFonts w:ascii="Trebuchet MS" w:hAnsi="Trebuchet MS"/>
                <w:color w:val="000000" w:themeColor="text1"/>
                <w:sz w:val="22"/>
                <w:szCs w:val="22"/>
                <w:lang w:eastAsia="hr-HR"/>
              </w:rPr>
              <w:t xml:space="preserve"> </w:t>
            </w:r>
            <w:proofErr w:type="spellStart"/>
            <w:r w:rsidRPr="000F1D13">
              <w:rPr>
                <w:rFonts w:ascii="Trebuchet MS" w:hAnsi="Trebuchet MS"/>
                <w:color w:val="000000" w:themeColor="text1"/>
                <w:sz w:val="22"/>
                <w:szCs w:val="22"/>
                <w:lang w:eastAsia="hr-HR"/>
              </w:rPr>
              <w:t>relevante</w:t>
            </w:r>
            <w:proofErr w:type="spellEnd"/>
            <w:r w:rsidRPr="000F1D13">
              <w:rPr>
                <w:rFonts w:ascii="Trebuchet MS" w:hAnsi="Trebuchet MS"/>
                <w:color w:val="000000" w:themeColor="text1"/>
                <w:sz w:val="22"/>
                <w:szCs w:val="22"/>
                <w:lang w:eastAsia="hr-HR"/>
              </w:rPr>
              <w:t xml:space="preserve"> </w:t>
            </w:r>
            <w:proofErr w:type="spellStart"/>
            <w:r w:rsidRPr="000F1D13">
              <w:rPr>
                <w:rFonts w:ascii="Trebuchet MS" w:hAnsi="Trebuchet MS"/>
                <w:color w:val="000000" w:themeColor="text1"/>
                <w:sz w:val="22"/>
                <w:szCs w:val="22"/>
                <w:lang w:eastAsia="hr-HR"/>
              </w:rPr>
              <w:t>privind</w:t>
            </w:r>
            <w:proofErr w:type="spellEnd"/>
            <w:r w:rsidRPr="000F1D13">
              <w:rPr>
                <w:rFonts w:ascii="Trebuchet MS" w:hAnsi="Trebuchet MS"/>
                <w:color w:val="000000" w:themeColor="text1"/>
                <w:sz w:val="22"/>
                <w:szCs w:val="22"/>
                <w:lang w:eastAsia="hr-HR"/>
              </w:rPr>
              <w:t xml:space="preserve"> </w:t>
            </w:r>
            <w:proofErr w:type="spellStart"/>
            <w:r w:rsidRPr="000F1D13">
              <w:rPr>
                <w:rFonts w:ascii="Trebuchet MS" w:hAnsi="Trebuchet MS"/>
                <w:color w:val="000000" w:themeColor="text1"/>
                <w:sz w:val="22"/>
                <w:szCs w:val="22"/>
                <w:lang w:eastAsia="hr-HR"/>
              </w:rPr>
              <w:t>respectarea</w:t>
            </w:r>
            <w:proofErr w:type="spellEnd"/>
            <w:r w:rsidRPr="000F1D13">
              <w:rPr>
                <w:rFonts w:ascii="Trebuchet MS" w:hAnsi="Trebuchet MS"/>
                <w:color w:val="000000" w:themeColor="text1"/>
                <w:sz w:val="22"/>
                <w:szCs w:val="22"/>
                <w:lang w:eastAsia="hr-HR"/>
              </w:rPr>
              <w:t xml:space="preserve"> </w:t>
            </w:r>
            <w:proofErr w:type="spellStart"/>
            <w:r w:rsidRPr="000F1D13">
              <w:rPr>
                <w:rFonts w:ascii="Trebuchet MS" w:hAnsi="Trebuchet MS"/>
                <w:color w:val="000000" w:themeColor="text1"/>
                <w:sz w:val="22"/>
                <w:szCs w:val="22"/>
                <w:lang w:eastAsia="hr-HR"/>
              </w:rPr>
              <w:t>principiului</w:t>
            </w:r>
            <w:proofErr w:type="spellEnd"/>
            <w:r w:rsidRPr="000F1D13">
              <w:rPr>
                <w:rFonts w:ascii="Trebuchet MS" w:hAnsi="Trebuchet MS"/>
                <w:color w:val="000000" w:themeColor="text1"/>
                <w:sz w:val="22"/>
                <w:szCs w:val="22"/>
                <w:lang w:eastAsia="hr-HR"/>
              </w:rPr>
              <w:t xml:space="preserve"> DNSH.</w:t>
            </w:r>
          </w:p>
          <w:p w14:paraId="00DE986C" w14:textId="19A98D70" w:rsidR="00C56104" w:rsidRPr="000F1D13" w:rsidRDefault="000F1D13" w:rsidP="000F1D13">
            <w:pPr>
              <w:spacing w:before="120" w:after="120" w:line="360" w:lineRule="auto"/>
              <w:jc w:val="both"/>
              <w:rPr>
                <w:rFonts w:ascii="Trebuchet MS" w:hAnsi="Trebuchet MS"/>
                <w:i/>
                <w:highlight w:val="yellow"/>
              </w:rPr>
            </w:pPr>
            <w:proofErr w:type="spellStart"/>
            <w:r w:rsidRPr="000F1D13">
              <w:rPr>
                <w:rFonts w:ascii="Trebuchet MS" w:hAnsi="Trebuchet MS"/>
                <w:iCs/>
                <w:color w:val="000000" w:themeColor="text1"/>
                <w:lang w:val="fr-FR"/>
              </w:rPr>
              <w:lastRenderedPageBreak/>
              <w:t>Pe</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lăngă</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criteriul</w:t>
            </w:r>
            <w:proofErr w:type="spellEnd"/>
            <w:r w:rsidRPr="000F1D13">
              <w:rPr>
                <w:rFonts w:ascii="Trebuchet MS" w:hAnsi="Trebuchet MS"/>
                <w:iCs/>
                <w:color w:val="000000" w:themeColor="text1"/>
                <w:lang w:val="fr-FR"/>
              </w:rPr>
              <w:t xml:space="preserve"> de </w:t>
            </w:r>
            <w:proofErr w:type="spellStart"/>
            <w:r w:rsidRPr="000F1D13">
              <w:rPr>
                <w:rFonts w:ascii="Trebuchet MS" w:hAnsi="Trebuchet MS"/>
                <w:iCs/>
                <w:color w:val="000000" w:themeColor="text1"/>
                <w:lang w:val="fr-FR"/>
              </w:rPr>
              <w:t>eligibilitate</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în</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grila</w:t>
            </w:r>
            <w:proofErr w:type="spellEnd"/>
            <w:r w:rsidRPr="000F1D13">
              <w:rPr>
                <w:rFonts w:ascii="Trebuchet MS" w:hAnsi="Trebuchet MS"/>
                <w:iCs/>
                <w:color w:val="000000" w:themeColor="text1"/>
                <w:lang w:val="fr-FR"/>
              </w:rPr>
              <w:t xml:space="preserve"> de </w:t>
            </w:r>
            <w:proofErr w:type="spellStart"/>
            <w:r w:rsidRPr="000F1D13">
              <w:rPr>
                <w:rFonts w:ascii="Trebuchet MS" w:hAnsi="Trebuchet MS"/>
                <w:iCs/>
                <w:color w:val="000000" w:themeColor="text1"/>
                <w:lang w:val="fr-FR"/>
              </w:rPr>
              <w:t>evaluarea</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tehnică</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și</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financiară</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există</w:t>
            </w:r>
            <w:proofErr w:type="spellEnd"/>
            <w:r w:rsidRPr="000F1D13">
              <w:rPr>
                <w:rFonts w:ascii="Trebuchet MS" w:hAnsi="Trebuchet MS"/>
                <w:iCs/>
                <w:color w:val="000000" w:themeColor="text1"/>
                <w:lang w:val="fr-FR"/>
              </w:rPr>
              <w:t xml:space="preserve"> un </w:t>
            </w:r>
            <w:proofErr w:type="spellStart"/>
            <w:r w:rsidRPr="000F1D13">
              <w:rPr>
                <w:rFonts w:ascii="Trebuchet MS" w:hAnsi="Trebuchet MS"/>
                <w:iCs/>
                <w:color w:val="000000" w:themeColor="text1"/>
                <w:lang w:val="fr-FR"/>
              </w:rPr>
              <w:t>criteriu</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potrivit</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căruia</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proiectele</w:t>
            </w:r>
            <w:proofErr w:type="spellEnd"/>
            <w:r w:rsidRPr="000F1D13">
              <w:rPr>
                <w:rFonts w:ascii="Trebuchet MS" w:hAnsi="Trebuchet MS"/>
                <w:iCs/>
                <w:color w:val="000000" w:themeColor="text1"/>
                <w:lang w:val="fr-FR"/>
              </w:rPr>
              <w:t xml:space="preserve"> vor fi </w:t>
            </w:r>
            <w:proofErr w:type="spellStart"/>
            <w:r w:rsidRPr="000F1D13">
              <w:rPr>
                <w:rFonts w:ascii="Trebuchet MS" w:hAnsi="Trebuchet MS"/>
                <w:iCs/>
                <w:color w:val="000000" w:themeColor="text1"/>
                <w:lang w:val="fr-FR"/>
              </w:rPr>
              <w:t>punctate</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în</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funcție</w:t>
            </w:r>
            <w:proofErr w:type="spellEnd"/>
            <w:r w:rsidRPr="000F1D13">
              <w:rPr>
                <w:rFonts w:ascii="Trebuchet MS" w:hAnsi="Trebuchet MS"/>
                <w:iCs/>
                <w:color w:val="000000" w:themeColor="text1"/>
                <w:lang w:val="fr-FR"/>
              </w:rPr>
              <w:t xml:space="preserve"> de </w:t>
            </w:r>
            <w:proofErr w:type="spellStart"/>
            <w:r w:rsidRPr="000F1D13">
              <w:rPr>
                <w:rFonts w:ascii="Trebuchet MS" w:hAnsi="Trebuchet MS"/>
                <w:iCs/>
                <w:color w:val="000000" w:themeColor="text1"/>
                <w:lang w:val="fr-FR"/>
              </w:rPr>
              <w:t>contribuția</w:t>
            </w:r>
            <w:proofErr w:type="spellEnd"/>
            <w:r w:rsidRPr="000F1D13">
              <w:rPr>
                <w:rFonts w:ascii="Trebuchet MS" w:hAnsi="Trebuchet MS"/>
                <w:iCs/>
                <w:color w:val="000000" w:themeColor="text1"/>
                <w:lang w:val="fr-FR"/>
              </w:rPr>
              <w:t xml:space="preserve"> la </w:t>
            </w:r>
            <w:proofErr w:type="spellStart"/>
            <w:r w:rsidRPr="000F1D13">
              <w:rPr>
                <w:rFonts w:ascii="Trebuchet MS" w:hAnsi="Trebuchet MS"/>
                <w:iCs/>
                <w:color w:val="000000" w:themeColor="text1"/>
                <w:lang w:val="fr-FR"/>
              </w:rPr>
              <w:t>neutralitatea</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climatică</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și</w:t>
            </w:r>
            <w:proofErr w:type="spellEnd"/>
            <w:r w:rsidRPr="000F1D13">
              <w:rPr>
                <w:rFonts w:ascii="Trebuchet MS" w:hAnsi="Trebuchet MS"/>
                <w:iCs/>
                <w:color w:val="000000" w:themeColor="text1"/>
                <w:lang w:val="fr-FR"/>
              </w:rPr>
              <w:t xml:space="preserve"> de </w:t>
            </w:r>
            <w:proofErr w:type="spellStart"/>
            <w:r w:rsidRPr="000F1D13">
              <w:rPr>
                <w:rFonts w:ascii="Trebuchet MS" w:hAnsi="Trebuchet MS"/>
                <w:iCs/>
                <w:color w:val="000000" w:themeColor="text1"/>
                <w:lang w:val="fr-FR"/>
              </w:rPr>
              <w:t>capacitatea</w:t>
            </w:r>
            <w:proofErr w:type="spellEnd"/>
            <w:r w:rsidRPr="000F1D13">
              <w:rPr>
                <w:rFonts w:ascii="Trebuchet MS" w:hAnsi="Trebuchet MS"/>
                <w:iCs/>
                <w:color w:val="000000" w:themeColor="text1"/>
                <w:lang w:val="fr-FR"/>
              </w:rPr>
              <w:t xml:space="preserve"> de </w:t>
            </w:r>
            <w:proofErr w:type="spellStart"/>
            <w:r w:rsidRPr="000F1D13">
              <w:rPr>
                <w:rFonts w:ascii="Trebuchet MS" w:hAnsi="Trebuchet MS"/>
                <w:iCs/>
                <w:color w:val="000000" w:themeColor="text1"/>
                <w:lang w:val="fr-FR"/>
              </w:rPr>
              <w:t>adaptare</w:t>
            </w:r>
            <w:proofErr w:type="spellEnd"/>
            <w:r w:rsidRPr="000F1D13">
              <w:rPr>
                <w:rFonts w:ascii="Trebuchet MS" w:hAnsi="Trebuchet MS"/>
                <w:iCs/>
                <w:color w:val="000000" w:themeColor="text1"/>
                <w:lang w:val="fr-FR"/>
              </w:rPr>
              <w:t xml:space="preserve"> la </w:t>
            </w:r>
            <w:proofErr w:type="spellStart"/>
            <w:r w:rsidRPr="000F1D13">
              <w:rPr>
                <w:rFonts w:ascii="Trebuchet MS" w:hAnsi="Trebuchet MS"/>
                <w:iCs/>
                <w:color w:val="000000" w:themeColor="text1"/>
                <w:lang w:val="fr-FR"/>
              </w:rPr>
              <w:t>schimbările</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climatice</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pentru</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acele</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măsuri</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suplimentare</w:t>
            </w:r>
            <w:proofErr w:type="spellEnd"/>
            <w:r w:rsidRPr="000F1D13">
              <w:rPr>
                <w:rFonts w:ascii="Trebuchet MS" w:hAnsi="Trebuchet MS"/>
                <w:iCs/>
                <w:color w:val="000000" w:themeColor="text1"/>
                <w:lang w:val="fr-FR"/>
              </w:rPr>
              <w:t xml:space="preserve"> </w:t>
            </w:r>
            <w:proofErr w:type="spellStart"/>
            <w:r w:rsidRPr="000F1D13">
              <w:rPr>
                <w:rFonts w:ascii="Trebuchet MS" w:hAnsi="Trebuchet MS"/>
                <w:iCs/>
                <w:color w:val="000000" w:themeColor="text1"/>
                <w:lang w:val="fr-FR"/>
              </w:rPr>
              <w:t>față</w:t>
            </w:r>
            <w:proofErr w:type="spellEnd"/>
            <w:r w:rsidRPr="000F1D13">
              <w:rPr>
                <w:rFonts w:ascii="Trebuchet MS" w:hAnsi="Trebuchet MS"/>
                <w:iCs/>
                <w:color w:val="000000" w:themeColor="text1"/>
                <w:lang w:val="fr-FR"/>
              </w:rPr>
              <w:t xml:space="preserve"> de </w:t>
            </w:r>
            <w:proofErr w:type="spellStart"/>
            <w:r w:rsidRPr="000F1D13">
              <w:rPr>
                <w:rFonts w:ascii="Trebuchet MS" w:hAnsi="Trebuchet MS"/>
                <w:iCs/>
                <w:color w:val="000000" w:themeColor="text1"/>
                <w:lang w:val="fr-FR"/>
              </w:rPr>
              <w:t>cerințele</w:t>
            </w:r>
            <w:proofErr w:type="spellEnd"/>
            <w:r w:rsidRPr="000F1D13">
              <w:rPr>
                <w:rFonts w:ascii="Trebuchet MS" w:hAnsi="Trebuchet MS"/>
                <w:iCs/>
                <w:color w:val="000000" w:themeColor="text1"/>
                <w:lang w:val="fr-FR"/>
              </w:rPr>
              <w:t xml:space="preserve"> minime </w:t>
            </w:r>
            <w:proofErr w:type="spellStart"/>
            <w:r w:rsidRPr="000F1D13">
              <w:rPr>
                <w:rFonts w:ascii="Trebuchet MS" w:hAnsi="Trebuchet MS"/>
                <w:iCs/>
                <w:color w:val="000000" w:themeColor="text1"/>
                <w:lang w:val="fr-FR"/>
              </w:rPr>
              <w:t>legale</w:t>
            </w:r>
            <w:proofErr w:type="spellEnd"/>
            <w:r w:rsidRPr="000F1D13">
              <w:rPr>
                <w:rFonts w:ascii="Trebuchet MS" w:hAnsi="Trebuchet MS"/>
                <w:iCs/>
                <w:color w:val="000000" w:themeColor="text1"/>
                <w:lang w:val="fr-FR"/>
              </w:rPr>
              <w:t>.</w:t>
            </w:r>
          </w:p>
        </w:tc>
      </w:tr>
    </w:tbl>
    <w:p w14:paraId="6265A487" w14:textId="77777777" w:rsidR="0058563F" w:rsidRDefault="0058563F" w:rsidP="00EA7CAA">
      <w:pPr>
        <w:pStyle w:val="Heading2"/>
      </w:pPr>
    </w:p>
    <w:p w14:paraId="36A2CEBC" w14:textId="4248154B" w:rsidR="003048E0" w:rsidRPr="00EA7CAA" w:rsidRDefault="00E01967" w:rsidP="00932165">
      <w:pPr>
        <w:pStyle w:val="Heading2"/>
      </w:pPr>
      <w:bookmarkStart w:id="51" w:name="_Toc143502427"/>
      <w:r>
        <w:t xml:space="preserve">3.18. </w:t>
      </w:r>
      <w:r w:rsidR="003048E0" w:rsidRPr="00EA7CAA">
        <w:t>Caracterul durabil al proiectului</w:t>
      </w:r>
      <w:bookmarkEnd w:id="51"/>
    </w:p>
    <w:tbl>
      <w:tblPr>
        <w:tblStyle w:val="TableGrid"/>
        <w:tblW w:w="0" w:type="auto"/>
        <w:tblLook w:val="04A0" w:firstRow="1" w:lastRow="0" w:firstColumn="1" w:lastColumn="0" w:noHBand="0" w:noVBand="1"/>
      </w:tblPr>
      <w:tblGrid>
        <w:gridCol w:w="9913"/>
      </w:tblGrid>
      <w:tr w:rsidR="00B63863" w:rsidRPr="00B63863" w14:paraId="55E46922" w14:textId="77777777" w:rsidTr="00932165">
        <w:tc>
          <w:tcPr>
            <w:tcW w:w="10201" w:type="dxa"/>
          </w:tcPr>
          <w:p w14:paraId="08DC18AB" w14:textId="77777777" w:rsidR="007C028F" w:rsidRDefault="007C028F" w:rsidP="00034785">
            <w:pPr>
              <w:spacing w:line="360" w:lineRule="auto"/>
              <w:jc w:val="both"/>
              <w:rPr>
                <w:rFonts w:ascii="Trebuchet MS" w:hAnsi="Trebuchet MS"/>
                <w:iCs/>
              </w:rPr>
            </w:pPr>
          </w:p>
          <w:p w14:paraId="2AA13023" w14:textId="6D0C3863" w:rsidR="003C7660" w:rsidRPr="00DD0A83" w:rsidRDefault="003C7660" w:rsidP="00034785">
            <w:pPr>
              <w:spacing w:line="360" w:lineRule="auto"/>
              <w:jc w:val="both"/>
              <w:rPr>
                <w:rFonts w:ascii="Trebuchet MS" w:hAnsi="Trebuchet MS"/>
                <w:iCs/>
              </w:rPr>
            </w:pPr>
            <w:r w:rsidRPr="00DD0A83">
              <w:rPr>
                <w:rFonts w:ascii="Trebuchet MS" w:hAnsi="Trebuchet MS"/>
                <w:iCs/>
              </w:rPr>
              <w:t xml:space="preserve">În conformitate cu art. 65 al Regulamentului (UE) 1060/ 2021, solicitantul, în cazul în care va primi finanțare din Programul Regional Sud Muntenia 2021-2027, pe termenul de </w:t>
            </w:r>
            <w:r w:rsidRPr="0080422C">
              <w:rPr>
                <w:rFonts w:ascii="Trebuchet MS" w:hAnsi="Trebuchet MS"/>
                <w:iCs/>
              </w:rPr>
              <w:t>5 ani</w:t>
            </w:r>
            <w:r w:rsidRPr="00DD0A83">
              <w:rPr>
                <w:rFonts w:ascii="Trebuchet MS" w:hAnsi="Trebuchet MS"/>
                <w:iCs/>
              </w:rPr>
              <w:t xml:space="preserve"> anterior menționat, nu trebuie să : </w:t>
            </w:r>
          </w:p>
          <w:p w14:paraId="04C08975" w14:textId="7B39D61B" w:rsidR="003C7660" w:rsidRPr="00DD0A83" w:rsidRDefault="003C7660" w:rsidP="00034785">
            <w:pPr>
              <w:spacing w:line="360" w:lineRule="auto"/>
              <w:jc w:val="both"/>
              <w:rPr>
                <w:rFonts w:ascii="Trebuchet MS" w:hAnsi="Trebuchet MS"/>
                <w:iCs/>
              </w:rPr>
            </w:pPr>
            <w:r w:rsidRPr="00DD0A83">
              <w:rPr>
                <w:rFonts w:ascii="Trebuchet MS" w:hAnsi="Trebuchet MS"/>
                <w:iCs/>
              </w:rPr>
              <w:t>•</w:t>
            </w:r>
            <w:r w:rsidRPr="00DD0A83">
              <w:rPr>
                <w:rFonts w:ascii="Trebuchet MS" w:hAnsi="Trebuchet MS"/>
                <w:iCs/>
              </w:rPr>
              <w:tab/>
              <w:t xml:space="preserve">înceteze sau </w:t>
            </w:r>
            <w:r w:rsidR="00563025">
              <w:rPr>
                <w:rFonts w:ascii="Trebuchet MS" w:hAnsi="Trebuchet MS"/>
                <w:iCs/>
              </w:rPr>
              <w:t>să transfere</w:t>
            </w:r>
            <w:r w:rsidRPr="00DD0A83">
              <w:rPr>
                <w:rFonts w:ascii="Trebuchet MS" w:hAnsi="Trebuchet MS"/>
                <w:iCs/>
              </w:rPr>
              <w:t xml:space="preserve"> activitatea prevăzută în afara regiunii vizate de program; </w:t>
            </w:r>
          </w:p>
          <w:p w14:paraId="6965FFB4" w14:textId="77777777" w:rsidR="003C7660" w:rsidRPr="00DD0A83" w:rsidRDefault="003C7660" w:rsidP="00034785">
            <w:pPr>
              <w:spacing w:line="360" w:lineRule="auto"/>
              <w:jc w:val="both"/>
              <w:rPr>
                <w:rFonts w:ascii="Trebuchet MS" w:hAnsi="Trebuchet MS"/>
                <w:iCs/>
              </w:rPr>
            </w:pPr>
            <w:r w:rsidRPr="00DD0A83">
              <w:rPr>
                <w:rFonts w:ascii="Trebuchet MS" w:hAnsi="Trebuchet MS"/>
                <w:iCs/>
              </w:rPr>
              <w:t>•</w:t>
            </w:r>
            <w:r w:rsidRPr="00DD0A83">
              <w:rPr>
                <w:rFonts w:ascii="Trebuchet MS" w:hAnsi="Trebuchet MS"/>
                <w:iCs/>
              </w:rPr>
              <w:tab/>
              <w:t xml:space="preserve">să realizeze o modificare a proprietății asupra unui element de infrastructură care dă un avantaj nejustificat unei întreprinderi sau unui organism public; </w:t>
            </w:r>
          </w:p>
          <w:p w14:paraId="090F910F" w14:textId="77777777" w:rsidR="003C7660" w:rsidRPr="00DD0A83" w:rsidRDefault="003C7660" w:rsidP="00034785">
            <w:pPr>
              <w:spacing w:line="360" w:lineRule="auto"/>
              <w:jc w:val="both"/>
              <w:rPr>
                <w:rFonts w:ascii="Trebuchet MS" w:hAnsi="Trebuchet MS"/>
                <w:iCs/>
              </w:rPr>
            </w:pPr>
            <w:r w:rsidRPr="00DD0A83">
              <w:rPr>
                <w:rFonts w:ascii="Trebuchet MS" w:hAnsi="Trebuchet MS"/>
                <w:iCs/>
              </w:rPr>
              <w:t>•</w:t>
            </w:r>
            <w:r w:rsidRPr="00DD0A83">
              <w:rPr>
                <w:rFonts w:ascii="Trebuchet MS" w:hAnsi="Trebuchet MS"/>
                <w:iCs/>
              </w:rPr>
              <w:tab/>
              <w:t>să realizeze o modificare substanțială care afectează natura, obiectivele sau condițiile de implementare a operațiunii și care ar conduce la subminarea obiectivelor inițiale ale acesteia.</w:t>
            </w:r>
          </w:p>
          <w:p w14:paraId="1EE1C237" w14:textId="4DACCD75" w:rsidR="003048E0" w:rsidRPr="00B63863" w:rsidRDefault="003C7660" w:rsidP="00932165">
            <w:pPr>
              <w:spacing w:before="120" w:after="120" w:line="360" w:lineRule="auto"/>
              <w:jc w:val="both"/>
              <w:rPr>
                <w:rFonts w:ascii="Trebuchet MS" w:hAnsi="Trebuchet MS"/>
                <w:i/>
                <w:sz w:val="24"/>
                <w:szCs w:val="24"/>
              </w:rPr>
            </w:pPr>
            <w:r w:rsidRPr="00DD0A83">
              <w:rPr>
                <w:rFonts w:ascii="Trebuchet MS" w:hAnsi="Trebuchet MS"/>
                <w:iCs/>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p>
        </w:tc>
      </w:tr>
    </w:tbl>
    <w:p w14:paraId="3F7753F9" w14:textId="77777777" w:rsidR="0058563F" w:rsidRDefault="0058563F" w:rsidP="00EA7CAA">
      <w:pPr>
        <w:pStyle w:val="Heading2"/>
      </w:pPr>
      <w:bookmarkStart w:id="52" w:name="_Hlk132976018"/>
    </w:p>
    <w:p w14:paraId="3200929D" w14:textId="7952D4BF" w:rsidR="008D3F95" w:rsidRDefault="00E01967" w:rsidP="008D3F95">
      <w:pPr>
        <w:pStyle w:val="Heading2"/>
      </w:pPr>
      <w:bookmarkStart w:id="53" w:name="_Toc143502428"/>
      <w:r>
        <w:t xml:space="preserve">3.19. </w:t>
      </w:r>
      <w:r w:rsidR="00E7551B" w:rsidRPr="00446259">
        <w:t>Acțiuni menite să garanteze egalitatea de șanse, de gen, incluziunea și nediscriminarea</w:t>
      </w:r>
      <w:bookmarkEnd w:id="53"/>
      <w:r w:rsidR="00E7551B" w:rsidRPr="00EA7CAA">
        <w:t xml:space="preserve"> </w:t>
      </w:r>
    </w:p>
    <w:p w14:paraId="048BF7EC" w14:textId="77777777" w:rsidR="00034785" w:rsidRDefault="00034785" w:rsidP="00932165">
      <w:pPr>
        <w:pStyle w:val="Heading2"/>
      </w:pPr>
    </w:p>
    <w:p w14:paraId="00EED505" w14:textId="77777777" w:rsidR="007C028F" w:rsidRDefault="007C028F" w:rsidP="0003478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
        </w:rPr>
      </w:pPr>
    </w:p>
    <w:p w14:paraId="08B2CE63" w14:textId="7EAAFE68" w:rsidR="00034785" w:rsidRPr="000011EF" w:rsidRDefault="00034785" w:rsidP="0003478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0011EF">
        <w:rPr>
          <w:rFonts w:ascii="Trebuchet MS" w:hAnsi="Trebuchet MS"/>
          <w:i/>
        </w:rPr>
        <w:t xml:space="preserve"> </w:t>
      </w:r>
      <w:r w:rsidRPr="000011EF">
        <w:rPr>
          <w:rFonts w:ascii="Trebuchet MS" w:hAnsi="Trebuchet MS"/>
          <w:iCs/>
        </w:rPr>
        <w:t>În cadrul prezentului apel de proiecte respectarea prevederilor legislației comunitare și naționale în vigoare referitoare la egalitatea de șanse, de gen, nediscriminarea, accesibilitatea, dezvoltarea durabilă reprezintă o condiție de eligibilitate.</w:t>
      </w:r>
    </w:p>
    <w:p w14:paraId="4EA4618A" w14:textId="77777777" w:rsidR="00034785" w:rsidRPr="000011EF" w:rsidRDefault="00034785" w:rsidP="0003478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0011EF">
        <w:rPr>
          <w:rFonts w:ascii="Trebuchet MS" w:hAnsi="Trebuchet MS"/>
          <w:iCs/>
        </w:rPr>
        <w:t>Respectarea acestui principiu se va verifica în etapa de evaluare tehnică și financiară.</w:t>
      </w:r>
    </w:p>
    <w:p w14:paraId="133EC01B" w14:textId="77777777" w:rsidR="00034785" w:rsidRPr="000011EF" w:rsidRDefault="00034785" w:rsidP="0003478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0011EF">
        <w:rPr>
          <w:rFonts w:ascii="Trebuchet MS" w:hAnsi="Trebuchet MS"/>
          <w:iCs/>
        </w:rPr>
        <w:t>Nerespectarea acestui criteriu de eligibilitate duce la respingerea proiectelor, acestea fiind considerate neeligibile.</w:t>
      </w:r>
    </w:p>
    <w:p w14:paraId="695C7E88" w14:textId="77777777" w:rsidR="00034785" w:rsidRPr="000011EF" w:rsidRDefault="00034785" w:rsidP="0003478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0011EF">
        <w:rPr>
          <w:rFonts w:ascii="Trebuchet MS" w:hAnsi="Trebuchet MS"/>
          <w:iCs/>
        </w:rPr>
        <w:t>De asemenea, în grila de evaluarea tehnică și financiară există criterii potrivit cărora proiectele vor fi punctate dacă propun măsuri suplimentare față de cerințele minime legale.</w:t>
      </w:r>
    </w:p>
    <w:p w14:paraId="12F8D389" w14:textId="77777777" w:rsidR="00D31633" w:rsidRPr="00932165" w:rsidRDefault="00D31633" w:rsidP="00932165"/>
    <w:p w14:paraId="4D9B10A1" w14:textId="532BBB73" w:rsidR="0074287F" w:rsidRPr="00EA7CAA" w:rsidRDefault="00E01967" w:rsidP="00932165">
      <w:pPr>
        <w:pStyle w:val="Heading2"/>
      </w:pPr>
      <w:bookmarkStart w:id="54" w:name="_Toc143502429"/>
      <w:r>
        <w:t xml:space="preserve">3.20. </w:t>
      </w:r>
      <w:r w:rsidR="0074287F" w:rsidRPr="00EA7CAA">
        <w:t>Teme secundare</w:t>
      </w:r>
      <w:bookmarkEnd w:id="54"/>
    </w:p>
    <w:tbl>
      <w:tblPr>
        <w:tblStyle w:val="TableGrid"/>
        <w:tblW w:w="0" w:type="auto"/>
        <w:tblLook w:val="04A0" w:firstRow="1" w:lastRow="0" w:firstColumn="1" w:lastColumn="0" w:noHBand="0" w:noVBand="1"/>
      </w:tblPr>
      <w:tblGrid>
        <w:gridCol w:w="9913"/>
      </w:tblGrid>
      <w:tr w:rsidR="00B63863" w:rsidRPr="00B63863" w14:paraId="4C0EC2E3" w14:textId="77777777" w:rsidTr="00932165">
        <w:tc>
          <w:tcPr>
            <w:tcW w:w="10060" w:type="dxa"/>
          </w:tcPr>
          <w:p w14:paraId="50D9BC04" w14:textId="377A724B" w:rsidR="0074287F" w:rsidRPr="00B63863" w:rsidRDefault="00034785" w:rsidP="00B558B3">
            <w:pPr>
              <w:spacing w:before="120" w:after="120"/>
              <w:rPr>
                <w:rFonts w:ascii="Trebuchet MS" w:hAnsi="Trebuchet MS"/>
                <w:i/>
                <w:sz w:val="24"/>
                <w:szCs w:val="24"/>
              </w:rPr>
            </w:pPr>
            <w:r>
              <w:rPr>
                <w:rFonts w:ascii="Trebuchet MS" w:hAnsi="Trebuchet MS"/>
                <w:i/>
                <w:sz w:val="24"/>
                <w:szCs w:val="24"/>
              </w:rPr>
              <w:t>Nu este cazul</w:t>
            </w:r>
          </w:p>
        </w:tc>
      </w:tr>
      <w:bookmarkEnd w:id="52"/>
    </w:tbl>
    <w:p w14:paraId="388714D0" w14:textId="77777777" w:rsidR="00660E3F" w:rsidRDefault="00660E3F">
      <w:pPr>
        <w:pStyle w:val="Heading2"/>
      </w:pPr>
    </w:p>
    <w:p w14:paraId="7DDCC39F" w14:textId="17EEA044" w:rsidR="0074287F" w:rsidRPr="00EA7CAA" w:rsidRDefault="00E01967" w:rsidP="00932165">
      <w:pPr>
        <w:pStyle w:val="Heading2"/>
      </w:pPr>
      <w:bookmarkStart w:id="55" w:name="_Toc143502430"/>
      <w:r>
        <w:t xml:space="preserve">3.21. </w:t>
      </w:r>
      <w:r w:rsidR="0074287F" w:rsidRPr="00EA7CAA">
        <w:t>Informare</w:t>
      </w:r>
      <w:r w:rsidR="00EE0F16" w:rsidRPr="00EA7CAA">
        <w:t>a</w:t>
      </w:r>
      <w:r w:rsidR="00E7551B" w:rsidRPr="00EA7CAA">
        <w:t xml:space="preserve"> și vizibilitatea sprijinului din fonduri</w:t>
      </w:r>
      <w:bookmarkEnd w:id="55"/>
    </w:p>
    <w:tbl>
      <w:tblPr>
        <w:tblStyle w:val="TableGrid"/>
        <w:tblW w:w="0" w:type="auto"/>
        <w:tblLook w:val="04A0" w:firstRow="1" w:lastRow="0" w:firstColumn="1" w:lastColumn="0" w:noHBand="0" w:noVBand="1"/>
      </w:tblPr>
      <w:tblGrid>
        <w:gridCol w:w="9913"/>
      </w:tblGrid>
      <w:tr w:rsidR="00B63863" w:rsidRPr="00B63863" w14:paraId="3BE583D2" w14:textId="77777777" w:rsidTr="00932165">
        <w:tc>
          <w:tcPr>
            <w:tcW w:w="10060" w:type="dxa"/>
          </w:tcPr>
          <w:p w14:paraId="673D99A4" w14:textId="77777777" w:rsidR="007C028F" w:rsidRDefault="007C028F" w:rsidP="00034785">
            <w:pPr>
              <w:spacing w:before="120" w:after="120" w:line="360" w:lineRule="auto"/>
              <w:jc w:val="both"/>
              <w:rPr>
                <w:rFonts w:ascii="Trebuchet MS" w:hAnsi="Trebuchet MS"/>
                <w:iCs/>
              </w:rPr>
            </w:pPr>
          </w:p>
          <w:p w14:paraId="161FBC6C" w14:textId="656ED065" w:rsidR="00034785" w:rsidRPr="00127BD9" w:rsidRDefault="00034785" w:rsidP="00034785">
            <w:pPr>
              <w:spacing w:before="120" w:after="120" w:line="360" w:lineRule="auto"/>
              <w:jc w:val="both"/>
              <w:rPr>
                <w:rFonts w:ascii="Trebuchet MS" w:hAnsi="Trebuchet MS"/>
              </w:rPr>
            </w:pPr>
            <w:r w:rsidRPr="00127BD9">
              <w:rPr>
                <w:rFonts w:ascii="Trebuchet MS" w:hAnsi="Trebuchet MS"/>
                <w:iCs/>
              </w:rPr>
              <w:t xml:space="preserve">Activitățile de comunicare și vizibilitate aferente proiectului sunt obligatorii și vor fi în conformitate cu prevederile contractului de finanţare și cu prevederile Ghidului de Identitate Vizuală </w:t>
            </w:r>
            <w:r w:rsidRPr="00127BD9">
              <w:rPr>
                <w:rFonts w:ascii="Trebuchet MS" w:hAnsi="Trebuchet MS"/>
              </w:rPr>
              <w:t>care va fi pus la dispoziție, în format electronic</w:t>
            </w:r>
            <w:r>
              <w:rPr>
                <w:rFonts w:ascii="Trebuchet MS" w:hAnsi="Trebuchet MS"/>
              </w:rPr>
              <w:t>,</w:t>
            </w:r>
            <w:r w:rsidRPr="00127BD9">
              <w:rPr>
                <w:rFonts w:ascii="Trebuchet MS" w:hAnsi="Trebuchet MS"/>
              </w:rPr>
              <w:t xml:space="preserve"> pe site-ul dedicat programului (2021-2027.adrmuntenia.ro).</w:t>
            </w:r>
          </w:p>
          <w:p w14:paraId="1949B65B" w14:textId="6F7F74B8" w:rsidR="0074287F" w:rsidRPr="00B63863" w:rsidRDefault="00034785" w:rsidP="00932165">
            <w:pPr>
              <w:spacing w:before="120" w:after="120" w:line="360" w:lineRule="auto"/>
              <w:jc w:val="both"/>
              <w:rPr>
                <w:rFonts w:ascii="Trebuchet MS" w:hAnsi="Trebuchet MS"/>
                <w:i/>
                <w:sz w:val="24"/>
                <w:szCs w:val="24"/>
              </w:rPr>
            </w:pPr>
            <w:r w:rsidRPr="000A2399">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tc>
      </w:tr>
    </w:tbl>
    <w:p w14:paraId="782CB668" w14:textId="77777777" w:rsidR="00EF15DA" w:rsidRPr="00B63863" w:rsidRDefault="00EF15DA" w:rsidP="00D84C69">
      <w:pPr>
        <w:spacing w:before="120" w:after="120"/>
        <w:rPr>
          <w:rFonts w:ascii="Trebuchet MS" w:hAnsi="Trebuchet MS"/>
          <w:i/>
          <w:sz w:val="24"/>
          <w:szCs w:val="24"/>
        </w:rPr>
      </w:pPr>
    </w:p>
    <w:p w14:paraId="6584B203" w14:textId="07ADB002" w:rsidR="00D87653" w:rsidRPr="0058563F" w:rsidRDefault="00E01967" w:rsidP="00932165">
      <w:pPr>
        <w:pStyle w:val="Heading1"/>
      </w:pPr>
      <w:bookmarkStart w:id="56" w:name="_Toc143502431"/>
      <w:r>
        <w:t xml:space="preserve">4. </w:t>
      </w:r>
      <w:r w:rsidR="00566CCA" w:rsidRPr="00334250">
        <w:t xml:space="preserve">INFORMAȚII </w:t>
      </w:r>
      <w:r w:rsidR="00927483" w:rsidRPr="00334250">
        <w:t xml:space="preserve">ADMINISTRATIVE </w:t>
      </w:r>
      <w:r w:rsidR="00566CCA" w:rsidRPr="00334250">
        <w:t>DESPRE APELUL DE PROIECTE</w:t>
      </w:r>
      <w:bookmarkEnd w:id="56"/>
      <w:r w:rsidR="00566CCA" w:rsidRPr="00334250">
        <w:tab/>
      </w:r>
    </w:p>
    <w:p w14:paraId="5E200D3F" w14:textId="77777777" w:rsidR="00486BF1" w:rsidRDefault="00486BF1">
      <w:pPr>
        <w:pStyle w:val="Heading2"/>
      </w:pPr>
    </w:p>
    <w:p w14:paraId="4C9B5A98" w14:textId="4B3F800B" w:rsidR="001D30C5" w:rsidRPr="00334250" w:rsidRDefault="00334250" w:rsidP="00932165">
      <w:pPr>
        <w:pStyle w:val="Heading2"/>
      </w:pPr>
      <w:bookmarkStart w:id="57" w:name="_Toc143502432"/>
      <w:r>
        <w:t xml:space="preserve">4.1. </w:t>
      </w:r>
      <w:r w:rsidR="001D30C5" w:rsidRPr="00334250">
        <w:t>Data deschiderii apelului de proiecte</w:t>
      </w:r>
      <w:bookmarkEnd w:id="57"/>
    </w:p>
    <w:tbl>
      <w:tblPr>
        <w:tblStyle w:val="TableGrid"/>
        <w:tblW w:w="10201" w:type="dxa"/>
        <w:tblLook w:val="04A0" w:firstRow="1" w:lastRow="0" w:firstColumn="1" w:lastColumn="0" w:noHBand="0" w:noVBand="1"/>
      </w:tblPr>
      <w:tblGrid>
        <w:gridCol w:w="10201"/>
      </w:tblGrid>
      <w:tr w:rsidR="00660E3F" w14:paraId="4332FC28" w14:textId="77777777" w:rsidTr="00932165">
        <w:tc>
          <w:tcPr>
            <w:tcW w:w="10201" w:type="dxa"/>
          </w:tcPr>
          <w:p w14:paraId="09314BBB" w14:textId="00A81727" w:rsidR="00660E3F" w:rsidRDefault="00660E3F" w:rsidP="00932165">
            <w:pPr>
              <w:spacing w:before="120" w:after="120"/>
              <w:rPr>
                <w:rFonts w:ascii="Trebuchet MS" w:hAnsi="Trebuchet MS"/>
                <w:i/>
                <w:sz w:val="24"/>
                <w:szCs w:val="24"/>
              </w:rPr>
            </w:pPr>
            <w:r>
              <w:rPr>
                <w:rFonts w:ascii="Trebuchet MS" w:hAnsi="Trebuchet MS"/>
                <w:i/>
                <w:sz w:val="24"/>
                <w:szCs w:val="24"/>
              </w:rPr>
              <w:t>Ghidul solicitantului se va publica la data de ........</w:t>
            </w:r>
          </w:p>
        </w:tc>
      </w:tr>
    </w:tbl>
    <w:p w14:paraId="18909CED" w14:textId="77777777" w:rsidR="0058563F" w:rsidRDefault="0058563F" w:rsidP="00334250">
      <w:pPr>
        <w:pStyle w:val="Heading2"/>
      </w:pPr>
    </w:p>
    <w:p w14:paraId="200294A1" w14:textId="00FA2CAD" w:rsidR="001D30C5" w:rsidRPr="00334250" w:rsidRDefault="00334250" w:rsidP="00932165">
      <w:pPr>
        <w:pStyle w:val="Heading2"/>
      </w:pPr>
      <w:bookmarkStart w:id="58" w:name="_Toc143502433"/>
      <w:r>
        <w:t xml:space="preserve">4.2. </w:t>
      </w:r>
      <w:r w:rsidR="001D30C5" w:rsidRPr="00334250">
        <w:t>Perioada de pregătire a proiectelor</w:t>
      </w:r>
      <w:bookmarkEnd w:id="58"/>
    </w:p>
    <w:p w14:paraId="3B3A7ABC" w14:textId="77777777" w:rsidR="007C028F" w:rsidRDefault="007C028F" w:rsidP="00932165">
      <w:pPr>
        <w:pBdr>
          <w:top w:val="single" w:sz="4" w:space="1" w:color="auto"/>
          <w:left w:val="single" w:sz="4" w:space="0" w:color="auto"/>
          <w:bottom w:val="single" w:sz="4" w:space="1" w:color="auto"/>
          <w:right w:val="single" w:sz="4" w:space="4" w:color="auto"/>
        </w:pBdr>
        <w:spacing w:before="120" w:after="120" w:line="360" w:lineRule="auto"/>
        <w:jc w:val="both"/>
        <w:rPr>
          <w:rFonts w:ascii="Trebuchet MS" w:hAnsi="Trebuchet MS"/>
          <w:iCs/>
        </w:rPr>
      </w:pPr>
    </w:p>
    <w:p w14:paraId="65DE9004" w14:textId="413C23E9" w:rsidR="00034785" w:rsidRPr="008B3376" w:rsidRDefault="00034785" w:rsidP="00932165">
      <w:pPr>
        <w:pBdr>
          <w:top w:val="single" w:sz="4" w:space="1" w:color="auto"/>
          <w:left w:val="single" w:sz="4" w:space="0" w:color="auto"/>
          <w:bottom w:val="single" w:sz="4" w:space="1" w:color="auto"/>
          <w:right w:val="single" w:sz="4" w:space="4" w:color="auto"/>
        </w:pBdr>
        <w:spacing w:before="120" w:after="120" w:line="360" w:lineRule="auto"/>
        <w:jc w:val="both"/>
        <w:rPr>
          <w:rFonts w:ascii="Trebuchet MS" w:hAnsi="Trebuchet MS"/>
          <w:iCs/>
        </w:rPr>
      </w:pPr>
      <w:r w:rsidRPr="008B3376">
        <w:rPr>
          <w:rFonts w:ascii="Trebuchet MS" w:hAnsi="Trebuchet MS"/>
          <w:iCs/>
        </w:rPr>
        <w:t>Prezentul apel de proiecte are termen-limită de depunere, lăsând, totodată, solicitanților timpul necesar pentru pregătirea și depunerea cererilor finanțare</w:t>
      </w:r>
      <w:r>
        <w:rPr>
          <w:rFonts w:ascii="Trebuchet MS" w:hAnsi="Trebuchet MS"/>
          <w:iCs/>
        </w:rPr>
        <w:t>.</w:t>
      </w:r>
    </w:p>
    <w:p w14:paraId="3E79C301" w14:textId="77777777" w:rsidR="0058563F" w:rsidRDefault="0058563F" w:rsidP="00334250">
      <w:pPr>
        <w:pStyle w:val="Heading2"/>
      </w:pPr>
    </w:p>
    <w:p w14:paraId="72FBAC4C" w14:textId="32493B6E" w:rsidR="00CF5E11" w:rsidRPr="00334250" w:rsidRDefault="00334250" w:rsidP="00932165">
      <w:pPr>
        <w:pStyle w:val="Heading2"/>
      </w:pPr>
      <w:bookmarkStart w:id="59" w:name="_Toc143502434"/>
      <w:r>
        <w:t xml:space="preserve">4.3. </w:t>
      </w:r>
      <w:r w:rsidR="00CF5E11" w:rsidRPr="00334250">
        <w:t>Perioada de depunere a proiectelor</w:t>
      </w:r>
      <w:bookmarkEnd w:id="59"/>
      <w:r w:rsidR="00CF5E11" w:rsidRPr="00334250">
        <w:t xml:space="preserve"> </w:t>
      </w:r>
      <w:r w:rsidR="00CF5E11" w:rsidRPr="00334250">
        <w:tab/>
      </w:r>
    </w:p>
    <w:p w14:paraId="0A79CBAF" w14:textId="0A2DD38A" w:rsidR="00566CCA" w:rsidRPr="00334250" w:rsidRDefault="00334250" w:rsidP="00932165">
      <w:pPr>
        <w:pStyle w:val="Heading3"/>
      </w:pPr>
      <w:bookmarkStart w:id="60" w:name="_Toc143502435"/>
      <w:r>
        <w:t xml:space="preserve">4.3.1. </w:t>
      </w:r>
      <w:r w:rsidR="00CF5E11" w:rsidRPr="00334250">
        <w:t>D</w:t>
      </w:r>
      <w:r w:rsidR="00566CCA" w:rsidRPr="00334250">
        <w:t xml:space="preserve">ata și ora </w:t>
      </w:r>
      <w:r w:rsidR="00BA02CA" w:rsidRPr="00334250">
        <w:t xml:space="preserve">pentru </w:t>
      </w:r>
      <w:r w:rsidR="00566CCA" w:rsidRPr="00334250">
        <w:t>începere</w:t>
      </w:r>
      <w:r w:rsidR="00BA02CA" w:rsidRPr="00334250">
        <w:t>a</w:t>
      </w:r>
      <w:r w:rsidR="00566CCA" w:rsidRPr="00334250">
        <w:t xml:space="preserve"> depuner</w:t>
      </w:r>
      <w:r w:rsidR="00BA02CA" w:rsidRPr="00334250">
        <w:t>ii</w:t>
      </w:r>
      <w:r w:rsidR="00566CCA" w:rsidRPr="00334250">
        <w:t xml:space="preserve"> de proiecte</w:t>
      </w:r>
      <w:bookmarkEnd w:id="60"/>
    </w:p>
    <w:tbl>
      <w:tblPr>
        <w:tblStyle w:val="TableGrid"/>
        <w:tblW w:w="9781" w:type="dxa"/>
        <w:tblInd w:w="-5" w:type="dxa"/>
        <w:tblLook w:val="04A0" w:firstRow="1" w:lastRow="0" w:firstColumn="1" w:lastColumn="0" w:noHBand="0" w:noVBand="1"/>
      </w:tblPr>
      <w:tblGrid>
        <w:gridCol w:w="9781"/>
      </w:tblGrid>
      <w:tr w:rsidR="00B63863" w:rsidRPr="00B63863" w14:paraId="5F2D9816" w14:textId="77777777" w:rsidTr="00932165">
        <w:tc>
          <w:tcPr>
            <w:tcW w:w="9781" w:type="dxa"/>
          </w:tcPr>
          <w:p w14:paraId="6016A10F" w14:textId="6EB1011D" w:rsidR="00DA693E" w:rsidRPr="00B63863" w:rsidRDefault="00660E3F" w:rsidP="00D84C69">
            <w:pPr>
              <w:spacing w:before="120" w:after="120"/>
              <w:rPr>
                <w:rFonts w:ascii="Trebuchet MS" w:hAnsi="Trebuchet MS"/>
                <w:i/>
                <w:sz w:val="24"/>
                <w:szCs w:val="24"/>
              </w:rPr>
            </w:pPr>
            <w:r w:rsidRPr="00223D26">
              <w:rPr>
                <w:rFonts w:ascii="Trebuchet MS" w:hAnsi="Trebuchet MS"/>
                <w:iCs/>
              </w:rPr>
              <w:t>Data și ora de începere a depunerii de proiecte</w:t>
            </w:r>
            <w:r w:rsidRPr="00FE1365">
              <w:rPr>
                <w:rFonts w:ascii="Trebuchet MS" w:hAnsi="Trebuchet MS"/>
                <w:iCs/>
              </w:rPr>
              <w:t xml:space="preserve">: </w:t>
            </w:r>
          </w:p>
        </w:tc>
      </w:tr>
    </w:tbl>
    <w:p w14:paraId="09F59ADC" w14:textId="77777777" w:rsidR="0058563F" w:rsidRDefault="0058563F" w:rsidP="00334250">
      <w:pPr>
        <w:pStyle w:val="Heading3"/>
      </w:pPr>
    </w:p>
    <w:p w14:paraId="7D87B2A4" w14:textId="49DBA27E" w:rsidR="00566CCA" w:rsidRPr="00334250" w:rsidRDefault="00334250" w:rsidP="00932165">
      <w:pPr>
        <w:pStyle w:val="Heading3"/>
      </w:pPr>
      <w:bookmarkStart w:id="61" w:name="_Toc143502436"/>
      <w:r>
        <w:t xml:space="preserve">4.3.2. </w:t>
      </w:r>
      <w:r w:rsidR="00566CCA" w:rsidRPr="00334250">
        <w:t>Data și ora închiderii apelului de proiecte</w:t>
      </w:r>
      <w:bookmarkEnd w:id="61"/>
    </w:p>
    <w:tbl>
      <w:tblPr>
        <w:tblStyle w:val="TableGrid"/>
        <w:tblW w:w="9922" w:type="dxa"/>
        <w:tblInd w:w="-5" w:type="dxa"/>
        <w:tblLook w:val="04A0" w:firstRow="1" w:lastRow="0" w:firstColumn="1" w:lastColumn="0" w:noHBand="0" w:noVBand="1"/>
      </w:tblPr>
      <w:tblGrid>
        <w:gridCol w:w="9922"/>
      </w:tblGrid>
      <w:tr w:rsidR="00B63863" w:rsidRPr="00B63863" w14:paraId="295AD7D7" w14:textId="77777777" w:rsidTr="00932165">
        <w:tc>
          <w:tcPr>
            <w:tcW w:w="9922" w:type="dxa"/>
          </w:tcPr>
          <w:p w14:paraId="75A07FFC" w14:textId="56D00157" w:rsidR="00DA693E" w:rsidRPr="00B63863" w:rsidRDefault="00660E3F" w:rsidP="00D84C69">
            <w:pPr>
              <w:spacing w:before="120" w:after="120"/>
              <w:rPr>
                <w:rFonts w:ascii="Trebuchet MS" w:hAnsi="Trebuchet MS"/>
                <w:i/>
                <w:sz w:val="24"/>
                <w:szCs w:val="24"/>
              </w:rPr>
            </w:pPr>
            <w:r w:rsidRPr="00223D26">
              <w:rPr>
                <w:rFonts w:ascii="Trebuchet MS" w:hAnsi="Trebuchet MS"/>
                <w:iCs/>
              </w:rPr>
              <w:t xml:space="preserve">Data și ora de </w:t>
            </w:r>
            <w:r>
              <w:rPr>
                <w:rFonts w:ascii="Trebuchet MS" w:hAnsi="Trebuchet MS"/>
                <w:iCs/>
              </w:rPr>
              <w:t>închidere a apelului</w:t>
            </w:r>
            <w:r w:rsidRPr="00223D26">
              <w:rPr>
                <w:rFonts w:ascii="Trebuchet MS" w:hAnsi="Trebuchet MS"/>
                <w:iCs/>
              </w:rPr>
              <w:t xml:space="preserve"> de proiecte</w:t>
            </w:r>
            <w:r w:rsidR="00FE1365">
              <w:rPr>
                <w:rFonts w:ascii="Trebuchet MS" w:hAnsi="Trebuchet MS"/>
                <w:iCs/>
              </w:rPr>
              <w:t>:</w:t>
            </w:r>
          </w:p>
        </w:tc>
      </w:tr>
    </w:tbl>
    <w:p w14:paraId="4C218049" w14:textId="77777777" w:rsidR="0058563F" w:rsidRDefault="0058563F" w:rsidP="00334250">
      <w:pPr>
        <w:pStyle w:val="Heading2"/>
      </w:pPr>
    </w:p>
    <w:p w14:paraId="59DD4C02" w14:textId="2E45F054" w:rsidR="00566CCA" w:rsidRPr="00334250" w:rsidRDefault="00334250" w:rsidP="00932165">
      <w:pPr>
        <w:pStyle w:val="Heading2"/>
      </w:pPr>
      <w:bookmarkStart w:id="62" w:name="_Toc143502437"/>
      <w:r>
        <w:t xml:space="preserve">4.4. </w:t>
      </w:r>
      <w:r w:rsidR="00566CCA" w:rsidRPr="00334250">
        <w:t>Modalitatea de depunere a proiectelor</w:t>
      </w:r>
      <w:bookmarkEnd w:id="62"/>
      <w:r w:rsidR="00566CCA" w:rsidRPr="00334250">
        <w:t xml:space="preserve"> </w:t>
      </w:r>
      <w:r w:rsidR="00566CCA" w:rsidRPr="00334250">
        <w:tab/>
      </w:r>
    </w:p>
    <w:tbl>
      <w:tblPr>
        <w:tblStyle w:val="TableGrid"/>
        <w:tblW w:w="9922" w:type="dxa"/>
        <w:tblInd w:w="-5" w:type="dxa"/>
        <w:tblLook w:val="04A0" w:firstRow="1" w:lastRow="0" w:firstColumn="1" w:lastColumn="0" w:noHBand="0" w:noVBand="1"/>
      </w:tblPr>
      <w:tblGrid>
        <w:gridCol w:w="9922"/>
      </w:tblGrid>
      <w:tr w:rsidR="00B63863" w:rsidRPr="00B63863" w14:paraId="075A8705" w14:textId="77777777" w:rsidTr="00932165">
        <w:tc>
          <w:tcPr>
            <w:tcW w:w="9922" w:type="dxa"/>
          </w:tcPr>
          <w:p w14:paraId="6092ABE8" w14:textId="77777777" w:rsidR="00660E3F" w:rsidRDefault="00660E3F" w:rsidP="00660E3F">
            <w:pPr>
              <w:spacing w:line="360" w:lineRule="auto"/>
              <w:jc w:val="both"/>
              <w:rPr>
                <w:rFonts w:ascii="Trebuchet MS" w:eastAsia="SimSun" w:hAnsi="Trebuchet MS" w:cs="Calibri"/>
              </w:rPr>
            </w:pPr>
          </w:p>
          <w:p w14:paraId="55AA650B" w14:textId="77777777" w:rsidR="00034785" w:rsidRDefault="00034785" w:rsidP="00034785">
            <w:pPr>
              <w:spacing w:before="120" w:after="120" w:line="360" w:lineRule="auto"/>
              <w:jc w:val="both"/>
              <w:rPr>
                <w:rFonts w:ascii="Trebuchet MS" w:hAnsi="Trebuchet MS"/>
                <w:iCs/>
              </w:rPr>
            </w:pPr>
            <w:r>
              <w:rPr>
                <w:rFonts w:ascii="Trebuchet MS" w:hAnsi="Trebuchet MS"/>
                <w:iCs/>
              </w:rPr>
              <w:t>Prezentul apel de proiecte se lansează prin sistemul informatic MySMIS.</w:t>
            </w:r>
          </w:p>
          <w:p w14:paraId="04F33C01" w14:textId="77777777" w:rsidR="00034785" w:rsidRPr="006B7CDE" w:rsidRDefault="00034785" w:rsidP="00034785">
            <w:pPr>
              <w:spacing w:before="120" w:after="120" w:line="360" w:lineRule="auto"/>
              <w:jc w:val="both"/>
              <w:rPr>
                <w:rFonts w:ascii="Trebuchet MS" w:hAnsi="Trebuchet MS"/>
                <w:iCs/>
              </w:rPr>
            </w:pPr>
            <w:r w:rsidRPr="006B7CDE">
              <w:rPr>
                <w:rFonts w:ascii="Trebuchet MS" w:hAnsi="Trebuchet MS"/>
                <w:iCs/>
              </w:rPr>
              <w:t>Depunerea unei cereri de finanțare reprezintă operațiunea de transmitere, de către un solicitant, a unei cereri de finanțare, prin intermediul aplicației SMIS2021/MySMIS2021.</w:t>
            </w:r>
          </w:p>
          <w:p w14:paraId="0251A026" w14:textId="77777777" w:rsidR="00034785" w:rsidRPr="006B7CDE" w:rsidRDefault="00034785" w:rsidP="00034785">
            <w:pPr>
              <w:spacing w:before="120" w:after="120" w:line="360" w:lineRule="auto"/>
              <w:jc w:val="both"/>
              <w:rPr>
                <w:rFonts w:ascii="Trebuchet MS" w:hAnsi="Trebuchet MS"/>
                <w:iCs/>
              </w:rPr>
            </w:pPr>
            <w:r w:rsidRPr="006B7CDE">
              <w:rPr>
                <w:rFonts w:ascii="Trebuchet MS" w:hAnsi="Trebuchet MS"/>
                <w:iCs/>
              </w:rPr>
              <w:t>Aplicația SMIS2021/MySMIS2021 alocă, în mod automat, codul proiectului (codul SMIS) pentru fiecare cerere de finanțare la momentul începerii completării acesteia de către un solicitant. Ordinea codurilor SMIS nu reflectă ordinea depunerii proiectelor.</w:t>
            </w:r>
          </w:p>
          <w:p w14:paraId="1079849C" w14:textId="77777777" w:rsidR="00034785" w:rsidRDefault="00034785" w:rsidP="00034785">
            <w:pPr>
              <w:spacing w:before="120" w:after="120" w:line="360" w:lineRule="auto"/>
              <w:jc w:val="both"/>
              <w:rPr>
                <w:rFonts w:ascii="Trebuchet MS" w:hAnsi="Trebuchet MS"/>
                <w:iCs/>
              </w:rPr>
            </w:pPr>
            <w:r w:rsidRPr="006B7CDE">
              <w:rPr>
                <w:rFonts w:ascii="Trebuchet MS" w:hAnsi="Trebuchet MS"/>
                <w:iCs/>
              </w:rPr>
              <w:t>Codul SMIS va fi utilizat, în mod obligatoriu, în toată corespondența referitoare la proiectul căruia i-a fost alocat.</w:t>
            </w:r>
          </w:p>
          <w:p w14:paraId="49276500" w14:textId="6825F103" w:rsidR="00DA693E" w:rsidRPr="00932165" w:rsidRDefault="00034785" w:rsidP="00932165">
            <w:pPr>
              <w:spacing w:before="120" w:after="120" w:line="360" w:lineRule="auto"/>
              <w:jc w:val="both"/>
              <w:rPr>
                <w:rFonts w:ascii="Trebuchet MS" w:hAnsi="Trebuchet MS"/>
                <w:i/>
              </w:rPr>
            </w:pPr>
            <w:r w:rsidRPr="004A687A">
              <w:rPr>
                <w:rFonts w:ascii="Trebuchet MS" w:hAnsi="Trebuchet MS"/>
                <w:iCs/>
              </w:rPr>
              <w:t>Toate etapele aferente unui proiect (depunere, evaluare, contractare, implementare, durabilitate) se vor desfășura prin intermediul sistemului informatic MySMIS.</w:t>
            </w:r>
          </w:p>
        </w:tc>
      </w:tr>
    </w:tbl>
    <w:p w14:paraId="57F24F2C" w14:textId="77777777" w:rsidR="007C2B91" w:rsidRPr="00B63863" w:rsidRDefault="007C2B91" w:rsidP="00D84C69">
      <w:pPr>
        <w:spacing w:before="120" w:after="120"/>
        <w:rPr>
          <w:rFonts w:ascii="Trebuchet MS" w:hAnsi="Trebuchet MS"/>
          <w:i/>
          <w:sz w:val="24"/>
          <w:szCs w:val="24"/>
        </w:rPr>
      </w:pPr>
    </w:p>
    <w:p w14:paraId="4C98E7ED" w14:textId="129BED90" w:rsidR="00566CCA" w:rsidRPr="00334250" w:rsidRDefault="00E01967" w:rsidP="00932165">
      <w:pPr>
        <w:pStyle w:val="Heading1"/>
      </w:pPr>
      <w:bookmarkStart w:id="63" w:name="_Toc143502438"/>
      <w:r>
        <w:t xml:space="preserve">5. </w:t>
      </w:r>
      <w:r w:rsidR="007A5DAD" w:rsidRPr="00334250">
        <w:t xml:space="preserve">CONDIȚII DE </w:t>
      </w:r>
      <w:r w:rsidR="00566CCA" w:rsidRPr="00334250">
        <w:t xml:space="preserve"> ELIGIBILITATE</w:t>
      </w:r>
      <w:bookmarkEnd w:id="63"/>
    </w:p>
    <w:p w14:paraId="0AD3C701" w14:textId="77777777" w:rsidR="006563B9" w:rsidRDefault="006563B9">
      <w:pPr>
        <w:pStyle w:val="Heading2"/>
      </w:pPr>
    </w:p>
    <w:p w14:paraId="21065514" w14:textId="11AF3D6A" w:rsidR="00566CCA" w:rsidRDefault="00334250">
      <w:pPr>
        <w:pStyle w:val="Heading2"/>
      </w:pPr>
      <w:bookmarkStart w:id="64" w:name="_Toc143502439"/>
      <w:r>
        <w:t xml:space="preserve">5.1. </w:t>
      </w:r>
      <w:r w:rsidR="00566CCA" w:rsidRPr="009F041F">
        <w:t xml:space="preserve">Eligibilitatea solicitanților </w:t>
      </w:r>
      <w:r w:rsidR="00A25D92" w:rsidRPr="009F041F">
        <w:t>și partenerilor</w:t>
      </w:r>
      <w:bookmarkEnd w:id="64"/>
      <w:r w:rsidR="00A25D92" w:rsidRPr="009F041F">
        <w:t xml:space="preserve"> </w:t>
      </w:r>
    </w:p>
    <w:p w14:paraId="5E32C000" w14:textId="77777777" w:rsidR="00150B38" w:rsidRPr="00150B38" w:rsidRDefault="00150B38" w:rsidP="00932165"/>
    <w:p w14:paraId="06245406" w14:textId="11518025" w:rsidR="00AB1091" w:rsidRPr="009F041F" w:rsidRDefault="00334250" w:rsidP="00932165">
      <w:pPr>
        <w:pStyle w:val="Heading3"/>
      </w:pPr>
      <w:bookmarkStart w:id="65" w:name="_Toc143502440"/>
      <w:r>
        <w:t xml:space="preserve">5.1.1. </w:t>
      </w:r>
      <w:r w:rsidR="00AB1091" w:rsidRPr="009F041F">
        <w:t>Cerințe privind eligi</w:t>
      </w:r>
      <w:r w:rsidR="00AF10DC">
        <w:t>bi</w:t>
      </w:r>
      <w:r w:rsidR="00AB1091" w:rsidRPr="009F041F">
        <w:t>litatea solicitanților și partenerilor</w:t>
      </w:r>
      <w:bookmarkEnd w:id="65"/>
    </w:p>
    <w:tbl>
      <w:tblPr>
        <w:tblStyle w:val="TableGrid"/>
        <w:tblW w:w="9781" w:type="dxa"/>
        <w:tblInd w:w="-5" w:type="dxa"/>
        <w:tblLook w:val="04A0" w:firstRow="1" w:lastRow="0" w:firstColumn="1" w:lastColumn="0" w:noHBand="0" w:noVBand="1"/>
      </w:tblPr>
      <w:tblGrid>
        <w:gridCol w:w="9781"/>
      </w:tblGrid>
      <w:tr w:rsidR="00B63863" w:rsidRPr="00B63863" w14:paraId="13AE140D" w14:textId="77777777" w:rsidTr="00932165">
        <w:tc>
          <w:tcPr>
            <w:tcW w:w="9781" w:type="dxa"/>
          </w:tcPr>
          <w:p w14:paraId="729BCE1E" w14:textId="77777777" w:rsidR="007C028F" w:rsidRPr="00563025" w:rsidRDefault="007C028F" w:rsidP="00150B38">
            <w:pPr>
              <w:spacing w:before="120" w:after="120" w:line="360" w:lineRule="auto"/>
              <w:jc w:val="both"/>
              <w:rPr>
                <w:rFonts w:ascii="Trebuchet MS" w:hAnsi="Trebuchet MS" w:cs="Calibri"/>
              </w:rPr>
            </w:pPr>
          </w:p>
          <w:p w14:paraId="346C2676" w14:textId="06E835DE" w:rsidR="002D47EF" w:rsidRPr="00563025" w:rsidRDefault="00660E3F" w:rsidP="00150B38">
            <w:pPr>
              <w:spacing w:before="120" w:after="120" w:line="360" w:lineRule="auto"/>
              <w:jc w:val="both"/>
              <w:rPr>
                <w:rFonts w:ascii="Trebuchet MS" w:hAnsi="Trebuchet MS" w:cs="Calibri"/>
              </w:rPr>
            </w:pPr>
            <w:r w:rsidRPr="00563025">
              <w:rPr>
                <w:rFonts w:ascii="Trebuchet MS" w:hAnsi="Trebuchet MS" w:cs="Calibri"/>
              </w:rPr>
              <w:t xml:space="preserve">Solicitantul eligibil, în sensul prezentului ghid, reprezintă entitatea care îndeplineşte cumulativ criteriile enumerate </w:t>
            </w:r>
            <w:r w:rsidR="00EC61CF">
              <w:rPr>
                <w:rFonts w:ascii="Trebuchet MS" w:hAnsi="Trebuchet MS" w:cs="Calibri"/>
              </w:rPr>
              <w:t>ș</w:t>
            </w:r>
            <w:r w:rsidRPr="00563025">
              <w:rPr>
                <w:rFonts w:ascii="Trebuchet MS" w:hAnsi="Trebuchet MS" w:cs="Calibri"/>
              </w:rPr>
              <w:t xml:space="preserve">i prezentate în cadrul </w:t>
            </w:r>
            <w:r w:rsidR="00150B38" w:rsidRPr="00563025">
              <w:rPr>
                <w:rFonts w:ascii="Trebuchet MS" w:hAnsi="Trebuchet MS" w:cs="Calibri"/>
              </w:rPr>
              <w:t xml:space="preserve"> prezentei </w:t>
            </w:r>
            <w:r w:rsidRPr="00563025">
              <w:rPr>
                <w:rFonts w:ascii="Trebuchet MS" w:hAnsi="Trebuchet MS" w:cs="Calibri"/>
              </w:rPr>
              <w:t>secțiuni</w:t>
            </w:r>
          </w:p>
          <w:p w14:paraId="2931B958" w14:textId="48036AD5" w:rsidR="00553DFF" w:rsidRPr="00A1568E" w:rsidRDefault="00553DFF">
            <w:pPr>
              <w:pStyle w:val="ListParagraph"/>
              <w:numPr>
                <w:ilvl w:val="0"/>
                <w:numId w:val="22"/>
              </w:numPr>
              <w:spacing w:line="360" w:lineRule="auto"/>
              <w:jc w:val="both"/>
              <w:rPr>
                <w:rFonts w:ascii="Trebuchet MS" w:hAnsi="Trebuchet MS" w:cs="Calibri"/>
              </w:rPr>
            </w:pPr>
            <w:r w:rsidRPr="00A1568E">
              <w:rPr>
                <w:rFonts w:ascii="Trebuchet MS" w:hAnsi="Trebuchet MS" w:cs="Calibri"/>
                <w:b/>
                <w:bCs/>
              </w:rPr>
              <w:t xml:space="preserve">Să fie  </w:t>
            </w:r>
            <w:r w:rsidRPr="00A1568E">
              <w:rPr>
                <w:rFonts w:ascii="Trebuchet MS" w:hAnsi="Trebuchet MS" w:cs="Calibri"/>
                <w:b/>
                <w:bCs/>
                <w:color w:val="2E74B5" w:themeColor="accent1" w:themeShade="BF"/>
              </w:rPr>
              <w:t>societăți sau societăți cooperative</w:t>
            </w:r>
            <w:r w:rsidRPr="00A1568E">
              <w:rPr>
                <w:rFonts w:ascii="Trebuchet MS" w:hAnsi="Trebuchet MS" w:cs="Calibri"/>
              </w:rPr>
              <w:t>,</w:t>
            </w:r>
            <w:r w:rsidR="0080422C">
              <w:rPr>
                <w:rFonts w:ascii="Trebuchet MS" w:hAnsi="Trebuchet MS" w:cs="Calibri"/>
              </w:rPr>
              <w:t xml:space="preserve">înregistrate în scop fiscal, </w:t>
            </w:r>
            <w:r w:rsidRPr="00A1568E">
              <w:rPr>
                <w:rFonts w:ascii="Trebuchet MS" w:hAnsi="Trebuchet MS" w:cs="Calibri"/>
              </w:rPr>
              <w:t xml:space="preserve"> în baza Legii societăților nr. 31/1990, republicată, cu modificările și completările ulterioare, sau a Legii nr. 1/2005 privind organizarea și funcționarea cooperației, republicată, </w:t>
            </w:r>
            <w:r w:rsidRPr="00A1568E">
              <w:rPr>
                <w:rFonts w:ascii="Trebuchet MS" w:hAnsi="Trebuchet MS" w:cs="Calibri"/>
                <w:b/>
                <w:bCs/>
              </w:rPr>
              <w:t xml:space="preserve">care se </w:t>
            </w:r>
            <w:r w:rsidRPr="00A1568E">
              <w:rPr>
                <w:rFonts w:ascii="Trebuchet MS" w:hAnsi="Trebuchet MS" w:cs="Calibri"/>
                <w:b/>
                <w:bCs/>
              </w:rPr>
              <w:lastRenderedPageBreak/>
              <w:t>încadrează</w:t>
            </w:r>
            <w:r>
              <w:rPr>
                <w:rFonts w:ascii="Trebuchet MS" w:hAnsi="Trebuchet MS" w:cs="Calibri"/>
                <w:b/>
                <w:bCs/>
              </w:rPr>
              <w:t xml:space="preserve"> </w:t>
            </w:r>
            <w:r w:rsidRPr="00A1568E">
              <w:rPr>
                <w:rFonts w:ascii="Trebuchet MS" w:hAnsi="Trebuchet MS" w:cs="Calibri"/>
                <w:b/>
                <w:bCs/>
                <w:color w:val="2E74B5" w:themeColor="accent1" w:themeShade="BF"/>
              </w:rPr>
              <w:t xml:space="preserve">în categoria microîntreprinderilor </w:t>
            </w:r>
            <w:r>
              <w:rPr>
                <w:rFonts w:ascii="Trebuchet MS" w:hAnsi="Trebuchet MS" w:cs="Calibri"/>
                <w:b/>
                <w:bCs/>
                <w:color w:val="2E74B5" w:themeColor="accent1" w:themeShade="BF"/>
              </w:rPr>
              <w:t>sau</w:t>
            </w:r>
            <w:r w:rsidRPr="00A1568E">
              <w:rPr>
                <w:rFonts w:ascii="Trebuchet MS" w:hAnsi="Trebuchet MS" w:cs="Calibri"/>
                <w:b/>
                <w:bCs/>
                <w:color w:val="2E74B5" w:themeColor="accent1" w:themeShade="BF"/>
              </w:rPr>
              <w:t xml:space="preserve"> a întreprinderilor mici non agricole,</w:t>
            </w:r>
            <w:r w:rsidRPr="00A1568E">
              <w:rPr>
                <w:rFonts w:ascii="Trebuchet MS" w:hAnsi="Trebuchet MS" w:cs="Calibri"/>
              </w:rPr>
              <w:t xml:space="preserve"> din mediul rural și din mediul urban (inclusiv din satele aparținătoare acestora), care solicită finanţare pentru investiţii în domeniile de activitate eligibile (clase CAEN) enumerate în anexa care face parte integrantă din prezentul ghid.</w:t>
            </w:r>
          </w:p>
          <w:p w14:paraId="73A0239B" w14:textId="77777777" w:rsidR="00553DFF" w:rsidRPr="00A1568E" w:rsidRDefault="00553DFF" w:rsidP="00553DFF">
            <w:pPr>
              <w:pStyle w:val="ListParagraph"/>
              <w:spacing w:line="360" w:lineRule="auto"/>
              <w:jc w:val="both"/>
              <w:rPr>
                <w:rFonts w:ascii="Trebuchet MS" w:hAnsi="Trebuchet MS" w:cs="Calibri"/>
              </w:rPr>
            </w:pPr>
          </w:p>
          <w:p w14:paraId="6182EBD1" w14:textId="77777777" w:rsidR="00553DFF" w:rsidRPr="0036571E" w:rsidRDefault="00553DFF">
            <w:pPr>
              <w:pStyle w:val="ListParagraph"/>
              <w:numPr>
                <w:ilvl w:val="0"/>
                <w:numId w:val="22"/>
              </w:numPr>
              <w:spacing w:line="360" w:lineRule="auto"/>
              <w:jc w:val="both"/>
              <w:rPr>
                <w:rFonts w:ascii="Trebuchet MS" w:hAnsi="Trebuchet MS" w:cs="Calibri"/>
              </w:rPr>
            </w:pPr>
            <w:r w:rsidRPr="0036571E">
              <w:rPr>
                <w:rFonts w:ascii="Trebuchet MS" w:hAnsi="Trebuchet MS" w:cs="Calibri"/>
                <w:b/>
                <w:bCs/>
              </w:rPr>
              <w:t>Să fi desfășurat activitate</w:t>
            </w:r>
            <w:r w:rsidRPr="0036571E">
              <w:rPr>
                <w:rFonts w:ascii="Trebuchet MS" w:hAnsi="Trebuchet MS" w:cs="Calibri"/>
              </w:rPr>
              <w:t xml:space="preserve"> </w:t>
            </w:r>
            <w:r w:rsidRPr="0036571E">
              <w:rPr>
                <w:rFonts w:ascii="Trebuchet MS" w:hAnsi="Trebuchet MS"/>
              </w:rPr>
              <w:t>pe o perioadă corespunzătoare, cel puțin, unui an fiscal integral anterior depunerii cererii de finanțare, cel puțin, începând cu data de 1 ianuarie 2022</w:t>
            </w:r>
            <w:r w:rsidRPr="0036571E">
              <w:rPr>
                <w:rFonts w:ascii="Trebuchet MS" w:hAnsi="Trebuchet MS" w:cs="Calibri"/>
              </w:rPr>
              <w:t xml:space="preserve">, să nu fi avut activitatea suspendată </w:t>
            </w:r>
            <w:r w:rsidRPr="0036571E">
              <w:rPr>
                <w:rFonts w:ascii="Trebuchet MS" w:hAnsi="Trebuchet MS"/>
              </w:rPr>
              <w:t xml:space="preserve">temporar oricând în anul curent depunerii cererii de finanțare - 2023 și în anul fiscal anterior, respectiv 2022, </w:t>
            </w:r>
            <w:r w:rsidRPr="0036571E">
              <w:rPr>
                <w:rFonts w:ascii="Trebuchet MS" w:hAnsi="Trebuchet MS" w:cs="Calibri"/>
              </w:rPr>
              <w:t>și a înregistrat profit din exploatare (&gt; 0 lei) în anul fiscal anterior depunerii cererii de finanțare, respectiv 2022.</w:t>
            </w:r>
          </w:p>
          <w:p w14:paraId="769D8A2A" w14:textId="77777777" w:rsidR="00553DFF" w:rsidRPr="00A1568E" w:rsidRDefault="00553DFF" w:rsidP="00553DFF">
            <w:pPr>
              <w:spacing w:line="360" w:lineRule="auto"/>
              <w:jc w:val="both"/>
              <w:rPr>
                <w:rFonts w:ascii="Trebuchet MS" w:hAnsi="Trebuchet MS" w:cs="Calibri"/>
              </w:rPr>
            </w:pPr>
          </w:p>
          <w:p w14:paraId="14CA53EA" w14:textId="37C7AC80" w:rsidR="00553DFF" w:rsidRPr="0036571E" w:rsidRDefault="00553DFF">
            <w:pPr>
              <w:pStyle w:val="ListParagraph"/>
              <w:numPr>
                <w:ilvl w:val="0"/>
                <w:numId w:val="22"/>
              </w:numPr>
              <w:spacing w:line="360" w:lineRule="auto"/>
              <w:jc w:val="both"/>
              <w:rPr>
                <w:rFonts w:ascii="Trebuchet MS" w:hAnsi="Trebuchet MS" w:cs="Calibri"/>
              </w:rPr>
            </w:pPr>
            <w:r w:rsidRPr="00A1568E">
              <w:rPr>
                <w:rFonts w:ascii="Trebuchet MS" w:hAnsi="Trebuchet MS" w:cs="Calibri"/>
                <w:b/>
                <w:bCs/>
              </w:rPr>
              <w:t>Solicitantul se încadrează în categoria microîntreprinderilor sau a întreprinderilor mici</w:t>
            </w:r>
            <w:r w:rsidRPr="00A1568E">
              <w:rPr>
                <w:rFonts w:ascii="Trebuchet MS" w:hAnsi="Trebuchet MS" w:cs="Calibri"/>
              </w:rPr>
              <w:t>, conform prevederilor Legii nr. 346/2004 privind stimularea înființării și dezvoltării IMM-urilor, cu modificările și completările ulterioare,</w:t>
            </w:r>
            <w:r w:rsidR="0036571E">
              <w:t xml:space="preserve"> </w:t>
            </w:r>
            <w:r w:rsidR="0036571E" w:rsidRPr="0036571E">
              <w:rPr>
                <w:rFonts w:ascii="Trebuchet MS" w:hAnsi="Trebuchet MS" w:cs="Calibri"/>
              </w:rPr>
              <w:t>precum Anexa I din Regulamentul (UE) nr. 651/2014 al Comisiei din 17 iunie 2014 de declarare a anumitor categorii de ajutoare compatibile cu piața internă în aplicarea articolelor 107şi 108 din Tratat, cu modificările și completările ulterioare,</w:t>
            </w:r>
            <w:r w:rsidRPr="0036571E">
              <w:rPr>
                <w:rFonts w:ascii="Trebuchet MS" w:hAnsi="Trebuchet MS" w:cs="Calibri"/>
              </w:rPr>
              <w:t xml:space="preserve"> după cum urmează:</w:t>
            </w:r>
          </w:p>
          <w:p w14:paraId="3101E5CA" w14:textId="77777777" w:rsidR="00553DFF" w:rsidRPr="0036571E" w:rsidRDefault="00553DFF">
            <w:pPr>
              <w:pStyle w:val="ListParagraph"/>
              <w:numPr>
                <w:ilvl w:val="0"/>
                <w:numId w:val="28"/>
              </w:numPr>
              <w:spacing w:line="360" w:lineRule="auto"/>
              <w:jc w:val="both"/>
              <w:rPr>
                <w:rFonts w:ascii="Trebuchet MS" w:hAnsi="Trebuchet MS" w:cs="Calibri"/>
              </w:rPr>
            </w:pPr>
            <w:r w:rsidRPr="0036571E">
              <w:rPr>
                <w:rFonts w:ascii="Trebuchet MS" w:hAnsi="Trebuchet MS" w:cs="Calibri"/>
              </w:rPr>
              <w:t>microîntreprindere - are până la 9 salariaţi şi realizează o cifră de afaceri anuală netă sau deţine active totale de până la 2 milioane euro, echivalent în lei;</w:t>
            </w:r>
          </w:p>
          <w:p w14:paraId="30D94F8C" w14:textId="77777777" w:rsidR="00553DFF" w:rsidRPr="0036571E" w:rsidRDefault="00553DFF">
            <w:pPr>
              <w:pStyle w:val="ListParagraph"/>
              <w:numPr>
                <w:ilvl w:val="0"/>
                <w:numId w:val="28"/>
              </w:numPr>
              <w:spacing w:line="360" w:lineRule="auto"/>
              <w:jc w:val="both"/>
              <w:rPr>
                <w:rFonts w:ascii="Trebuchet MS" w:hAnsi="Trebuchet MS" w:cs="Calibri"/>
              </w:rPr>
            </w:pPr>
            <w:r w:rsidRPr="0036571E">
              <w:rPr>
                <w:rFonts w:ascii="Trebuchet MS" w:hAnsi="Trebuchet MS" w:cs="Calibri"/>
              </w:rPr>
              <w:t>întreprindere mică – are între 10 și 49 de salariaţi şi realizează o cifră de afaceri anuală netă sau deţin active totale de până la 10 milioane euro, echivalent în lei.</w:t>
            </w:r>
          </w:p>
          <w:p w14:paraId="1BCD8D8C" w14:textId="77777777" w:rsidR="00553DFF" w:rsidRDefault="00553DFF" w:rsidP="00553DFF">
            <w:pPr>
              <w:spacing w:line="360" w:lineRule="auto"/>
              <w:jc w:val="both"/>
              <w:rPr>
                <w:rFonts w:ascii="Trebuchet MS" w:hAnsi="Trebuchet MS" w:cs="Calibri"/>
              </w:rPr>
            </w:pPr>
          </w:p>
          <w:p w14:paraId="37BBE59D" w14:textId="77777777" w:rsidR="00553DFF" w:rsidRPr="00A1568E" w:rsidRDefault="00553DFF" w:rsidP="00553DFF">
            <w:pPr>
              <w:spacing w:line="360" w:lineRule="auto"/>
              <w:jc w:val="both"/>
              <w:rPr>
                <w:rFonts w:ascii="Trebuchet MS" w:hAnsi="Trebuchet MS" w:cs="Calibri"/>
              </w:rPr>
            </w:pPr>
            <w:r w:rsidRPr="00A1568E">
              <w:rPr>
                <w:rFonts w:ascii="Trebuchet MS" w:hAnsi="Trebuchet MS" w:cs="Calibri"/>
              </w:rPr>
              <w:t>Solicitantul de finanțare trebuie să se încadreze într-una din categoriile menționate anterior, atât la data solicitării finanțării, respectiv la data depunerii cererii de finanțare, cât și la data acordării finanțării, respectiv la data semnării contractului de finanțare.</w:t>
            </w:r>
          </w:p>
          <w:p w14:paraId="3E6482E4" w14:textId="77777777" w:rsidR="00553DFF" w:rsidRPr="004812DF" w:rsidRDefault="00553DFF" w:rsidP="00553DFF">
            <w:pPr>
              <w:suppressAutoHyphens/>
              <w:autoSpaceDN w:val="0"/>
              <w:spacing w:line="360" w:lineRule="auto"/>
              <w:jc w:val="both"/>
              <w:textAlignment w:val="baseline"/>
              <w:rPr>
                <w:rFonts w:ascii="Trebuchet MS" w:hAnsi="Trebuchet MS"/>
              </w:rPr>
            </w:pPr>
            <w:r w:rsidRPr="004812DF">
              <w:rPr>
                <w:rFonts w:ascii="Trebuchet MS" w:hAnsi="Trebuchet MS"/>
              </w:rPr>
              <w:t>În ceea ce privește identificarea întreprinderilor partenere și/sau legate cu întreprinderea solicitantă, aplicantul este obligat să aplice corect prevederile Legii nr. 346/2004.</w:t>
            </w:r>
          </w:p>
          <w:p w14:paraId="30FE29EA" w14:textId="77777777" w:rsidR="00553DFF" w:rsidRPr="00A1568E" w:rsidRDefault="00553DFF" w:rsidP="00553DFF">
            <w:pPr>
              <w:suppressAutoHyphens/>
              <w:autoSpaceDN w:val="0"/>
              <w:spacing w:line="360" w:lineRule="auto"/>
              <w:jc w:val="both"/>
              <w:textAlignment w:val="baseline"/>
              <w:rPr>
                <w:rFonts w:ascii="Trebuchet MS" w:hAnsi="Trebuchet MS" w:cs="Calibri"/>
              </w:rPr>
            </w:pPr>
            <w:r w:rsidRPr="004812DF">
              <w:rPr>
                <w:rFonts w:ascii="Trebuchet MS" w:hAnsi="Trebuchet MS" w:cs="Calibri"/>
              </w:rPr>
              <w:t xml:space="preserve">Încadrarea datelor solicitantului (a numărului mediu anual de salariaţi şi a cifrei de afaceri anuale nete/ activelor totale) în pragurile prevăzute se verifică abia după luarea în calcul a datelor aferente tuturor întreprinderilor partenere şi legate cu întreprinderea solicitantă, identificate </w:t>
            </w:r>
            <w:r w:rsidRPr="004812DF">
              <w:rPr>
                <w:rFonts w:ascii="Trebuchet MS" w:hAnsi="Trebuchet MS" w:cs="Calibri"/>
              </w:rPr>
              <w:lastRenderedPageBreak/>
              <w:t xml:space="preserve">conform Legii 346/2004. Anexa ”Încadrarea în categoria microîntreprinderilor” la prezentul ghid prezintă detalii suplimentare în acest sens . </w:t>
            </w:r>
          </w:p>
          <w:p w14:paraId="219ABB9E" w14:textId="77777777" w:rsidR="00553DFF" w:rsidRPr="00A1568E" w:rsidRDefault="00553DFF" w:rsidP="00553DFF">
            <w:pPr>
              <w:spacing w:line="360" w:lineRule="auto"/>
              <w:jc w:val="both"/>
              <w:rPr>
                <w:rFonts w:ascii="Trebuchet MS" w:hAnsi="Trebuchet MS" w:cs="Calibri"/>
              </w:rPr>
            </w:pPr>
            <w:r w:rsidRPr="00A1568E">
              <w:rPr>
                <w:rFonts w:ascii="Trebuchet MS" w:hAnsi="Trebuchet MS" w:cs="Calibri"/>
              </w:rPr>
              <w:t>Întreprinderile legate</w:t>
            </w:r>
            <w:r>
              <w:rPr>
                <w:rFonts w:ascii="Trebuchet MS" w:hAnsi="Trebuchet MS" w:cs="Calibri"/>
              </w:rPr>
              <w:t xml:space="preserve">, </w:t>
            </w:r>
            <w:r w:rsidRPr="00A1568E">
              <w:rPr>
                <w:rFonts w:ascii="Trebuchet MS" w:hAnsi="Trebuchet MS" w:cs="Calibri"/>
              </w:rPr>
              <w:t>definite în conformitate cu prevederile Legii nr.346/2004 privind stimularea înființării și dezvoltării IMM, cu modificările și completările ulterioare, includ toate întreprinderile între care există, cel puţin, una dintre relaţiile următoare:</w:t>
            </w:r>
          </w:p>
          <w:p w14:paraId="481C6C6C" w14:textId="77777777" w:rsidR="00553DFF" w:rsidRPr="00A1568E" w:rsidRDefault="00553DFF" w:rsidP="00553DFF">
            <w:pPr>
              <w:spacing w:line="360" w:lineRule="auto"/>
              <w:ind w:left="360"/>
              <w:jc w:val="both"/>
              <w:rPr>
                <w:rFonts w:ascii="Trebuchet MS" w:hAnsi="Trebuchet MS" w:cs="Calibri"/>
              </w:rPr>
            </w:pPr>
            <w:r w:rsidRPr="00A1568E">
              <w:rPr>
                <w:rFonts w:ascii="Trebuchet MS" w:hAnsi="Trebuchet MS" w:cs="Calibri"/>
              </w:rPr>
              <w:t>(i)</w:t>
            </w:r>
            <w:r w:rsidRPr="00A1568E">
              <w:rPr>
                <w:rFonts w:ascii="Trebuchet MS" w:hAnsi="Trebuchet MS" w:cs="Calibri"/>
              </w:rPr>
              <w:tab/>
              <w:t>o întreprindere deţine majoritatea drepturilor de vot ale acţionarilor sau ale asociaţilor unei alte întreprinderi;</w:t>
            </w:r>
          </w:p>
          <w:p w14:paraId="057844C7" w14:textId="77777777" w:rsidR="00553DFF" w:rsidRPr="00A1568E" w:rsidRDefault="00553DFF" w:rsidP="00553DFF">
            <w:pPr>
              <w:spacing w:line="360" w:lineRule="auto"/>
              <w:ind w:left="360"/>
              <w:jc w:val="both"/>
              <w:rPr>
                <w:rFonts w:ascii="Trebuchet MS" w:hAnsi="Trebuchet MS" w:cs="Calibri"/>
              </w:rPr>
            </w:pPr>
            <w:r w:rsidRPr="00A1568E">
              <w:rPr>
                <w:rFonts w:ascii="Trebuchet MS" w:hAnsi="Trebuchet MS" w:cs="Calibri"/>
              </w:rPr>
              <w:t>(ii)</w:t>
            </w:r>
            <w:r w:rsidRPr="00A1568E">
              <w:rPr>
                <w:rFonts w:ascii="Trebuchet MS" w:hAnsi="Trebuchet MS" w:cs="Calibri"/>
              </w:rPr>
              <w:tab/>
              <w:t>o întreprindere are dreptul de a numi sau revoca majoritatea membrilor organelor de administrare, de conducere sau de supraveghere ale unei alte întreprinderi;</w:t>
            </w:r>
          </w:p>
          <w:p w14:paraId="71F33C17" w14:textId="77777777" w:rsidR="00553DFF" w:rsidRPr="00A1568E" w:rsidRDefault="00553DFF" w:rsidP="00553DFF">
            <w:pPr>
              <w:spacing w:line="360" w:lineRule="auto"/>
              <w:ind w:left="360"/>
              <w:jc w:val="both"/>
              <w:rPr>
                <w:rFonts w:ascii="Trebuchet MS" w:hAnsi="Trebuchet MS" w:cs="Calibri"/>
              </w:rPr>
            </w:pPr>
            <w:r w:rsidRPr="00A1568E">
              <w:rPr>
                <w:rFonts w:ascii="Trebuchet MS" w:hAnsi="Trebuchet MS" w:cs="Calibri"/>
              </w:rPr>
              <w:t>(iii) o întreprindere are dreptul de a exercita o influenţă dominantă asupra altei întreprinderi în temeiul unui contract încheiat cu întreprinderea în cauză sau în temeiul unei prevederi din contractul de societate sau din statutul acesteia;</w:t>
            </w:r>
          </w:p>
          <w:p w14:paraId="1B55283B" w14:textId="77777777" w:rsidR="00553DFF" w:rsidRPr="00A1568E" w:rsidRDefault="00553DFF" w:rsidP="00553DFF">
            <w:pPr>
              <w:spacing w:line="360" w:lineRule="auto"/>
              <w:ind w:left="360"/>
              <w:jc w:val="both"/>
              <w:rPr>
                <w:rFonts w:ascii="Trebuchet MS" w:hAnsi="Trebuchet MS" w:cs="Calibri"/>
              </w:rPr>
            </w:pPr>
            <w:r w:rsidRPr="00A1568E">
              <w:rPr>
                <w:rFonts w:ascii="Trebuchet MS" w:hAnsi="Trebuchet MS" w:cs="Calibri"/>
              </w:rPr>
              <w:t>(iv) o întreprindere care este acţionar sau asociat al unei alte întreprinderi şi care controlează singură, în baza unui acord cu alţi acţionari sau asociaţi ai acelei întreprinderi, majoritatea drepturilor de vot ale acţionarilor sau ale asociaţilor întreprinderii respective.</w:t>
            </w:r>
          </w:p>
          <w:p w14:paraId="2CF52C3D" w14:textId="77777777" w:rsidR="00553DFF" w:rsidRPr="00A1568E" w:rsidRDefault="00553DFF" w:rsidP="00553DFF">
            <w:pPr>
              <w:suppressAutoHyphens/>
              <w:autoSpaceDN w:val="0"/>
              <w:spacing w:line="360" w:lineRule="auto"/>
              <w:jc w:val="both"/>
              <w:textAlignment w:val="baseline"/>
              <w:rPr>
                <w:rFonts w:ascii="Trebuchet MS" w:hAnsi="Trebuchet MS"/>
              </w:rPr>
            </w:pPr>
          </w:p>
          <w:p w14:paraId="54AEDA9A" w14:textId="77777777" w:rsidR="00553DFF" w:rsidRPr="00A1568E" w:rsidRDefault="00553DFF" w:rsidP="00553DFF">
            <w:pPr>
              <w:suppressAutoHyphens/>
              <w:autoSpaceDN w:val="0"/>
              <w:spacing w:line="360" w:lineRule="auto"/>
              <w:jc w:val="both"/>
              <w:textAlignment w:val="baseline"/>
              <w:rPr>
                <w:rFonts w:ascii="Trebuchet MS" w:hAnsi="Trebuchet MS"/>
              </w:rPr>
            </w:pPr>
            <w:r w:rsidRPr="00A1568E">
              <w:rPr>
                <w:rFonts w:ascii="Trebuchet MS" w:hAnsi="Trebuchet MS"/>
              </w:rPr>
              <w:t>Dacă între întreprinderi există oricare dintre raporturile de mai sus prin intermediul unei persoane fizice sau al unui grup de persoane fizice care acţionează de comun acord, dacă îşi desfăşoară activitatea sau o parte din activitate pe aceeaşi piaţă relevantă ori pe pieţe adiacente, sunt considerate întreprinderi legate.</w:t>
            </w:r>
          </w:p>
          <w:p w14:paraId="530539DC" w14:textId="77777777" w:rsidR="00553DFF" w:rsidRPr="004812DF" w:rsidRDefault="00553DFF" w:rsidP="00553DFF">
            <w:pPr>
              <w:suppressAutoHyphens/>
              <w:autoSpaceDN w:val="0"/>
              <w:spacing w:line="360" w:lineRule="auto"/>
              <w:jc w:val="both"/>
              <w:textAlignment w:val="baseline"/>
              <w:rPr>
                <w:rFonts w:ascii="Trebuchet MS" w:hAnsi="Trebuchet MS"/>
              </w:rPr>
            </w:pPr>
          </w:p>
          <w:p w14:paraId="0A8986B1" w14:textId="77777777" w:rsidR="00553DFF" w:rsidRPr="00A1568E" w:rsidRDefault="00553DFF" w:rsidP="00553DFF">
            <w:pPr>
              <w:suppressAutoHyphens/>
              <w:autoSpaceDN w:val="0"/>
              <w:spacing w:line="360" w:lineRule="auto"/>
              <w:jc w:val="both"/>
              <w:textAlignment w:val="baseline"/>
              <w:rPr>
                <w:rFonts w:ascii="Trebuchet MS" w:hAnsi="Trebuchet MS"/>
                <w:b/>
                <w:bCs/>
                <w:u w:val="single"/>
              </w:rPr>
            </w:pPr>
            <w:r w:rsidRPr="00A1568E">
              <w:rPr>
                <w:rFonts w:ascii="Trebuchet MS" w:hAnsi="Trebuchet MS"/>
                <w:b/>
                <w:bCs/>
                <w:u w:val="single"/>
              </w:rPr>
              <w:t>Întreprinderile care întreţin, prin intermediul uneia sau mai multor întreprinderi, oricare dintre relaţiile la care se face referire la pct. (i)-(iv) în conformitate cu prevederile art. 2 alin. (2) din Regulamentul (UE) nr. 1.407/2013 sau prin oricare dintre investitorii prevăzuţi la alin. (3) al art. 4^2 din Legea 346/2004 sunt considerate întreprinderi unice.</w:t>
            </w:r>
          </w:p>
          <w:p w14:paraId="5900D8A4" w14:textId="77777777" w:rsidR="00553DFF" w:rsidRPr="00A1568E" w:rsidRDefault="00553DFF" w:rsidP="00553DFF">
            <w:pPr>
              <w:spacing w:line="360" w:lineRule="auto"/>
              <w:jc w:val="both"/>
              <w:rPr>
                <w:rFonts w:ascii="Trebuchet MS" w:hAnsi="Trebuchet MS" w:cs="Calibri"/>
              </w:rPr>
            </w:pPr>
          </w:p>
          <w:p w14:paraId="1083E918" w14:textId="77777777" w:rsidR="00553DFF" w:rsidRPr="00A1568E" w:rsidRDefault="00553DFF">
            <w:pPr>
              <w:pStyle w:val="ListParagraph"/>
              <w:numPr>
                <w:ilvl w:val="0"/>
                <w:numId w:val="22"/>
              </w:numPr>
              <w:spacing w:after="120" w:line="360" w:lineRule="auto"/>
              <w:jc w:val="both"/>
              <w:rPr>
                <w:rFonts w:ascii="Trebuchet MS" w:hAnsi="Trebuchet MS" w:cs="Calibri"/>
              </w:rPr>
            </w:pPr>
            <w:r w:rsidRPr="00A1568E">
              <w:rPr>
                <w:rFonts w:ascii="Trebuchet MS" w:hAnsi="Trebuchet MS" w:cs="Calibri"/>
                <w:b/>
                <w:bCs/>
              </w:rPr>
              <w:t>La data depunerii cererii de finanțare, solicitantul trebuie să aibă</w:t>
            </w:r>
            <w:r w:rsidRPr="00A1568E">
              <w:rPr>
                <w:rFonts w:ascii="Trebuchet MS" w:hAnsi="Trebuchet MS" w:cs="Calibri"/>
              </w:rPr>
              <w:t xml:space="preserve"> deja domeniul de activitate eligibil (clasa CAEN), vizat de investiție, înscris ca obiect de activitate, indiferent dacă acesta reprezintă activitatea principală sau secundară a întreprinderii. </w:t>
            </w:r>
          </w:p>
          <w:p w14:paraId="2F91E535" w14:textId="77777777" w:rsidR="00553DFF" w:rsidRPr="0036571E" w:rsidRDefault="00553DFF">
            <w:pPr>
              <w:pStyle w:val="ListParagraph"/>
              <w:numPr>
                <w:ilvl w:val="0"/>
                <w:numId w:val="22"/>
              </w:numPr>
              <w:spacing w:after="120" w:line="360" w:lineRule="auto"/>
              <w:jc w:val="both"/>
              <w:rPr>
                <w:rFonts w:ascii="Trebuchet MS" w:hAnsi="Trebuchet MS" w:cs="Calibri"/>
              </w:rPr>
            </w:pPr>
            <w:r w:rsidRPr="00225A13">
              <w:rPr>
                <w:rFonts w:ascii="Trebuchet MS" w:hAnsi="Trebuchet MS" w:cs="Calibri"/>
                <w:b/>
                <w:bCs/>
              </w:rPr>
              <w:t xml:space="preserve">La depunerea </w:t>
            </w:r>
            <w:r w:rsidRPr="00A1568E">
              <w:rPr>
                <w:rFonts w:ascii="Trebuchet MS" w:hAnsi="Trebuchet MS" w:cs="Calibri"/>
                <w:b/>
                <w:bCs/>
              </w:rPr>
              <w:t>cererii de finanţare, solicitantul trebuie să aibă</w:t>
            </w:r>
            <w:r w:rsidRPr="00A1568E">
              <w:rPr>
                <w:rFonts w:ascii="Trebuchet MS" w:hAnsi="Trebuchet MS" w:cs="Calibri"/>
              </w:rPr>
              <w:t xml:space="preserve"> locul de implementare a proiectului înregistrat ca sediu principal sau secundar în regiunea Sud-Muntenia</w:t>
            </w:r>
            <w:r w:rsidRPr="0036571E">
              <w:rPr>
                <w:rFonts w:ascii="Trebuchet MS" w:hAnsi="Trebuchet MS" w:cs="Calibri"/>
              </w:rPr>
              <w:t>.</w:t>
            </w:r>
            <w:r w:rsidRPr="0036571E">
              <w:rPr>
                <w:rFonts w:ascii="Trebuchet MS" w:hAnsi="Trebuchet MS" w:cs="Calibri"/>
                <w:color w:val="FF0000"/>
              </w:rPr>
              <w:t xml:space="preserve"> </w:t>
            </w:r>
            <w:r w:rsidRPr="0036571E">
              <w:rPr>
                <w:rFonts w:ascii="Trebuchet MS" w:hAnsi="Trebuchet MS" w:cs="Calibri"/>
              </w:rPr>
              <w:t xml:space="preserve">În cazul unei cereri de finanțare care presupune înființarea unui sediu secundar (punct de lucru), </w:t>
            </w:r>
            <w:r w:rsidRPr="0036571E">
              <w:rPr>
                <w:rFonts w:ascii="Trebuchet MS" w:hAnsi="Trebuchet MS" w:cs="Calibri"/>
              </w:rPr>
              <w:lastRenderedPageBreak/>
              <w:t>ca urmare a realizării investiției, solicitantul se va angaja ca, până la finalizarea implementării proiectului, să înregistreze locul de implementare ca punct de lucru.</w:t>
            </w:r>
          </w:p>
          <w:p w14:paraId="0B12F188" w14:textId="77777777" w:rsidR="00553DFF" w:rsidRPr="00A1568E" w:rsidRDefault="00553DFF">
            <w:pPr>
              <w:pStyle w:val="ListParagraph"/>
              <w:numPr>
                <w:ilvl w:val="0"/>
                <w:numId w:val="22"/>
              </w:numPr>
              <w:suppressAutoHyphens/>
              <w:autoSpaceDN w:val="0"/>
              <w:spacing w:line="360" w:lineRule="auto"/>
              <w:jc w:val="both"/>
              <w:textAlignment w:val="baseline"/>
              <w:rPr>
                <w:rFonts w:ascii="Trebuchet MS" w:hAnsi="Trebuchet MS"/>
              </w:rPr>
            </w:pPr>
            <w:r w:rsidRPr="00A1568E">
              <w:rPr>
                <w:rFonts w:ascii="Trebuchet MS" w:hAnsi="Trebuchet MS"/>
                <w:b/>
                <w:bCs/>
              </w:rPr>
              <w:t>Autorizarea codului CAEN eligibil</w:t>
            </w:r>
            <w:r w:rsidRPr="00A1568E">
              <w:rPr>
                <w:rFonts w:ascii="Trebuchet MS" w:hAnsi="Trebuchet MS"/>
              </w:rPr>
              <w:t xml:space="preserve"> vizat de investiție:</w:t>
            </w:r>
          </w:p>
          <w:p w14:paraId="70C8A89F" w14:textId="77777777" w:rsidR="00553DFF" w:rsidRPr="00A1568E" w:rsidRDefault="00553DFF" w:rsidP="00553DFF">
            <w:pPr>
              <w:suppressAutoHyphens/>
              <w:autoSpaceDN w:val="0"/>
              <w:spacing w:line="360" w:lineRule="auto"/>
              <w:jc w:val="both"/>
              <w:textAlignment w:val="baseline"/>
              <w:rPr>
                <w:rFonts w:ascii="Trebuchet MS" w:hAnsi="Trebuchet MS"/>
              </w:rPr>
            </w:pPr>
            <w:r w:rsidRPr="00A1568E">
              <w:rPr>
                <w:rFonts w:ascii="Trebuchet MS" w:hAnsi="Trebuchet MS"/>
              </w:rPr>
              <w:t>a) Solicitantul de finanțare are autorizat codul CAEN eligibil vizat de investiție, la locul de implementare a proiectului, sediul social principal sau secundar al solicitantului,  indiferent dacă acesta desfășoară sau nu activitate pe respectivul cod CAEN.</w:t>
            </w:r>
          </w:p>
          <w:p w14:paraId="5CF9E122" w14:textId="77777777" w:rsidR="00553DFF" w:rsidRPr="00A1568E" w:rsidRDefault="00553DFF" w:rsidP="00553DFF">
            <w:pPr>
              <w:suppressAutoHyphens/>
              <w:autoSpaceDN w:val="0"/>
              <w:spacing w:line="360" w:lineRule="auto"/>
              <w:jc w:val="both"/>
              <w:textAlignment w:val="baseline"/>
              <w:rPr>
                <w:rFonts w:ascii="Trebuchet MS" w:hAnsi="Trebuchet MS"/>
              </w:rPr>
            </w:pPr>
            <w:r w:rsidRPr="00A1568E">
              <w:rPr>
                <w:rFonts w:ascii="Trebuchet MS" w:hAnsi="Trebuchet MS"/>
              </w:rPr>
              <w:t>Sau</w:t>
            </w:r>
          </w:p>
          <w:p w14:paraId="793EBB7A" w14:textId="77777777" w:rsidR="00553DFF" w:rsidRPr="00A1568E" w:rsidRDefault="00553DFF" w:rsidP="00553DFF">
            <w:pPr>
              <w:suppressAutoHyphens/>
              <w:autoSpaceDN w:val="0"/>
              <w:spacing w:line="360" w:lineRule="auto"/>
              <w:jc w:val="both"/>
              <w:textAlignment w:val="baseline"/>
              <w:rPr>
                <w:rFonts w:ascii="Trebuchet MS" w:hAnsi="Trebuchet MS"/>
              </w:rPr>
            </w:pPr>
            <w:r w:rsidRPr="00A1568E">
              <w:rPr>
                <w:rFonts w:ascii="Trebuchet MS" w:hAnsi="Trebuchet MS"/>
              </w:rPr>
              <w:t>b) În situația în care investiția pentru care se solicită finanțare presupune înființarea</w:t>
            </w:r>
            <w:r>
              <w:rPr>
                <w:rFonts w:ascii="Trebuchet MS" w:hAnsi="Trebuchet MS"/>
              </w:rPr>
              <w:t xml:space="preserve"> </w:t>
            </w:r>
            <w:r w:rsidRPr="00A1568E">
              <w:rPr>
                <w:rFonts w:ascii="Trebuchet MS" w:hAnsi="Trebuchet MS"/>
              </w:rPr>
              <w:t>unui punct de lucru nou, la momentul depunerii cererii de finanțare solicitantul de finanțare are:</w:t>
            </w:r>
          </w:p>
          <w:p w14:paraId="76AB2743" w14:textId="77777777" w:rsidR="00553DFF" w:rsidRPr="00A1568E" w:rsidRDefault="00553DFF" w:rsidP="00553DFF">
            <w:pPr>
              <w:suppressAutoHyphens/>
              <w:autoSpaceDN w:val="0"/>
              <w:spacing w:line="360" w:lineRule="auto"/>
              <w:ind w:left="708"/>
              <w:jc w:val="both"/>
              <w:textAlignment w:val="baseline"/>
              <w:rPr>
                <w:rFonts w:ascii="Trebuchet MS" w:hAnsi="Trebuchet MS"/>
              </w:rPr>
            </w:pPr>
            <w:r w:rsidRPr="00A1568E">
              <w:rPr>
                <w:rFonts w:ascii="Trebuchet MS" w:hAnsi="Trebuchet MS"/>
              </w:rPr>
              <w:t>i. codul CAEN eligibil vizat de investiție autorizat fie la sediul social/punctele</w:t>
            </w:r>
            <w:r>
              <w:rPr>
                <w:rFonts w:ascii="Trebuchet MS" w:hAnsi="Trebuchet MS"/>
              </w:rPr>
              <w:t xml:space="preserve"> </w:t>
            </w:r>
            <w:r w:rsidRPr="00A1568E">
              <w:rPr>
                <w:rFonts w:ascii="Trebuchet MS" w:hAnsi="Trebuchet MS"/>
              </w:rPr>
              <w:t>de lucru existente, fie la terți, iar solicitantul de finanțare își asumă ca</w:t>
            </w:r>
            <w:r>
              <w:rPr>
                <w:rFonts w:ascii="Trebuchet MS" w:hAnsi="Trebuchet MS"/>
              </w:rPr>
              <w:t>,</w:t>
            </w:r>
            <w:r w:rsidRPr="00A1568E">
              <w:rPr>
                <w:rFonts w:ascii="Trebuchet MS" w:hAnsi="Trebuchet MS"/>
              </w:rPr>
              <w:t xml:space="preserve"> la finalul etapei de implementare, să facă dovada autorizării codului CAEN inclusiv la locul de implementare a proiectului.</w:t>
            </w:r>
          </w:p>
          <w:p w14:paraId="1F0E1D91" w14:textId="77777777" w:rsidR="00553DFF" w:rsidRPr="00A1568E" w:rsidRDefault="00553DFF" w:rsidP="00553DFF">
            <w:pPr>
              <w:suppressAutoHyphens/>
              <w:autoSpaceDN w:val="0"/>
              <w:spacing w:line="360" w:lineRule="auto"/>
              <w:ind w:left="708"/>
              <w:jc w:val="both"/>
              <w:textAlignment w:val="baseline"/>
              <w:rPr>
                <w:rFonts w:ascii="Trebuchet MS" w:hAnsi="Trebuchet MS"/>
              </w:rPr>
            </w:pPr>
          </w:p>
          <w:p w14:paraId="7B9110A0" w14:textId="77777777" w:rsidR="00553DFF" w:rsidRPr="00A1568E" w:rsidRDefault="00553DFF" w:rsidP="00553DFF">
            <w:pPr>
              <w:suppressAutoHyphens/>
              <w:autoSpaceDN w:val="0"/>
              <w:spacing w:line="360" w:lineRule="auto"/>
              <w:ind w:left="708"/>
              <w:jc w:val="both"/>
              <w:textAlignment w:val="baseline"/>
              <w:rPr>
                <w:rFonts w:ascii="Trebuchet MS" w:hAnsi="Trebuchet MS"/>
              </w:rPr>
            </w:pPr>
            <w:r w:rsidRPr="00A1568E">
              <w:rPr>
                <w:rFonts w:ascii="Trebuchet MS" w:hAnsi="Trebuchet MS"/>
              </w:rPr>
              <w:t>Sau</w:t>
            </w:r>
          </w:p>
          <w:p w14:paraId="0737B8DF" w14:textId="77777777" w:rsidR="00553DFF" w:rsidRPr="00A1568E" w:rsidRDefault="00553DFF" w:rsidP="00553DFF">
            <w:pPr>
              <w:suppressAutoHyphens/>
              <w:autoSpaceDN w:val="0"/>
              <w:spacing w:line="360" w:lineRule="auto"/>
              <w:ind w:left="708"/>
              <w:jc w:val="both"/>
              <w:textAlignment w:val="baseline"/>
              <w:rPr>
                <w:rFonts w:ascii="Trebuchet MS" w:hAnsi="Trebuchet MS"/>
              </w:rPr>
            </w:pPr>
          </w:p>
          <w:p w14:paraId="7FBC0877" w14:textId="77777777" w:rsidR="00553DFF" w:rsidRPr="00A1568E" w:rsidRDefault="00553DFF" w:rsidP="00553DFF">
            <w:pPr>
              <w:suppressAutoHyphens/>
              <w:autoSpaceDN w:val="0"/>
              <w:spacing w:line="360" w:lineRule="auto"/>
              <w:ind w:left="708"/>
              <w:jc w:val="both"/>
              <w:textAlignment w:val="baseline"/>
              <w:rPr>
                <w:rFonts w:ascii="Trebuchet MS" w:hAnsi="Trebuchet MS"/>
              </w:rPr>
            </w:pPr>
            <w:r w:rsidRPr="00A1568E">
              <w:rPr>
                <w:rFonts w:ascii="Trebuchet MS" w:hAnsi="Trebuchet MS"/>
              </w:rPr>
              <w:t>ii. codul CAEN eligibil vizat de investiție înscris în actul constitutiv, iar solicitantul de finanțare își asumă ca</w:t>
            </w:r>
            <w:r>
              <w:rPr>
                <w:rFonts w:ascii="Trebuchet MS" w:hAnsi="Trebuchet MS"/>
              </w:rPr>
              <w:t>,</w:t>
            </w:r>
            <w:r w:rsidRPr="00A1568E">
              <w:rPr>
                <w:rFonts w:ascii="Trebuchet MS" w:hAnsi="Trebuchet MS"/>
              </w:rPr>
              <w:t xml:space="preserve"> la finalul etapei de implementare</w:t>
            </w:r>
            <w:r>
              <w:rPr>
                <w:rFonts w:ascii="Trebuchet MS" w:hAnsi="Trebuchet MS"/>
              </w:rPr>
              <w:t>,</w:t>
            </w:r>
            <w:r w:rsidRPr="00A1568E">
              <w:rPr>
                <w:rFonts w:ascii="Trebuchet MS" w:hAnsi="Trebuchet MS"/>
              </w:rPr>
              <w:t xml:space="preserve"> să facă dovada autorizării codului CAEN la locul de implementare a proiectului.</w:t>
            </w:r>
          </w:p>
          <w:p w14:paraId="6B9DCC0B" w14:textId="77777777" w:rsidR="00553DFF" w:rsidRPr="00A1568E" w:rsidRDefault="00553DFF" w:rsidP="00553DFF">
            <w:pPr>
              <w:suppressAutoHyphens/>
              <w:autoSpaceDN w:val="0"/>
              <w:spacing w:line="360" w:lineRule="auto"/>
              <w:jc w:val="both"/>
              <w:textAlignment w:val="baseline"/>
              <w:rPr>
                <w:rFonts w:ascii="Trebuchet MS" w:hAnsi="Trebuchet MS"/>
              </w:rPr>
            </w:pPr>
            <w:r w:rsidRPr="00A1568E">
              <w:rPr>
                <w:rFonts w:ascii="Trebuchet MS" w:hAnsi="Trebuchet MS"/>
              </w:rPr>
              <w:t>Atenție!</w:t>
            </w:r>
          </w:p>
          <w:p w14:paraId="1FA9A3EE" w14:textId="77777777" w:rsidR="00553DFF" w:rsidRPr="00A1568E" w:rsidRDefault="00553DFF" w:rsidP="00553DFF">
            <w:pPr>
              <w:suppressAutoHyphens/>
              <w:autoSpaceDN w:val="0"/>
              <w:spacing w:line="360" w:lineRule="auto"/>
              <w:jc w:val="both"/>
              <w:textAlignment w:val="baseline"/>
              <w:rPr>
                <w:rFonts w:ascii="Trebuchet MS" w:hAnsi="Trebuchet MS"/>
              </w:rPr>
            </w:pPr>
            <w:r w:rsidRPr="00A1568E">
              <w:rPr>
                <w:rFonts w:ascii="Trebuchet MS" w:hAnsi="Trebuchet MS"/>
              </w:rPr>
              <w:t>La finalul etapei de implementare, solicitantul de finanțare trebuie să facă dovada autorizării codului CAEN eligibil pentru care a solicitat finanțare la locul de implementare a proiectului.</w:t>
            </w:r>
          </w:p>
          <w:p w14:paraId="4A02A485" w14:textId="77777777" w:rsidR="00553DFF" w:rsidRPr="00A1568E" w:rsidRDefault="00553DFF" w:rsidP="00553DFF">
            <w:pPr>
              <w:spacing w:after="120" w:line="360" w:lineRule="auto"/>
              <w:jc w:val="both"/>
              <w:rPr>
                <w:rFonts w:ascii="Trebuchet MS" w:hAnsi="Trebuchet MS" w:cs="Calibri"/>
              </w:rPr>
            </w:pPr>
          </w:p>
          <w:p w14:paraId="549310A7" w14:textId="4CC17C88" w:rsidR="00EC61CF" w:rsidRPr="00EC61CF" w:rsidRDefault="00EC61CF">
            <w:pPr>
              <w:pStyle w:val="ListParagraph"/>
              <w:numPr>
                <w:ilvl w:val="0"/>
                <w:numId w:val="22"/>
              </w:numPr>
              <w:spacing w:after="120" w:line="360" w:lineRule="auto"/>
              <w:jc w:val="both"/>
              <w:rPr>
                <w:rFonts w:ascii="Trebuchet MS" w:hAnsi="Trebuchet MS" w:cs="Calibri"/>
              </w:rPr>
            </w:pPr>
            <w:r w:rsidRPr="00EC61CF">
              <w:rPr>
                <w:rFonts w:ascii="Trebuchet MS" w:hAnsi="Trebuchet MS" w:cs="Calibri"/>
                <w:b/>
                <w:bCs/>
              </w:rPr>
              <w:t>Solicitantul trebuie sa aiba capacitatea financiară de a asigura contribuția proprie</w:t>
            </w:r>
            <w:r w:rsidRPr="00EC61CF">
              <w:rPr>
                <w:rFonts w:ascii="Trebuchet MS" w:hAnsi="Trebuchet MS" w:cs="Calibri"/>
              </w:rPr>
              <w:t xml:space="preserve"> de</w:t>
            </w:r>
            <w:r w:rsidRPr="00EC61CF">
              <w:rPr>
                <w:rFonts w:ascii="Trebuchet MS" w:hAnsi="Trebuchet MS" w:cs="Calibri"/>
                <w:b/>
                <w:bCs/>
              </w:rPr>
              <w:t xml:space="preserve"> </w:t>
            </w:r>
            <w:r w:rsidRPr="00EC61CF">
              <w:rPr>
                <w:rFonts w:ascii="Trebuchet MS" w:hAnsi="Trebuchet MS" w:cs="Calibri"/>
              </w:rPr>
              <w:t>minimum 10%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 (având în vedere art.73, lit (d) din Regulamentul (UE) nr.1060/ 2021)</w:t>
            </w:r>
            <w:r w:rsidR="00F23CAB">
              <w:rPr>
                <w:rFonts w:ascii="Trebuchet MS" w:hAnsi="Trebuchet MS" w:cs="Calibri"/>
              </w:rPr>
              <w:t xml:space="preserve">. </w:t>
            </w:r>
            <w:r w:rsidR="00F23CAB" w:rsidRPr="00F23CAB">
              <w:rPr>
                <w:rFonts w:ascii="Trebuchet MS" w:hAnsi="Trebuchet MS" w:cs="Calibri"/>
              </w:rPr>
              <w:t>Contribuția proprie poate proveni din resurse proprii ori resurse atrase, sub o formă care să nu facă obiectul niciunui alt ajutor public.</w:t>
            </w:r>
          </w:p>
          <w:p w14:paraId="4216B692" w14:textId="68926E01" w:rsidR="00553DFF" w:rsidRPr="00A1568E" w:rsidRDefault="00553DFF">
            <w:pPr>
              <w:pStyle w:val="ListParagraph"/>
              <w:numPr>
                <w:ilvl w:val="0"/>
                <w:numId w:val="22"/>
              </w:numPr>
              <w:spacing w:after="120" w:line="360" w:lineRule="auto"/>
              <w:jc w:val="both"/>
              <w:rPr>
                <w:rFonts w:ascii="Trebuchet MS" w:hAnsi="Trebuchet MS" w:cs="Calibri"/>
              </w:rPr>
            </w:pPr>
            <w:bookmarkStart w:id="66" w:name="_Hlk140500656"/>
            <w:r w:rsidRPr="00A1568E">
              <w:rPr>
                <w:rFonts w:ascii="Trebuchet MS" w:hAnsi="Trebuchet MS" w:cs="Calibri"/>
                <w:b/>
                <w:bCs/>
              </w:rPr>
              <w:t xml:space="preserve">La data depunerii cererii de finanțare și pe perioada de evaluare, selecție și contractare solicitantul </w:t>
            </w:r>
            <w:r w:rsidRPr="002D1A98">
              <w:rPr>
                <w:rFonts w:ascii="Trebuchet MS" w:hAnsi="Trebuchet MS" w:cs="Calibri"/>
                <w:b/>
                <w:bCs/>
                <w:u w:val="single"/>
              </w:rPr>
              <w:t>nu trebuie</w:t>
            </w:r>
            <w:r w:rsidRPr="00A1568E">
              <w:rPr>
                <w:rFonts w:ascii="Trebuchet MS" w:hAnsi="Trebuchet MS" w:cs="Calibri"/>
                <w:b/>
                <w:bCs/>
              </w:rPr>
              <w:t xml:space="preserve"> să</w:t>
            </w:r>
            <w:r w:rsidRPr="00A1568E">
              <w:rPr>
                <w:rFonts w:ascii="Trebuchet MS" w:hAnsi="Trebuchet MS" w:cs="Calibri"/>
              </w:rPr>
              <w:t xml:space="preserve"> se încadreze în vreuna dintre următoarele situații:</w:t>
            </w:r>
          </w:p>
          <w:p w14:paraId="7C66CE76" w14:textId="77777777" w:rsidR="00553DFF" w:rsidRPr="00A1568E" w:rsidRDefault="00553DFF">
            <w:pPr>
              <w:pStyle w:val="NormalWeb"/>
              <w:numPr>
                <w:ilvl w:val="0"/>
                <w:numId w:val="23"/>
              </w:numPr>
              <w:spacing w:before="0" w:beforeAutospacing="0" w:after="120" w:afterAutospacing="0" w:line="360" w:lineRule="auto"/>
              <w:jc w:val="both"/>
              <w:rPr>
                <w:rFonts w:ascii="Trebuchet MS" w:hAnsi="Trebuchet MS" w:cs="Calibri"/>
                <w:sz w:val="22"/>
                <w:szCs w:val="22"/>
                <w:lang w:val="ro-RO"/>
              </w:rPr>
            </w:pPr>
            <w:r w:rsidRPr="00A1568E">
              <w:rPr>
                <w:rFonts w:ascii="Trebuchet MS" w:hAnsi="Trebuchet MS" w:cs="Calibri"/>
                <w:sz w:val="22"/>
                <w:szCs w:val="22"/>
                <w:lang w:val="ro-RO"/>
              </w:rPr>
              <w:lastRenderedPageBreak/>
              <w:t>se află în stare de faliment/insolvență sau face obiectul unei proceduri de lichidare sau de administrare judiciară, a încheiat acorduri cu creditorii (în cadrul procedurilor anterior menționate), și-a suspendat activitatea economică sau face obiectul unei proceduri în urma acestor situații sau se află în situații similare în urma unei proceduri de aceeași natură prevăzute de legislația sau de reglementările naționale;</w:t>
            </w:r>
          </w:p>
          <w:p w14:paraId="0F0B7364" w14:textId="77777777" w:rsidR="00553DFF" w:rsidRPr="00A1568E" w:rsidRDefault="00553DFF">
            <w:pPr>
              <w:pStyle w:val="NormalWeb"/>
              <w:numPr>
                <w:ilvl w:val="0"/>
                <w:numId w:val="23"/>
              </w:numPr>
              <w:spacing w:before="0" w:beforeAutospacing="0" w:after="120" w:afterAutospacing="0" w:line="360" w:lineRule="auto"/>
              <w:jc w:val="both"/>
              <w:rPr>
                <w:rFonts w:ascii="Trebuchet MS" w:hAnsi="Trebuchet MS" w:cs="Calibri"/>
                <w:sz w:val="22"/>
                <w:szCs w:val="22"/>
                <w:lang w:val="ro-RO"/>
              </w:rPr>
            </w:pPr>
            <w:r w:rsidRPr="00A1568E">
              <w:rPr>
                <w:rFonts w:ascii="Trebuchet MS" w:hAnsi="Trebuchet MS" w:cs="Calibri"/>
                <w:sz w:val="22"/>
                <w:szCs w:val="22"/>
                <w:lang w:val="ro-RO"/>
              </w:rPr>
              <w:t>face obiectul unei proceduri legale pentru declararea sa în una dintre situațiile enumerate la lit. a);</w:t>
            </w:r>
          </w:p>
          <w:p w14:paraId="455673CF" w14:textId="77777777" w:rsidR="00553DFF" w:rsidRDefault="00553DFF">
            <w:pPr>
              <w:pStyle w:val="NormalWeb"/>
              <w:numPr>
                <w:ilvl w:val="0"/>
                <w:numId w:val="23"/>
              </w:numPr>
              <w:spacing w:before="0" w:beforeAutospacing="0" w:after="120" w:afterAutospacing="0" w:line="360" w:lineRule="auto"/>
              <w:jc w:val="both"/>
              <w:rPr>
                <w:rFonts w:ascii="Trebuchet MS" w:hAnsi="Trebuchet MS" w:cs="Calibri"/>
                <w:sz w:val="22"/>
                <w:szCs w:val="22"/>
                <w:lang w:val="ro-RO"/>
              </w:rPr>
            </w:pPr>
            <w:r w:rsidRPr="00A1568E">
              <w:rPr>
                <w:rFonts w:ascii="Trebuchet MS" w:hAnsi="Trebuchet MS" w:cs="Calibri"/>
                <w:sz w:val="22"/>
                <w:szCs w:val="22"/>
                <w:lang w:val="ro-RO"/>
              </w:rPr>
              <w:t>a fost găsit vinovat, printr-o hotărâre judecătorească definitivă, pentru comiterea unei fraude/infracțiuni referitoare la obținerea și utilizarea fondurilor europene și/sau a fondurilor publice naționale aferente acestora, în conformitate cu prevederile Legii nr. 286/2009 privind Codul penal, cu modificările şi completările ulterioare.</w:t>
            </w:r>
          </w:p>
          <w:p w14:paraId="46E753ED" w14:textId="58FA0411" w:rsidR="000F73EB" w:rsidRPr="00A1568E" w:rsidRDefault="0036571E">
            <w:pPr>
              <w:pStyle w:val="NormalWeb"/>
              <w:numPr>
                <w:ilvl w:val="0"/>
                <w:numId w:val="23"/>
              </w:numPr>
              <w:spacing w:before="0" w:beforeAutospacing="0" w:after="120" w:afterAutospacing="0" w:line="360" w:lineRule="auto"/>
              <w:jc w:val="both"/>
              <w:rPr>
                <w:rFonts w:ascii="Trebuchet MS" w:hAnsi="Trebuchet MS" w:cs="Calibri"/>
                <w:sz w:val="22"/>
                <w:szCs w:val="22"/>
                <w:lang w:val="ro-RO"/>
              </w:rPr>
            </w:pPr>
            <w:r>
              <w:t xml:space="preserve"> </w:t>
            </w:r>
            <w:r w:rsidRPr="0036571E">
              <w:rPr>
                <w:rFonts w:ascii="Trebuchet MS" w:hAnsi="Trebuchet MS" w:cs="Calibri"/>
                <w:sz w:val="22"/>
                <w:szCs w:val="22"/>
                <w:lang w:val="ro-RO"/>
              </w:rPr>
              <w:t>face obiectul unui ordin de recuperare în urma unei decizii anterioare a Comisiei Europene, privind declararea unui ajutor de stat ca fiind ilegal și incompatibil cu piața comună, sau, în cazul în care solicitantul a făcut obiectul unei astfel de decizii, aceasta trebuie să fi fost deja executată și ajutorul integral recuperat, inclusiv dobânda de recuperare aferentă.</w:t>
            </w:r>
          </w:p>
          <w:p w14:paraId="20A593AF" w14:textId="77777777" w:rsidR="00553DFF" w:rsidRPr="00A1568E" w:rsidRDefault="00553DFF">
            <w:pPr>
              <w:pStyle w:val="NormalWeb"/>
              <w:numPr>
                <w:ilvl w:val="0"/>
                <w:numId w:val="22"/>
              </w:numPr>
              <w:spacing w:before="0" w:beforeAutospacing="0" w:after="120" w:afterAutospacing="0" w:line="360" w:lineRule="auto"/>
              <w:jc w:val="both"/>
              <w:rPr>
                <w:rFonts w:ascii="Trebuchet MS" w:hAnsi="Trebuchet MS" w:cs="Calibri"/>
                <w:sz w:val="22"/>
                <w:szCs w:val="22"/>
                <w:lang w:val="ro-RO"/>
              </w:rPr>
            </w:pPr>
            <w:bookmarkStart w:id="67" w:name="_Hlk140500719"/>
            <w:bookmarkEnd w:id="66"/>
            <w:r w:rsidRPr="00A1568E">
              <w:rPr>
                <w:rFonts w:ascii="Trebuchet MS" w:hAnsi="Trebuchet MS" w:cs="Calibri"/>
                <w:b/>
                <w:bCs/>
                <w:sz w:val="22"/>
                <w:szCs w:val="22"/>
                <w:lang w:val="ro-RO"/>
              </w:rPr>
              <w:t>Reprezentantul legal</w:t>
            </w:r>
            <w:r w:rsidRPr="00A1568E">
              <w:rPr>
                <w:rFonts w:ascii="Trebuchet MS" w:hAnsi="Trebuchet MS" w:cs="Calibri"/>
                <w:sz w:val="22"/>
                <w:szCs w:val="22"/>
                <w:lang w:val="ro-RO"/>
              </w:rPr>
              <w:t xml:space="preserve"> care își exercită atribuțiile de drept la data depunerii cererii de finanțare şi pe perioada procesului de evaluare, selecție și contractare, nu se află în una dintre situaţiile de mai jos:</w:t>
            </w:r>
          </w:p>
          <w:p w14:paraId="0B1F5EFE" w14:textId="77777777" w:rsidR="00553DFF" w:rsidRPr="00A1568E" w:rsidRDefault="00553DFF">
            <w:pPr>
              <w:pStyle w:val="NormalWeb"/>
              <w:numPr>
                <w:ilvl w:val="0"/>
                <w:numId w:val="24"/>
              </w:numPr>
              <w:spacing w:before="0" w:beforeAutospacing="0" w:after="120" w:afterAutospacing="0" w:line="360" w:lineRule="auto"/>
              <w:jc w:val="both"/>
              <w:rPr>
                <w:rFonts w:ascii="Trebuchet MS" w:hAnsi="Trebuchet MS" w:cs="Calibri"/>
                <w:sz w:val="22"/>
                <w:szCs w:val="22"/>
                <w:lang w:val="ro-RO"/>
              </w:rPr>
            </w:pPr>
            <w:r w:rsidRPr="00A1568E">
              <w:rPr>
                <w:rFonts w:ascii="Trebuchet MS" w:hAnsi="Trebuchet MS" w:cs="Calibri"/>
                <w:sz w:val="22"/>
                <w:szCs w:val="22"/>
                <w:lang w:val="ro-RO"/>
              </w:rPr>
              <w:t>este subiectul unui conflict de interese, definit în conformitate cu prevederile naţionale/comunitare în vigoare, sau se află într-o situaţie care are sau poate avea ca efect compromiterea obiectivităţii şi imparţialităţii procesului de evaluare, selecţie, contractare şi implementare a proiectului;</w:t>
            </w:r>
          </w:p>
          <w:p w14:paraId="4D8BF583" w14:textId="77777777" w:rsidR="00553DFF" w:rsidRPr="00A1568E" w:rsidRDefault="00553DFF">
            <w:pPr>
              <w:pStyle w:val="NormalWeb"/>
              <w:numPr>
                <w:ilvl w:val="0"/>
                <w:numId w:val="24"/>
              </w:numPr>
              <w:spacing w:before="0" w:beforeAutospacing="0" w:after="120" w:afterAutospacing="0" w:line="360" w:lineRule="auto"/>
              <w:jc w:val="both"/>
              <w:rPr>
                <w:rFonts w:ascii="Trebuchet MS" w:hAnsi="Trebuchet MS" w:cs="Calibri"/>
                <w:sz w:val="22"/>
                <w:szCs w:val="22"/>
                <w:lang w:val="ro-RO"/>
              </w:rPr>
            </w:pPr>
            <w:r w:rsidRPr="00A1568E">
              <w:rPr>
                <w:rFonts w:ascii="Trebuchet MS" w:hAnsi="Trebuchet MS" w:cs="Calibri"/>
                <w:sz w:val="22"/>
                <w:szCs w:val="22"/>
                <w:lang w:val="ro-RO"/>
              </w:rPr>
              <w:t xml:space="preserve">se află în situaţia de a induce grav în eroare Autoritatea de </w:t>
            </w:r>
            <w:r>
              <w:rPr>
                <w:rFonts w:ascii="Trebuchet MS" w:hAnsi="Trebuchet MS" w:cs="Calibri"/>
                <w:sz w:val="22"/>
                <w:szCs w:val="22"/>
                <w:lang w:val="ro-RO"/>
              </w:rPr>
              <w:t>M</w:t>
            </w:r>
            <w:r w:rsidRPr="00A1568E">
              <w:rPr>
                <w:rFonts w:ascii="Trebuchet MS" w:hAnsi="Trebuchet MS" w:cs="Calibri"/>
                <w:sz w:val="22"/>
                <w:szCs w:val="22"/>
                <w:lang w:val="ro-RO"/>
              </w:rPr>
              <w:t>anagement, sau comisiile de evaluare şi selecţie, prin furnizarea de informaţii incorecte în cadrul apelurilor de proiecte derulate pentru finanţare prin PRSM;</w:t>
            </w:r>
          </w:p>
          <w:p w14:paraId="0D56881F" w14:textId="77777777" w:rsidR="00553DFF" w:rsidRPr="00A1568E" w:rsidRDefault="00553DFF">
            <w:pPr>
              <w:pStyle w:val="NormalWeb"/>
              <w:numPr>
                <w:ilvl w:val="0"/>
                <w:numId w:val="24"/>
              </w:numPr>
              <w:spacing w:before="0" w:beforeAutospacing="0" w:after="120" w:afterAutospacing="0" w:line="360" w:lineRule="auto"/>
              <w:jc w:val="both"/>
              <w:rPr>
                <w:rFonts w:ascii="Trebuchet MS" w:hAnsi="Trebuchet MS" w:cs="Calibri"/>
                <w:sz w:val="22"/>
                <w:szCs w:val="22"/>
                <w:lang w:val="ro-RO"/>
              </w:rPr>
            </w:pPr>
            <w:r w:rsidRPr="00A1568E">
              <w:rPr>
                <w:rFonts w:ascii="Trebuchet MS" w:hAnsi="Trebuchet MS" w:cs="Calibri"/>
                <w:sz w:val="22"/>
                <w:szCs w:val="22"/>
                <w:lang w:val="ro-RO"/>
              </w:rPr>
              <w:t>se află în situaţia de a încerca/de a fi încercat să obţină informaţii confidenţiale sau să influenţeze comisiile de evaluare şi selecţie sau AM PRSM pe parcursul procesului de evaluare şi selecţie a prezentului apel de proiecte sau a altor apeluri de proiecte derulate în cadrul PRSM;</w:t>
            </w:r>
          </w:p>
          <w:p w14:paraId="4BB0C575" w14:textId="77777777" w:rsidR="00553DFF" w:rsidRPr="001F0198" w:rsidRDefault="00553DFF">
            <w:pPr>
              <w:pStyle w:val="NormalWeb"/>
              <w:numPr>
                <w:ilvl w:val="0"/>
                <w:numId w:val="24"/>
              </w:numPr>
              <w:spacing w:before="0" w:beforeAutospacing="0" w:after="120" w:afterAutospacing="0" w:line="360" w:lineRule="auto"/>
              <w:jc w:val="both"/>
              <w:rPr>
                <w:rFonts w:ascii="Trebuchet MS" w:hAnsi="Trebuchet MS" w:cs="Calibri"/>
                <w:sz w:val="22"/>
                <w:szCs w:val="22"/>
                <w:lang w:val="ro-RO"/>
              </w:rPr>
            </w:pPr>
            <w:r w:rsidRPr="00A1568E">
              <w:rPr>
                <w:rFonts w:ascii="Trebuchet MS" w:hAnsi="Trebuchet MS" w:cs="Calibri"/>
                <w:sz w:val="22"/>
                <w:szCs w:val="22"/>
                <w:lang w:val="ro-RO"/>
              </w:rPr>
              <w:lastRenderedPageBreak/>
              <w:t xml:space="preserve">a suferit condamnări definitive în cauze referitoare la obţinerea şi utilizarea fondurilor </w:t>
            </w:r>
            <w:r w:rsidRPr="001F0198">
              <w:rPr>
                <w:rFonts w:ascii="Trebuchet MS" w:hAnsi="Trebuchet MS" w:cs="Calibri"/>
                <w:sz w:val="22"/>
                <w:szCs w:val="22"/>
                <w:lang w:val="ro-RO"/>
              </w:rPr>
              <w:t>europene şi/sau a fondurilor publice naţionale aferente acestora.</w:t>
            </w:r>
          </w:p>
          <w:bookmarkEnd w:id="67"/>
          <w:p w14:paraId="5793FC2F" w14:textId="77777777" w:rsidR="00553DFF" w:rsidRPr="001F0198" w:rsidRDefault="00553DFF">
            <w:pPr>
              <w:pStyle w:val="NormalWeb"/>
              <w:numPr>
                <w:ilvl w:val="0"/>
                <w:numId w:val="22"/>
              </w:numPr>
              <w:spacing w:before="0" w:beforeAutospacing="0" w:after="120" w:afterAutospacing="0" w:line="360" w:lineRule="auto"/>
              <w:jc w:val="both"/>
              <w:rPr>
                <w:rFonts w:ascii="Trebuchet MS" w:hAnsi="Trebuchet MS" w:cs="Calibri"/>
                <w:sz w:val="22"/>
                <w:szCs w:val="22"/>
                <w:lang w:val="ro-RO"/>
              </w:rPr>
            </w:pPr>
            <w:r w:rsidRPr="001F0198">
              <w:rPr>
                <w:rFonts w:ascii="Trebuchet MS" w:hAnsi="Trebuchet MS" w:cs="Calibri"/>
                <w:b/>
                <w:bCs/>
                <w:sz w:val="22"/>
                <w:szCs w:val="22"/>
                <w:lang w:val="ro-RO"/>
              </w:rPr>
              <w:t>La data depunerii cererii de finanţare</w:t>
            </w:r>
            <w:r w:rsidRPr="001F0198">
              <w:rPr>
                <w:rFonts w:ascii="Trebuchet MS" w:hAnsi="Trebuchet MS" w:cs="Calibri"/>
                <w:sz w:val="22"/>
                <w:szCs w:val="22"/>
                <w:lang w:val="ro-RO"/>
              </w:rPr>
              <w:t xml:space="preserve"> şi pe perioada de evaluare, selecţie şi contractare, solicitantul:</w:t>
            </w:r>
          </w:p>
          <w:p w14:paraId="633E7961" w14:textId="59DCE8A5" w:rsidR="00553DFF" w:rsidRPr="00A1568E" w:rsidRDefault="00553DFF">
            <w:pPr>
              <w:pStyle w:val="NormalWeb"/>
              <w:numPr>
                <w:ilvl w:val="0"/>
                <w:numId w:val="25"/>
              </w:numPr>
              <w:spacing w:before="0" w:beforeAutospacing="0" w:after="120" w:afterAutospacing="0" w:line="360" w:lineRule="auto"/>
              <w:jc w:val="both"/>
              <w:rPr>
                <w:rFonts w:ascii="Trebuchet MS" w:hAnsi="Trebuchet MS" w:cs="Calibri"/>
                <w:sz w:val="22"/>
                <w:szCs w:val="22"/>
                <w:lang w:val="ro-RO"/>
              </w:rPr>
            </w:pPr>
            <w:r w:rsidRPr="00225A13">
              <w:rPr>
                <w:rFonts w:ascii="Trebuchet MS" w:hAnsi="Trebuchet MS" w:cs="Calibri"/>
                <w:sz w:val="22"/>
                <w:szCs w:val="22"/>
                <w:lang w:val="ro-RO"/>
              </w:rPr>
              <w:t xml:space="preserve">pentru investiţii care includ lucrări de construcţie </w:t>
            </w:r>
            <w:r w:rsidR="00EC61CF" w:rsidRPr="00225A13">
              <w:rPr>
                <w:rFonts w:ascii="Trebuchet MS" w:hAnsi="Trebuchet MS" w:cs="Calibri"/>
                <w:sz w:val="22"/>
                <w:szCs w:val="22"/>
                <w:lang w:val="ro-RO"/>
              </w:rPr>
              <w:t>ce se supun autorizării</w:t>
            </w:r>
            <w:r w:rsidRPr="001F0198">
              <w:rPr>
                <w:rFonts w:ascii="Trebuchet MS" w:hAnsi="Trebuchet MS" w:cs="Calibri"/>
                <w:sz w:val="22"/>
                <w:szCs w:val="22"/>
                <w:lang w:val="ro-RO"/>
              </w:rPr>
              <w:t>, conform actelor normative în vigoare, deţine unul dintre următoarele drepturi asupra imobilului, teren şi/sau clădiri: dreptul</w:t>
            </w:r>
            <w:r w:rsidRPr="00A1568E">
              <w:rPr>
                <w:rFonts w:ascii="Trebuchet MS" w:hAnsi="Trebuchet MS" w:cs="Calibri"/>
                <w:sz w:val="22"/>
                <w:szCs w:val="22"/>
                <w:lang w:val="ro-RO"/>
              </w:rPr>
              <w:t xml:space="preserve"> de proprietate privată, dreptul de concesiune sau dreptul de superficie </w:t>
            </w:r>
            <w:bookmarkStart w:id="68" w:name="_Hlk140500883"/>
            <w:r w:rsidRPr="00A1568E">
              <w:rPr>
                <w:rFonts w:ascii="Trebuchet MS" w:hAnsi="Trebuchet MS" w:cs="Calibri"/>
                <w:sz w:val="22"/>
                <w:szCs w:val="22"/>
                <w:lang w:val="ro-RO"/>
              </w:rPr>
              <w:t>(solicitantul trebuie să aibă, conform contractului de superficie, dreptul de a realiza investiţia propusă prin cererea de finanţare). În plus, imobilul trebuie:</w:t>
            </w:r>
          </w:p>
          <w:p w14:paraId="6EC36410" w14:textId="77777777" w:rsidR="00553DFF" w:rsidRPr="00A1568E" w:rsidRDefault="00553DFF">
            <w:pPr>
              <w:pStyle w:val="NormalWeb"/>
              <w:numPr>
                <w:ilvl w:val="0"/>
                <w:numId w:val="26"/>
              </w:numPr>
              <w:spacing w:before="0" w:beforeAutospacing="0" w:after="120" w:afterAutospacing="0" w:line="360" w:lineRule="auto"/>
              <w:jc w:val="both"/>
              <w:rPr>
                <w:rFonts w:ascii="Trebuchet MS" w:hAnsi="Trebuchet MS" w:cs="Calibri"/>
                <w:sz w:val="22"/>
                <w:szCs w:val="22"/>
                <w:lang w:val="ro-RO"/>
              </w:rPr>
            </w:pPr>
            <w:r w:rsidRPr="00A1568E">
              <w:rPr>
                <w:rFonts w:ascii="Trebuchet MS" w:hAnsi="Trebuchet MS" w:cs="Calibri"/>
                <w:sz w:val="22"/>
                <w:szCs w:val="22"/>
                <w:lang w:val="ro-RO"/>
              </w:rPr>
              <w:t>să fie liber de orice sarcini sau interdicţii ce afectează implementarea proiectului;</w:t>
            </w:r>
          </w:p>
          <w:p w14:paraId="58E2B43F" w14:textId="77777777" w:rsidR="00553DFF" w:rsidRPr="00A1568E" w:rsidRDefault="00553DFF">
            <w:pPr>
              <w:pStyle w:val="NormalWeb"/>
              <w:numPr>
                <w:ilvl w:val="0"/>
                <w:numId w:val="26"/>
              </w:numPr>
              <w:spacing w:before="0" w:beforeAutospacing="0" w:after="120" w:afterAutospacing="0" w:line="360" w:lineRule="auto"/>
              <w:jc w:val="both"/>
              <w:rPr>
                <w:rFonts w:ascii="Trebuchet MS" w:hAnsi="Trebuchet MS" w:cs="Calibri"/>
                <w:sz w:val="22"/>
                <w:szCs w:val="22"/>
                <w:lang w:val="ro-RO"/>
              </w:rPr>
            </w:pPr>
            <w:r w:rsidRPr="00A1568E">
              <w:rPr>
                <w:rFonts w:ascii="Trebuchet MS" w:hAnsi="Trebuchet MS" w:cs="Calibri"/>
                <w:sz w:val="22"/>
                <w:szCs w:val="22"/>
                <w:lang w:val="ro-RO"/>
              </w:rPr>
              <w:t>să nu facă obiectul unor litigii aflate în curs de soluţionare la instanţele judecătoreşti, având ca obiect dreptul invocat de către solicitant pentru realizarea proiectului;</w:t>
            </w:r>
          </w:p>
          <w:p w14:paraId="0C29A73D" w14:textId="77777777" w:rsidR="00553DFF" w:rsidRPr="00A1568E" w:rsidRDefault="00553DFF">
            <w:pPr>
              <w:pStyle w:val="NormalWeb"/>
              <w:numPr>
                <w:ilvl w:val="0"/>
                <w:numId w:val="26"/>
              </w:numPr>
              <w:spacing w:before="0" w:beforeAutospacing="0" w:after="120" w:afterAutospacing="0" w:line="360" w:lineRule="auto"/>
              <w:jc w:val="both"/>
              <w:rPr>
                <w:rFonts w:ascii="Trebuchet MS" w:hAnsi="Trebuchet MS" w:cs="Calibri"/>
                <w:sz w:val="22"/>
                <w:szCs w:val="22"/>
                <w:lang w:val="ro-RO"/>
              </w:rPr>
            </w:pPr>
            <w:r w:rsidRPr="00A1568E">
              <w:rPr>
                <w:rFonts w:ascii="Trebuchet MS" w:hAnsi="Trebuchet MS" w:cs="Calibri"/>
                <w:sz w:val="22"/>
                <w:szCs w:val="22"/>
                <w:lang w:val="ro-RO"/>
              </w:rPr>
              <w:t>să nu facă obiectul revendicărilor potrivit unor legi speciale în materie sau dreptului comun.</w:t>
            </w:r>
          </w:p>
          <w:p w14:paraId="3501742D" w14:textId="77777777" w:rsidR="00553DFF" w:rsidRPr="00A1568E" w:rsidRDefault="00553DFF">
            <w:pPr>
              <w:pStyle w:val="NormalWeb"/>
              <w:numPr>
                <w:ilvl w:val="0"/>
                <w:numId w:val="25"/>
              </w:numPr>
              <w:spacing w:before="0" w:beforeAutospacing="0" w:after="120" w:afterAutospacing="0" w:line="360" w:lineRule="auto"/>
              <w:jc w:val="both"/>
              <w:rPr>
                <w:rFonts w:ascii="Trebuchet MS" w:hAnsi="Trebuchet MS" w:cs="Calibri"/>
                <w:sz w:val="22"/>
                <w:szCs w:val="22"/>
                <w:lang w:val="ro-RO"/>
              </w:rPr>
            </w:pPr>
            <w:bookmarkStart w:id="69" w:name="_Hlk140501031"/>
            <w:bookmarkEnd w:id="68"/>
            <w:r w:rsidRPr="00A1568E">
              <w:rPr>
                <w:rFonts w:ascii="Trebuchet MS" w:hAnsi="Trebuchet MS" w:cs="Calibri"/>
                <w:sz w:val="22"/>
                <w:szCs w:val="22"/>
                <w:lang w:val="ro-RO"/>
              </w:rPr>
              <w:t>pentru investiţii care includ doar servicii şi/sau dotări, în conformitate cu actele normative în vigoare, deţine unul din următoarele drepturi asupra imobilului, teren şi/sau clădiri: dreptul de proprietate privată, dreptul de concesiune, dreptul de superficie, dreptul de uzufruct, dreptul de folosinţă cu titlu gratuit, împrumutul de folosinţă (comodat) sau dreptul de închiriere/locaţiune. Spaţiul destinat implementării proiectului este imobilul în care activele achiziţionate prin proiect, precum utilaje, linii de producţie etc., sunt instalate, montate şi/sau în care aceste bunuri sunt utilizate. În cazul acelor domenii de activitate ce implică utilizarea echipamentelor, utilajelor în locuri diferite, precum activitatea de construcţii şi altele asemenea, spaţiul destinat implementării proiectului va fi considerat spaţiul în care echipamentele, utilajele sunt depozitate, garate. Spaţiul trebuie să fie adecvat desfăşurării activităţii pentru care sunt achiziţionate activele și să fie evidențiat printr-un plan de amplasament.</w:t>
            </w:r>
          </w:p>
          <w:p w14:paraId="13D2B1D9" w14:textId="43B7DE9D" w:rsidR="00553DFF" w:rsidRPr="00A1568E" w:rsidRDefault="00553DFF">
            <w:pPr>
              <w:pStyle w:val="NormalWeb"/>
              <w:numPr>
                <w:ilvl w:val="0"/>
                <w:numId w:val="25"/>
              </w:numPr>
              <w:spacing w:before="0" w:beforeAutospacing="0" w:after="120" w:afterAutospacing="0" w:line="360" w:lineRule="auto"/>
              <w:jc w:val="both"/>
              <w:rPr>
                <w:rFonts w:ascii="Trebuchet MS" w:hAnsi="Trebuchet MS" w:cs="Calibri"/>
                <w:sz w:val="22"/>
                <w:szCs w:val="22"/>
                <w:lang w:val="ro-RO"/>
              </w:rPr>
            </w:pPr>
            <w:r w:rsidRPr="00A1568E">
              <w:rPr>
                <w:rFonts w:ascii="Trebuchet MS" w:hAnsi="Trebuchet MS" w:cs="Calibri"/>
                <w:sz w:val="22"/>
                <w:szCs w:val="22"/>
                <w:lang w:val="ro-RO"/>
              </w:rPr>
              <w:t xml:space="preserve">trebuie să demonstreze deţinerea dreptului de concesiune/ superficie/ uzufruct/ folosinţă cu titlu gratuit/ comodat/ închiriere/ locaţiune, după caz, pe o perioadă care acoperă inclusiv perioada de durabilitate a investiţiei, </w:t>
            </w:r>
            <w:r w:rsidRPr="00E97E1A">
              <w:rPr>
                <w:rFonts w:ascii="Trebuchet MS" w:hAnsi="Trebuchet MS" w:cs="Calibri"/>
                <w:b/>
                <w:bCs/>
                <w:sz w:val="22"/>
                <w:szCs w:val="22"/>
                <w:lang w:val="ro-RO"/>
              </w:rPr>
              <w:t xml:space="preserve">respectiv </w:t>
            </w:r>
            <w:r w:rsidR="002124CF" w:rsidRPr="00E97E1A">
              <w:rPr>
                <w:rFonts w:ascii="Trebuchet MS" w:hAnsi="Trebuchet MS" w:cs="Calibri"/>
                <w:b/>
                <w:bCs/>
                <w:sz w:val="22"/>
                <w:szCs w:val="22"/>
                <w:lang w:val="ro-RO"/>
              </w:rPr>
              <w:t xml:space="preserve">5 </w:t>
            </w:r>
            <w:r w:rsidRPr="00E97E1A">
              <w:rPr>
                <w:rFonts w:ascii="Trebuchet MS" w:hAnsi="Trebuchet MS" w:cs="Calibri"/>
                <w:b/>
                <w:bCs/>
                <w:sz w:val="22"/>
                <w:szCs w:val="22"/>
                <w:lang w:val="ro-RO"/>
              </w:rPr>
              <w:t>ani</w:t>
            </w:r>
            <w:r w:rsidRPr="00E97E1A">
              <w:rPr>
                <w:rFonts w:ascii="Trebuchet MS" w:hAnsi="Trebuchet MS" w:cs="Calibri"/>
                <w:sz w:val="22"/>
                <w:szCs w:val="22"/>
                <w:lang w:val="ro-RO"/>
              </w:rPr>
              <w:t xml:space="preserve"> de</w:t>
            </w:r>
            <w:r w:rsidRPr="00A1568E">
              <w:rPr>
                <w:rFonts w:ascii="Trebuchet MS" w:hAnsi="Trebuchet MS" w:cs="Calibri"/>
                <w:sz w:val="22"/>
                <w:szCs w:val="22"/>
                <w:lang w:val="ro-RO"/>
              </w:rPr>
              <w:t xml:space="preserve"> la plata finală în cadrul contractului de finanţare.</w:t>
            </w:r>
          </w:p>
          <w:p w14:paraId="14FDA0F6" w14:textId="77777777" w:rsidR="00553DFF" w:rsidRPr="00A1568E" w:rsidRDefault="00553DFF" w:rsidP="00553DFF">
            <w:pPr>
              <w:suppressAutoHyphens/>
              <w:autoSpaceDN w:val="0"/>
              <w:spacing w:line="360" w:lineRule="auto"/>
              <w:ind w:left="632" w:hanging="284"/>
              <w:jc w:val="both"/>
              <w:textAlignment w:val="baseline"/>
              <w:rPr>
                <w:rFonts w:ascii="Trebuchet MS" w:hAnsi="Trebuchet MS"/>
                <w:b/>
                <w:bCs/>
              </w:rPr>
            </w:pPr>
            <w:bookmarkStart w:id="70" w:name="_Hlk140503035"/>
            <w:bookmarkEnd w:id="69"/>
            <w:r>
              <w:rPr>
                <w:rFonts w:ascii="Trebuchet MS" w:hAnsi="Trebuchet MS"/>
                <w:b/>
                <w:bCs/>
              </w:rPr>
              <w:lastRenderedPageBreak/>
              <w:t xml:space="preserve">11. </w:t>
            </w:r>
            <w:r w:rsidRPr="00A1568E">
              <w:rPr>
                <w:rFonts w:ascii="Trebuchet MS" w:hAnsi="Trebuchet MS"/>
                <w:b/>
                <w:bCs/>
              </w:rPr>
              <w:t>Locul de implementare a proiectului</w:t>
            </w:r>
          </w:p>
          <w:p w14:paraId="6114A9A6" w14:textId="19546E61" w:rsidR="00553DFF" w:rsidRPr="00A1568E" w:rsidRDefault="00553DFF" w:rsidP="00553DFF">
            <w:pPr>
              <w:suppressAutoHyphens/>
              <w:autoSpaceDN w:val="0"/>
              <w:spacing w:line="360" w:lineRule="auto"/>
              <w:jc w:val="both"/>
              <w:textAlignment w:val="baseline"/>
              <w:rPr>
                <w:rFonts w:ascii="Trebuchet MS" w:hAnsi="Trebuchet MS"/>
              </w:rPr>
            </w:pPr>
            <w:r w:rsidRPr="00A1568E">
              <w:rPr>
                <w:rFonts w:ascii="Trebuchet MS" w:hAnsi="Trebuchet MS"/>
              </w:rPr>
              <w:t>a) este adecvat pentru realizarea proiectului:</w:t>
            </w:r>
          </w:p>
          <w:p w14:paraId="70BD2C8E" w14:textId="77777777" w:rsidR="00553DFF" w:rsidRPr="00A1568E" w:rsidRDefault="00553DFF" w:rsidP="00553DFF">
            <w:pPr>
              <w:suppressAutoHyphens/>
              <w:autoSpaceDN w:val="0"/>
              <w:spacing w:line="360" w:lineRule="auto"/>
              <w:jc w:val="both"/>
              <w:textAlignment w:val="baseline"/>
              <w:rPr>
                <w:rFonts w:ascii="Trebuchet MS" w:hAnsi="Trebuchet MS"/>
              </w:rPr>
            </w:pPr>
            <w:r w:rsidRPr="00A1568E">
              <w:rPr>
                <w:rFonts w:ascii="Trebuchet MS" w:hAnsi="Trebuchet MS"/>
              </w:rPr>
              <w:t>• există posibilitatea racordării la toate utilitățile necesare funcționării;</w:t>
            </w:r>
          </w:p>
          <w:p w14:paraId="246328F7" w14:textId="77777777" w:rsidR="00553DFF" w:rsidRPr="00A1568E" w:rsidRDefault="00553DFF" w:rsidP="00553DFF">
            <w:pPr>
              <w:suppressAutoHyphens/>
              <w:autoSpaceDN w:val="0"/>
              <w:spacing w:line="360" w:lineRule="auto"/>
              <w:jc w:val="both"/>
              <w:textAlignment w:val="baseline"/>
              <w:rPr>
                <w:rFonts w:ascii="Trebuchet MS" w:hAnsi="Trebuchet MS"/>
              </w:rPr>
            </w:pPr>
            <w:r w:rsidRPr="00A1568E">
              <w:rPr>
                <w:rFonts w:ascii="Trebuchet MS" w:hAnsi="Trebuchet MS"/>
              </w:rPr>
              <w:t>• nu este ocupat de alți utilizatori;</w:t>
            </w:r>
          </w:p>
          <w:p w14:paraId="0B275C6F" w14:textId="77777777" w:rsidR="00553DFF" w:rsidRPr="00A1568E" w:rsidRDefault="00553DFF" w:rsidP="00553DFF">
            <w:pPr>
              <w:suppressAutoHyphens/>
              <w:autoSpaceDN w:val="0"/>
              <w:spacing w:line="360" w:lineRule="auto"/>
              <w:jc w:val="both"/>
              <w:textAlignment w:val="baseline"/>
              <w:rPr>
                <w:rFonts w:ascii="Trebuchet MS" w:hAnsi="Trebuchet MS"/>
              </w:rPr>
            </w:pPr>
            <w:r w:rsidRPr="00A1568E">
              <w:rPr>
                <w:rFonts w:ascii="Trebuchet MS" w:hAnsi="Trebuchet MS"/>
              </w:rPr>
              <w:t>• nu este ocupat cu alte bunuri sau echipamente care nu au legătură cu investiția sau activitatea derulată de solicitant pentru care solicită finanțare;</w:t>
            </w:r>
          </w:p>
          <w:p w14:paraId="0011B37E" w14:textId="77777777" w:rsidR="00553DFF" w:rsidRPr="00A1568E" w:rsidRDefault="00553DFF" w:rsidP="00553DFF">
            <w:pPr>
              <w:suppressAutoHyphens/>
              <w:autoSpaceDN w:val="0"/>
              <w:spacing w:line="360" w:lineRule="auto"/>
              <w:jc w:val="both"/>
              <w:textAlignment w:val="baseline"/>
              <w:rPr>
                <w:rFonts w:ascii="Trebuchet MS" w:hAnsi="Trebuchet MS"/>
              </w:rPr>
            </w:pPr>
            <w:r w:rsidRPr="00A1568E">
              <w:rPr>
                <w:rFonts w:ascii="Trebuchet MS" w:hAnsi="Trebuchet MS"/>
              </w:rPr>
              <w:t>• nu prezintă degradări incompatibile cu realizarea investiției propuse pentru acele elemente care nu fac obiectul investițiilor prin proiectul depus;</w:t>
            </w:r>
          </w:p>
          <w:p w14:paraId="421F9FD9" w14:textId="77777777" w:rsidR="00553DFF" w:rsidRPr="00A1568E" w:rsidRDefault="00553DFF" w:rsidP="00553DFF">
            <w:pPr>
              <w:suppressAutoHyphens/>
              <w:autoSpaceDN w:val="0"/>
              <w:spacing w:line="360" w:lineRule="auto"/>
              <w:jc w:val="both"/>
              <w:textAlignment w:val="baseline"/>
              <w:rPr>
                <w:rFonts w:ascii="Trebuchet MS" w:hAnsi="Trebuchet MS"/>
              </w:rPr>
            </w:pPr>
            <w:r w:rsidRPr="00A1568E">
              <w:rPr>
                <w:rFonts w:ascii="Trebuchet MS" w:hAnsi="Trebuchet MS"/>
              </w:rPr>
              <w:t>• nu prezintă un grad de uzură avansat pentru acele elemente care nu fac obiectul investițiilor prin proiectul depus, etc;</w:t>
            </w:r>
          </w:p>
          <w:p w14:paraId="52440EB7" w14:textId="77777777" w:rsidR="00553DFF" w:rsidRPr="00A1568E" w:rsidRDefault="00553DFF" w:rsidP="00553DFF">
            <w:pPr>
              <w:suppressAutoHyphens/>
              <w:autoSpaceDN w:val="0"/>
              <w:spacing w:line="360" w:lineRule="auto"/>
              <w:jc w:val="both"/>
              <w:textAlignment w:val="baseline"/>
              <w:rPr>
                <w:rFonts w:ascii="Trebuchet MS" w:hAnsi="Trebuchet MS"/>
              </w:rPr>
            </w:pPr>
            <w:r w:rsidRPr="00A1568E">
              <w:rPr>
                <w:rFonts w:ascii="Trebuchet MS" w:hAnsi="Trebuchet MS"/>
              </w:rPr>
              <w:t>Situațiile prezentate mai sus sunt cu titlu exemplificativ și nu limitativ.</w:t>
            </w:r>
          </w:p>
          <w:p w14:paraId="17F56384" w14:textId="77777777" w:rsidR="00553DFF" w:rsidRPr="00A1568E" w:rsidRDefault="00553DFF" w:rsidP="00553DFF">
            <w:pPr>
              <w:suppressAutoHyphens/>
              <w:autoSpaceDN w:val="0"/>
              <w:spacing w:line="360" w:lineRule="auto"/>
              <w:contextualSpacing/>
              <w:jc w:val="both"/>
              <w:textAlignment w:val="baseline"/>
              <w:rPr>
                <w:rFonts w:ascii="Trebuchet MS" w:hAnsi="Trebuchet MS"/>
              </w:rPr>
            </w:pPr>
            <w:r w:rsidRPr="00A1568E">
              <w:rPr>
                <w:rFonts w:ascii="Trebuchet MS" w:hAnsi="Trebuchet MS"/>
              </w:rPr>
              <w:t>b) corespunde cu descrierea din cererea de finanțare și Planul de afaceri.</w:t>
            </w:r>
          </w:p>
          <w:bookmarkEnd w:id="70"/>
          <w:p w14:paraId="3BF77B0C" w14:textId="3F948202" w:rsidR="00553DFF" w:rsidRPr="0000109F" w:rsidRDefault="00553DFF" w:rsidP="00553DFF">
            <w:pPr>
              <w:pStyle w:val="NormalWeb"/>
              <w:spacing w:before="0" w:beforeAutospacing="0" w:after="120" w:afterAutospacing="0" w:line="360" w:lineRule="auto"/>
              <w:jc w:val="both"/>
              <w:rPr>
                <w:rFonts w:ascii="Trebuchet MS" w:hAnsi="Trebuchet MS"/>
                <w:sz w:val="22"/>
                <w:szCs w:val="22"/>
                <w:lang w:val="ro-RO"/>
              </w:rPr>
            </w:pPr>
            <w:r w:rsidRPr="0000109F">
              <w:rPr>
                <w:rFonts w:ascii="Trebuchet MS" w:hAnsi="Trebuchet MS"/>
                <w:sz w:val="22"/>
                <w:szCs w:val="22"/>
                <w:lang w:val="ro-RO"/>
              </w:rPr>
              <w:t>O investiție se poate realiza la două (sau mai multe) locuri de implementare, daca acestea fac parte din acelasi flux de productie sau reprezinta etape ale furnizarii serviciilor in cadrul aceleiasi activitati autorizate (codul CAEN pentru care aplica solicitantul). Toate locurile de implementare trebuie sa respecte toate condițiile de eligibilitate</w:t>
            </w:r>
            <w:r w:rsidR="009B67F1" w:rsidRPr="0000109F">
              <w:rPr>
                <w:rFonts w:ascii="Trebuchet MS" w:hAnsi="Trebuchet MS"/>
                <w:sz w:val="22"/>
                <w:szCs w:val="22"/>
                <w:lang w:val="ro-RO"/>
              </w:rPr>
              <w:t xml:space="preserve"> din Schema de ajutor de minimis aprobată prin Dispoziția nr..../.....</w:t>
            </w:r>
          </w:p>
          <w:p w14:paraId="203848C3" w14:textId="77777777" w:rsidR="00553DFF" w:rsidRDefault="00553DFF" w:rsidP="00553DFF">
            <w:pPr>
              <w:suppressAutoHyphens/>
              <w:autoSpaceDN w:val="0"/>
              <w:spacing w:line="360" w:lineRule="auto"/>
              <w:jc w:val="both"/>
              <w:textAlignment w:val="baseline"/>
              <w:rPr>
                <w:rFonts w:ascii="Trebuchet MS" w:hAnsi="Trebuchet MS"/>
              </w:rPr>
            </w:pPr>
          </w:p>
          <w:p w14:paraId="120B1E16" w14:textId="77777777" w:rsidR="00DB49B3" w:rsidRDefault="00DB49B3" w:rsidP="00553DFF">
            <w:pPr>
              <w:suppressAutoHyphens/>
              <w:autoSpaceDN w:val="0"/>
              <w:spacing w:line="360" w:lineRule="auto"/>
              <w:jc w:val="both"/>
              <w:textAlignment w:val="baseline"/>
              <w:rPr>
                <w:rFonts w:ascii="Trebuchet MS" w:hAnsi="Trebuchet MS"/>
              </w:rPr>
            </w:pPr>
          </w:p>
          <w:p w14:paraId="11DF9BD0" w14:textId="77777777" w:rsidR="00DB49B3" w:rsidRPr="00A1568E" w:rsidRDefault="00DB49B3" w:rsidP="00553DFF">
            <w:pPr>
              <w:suppressAutoHyphens/>
              <w:autoSpaceDN w:val="0"/>
              <w:spacing w:line="360" w:lineRule="auto"/>
              <w:jc w:val="both"/>
              <w:textAlignment w:val="baseline"/>
              <w:rPr>
                <w:rFonts w:ascii="Trebuchet MS" w:hAnsi="Trebuchet MS"/>
              </w:rPr>
            </w:pPr>
          </w:p>
          <w:p w14:paraId="2A4C2CAB" w14:textId="77777777" w:rsidR="00553DFF" w:rsidRPr="00A1568E" w:rsidRDefault="00553DFF" w:rsidP="00553DFF">
            <w:pPr>
              <w:suppressAutoHyphens/>
              <w:autoSpaceDN w:val="0"/>
              <w:spacing w:line="360" w:lineRule="auto"/>
              <w:jc w:val="both"/>
              <w:textAlignment w:val="baseline"/>
              <w:rPr>
                <w:rFonts w:ascii="Trebuchet MS" w:hAnsi="Trebuchet MS"/>
                <w:b/>
                <w:bCs/>
              </w:rPr>
            </w:pPr>
            <w:r w:rsidRPr="00A1568E">
              <w:rPr>
                <w:rFonts w:ascii="Trebuchet MS" w:hAnsi="Trebuchet MS"/>
                <w:b/>
                <w:bCs/>
              </w:rPr>
              <w:t>Atenție!</w:t>
            </w:r>
          </w:p>
          <w:p w14:paraId="475A6F11" w14:textId="46C57839" w:rsidR="00553DFF" w:rsidRPr="00DB49B3" w:rsidRDefault="00553DFF">
            <w:pPr>
              <w:numPr>
                <w:ilvl w:val="0"/>
                <w:numId w:val="32"/>
              </w:numPr>
              <w:suppressAutoHyphens/>
              <w:autoSpaceDN w:val="0"/>
              <w:spacing w:line="360" w:lineRule="auto"/>
              <w:contextualSpacing/>
              <w:jc w:val="both"/>
              <w:textAlignment w:val="baseline"/>
              <w:rPr>
                <w:rFonts w:ascii="Trebuchet MS" w:hAnsi="Trebuchet MS"/>
              </w:rPr>
            </w:pPr>
            <w:r w:rsidRPr="00A1568E">
              <w:rPr>
                <w:rFonts w:ascii="Trebuchet MS" w:hAnsi="Trebuchet MS"/>
              </w:rPr>
              <w:t xml:space="preserve">Verificarea extrasului de carte funciară se realizează de către AM PRSM în baza </w:t>
            </w:r>
            <w:r w:rsidRPr="00A1568E">
              <w:rPr>
                <w:rFonts w:ascii="Trebuchet MS" w:hAnsi="Trebuchet MS"/>
                <w:b/>
                <w:bCs/>
              </w:rPr>
              <w:t>OUG</w:t>
            </w:r>
            <w:r w:rsidR="00CC3093">
              <w:rPr>
                <w:rFonts w:ascii="Trebuchet MS" w:hAnsi="Trebuchet MS"/>
                <w:b/>
                <w:bCs/>
              </w:rPr>
              <w:t xml:space="preserve"> nr. 23/2023</w:t>
            </w:r>
            <w:r w:rsidRPr="00A1568E">
              <w:rPr>
                <w:rFonts w:ascii="Trebuchet MS" w:hAnsi="Trebuchet MS"/>
                <w:b/>
                <w:bCs/>
              </w:rPr>
              <w:t xml:space="preserve"> privind Instituirea unor măsuri de simplificare și digitalizare pentru gestionarea fondurilor europene aferente politicii de coeziune 2021-</w:t>
            </w:r>
            <w:r w:rsidRPr="00DB49B3">
              <w:rPr>
                <w:rFonts w:ascii="Trebuchet MS" w:hAnsi="Trebuchet MS"/>
                <w:b/>
                <w:bCs/>
              </w:rPr>
              <w:t>2027</w:t>
            </w:r>
            <w:r w:rsidRPr="00DB49B3">
              <w:rPr>
                <w:rFonts w:ascii="Trebuchet MS" w:hAnsi="Trebuchet MS"/>
              </w:rPr>
              <w:t xml:space="preserve">, la momentul </w:t>
            </w:r>
            <w:r w:rsidR="00DB49B3" w:rsidRPr="00DB49B3">
              <w:rPr>
                <w:rFonts w:ascii="Trebuchet MS" w:hAnsi="Trebuchet MS"/>
              </w:rPr>
              <w:t>contractării.</w:t>
            </w:r>
          </w:p>
          <w:p w14:paraId="7363BBEF" w14:textId="77777777" w:rsidR="00553DFF" w:rsidRPr="00A1568E" w:rsidRDefault="00553DFF" w:rsidP="00553DFF">
            <w:pPr>
              <w:suppressAutoHyphens/>
              <w:autoSpaceDN w:val="0"/>
              <w:spacing w:line="360" w:lineRule="auto"/>
              <w:ind w:left="720"/>
              <w:contextualSpacing/>
              <w:jc w:val="both"/>
              <w:textAlignment w:val="baseline"/>
              <w:rPr>
                <w:rFonts w:ascii="Trebuchet MS" w:hAnsi="Trebuchet MS"/>
              </w:rPr>
            </w:pPr>
          </w:p>
          <w:p w14:paraId="542DBB15" w14:textId="77777777" w:rsidR="00553DFF" w:rsidRPr="00A1568E" w:rsidRDefault="00553DFF">
            <w:pPr>
              <w:numPr>
                <w:ilvl w:val="0"/>
                <w:numId w:val="32"/>
              </w:numPr>
              <w:suppressAutoHyphens/>
              <w:autoSpaceDN w:val="0"/>
              <w:spacing w:line="360" w:lineRule="auto"/>
              <w:ind w:left="708"/>
              <w:contextualSpacing/>
              <w:jc w:val="both"/>
              <w:textAlignment w:val="baseline"/>
              <w:rPr>
                <w:rFonts w:ascii="Trebuchet MS" w:hAnsi="Trebuchet MS"/>
              </w:rPr>
            </w:pPr>
            <w:r w:rsidRPr="00A1568E">
              <w:rPr>
                <w:rFonts w:ascii="Trebuchet MS" w:hAnsi="Trebuchet MS"/>
              </w:rPr>
              <w:t>În accepțiunea AM PRSM , dacă există garanții reale asupra imobilelor, de exemplu ipoteca, și proiectul prevede lucrări</w:t>
            </w:r>
            <w:r>
              <w:rPr>
                <w:rFonts w:ascii="Trebuchet MS" w:hAnsi="Trebuchet MS"/>
              </w:rPr>
              <w:t xml:space="preserve"> care necesită autorizație de construire</w:t>
            </w:r>
            <w:r w:rsidRPr="00A1568E">
              <w:rPr>
                <w:rFonts w:ascii="Trebuchet MS" w:hAnsi="Trebuchet MS"/>
                <w:b/>
                <w:bCs/>
              </w:rPr>
              <w:t>,</w:t>
            </w:r>
            <w:r w:rsidRPr="00A1568E">
              <w:rPr>
                <w:rFonts w:ascii="Trebuchet MS" w:hAnsi="Trebuchet MS"/>
              </w:rPr>
              <w:t xml:space="preserve"> garanțiile reale asupra imobilelor sunt considerate incompatibile cu realizarea proiectelor de investiții în cadrul PR SM .</w:t>
            </w:r>
          </w:p>
          <w:p w14:paraId="796EE6D2" w14:textId="77777777" w:rsidR="00553DFF" w:rsidRPr="00A1568E" w:rsidRDefault="00553DFF" w:rsidP="00553DFF">
            <w:pPr>
              <w:suppressAutoHyphens/>
              <w:autoSpaceDN w:val="0"/>
              <w:spacing w:line="360" w:lineRule="auto"/>
              <w:jc w:val="both"/>
              <w:textAlignment w:val="baseline"/>
              <w:rPr>
                <w:rFonts w:ascii="Trebuchet MS" w:hAnsi="Trebuchet MS"/>
              </w:rPr>
            </w:pPr>
          </w:p>
          <w:p w14:paraId="2E9A1075" w14:textId="77777777" w:rsidR="00553DFF" w:rsidRPr="00A1568E" w:rsidRDefault="00553DFF">
            <w:pPr>
              <w:numPr>
                <w:ilvl w:val="0"/>
                <w:numId w:val="32"/>
              </w:numPr>
              <w:suppressAutoHyphens/>
              <w:autoSpaceDN w:val="0"/>
              <w:spacing w:line="360" w:lineRule="auto"/>
              <w:contextualSpacing/>
              <w:jc w:val="both"/>
              <w:textAlignment w:val="baseline"/>
              <w:rPr>
                <w:rFonts w:ascii="Trebuchet MS" w:hAnsi="Trebuchet MS"/>
              </w:rPr>
            </w:pPr>
            <w:r w:rsidRPr="00A1568E">
              <w:rPr>
                <w:rFonts w:ascii="Trebuchet MS" w:hAnsi="Trebuchet MS"/>
              </w:rPr>
              <w:lastRenderedPageBreak/>
              <w:t>În accepțiunea AM PRSM, dacă există garanții reale asupra imobilelor, de exemplu ipoteca, și proiectul propune achiziția de dotări și servicii, în cazul în care imobilul este ipotecat, se verifică dacă există acordul instituției în favoarea căreia a fost constituită ipoteca din care să rezulte dreptul solicitantului de finanțare de a implementa investiția, iar în situația în care solicitantul de finanțare nu este proprietarul imobilului, dreptul proprietarului de a încheia contractul de comodat/închiriere.</w:t>
            </w:r>
          </w:p>
          <w:p w14:paraId="6776303E" w14:textId="77777777" w:rsidR="00553DFF" w:rsidRPr="00A1568E" w:rsidRDefault="00553DFF" w:rsidP="00553DFF">
            <w:pPr>
              <w:suppressAutoHyphens/>
              <w:autoSpaceDN w:val="0"/>
              <w:spacing w:line="360" w:lineRule="auto"/>
              <w:ind w:left="720"/>
              <w:contextualSpacing/>
              <w:jc w:val="both"/>
              <w:textAlignment w:val="baseline"/>
              <w:rPr>
                <w:rFonts w:ascii="Trebuchet MS" w:hAnsi="Trebuchet MS"/>
              </w:rPr>
            </w:pPr>
          </w:p>
          <w:p w14:paraId="3C25AF43" w14:textId="77777777" w:rsidR="00553DFF" w:rsidRDefault="00553DFF" w:rsidP="00553DFF">
            <w:pPr>
              <w:suppressAutoHyphens/>
              <w:autoSpaceDN w:val="0"/>
              <w:spacing w:line="360" w:lineRule="auto"/>
              <w:jc w:val="both"/>
              <w:textAlignment w:val="baseline"/>
              <w:rPr>
                <w:rFonts w:ascii="Trebuchet MS" w:hAnsi="Trebuchet MS"/>
              </w:rPr>
            </w:pPr>
            <w:r w:rsidRPr="0031407D">
              <w:rPr>
                <w:rFonts w:ascii="Trebuchet MS" w:hAnsi="Trebuchet MS"/>
              </w:rPr>
              <w:t>Fiecare caz în parte va fi analizat la nivelul AM PRSM în cadrul etapei de evaluare și selecție.</w:t>
            </w:r>
            <w:r w:rsidRPr="00A1568E">
              <w:rPr>
                <w:rFonts w:ascii="Trebuchet MS" w:hAnsi="Trebuchet MS"/>
              </w:rPr>
              <w:t xml:space="preserve"> Ulterior contractării proiectului, este permisă ipotecarea obiectelor/bunurilor aferente proiectului, fie ele mobile sau imobile, în condițiile stricte ale prevederilor contractuale, cu respectarea legislației în vigoare.</w:t>
            </w:r>
          </w:p>
          <w:p w14:paraId="0CC17708" w14:textId="77777777" w:rsidR="00553DFF" w:rsidRPr="00A1568E" w:rsidRDefault="00553DFF" w:rsidP="00553DFF">
            <w:pPr>
              <w:suppressAutoHyphens/>
              <w:autoSpaceDN w:val="0"/>
              <w:spacing w:line="360" w:lineRule="auto"/>
              <w:jc w:val="both"/>
              <w:textAlignment w:val="baseline"/>
              <w:rPr>
                <w:rFonts w:ascii="Trebuchet MS" w:hAnsi="Trebuchet MS"/>
              </w:rPr>
            </w:pPr>
          </w:p>
          <w:p w14:paraId="750031A3" w14:textId="77777777" w:rsidR="00553DFF" w:rsidRPr="00C02E00" w:rsidRDefault="00553DFF">
            <w:pPr>
              <w:pStyle w:val="ListParagraph"/>
              <w:numPr>
                <w:ilvl w:val="0"/>
                <w:numId w:val="33"/>
              </w:numPr>
              <w:suppressAutoHyphens/>
              <w:autoSpaceDN w:val="0"/>
              <w:spacing w:line="360" w:lineRule="auto"/>
              <w:jc w:val="both"/>
              <w:textAlignment w:val="baseline"/>
              <w:rPr>
                <w:rFonts w:ascii="Trebuchet MS" w:hAnsi="Trebuchet MS"/>
              </w:rPr>
            </w:pPr>
            <w:bookmarkStart w:id="71" w:name="_Hlk140503177"/>
            <w:r w:rsidRPr="00997D84">
              <w:rPr>
                <w:rFonts w:ascii="Trebuchet MS" w:hAnsi="Trebuchet MS"/>
              </w:rPr>
              <w:t xml:space="preserve">La momentul depunerii cererii de finanțare, solicitantul de finanțare </w:t>
            </w:r>
            <w:r w:rsidRPr="00C02E00">
              <w:rPr>
                <w:rFonts w:ascii="Trebuchet MS" w:hAnsi="Trebuchet MS"/>
              </w:rPr>
              <w:t>nu are obligaţii de plată nete neachitate în termen, către bugetul consolidat al statului și respectiv bugetul local în ultimul an calendaristic și nu are fapte înscrise în cazierul fiscal.</w:t>
            </w:r>
          </w:p>
          <w:p w14:paraId="237D4236" w14:textId="77777777" w:rsidR="00553DFF" w:rsidRPr="00A1568E" w:rsidRDefault="00553DFF">
            <w:pPr>
              <w:pStyle w:val="NormalWeb"/>
              <w:numPr>
                <w:ilvl w:val="0"/>
                <w:numId w:val="33"/>
              </w:numPr>
              <w:spacing w:before="0" w:beforeAutospacing="0" w:after="120" w:afterAutospacing="0" w:line="360" w:lineRule="auto"/>
              <w:jc w:val="both"/>
              <w:rPr>
                <w:rFonts w:ascii="Trebuchet MS" w:hAnsi="Trebuchet MS" w:cs="Calibri"/>
                <w:sz w:val="22"/>
                <w:szCs w:val="22"/>
                <w:lang w:val="ro-RO"/>
              </w:rPr>
            </w:pPr>
            <w:bookmarkStart w:id="72" w:name="_Hlk140503231"/>
            <w:bookmarkEnd w:id="71"/>
            <w:r w:rsidRPr="00A1568E">
              <w:rPr>
                <w:rFonts w:ascii="Trebuchet MS" w:hAnsi="Trebuchet MS" w:cs="Calibri"/>
                <w:b/>
                <w:bCs/>
                <w:sz w:val="22"/>
                <w:szCs w:val="22"/>
                <w:lang w:val="ro-RO"/>
              </w:rPr>
              <w:t>Solicitantul trebuie să se regăsească</w:t>
            </w:r>
            <w:r w:rsidRPr="00A1568E">
              <w:rPr>
                <w:rFonts w:ascii="Trebuchet MS" w:hAnsi="Trebuchet MS" w:cs="Calibri"/>
                <w:sz w:val="22"/>
                <w:szCs w:val="22"/>
                <w:lang w:val="ro-RO"/>
              </w:rPr>
              <w:t xml:space="preserve"> în următoarele situaţii, la momentul contractării:</w:t>
            </w:r>
          </w:p>
          <w:p w14:paraId="1761DF2C" w14:textId="77777777" w:rsidR="00553DFF" w:rsidRPr="00A1568E" w:rsidRDefault="00553DFF">
            <w:pPr>
              <w:pStyle w:val="ListParagraph"/>
              <w:numPr>
                <w:ilvl w:val="0"/>
                <w:numId w:val="27"/>
              </w:numPr>
              <w:spacing w:after="120" w:line="360" w:lineRule="auto"/>
              <w:jc w:val="both"/>
              <w:rPr>
                <w:rFonts w:ascii="Trebuchet MS" w:hAnsi="Trebuchet MS" w:cs="Calibri"/>
              </w:rPr>
            </w:pPr>
            <w:r w:rsidRPr="00A1568E">
              <w:rPr>
                <w:rFonts w:ascii="Trebuchet MS" w:hAnsi="Trebuchet MS" w:cs="Calibri"/>
              </w:rPr>
              <w:t xml:space="preserve"> În cazul solicitantului pentru care au fost stabilite debite în sarcina sa, ca urmare a măsurilor legale întreprinse de autoritatea de management, acesta va putea încheia contractul de finanţare în următoarele situaţii:</w:t>
            </w:r>
          </w:p>
          <w:p w14:paraId="20BB4E63" w14:textId="77777777" w:rsidR="00553DFF" w:rsidRPr="00A1568E" w:rsidRDefault="00553DFF">
            <w:pPr>
              <w:pStyle w:val="ListParagraph"/>
              <w:numPr>
                <w:ilvl w:val="2"/>
                <w:numId w:val="27"/>
              </w:numPr>
              <w:spacing w:before="100" w:beforeAutospacing="1" w:after="120" w:afterAutospacing="1" w:line="360" w:lineRule="auto"/>
              <w:jc w:val="both"/>
              <w:rPr>
                <w:rFonts w:ascii="Trebuchet MS" w:hAnsi="Trebuchet MS" w:cs="Calibri"/>
              </w:rPr>
            </w:pPr>
            <w:r w:rsidRPr="00A1568E">
              <w:rPr>
                <w:rFonts w:ascii="Trebuchet MS" w:hAnsi="Trebuchet MS" w:cs="Calibri"/>
              </w:rPr>
              <w:t>recunoaşte debitul stabilit în sarcina sa de AM PRSM 2021-2027 şi îl achită integral, ataşând dovezi în acest sens, cu excepţia proiectelor aflate în implementare, pentru care recunoaşte debitul stabilit şi îl achită integral sau îşi exprimă acordul cu privire la stingerea acestuia din valoarea cererilor de rambursare ulterioare, aferente proiectului în cadrul căruia a fost constatat, cu excepţia situaţiei prevăzute la art. 8 lit. e);</w:t>
            </w:r>
          </w:p>
          <w:p w14:paraId="4CBAF6AB" w14:textId="77777777" w:rsidR="00553DFF" w:rsidRPr="00A1568E" w:rsidRDefault="00553DFF">
            <w:pPr>
              <w:pStyle w:val="ListParagraph"/>
              <w:numPr>
                <w:ilvl w:val="2"/>
                <w:numId w:val="27"/>
              </w:numPr>
              <w:spacing w:before="100" w:beforeAutospacing="1" w:after="120" w:afterAutospacing="1" w:line="360" w:lineRule="auto"/>
              <w:jc w:val="both"/>
              <w:rPr>
                <w:rFonts w:ascii="Trebuchet MS" w:hAnsi="Trebuchet MS" w:cs="Calibri"/>
              </w:rPr>
            </w:pPr>
            <w:r w:rsidRPr="00A1568E">
              <w:rPr>
                <w:rFonts w:ascii="Trebuchet MS" w:hAnsi="Trebuchet MS" w:cs="Calibri"/>
              </w:rPr>
              <w:t>a contestat în instanţă notificările/procesele-verbale/notele de constatare a unor debite şi prin decizie a instanţelor de judecată s-a dispus suspendarea executării, anexând dovezi în acest sens;</w:t>
            </w:r>
          </w:p>
          <w:p w14:paraId="3B95DBA2" w14:textId="77777777" w:rsidR="00553DFF" w:rsidRPr="003F0312" w:rsidRDefault="00553DFF" w:rsidP="00553DFF">
            <w:pPr>
              <w:autoSpaceDE w:val="0"/>
              <w:autoSpaceDN w:val="0"/>
              <w:spacing w:line="360" w:lineRule="auto"/>
              <w:jc w:val="both"/>
              <w:rPr>
                <w:rFonts w:ascii="Trebuchet MS" w:hAnsi="Trebuchet MS"/>
              </w:rPr>
            </w:pPr>
            <w:r w:rsidRPr="003F0312">
              <w:rPr>
                <w:rFonts w:ascii="Trebuchet MS" w:hAnsi="Trebuchet MS"/>
              </w:rPr>
              <w:t xml:space="preserve">Situațiile de la punctele i. și ii. de mai sus nu se aplică contractelor de finanțare pentru care s-a acordat ajutor de stat/ de </w:t>
            </w:r>
            <w:r w:rsidRPr="00F61EEE">
              <w:rPr>
                <w:rFonts w:ascii="Trebuchet MS" w:hAnsi="Trebuchet MS"/>
                <w:i/>
                <w:iCs/>
              </w:rPr>
              <w:t>minimis</w:t>
            </w:r>
            <w:r w:rsidRPr="003F0312">
              <w:rPr>
                <w:rFonts w:ascii="Trebuchet MS" w:hAnsi="Trebuchet MS"/>
              </w:rPr>
              <w:t>; în acest caz, deciziile de recuperare a ajutoarelor de stat trebuie să fie executate și creanțele recuperate integral.</w:t>
            </w:r>
          </w:p>
          <w:p w14:paraId="7F17A3B3" w14:textId="77777777" w:rsidR="00553DFF" w:rsidRPr="00A1568E" w:rsidRDefault="00553DFF">
            <w:pPr>
              <w:pStyle w:val="ListParagraph"/>
              <w:numPr>
                <w:ilvl w:val="0"/>
                <w:numId w:val="27"/>
              </w:numPr>
              <w:spacing w:after="120" w:line="360" w:lineRule="auto"/>
              <w:jc w:val="both"/>
              <w:rPr>
                <w:rFonts w:ascii="Trebuchet MS" w:hAnsi="Trebuchet MS" w:cs="Calibri"/>
              </w:rPr>
            </w:pPr>
            <w:r w:rsidRPr="00A1568E">
              <w:rPr>
                <w:rFonts w:ascii="Trebuchet MS" w:hAnsi="Trebuchet MS" w:cs="Calibri"/>
              </w:rPr>
              <w:lastRenderedPageBreak/>
              <w:t>Și-a achitat obligaţiile de plată nete către bugetul de stat şi, respectiv, bugetul local, în ultimul an calendaristic/în ultimele 6 luni, în cuantumul stabilit de legislaţia în vigoare.</w:t>
            </w:r>
          </w:p>
          <w:p w14:paraId="48EFFFAA" w14:textId="77777777" w:rsidR="00553DFF" w:rsidRPr="0098503E" w:rsidRDefault="00553DFF" w:rsidP="00553DFF">
            <w:pPr>
              <w:pStyle w:val="ListParagraph"/>
              <w:spacing w:after="240" w:line="360" w:lineRule="auto"/>
              <w:jc w:val="both"/>
              <w:rPr>
                <w:rFonts w:ascii="Trebuchet MS" w:hAnsi="Trebuchet MS" w:cs="Calibri"/>
                <w:color w:val="000000" w:themeColor="text1"/>
              </w:rPr>
            </w:pPr>
            <w:r w:rsidRPr="0098503E">
              <w:rPr>
                <w:rFonts w:ascii="Trebuchet MS" w:hAnsi="Trebuchet MS" w:cs="Calibri"/>
                <w:color w:val="000000" w:themeColor="text1"/>
              </w:rPr>
              <w:t>Solicitanţii care sunt subiectul unei decizii de recuperare a unui ajutor de stat ce nu a fost deja executată şi creanţa, inclusiv dobânda de recuperare aferentă, nu a fost integral recuperată nu sunt eligibili pentru a primi finanţare în cadrul schemei.</w:t>
            </w:r>
          </w:p>
          <w:p w14:paraId="3A2FFD7E" w14:textId="77777777" w:rsidR="00553DFF" w:rsidRPr="006C1B54" w:rsidRDefault="00553DFF">
            <w:pPr>
              <w:pStyle w:val="ListParagraph"/>
              <w:numPr>
                <w:ilvl w:val="0"/>
                <w:numId w:val="27"/>
              </w:numPr>
              <w:suppressAutoHyphens/>
              <w:autoSpaceDN w:val="0"/>
              <w:spacing w:line="360" w:lineRule="auto"/>
              <w:jc w:val="both"/>
              <w:textAlignment w:val="baseline"/>
              <w:rPr>
                <w:rFonts w:ascii="Trebuchet MS" w:hAnsi="Trebuchet MS"/>
              </w:rPr>
            </w:pPr>
            <w:r>
              <w:rPr>
                <w:rFonts w:ascii="Trebuchet MS" w:hAnsi="Trebuchet MS"/>
              </w:rPr>
              <w:t xml:space="preserve">nu </w:t>
            </w:r>
            <w:r w:rsidRPr="00BA4D93">
              <w:rPr>
                <w:rFonts w:ascii="Trebuchet MS" w:hAnsi="Trebuchet MS"/>
              </w:rPr>
              <w:t>are datorii scadente neachitate în termenul legal și fac obiectul unei decizii de eșalonare.</w:t>
            </w:r>
            <w:bookmarkEnd w:id="72"/>
          </w:p>
          <w:p w14:paraId="5E1C915B" w14:textId="77777777" w:rsidR="00553DFF" w:rsidRDefault="00553DFF" w:rsidP="00553DFF">
            <w:pPr>
              <w:suppressAutoHyphens/>
              <w:autoSpaceDN w:val="0"/>
              <w:spacing w:line="360" w:lineRule="auto"/>
              <w:jc w:val="both"/>
              <w:textAlignment w:val="baseline"/>
              <w:rPr>
                <w:rFonts w:ascii="Trebuchet MS" w:hAnsi="Trebuchet MS"/>
                <w:b/>
                <w:bCs/>
              </w:rPr>
            </w:pPr>
          </w:p>
          <w:p w14:paraId="09012DF3" w14:textId="77777777" w:rsidR="00553DFF" w:rsidRPr="006C1B54" w:rsidRDefault="00553DFF" w:rsidP="00553DFF">
            <w:pPr>
              <w:suppressAutoHyphens/>
              <w:autoSpaceDN w:val="0"/>
              <w:spacing w:line="360" w:lineRule="auto"/>
              <w:jc w:val="both"/>
              <w:textAlignment w:val="baseline"/>
              <w:rPr>
                <w:rFonts w:ascii="Trebuchet MS" w:hAnsi="Trebuchet MS"/>
                <w:b/>
                <w:bCs/>
              </w:rPr>
            </w:pPr>
            <w:r w:rsidRPr="00A1568E">
              <w:rPr>
                <w:rFonts w:ascii="Trebuchet MS" w:hAnsi="Trebuchet MS"/>
                <w:b/>
                <w:bCs/>
              </w:rPr>
              <w:t>Atenție!</w:t>
            </w:r>
          </w:p>
          <w:p w14:paraId="0D4C673F" w14:textId="77777777" w:rsidR="00553DFF" w:rsidRPr="0036571E" w:rsidRDefault="00553DFF">
            <w:pPr>
              <w:pStyle w:val="NormalWeb"/>
              <w:numPr>
                <w:ilvl w:val="0"/>
                <w:numId w:val="31"/>
              </w:numPr>
              <w:spacing w:before="0" w:beforeAutospacing="0" w:after="120" w:afterAutospacing="0" w:line="360" w:lineRule="auto"/>
              <w:jc w:val="both"/>
              <w:rPr>
                <w:rFonts w:ascii="Trebuchet MS" w:hAnsi="Trebuchet MS" w:cs="Calibri"/>
                <w:sz w:val="22"/>
                <w:szCs w:val="22"/>
                <w:lang w:val="ro-RO"/>
              </w:rPr>
            </w:pPr>
            <w:proofErr w:type="spellStart"/>
            <w:r w:rsidRPr="0036571E">
              <w:rPr>
                <w:rFonts w:ascii="Trebuchet MS" w:hAnsi="Trebuchet MS"/>
                <w:sz w:val="22"/>
                <w:szCs w:val="22"/>
              </w:rPr>
              <w:t>Solicitantul</w:t>
            </w:r>
            <w:proofErr w:type="spellEnd"/>
            <w:r w:rsidRPr="0036571E">
              <w:rPr>
                <w:rFonts w:ascii="Trebuchet MS" w:hAnsi="Trebuchet MS"/>
                <w:sz w:val="22"/>
                <w:szCs w:val="22"/>
              </w:rPr>
              <w:t xml:space="preserve"> de </w:t>
            </w:r>
            <w:proofErr w:type="spellStart"/>
            <w:r w:rsidRPr="0036571E">
              <w:rPr>
                <w:rFonts w:ascii="Trebuchet MS" w:hAnsi="Trebuchet MS"/>
                <w:sz w:val="22"/>
                <w:szCs w:val="22"/>
              </w:rPr>
              <w:t>finanțare</w:t>
            </w:r>
            <w:proofErr w:type="spellEnd"/>
            <w:r w:rsidRPr="0036571E">
              <w:rPr>
                <w:rFonts w:ascii="Trebuchet MS" w:hAnsi="Trebuchet MS"/>
                <w:sz w:val="22"/>
                <w:szCs w:val="22"/>
              </w:rPr>
              <w:t xml:space="preserve"> nu are </w:t>
            </w:r>
            <w:proofErr w:type="spellStart"/>
            <w:r w:rsidRPr="0036571E">
              <w:rPr>
                <w:rFonts w:ascii="Trebuchet MS" w:hAnsi="Trebuchet MS"/>
                <w:sz w:val="22"/>
                <w:szCs w:val="22"/>
              </w:rPr>
              <w:t>obligaţii</w:t>
            </w:r>
            <w:proofErr w:type="spellEnd"/>
            <w:r w:rsidRPr="0036571E">
              <w:rPr>
                <w:rFonts w:ascii="Trebuchet MS" w:hAnsi="Trebuchet MS"/>
                <w:sz w:val="22"/>
                <w:szCs w:val="22"/>
              </w:rPr>
              <w:t xml:space="preserve"> de </w:t>
            </w:r>
            <w:proofErr w:type="spellStart"/>
            <w:r w:rsidRPr="0036571E">
              <w:rPr>
                <w:rFonts w:ascii="Trebuchet MS" w:hAnsi="Trebuchet MS"/>
                <w:sz w:val="22"/>
                <w:szCs w:val="22"/>
              </w:rPr>
              <w:t>plată</w:t>
            </w:r>
            <w:proofErr w:type="spellEnd"/>
            <w:r w:rsidRPr="0036571E">
              <w:rPr>
                <w:rFonts w:ascii="Trebuchet MS" w:hAnsi="Trebuchet MS"/>
                <w:sz w:val="22"/>
                <w:szCs w:val="22"/>
              </w:rPr>
              <w:t xml:space="preserve"> nete </w:t>
            </w:r>
            <w:proofErr w:type="spellStart"/>
            <w:r w:rsidRPr="0036571E">
              <w:rPr>
                <w:rFonts w:ascii="Trebuchet MS" w:hAnsi="Trebuchet MS"/>
                <w:sz w:val="22"/>
                <w:szCs w:val="22"/>
              </w:rPr>
              <w:t>neachitate</w:t>
            </w:r>
            <w:proofErr w:type="spellEnd"/>
            <w:r w:rsidRPr="0036571E">
              <w:rPr>
                <w:rFonts w:ascii="Trebuchet MS" w:hAnsi="Trebuchet MS"/>
                <w:sz w:val="22"/>
                <w:szCs w:val="22"/>
              </w:rPr>
              <w:t xml:space="preserve"> </w:t>
            </w:r>
            <w:proofErr w:type="spellStart"/>
            <w:r w:rsidRPr="0036571E">
              <w:rPr>
                <w:rFonts w:ascii="Trebuchet MS" w:hAnsi="Trebuchet MS"/>
                <w:sz w:val="22"/>
                <w:szCs w:val="22"/>
              </w:rPr>
              <w:t>în</w:t>
            </w:r>
            <w:proofErr w:type="spellEnd"/>
            <w:r w:rsidRPr="0036571E">
              <w:rPr>
                <w:rFonts w:ascii="Trebuchet MS" w:hAnsi="Trebuchet MS"/>
                <w:sz w:val="22"/>
                <w:szCs w:val="22"/>
              </w:rPr>
              <w:t xml:space="preserve"> termen, </w:t>
            </w:r>
            <w:proofErr w:type="spellStart"/>
            <w:r w:rsidRPr="0036571E">
              <w:rPr>
                <w:rFonts w:ascii="Trebuchet MS" w:hAnsi="Trebuchet MS"/>
                <w:sz w:val="22"/>
                <w:szCs w:val="22"/>
              </w:rPr>
              <w:t>către</w:t>
            </w:r>
            <w:proofErr w:type="spellEnd"/>
            <w:r w:rsidRPr="0036571E">
              <w:rPr>
                <w:rFonts w:ascii="Trebuchet MS" w:hAnsi="Trebuchet MS"/>
                <w:sz w:val="22"/>
                <w:szCs w:val="22"/>
              </w:rPr>
              <w:t xml:space="preserve"> </w:t>
            </w:r>
            <w:proofErr w:type="spellStart"/>
            <w:r w:rsidRPr="0036571E">
              <w:rPr>
                <w:rFonts w:ascii="Trebuchet MS" w:hAnsi="Trebuchet MS"/>
                <w:sz w:val="22"/>
                <w:szCs w:val="22"/>
              </w:rPr>
              <w:t>bugetul</w:t>
            </w:r>
            <w:proofErr w:type="spellEnd"/>
            <w:r w:rsidRPr="0036571E">
              <w:rPr>
                <w:rFonts w:ascii="Trebuchet MS" w:hAnsi="Trebuchet MS"/>
                <w:sz w:val="22"/>
                <w:szCs w:val="22"/>
              </w:rPr>
              <w:t xml:space="preserve"> de stat </w:t>
            </w:r>
            <w:proofErr w:type="spellStart"/>
            <w:r w:rsidRPr="0036571E">
              <w:rPr>
                <w:rFonts w:ascii="Trebuchet MS" w:hAnsi="Trebuchet MS"/>
                <w:sz w:val="22"/>
                <w:szCs w:val="22"/>
              </w:rPr>
              <w:t>și</w:t>
            </w:r>
            <w:proofErr w:type="spellEnd"/>
            <w:r w:rsidRPr="0036571E">
              <w:rPr>
                <w:rFonts w:ascii="Trebuchet MS" w:hAnsi="Trebuchet MS"/>
                <w:sz w:val="22"/>
                <w:szCs w:val="22"/>
              </w:rPr>
              <w:t xml:space="preserve"> </w:t>
            </w:r>
            <w:proofErr w:type="spellStart"/>
            <w:r w:rsidRPr="0036571E">
              <w:rPr>
                <w:rFonts w:ascii="Trebuchet MS" w:hAnsi="Trebuchet MS"/>
                <w:sz w:val="22"/>
                <w:szCs w:val="22"/>
              </w:rPr>
              <w:t>respectiv</w:t>
            </w:r>
            <w:proofErr w:type="spellEnd"/>
            <w:r w:rsidRPr="0036571E">
              <w:rPr>
                <w:rFonts w:ascii="Trebuchet MS" w:hAnsi="Trebuchet MS"/>
                <w:sz w:val="22"/>
                <w:szCs w:val="22"/>
              </w:rPr>
              <w:t xml:space="preserve"> </w:t>
            </w:r>
            <w:proofErr w:type="spellStart"/>
            <w:r w:rsidRPr="0036571E">
              <w:rPr>
                <w:rFonts w:ascii="Trebuchet MS" w:hAnsi="Trebuchet MS"/>
                <w:sz w:val="22"/>
                <w:szCs w:val="22"/>
              </w:rPr>
              <w:t>bugetul</w:t>
            </w:r>
            <w:proofErr w:type="spellEnd"/>
            <w:r w:rsidRPr="0036571E">
              <w:rPr>
                <w:rFonts w:ascii="Trebuchet MS" w:hAnsi="Trebuchet MS"/>
                <w:sz w:val="22"/>
                <w:szCs w:val="22"/>
              </w:rPr>
              <w:t xml:space="preserve"> local </w:t>
            </w:r>
            <w:proofErr w:type="spellStart"/>
            <w:r w:rsidRPr="0036571E">
              <w:rPr>
                <w:rFonts w:ascii="Trebuchet MS" w:hAnsi="Trebuchet MS"/>
                <w:sz w:val="22"/>
                <w:szCs w:val="22"/>
              </w:rPr>
              <w:t>în</w:t>
            </w:r>
            <w:proofErr w:type="spellEnd"/>
            <w:r w:rsidRPr="0036571E">
              <w:rPr>
                <w:rFonts w:ascii="Trebuchet MS" w:hAnsi="Trebuchet MS"/>
                <w:sz w:val="22"/>
                <w:szCs w:val="22"/>
              </w:rPr>
              <w:t xml:space="preserve"> </w:t>
            </w:r>
            <w:proofErr w:type="spellStart"/>
            <w:r w:rsidRPr="0036571E">
              <w:rPr>
                <w:rFonts w:ascii="Trebuchet MS" w:hAnsi="Trebuchet MS"/>
                <w:sz w:val="22"/>
                <w:szCs w:val="22"/>
              </w:rPr>
              <w:t>ultimul</w:t>
            </w:r>
            <w:proofErr w:type="spellEnd"/>
            <w:r w:rsidRPr="0036571E">
              <w:rPr>
                <w:rFonts w:ascii="Trebuchet MS" w:hAnsi="Trebuchet MS"/>
                <w:sz w:val="22"/>
                <w:szCs w:val="22"/>
              </w:rPr>
              <w:t xml:space="preserve"> an </w:t>
            </w:r>
            <w:proofErr w:type="spellStart"/>
            <w:r w:rsidRPr="0036571E">
              <w:rPr>
                <w:rFonts w:ascii="Trebuchet MS" w:hAnsi="Trebuchet MS"/>
                <w:sz w:val="22"/>
                <w:szCs w:val="22"/>
              </w:rPr>
              <w:t>calendaristic</w:t>
            </w:r>
            <w:proofErr w:type="spellEnd"/>
            <w:r w:rsidRPr="0036571E">
              <w:rPr>
                <w:rFonts w:ascii="Trebuchet MS" w:hAnsi="Trebuchet MS"/>
                <w:sz w:val="22"/>
                <w:szCs w:val="22"/>
              </w:rPr>
              <w:t xml:space="preserve"> </w:t>
            </w:r>
            <w:proofErr w:type="spellStart"/>
            <w:r w:rsidRPr="0036571E">
              <w:rPr>
                <w:rFonts w:ascii="Trebuchet MS" w:hAnsi="Trebuchet MS"/>
                <w:sz w:val="22"/>
                <w:szCs w:val="22"/>
              </w:rPr>
              <w:t>și</w:t>
            </w:r>
            <w:proofErr w:type="spellEnd"/>
            <w:r w:rsidRPr="0036571E">
              <w:rPr>
                <w:rFonts w:ascii="Trebuchet MS" w:hAnsi="Trebuchet MS"/>
                <w:sz w:val="22"/>
                <w:szCs w:val="22"/>
              </w:rPr>
              <w:t xml:space="preserve"> nu are </w:t>
            </w:r>
            <w:proofErr w:type="spellStart"/>
            <w:r w:rsidRPr="0036571E">
              <w:rPr>
                <w:rFonts w:ascii="Trebuchet MS" w:hAnsi="Trebuchet MS"/>
                <w:sz w:val="22"/>
                <w:szCs w:val="22"/>
              </w:rPr>
              <w:t>fapte</w:t>
            </w:r>
            <w:proofErr w:type="spellEnd"/>
            <w:r w:rsidRPr="0036571E">
              <w:rPr>
                <w:rFonts w:ascii="Trebuchet MS" w:hAnsi="Trebuchet MS"/>
                <w:sz w:val="22"/>
                <w:szCs w:val="22"/>
              </w:rPr>
              <w:t xml:space="preserve"> </w:t>
            </w:r>
            <w:proofErr w:type="spellStart"/>
            <w:r w:rsidRPr="0036571E">
              <w:rPr>
                <w:rFonts w:ascii="Trebuchet MS" w:hAnsi="Trebuchet MS"/>
                <w:sz w:val="22"/>
                <w:szCs w:val="22"/>
              </w:rPr>
              <w:t>înscrise</w:t>
            </w:r>
            <w:proofErr w:type="spellEnd"/>
            <w:r w:rsidRPr="0036571E">
              <w:rPr>
                <w:rFonts w:ascii="Trebuchet MS" w:hAnsi="Trebuchet MS"/>
                <w:sz w:val="22"/>
                <w:szCs w:val="22"/>
              </w:rPr>
              <w:t xml:space="preserve"> </w:t>
            </w:r>
            <w:proofErr w:type="spellStart"/>
            <w:r w:rsidRPr="0036571E">
              <w:rPr>
                <w:rFonts w:ascii="Trebuchet MS" w:hAnsi="Trebuchet MS"/>
                <w:sz w:val="22"/>
                <w:szCs w:val="22"/>
              </w:rPr>
              <w:t>în</w:t>
            </w:r>
            <w:proofErr w:type="spellEnd"/>
            <w:r w:rsidRPr="0036571E">
              <w:rPr>
                <w:rFonts w:ascii="Trebuchet MS" w:hAnsi="Trebuchet MS"/>
                <w:sz w:val="22"/>
                <w:szCs w:val="22"/>
              </w:rPr>
              <w:t xml:space="preserve"> </w:t>
            </w:r>
            <w:proofErr w:type="spellStart"/>
            <w:r w:rsidRPr="0036571E">
              <w:rPr>
                <w:rFonts w:ascii="Trebuchet MS" w:hAnsi="Trebuchet MS"/>
                <w:sz w:val="22"/>
                <w:szCs w:val="22"/>
              </w:rPr>
              <w:t>cazierul</w:t>
            </w:r>
            <w:proofErr w:type="spellEnd"/>
            <w:r w:rsidRPr="0036571E">
              <w:rPr>
                <w:rFonts w:ascii="Trebuchet MS" w:hAnsi="Trebuchet MS"/>
                <w:sz w:val="22"/>
                <w:szCs w:val="22"/>
              </w:rPr>
              <w:t xml:space="preserve"> fiscal.</w:t>
            </w:r>
          </w:p>
          <w:p w14:paraId="4721968E" w14:textId="1C77E47C" w:rsidR="00553DFF" w:rsidRPr="0036571E" w:rsidRDefault="00553DFF">
            <w:pPr>
              <w:numPr>
                <w:ilvl w:val="0"/>
                <w:numId w:val="31"/>
              </w:numPr>
              <w:suppressAutoHyphens/>
              <w:autoSpaceDN w:val="0"/>
              <w:spacing w:line="360" w:lineRule="auto"/>
              <w:contextualSpacing/>
              <w:jc w:val="both"/>
              <w:textAlignment w:val="baseline"/>
              <w:rPr>
                <w:rFonts w:ascii="Trebuchet MS" w:hAnsi="Trebuchet MS"/>
              </w:rPr>
            </w:pPr>
            <w:r w:rsidRPr="0036571E">
              <w:rPr>
                <w:rFonts w:ascii="Trebuchet MS" w:hAnsi="Trebuchet MS"/>
              </w:rPr>
              <w:t xml:space="preserve">Verificarea achitării obligațiilor de plată scadente la bugetul de stat, precum și inexistența faptelor înscrise în cazierul fiscal al solicitantului de finanțare se realizează de către AM PRSM în baza </w:t>
            </w:r>
            <w:r w:rsidRPr="0036571E">
              <w:rPr>
                <w:rFonts w:ascii="Trebuchet MS" w:hAnsi="Trebuchet MS"/>
                <w:b/>
                <w:bCs/>
              </w:rPr>
              <w:t xml:space="preserve">OUG </w:t>
            </w:r>
            <w:r w:rsidR="00CC3093" w:rsidRPr="0036571E">
              <w:rPr>
                <w:rFonts w:ascii="Trebuchet MS" w:hAnsi="Trebuchet MS"/>
                <w:b/>
                <w:bCs/>
              </w:rPr>
              <w:t xml:space="preserve">nr. 23/2023 </w:t>
            </w:r>
            <w:r w:rsidRPr="0036571E">
              <w:rPr>
                <w:rFonts w:ascii="Trebuchet MS" w:hAnsi="Trebuchet MS"/>
                <w:b/>
                <w:bCs/>
              </w:rPr>
              <w:t>privind Instituirea unor măsuri de simplificare și digitalizare pentru gestionarea fondurilor europene aferente politicii de coeziune 2021-2027</w:t>
            </w:r>
            <w:r w:rsidRPr="0036571E">
              <w:rPr>
                <w:rFonts w:ascii="Trebuchet MS" w:hAnsi="Trebuchet MS"/>
              </w:rPr>
              <w:t xml:space="preserve">, la momentul </w:t>
            </w:r>
            <w:r w:rsidR="00425CFC" w:rsidRPr="0036571E">
              <w:rPr>
                <w:rFonts w:ascii="Trebuchet MS" w:hAnsi="Trebuchet MS"/>
              </w:rPr>
              <w:t>contractării.</w:t>
            </w:r>
          </w:p>
          <w:p w14:paraId="6E99A80A" w14:textId="77777777" w:rsidR="00553DFF" w:rsidRPr="0036571E" w:rsidRDefault="00553DFF">
            <w:pPr>
              <w:numPr>
                <w:ilvl w:val="0"/>
                <w:numId w:val="31"/>
              </w:numPr>
              <w:suppressAutoHyphens/>
              <w:autoSpaceDN w:val="0"/>
              <w:spacing w:line="360" w:lineRule="auto"/>
              <w:contextualSpacing/>
              <w:jc w:val="both"/>
              <w:textAlignment w:val="baseline"/>
              <w:rPr>
                <w:rFonts w:ascii="Trebuchet MS" w:hAnsi="Trebuchet MS"/>
              </w:rPr>
            </w:pPr>
            <w:r w:rsidRPr="0036571E">
              <w:rPr>
                <w:rFonts w:ascii="Trebuchet MS" w:hAnsi="Trebuchet MS"/>
              </w:rPr>
              <w:t>Verificarea achitării obligațiilor de plată scadente la bugetul local se realizează în baza Certificatului de atestare fiscală, referitor la obligațiile de plată la bugetul local transmis de solicitantul de finanțare, conform prevederilor din prezentul ghid.</w:t>
            </w:r>
          </w:p>
          <w:p w14:paraId="17D07B66" w14:textId="77777777" w:rsidR="00553DFF" w:rsidRPr="0036571E" w:rsidRDefault="00553DFF">
            <w:pPr>
              <w:numPr>
                <w:ilvl w:val="0"/>
                <w:numId w:val="31"/>
              </w:numPr>
              <w:suppressAutoHyphens/>
              <w:autoSpaceDN w:val="0"/>
              <w:spacing w:line="360" w:lineRule="auto"/>
              <w:contextualSpacing/>
              <w:jc w:val="both"/>
              <w:textAlignment w:val="baseline"/>
              <w:rPr>
                <w:rFonts w:ascii="Trebuchet MS" w:hAnsi="Trebuchet MS"/>
              </w:rPr>
            </w:pPr>
            <w:r w:rsidRPr="0036571E">
              <w:rPr>
                <w:rFonts w:ascii="Trebuchet MS" w:hAnsi="Trebuchet MS"/>
              </w:rPr>
              <w:t>Proiectul este respins de la finanțare dacă, la data semnării contractului de finanțare, solicitantul de finanțare are datorii scadente neachitate în termenul legal și care nu fac obiectul unei decizii de eșalonare și/sau are fapte înscrise în cazierul fiscal legate de cauze referitoare la obţinerea şi utilizarea fondurilor europene şi/sau a fondurilor publice naționale.</w:t>
            </w:r>
          </w:p>
          <w:p w14:paraId="341AC3F5" w14:textId="77777777" w:rsidR="00553DFF" w:rsidRDefault="00553DFF">
            <w:pPr>
              <w:pStyle w:val="ListParagraph"/>
              <w:numPr>
                <w:ilvl w:val="0"/>
                <w:numId w:val="33"/>
              </w:numPr>
              <w:suppressAutoHyphens/>
              <w:autoSpaceDN w:val="0"/>
              <w:spacing w:line="360" w:lineRule="auto"/>
              <w:jc w:val="both"/>
              <w:textAlignment w:val="baseline"/>
              <w:rPr>
                <w:rFonts w:ascii="Trebuchet MS" w:hAnsi="Trebuchet MS"/>
              </w:rPr>
            </w:pPr>
            <w:r w:rsidRPr="00F000B1">
              <w:rPr>
                <w:rFonts w:ascii="Trebuchet MS" w:hAnsi="Trebuchet MS"/>
              </w:rPr>
              <w:t xml:space="preserve"> </w:t>
            </w:r>
            <w:bookmarkStart w:id="73" w:name="_Hlk140503377"/>
            <w:r w:rsidRPr="00F000B1">
              <w:rPr>
                <w:rFonts w:ascii="Trebuchet MS" w:hAnsi="Trebuchet MS"/>
                <w:b/>
                <w:bCs/>
              </w:rPr>
              <w:t>Solicitantul de finanțare și reprezentantul legal al solicitantului de finanțare</w:t>
            </w:r>
            <w:r w:rsidRPr="00F000B1">
              <w:rPr>
                <w:rFonts w:ascii="Trebuchet MS" w:hAnsi="Trebuchet MS"/>
              </w:rPr>
              <w:t xml:space="preserve">, care îşi exercită atribuţiile de drept, la data depunerii cererii de finanţare, respectă și își asumă conținutul </w:t>
            </w:r>
            <w:r w:rsidRPr="00F61EEE">
              <w:rPr>
                <w:rFonts w:ascii="Trebuchet MS" w:hAnsi="Trebuchet MS"/>
                <w:b/>
                <w:bCs/>
              </w:rPr>
              <w:t>Declarației unice</w:t>
            </w:r>
            <w:r w:rsidRPr="00F000B1">
              <w:rPr>
                <w:rFonts w:ascii="Trebuchet MS" w:hAnsi="Trebuchet MS"/>
              </w:rPr>
              <w:t>.</w:t>
            </w:r>
            <w:bookmarkEnd w:id="73"/>
          </w:p>
          <w:p w14:paraId="01DC67EC" w14:textId="77777777" w:rsidR="00553DFF" w:rsidRPr="004469D3" w:rsidRDefault="00553DFF" w:rsidP="00553DFF">
            <w:pPr>
              <w:pStyle w:val="ListParagraph"/>
              <w:suppressAutoHyphens/>
              <w:autoSpaceDN w:val="0"/>
              <w:spacing w:line="360" w:lineRule="auto"/>
              <w:jc w:val="both"/>
              <w:textAlignment w:val="baseline"/>
              <w:rPr>
                <w:rFonts w:ascii="Trebuchet MS" w:hAnsi="Trebuchet MS"/>
              </w:rPr>
            </w:pPr>
          </w:p>
          <w:p w14:paraId="7F8B7B02" w14:textId="77777777" w:rsidR="00553DFF" w:rsidRPr="00A1568E" w:rsidRDefault="00553DFF" w:rsidP="00553DFF">
            <w:pPr>
              <w:suppressAutoHyphens/>
              <w:autoSpaceDN w:val="0"/>
              <w:spacing w:line="360" w:lineRule="auto"/>
              <w:jc w:val="both"/>
              <w:textAlignment w:val="baseline"/>
              <w:rPr>
                <w:rFonts w:ascii="Trebuchet MS" w:hAnsi="Trebuchet MS"/>
                <w:b/>
                <w:bCs/>
              </w:rPr>
            </w:pPr>
            <w:r w:rsidRPr="00A1568E">
              <w:rPr>
                <w:rFonts w:ascii="Trebuchet MS" w:hAnsi="Trebuchet MS"/>
                <w:b/>
                <w:bCs/>
              </w:rPr>
              <w:t>Nu sunt eligibile:</w:t>
            </w:r>
          </w:p>
          <w:p w14:paraId="24FAF75D" w14:textId="77777777" w:rsidR="00553DFF" w:rsidRPr="00A1568E" w:rsidRDefault="00553DFF">
            <w:pPr>
              <w:numPr>
                <w:ilvl w:val="0"/>
                <w:numId w:val="29"/>
              </w:numPr>
              <w:suppressAutoHyphens/>
              <w:autoSpaceDN w:val="0"/>
              <w:spacing w:line="360" w:lineRule="auto"/>
              <w:contextualSpacing/>
              <w:jc w:val="both"/>
              <w:textAlignment w:val="baseline"/>
              <w:rPr>
                <w:rFonts w:ascii="Trebuchet MS" w:hAnsi="Trebuchet MS"/>
              </w:rPr>
            </w:pPr>
            <w:r>
              <w:rPr>
                <w:rFonts w:ascii="Trebuchet MS" w:hAnsi="Trebuchet MS"/>
              </w:rPr>
              <w:t>s</w:t>
            </w:r>
            <w:r w:rsidRPr="00A1568E">
              <w:rPr>
                <w:rFonts w:ascii="Trebuchet MS" w:hAnsi="Trebuchet MS"/>
              </w:rPr>
              <w:t xml:space="preserve">ocietățile încadrate în categoria întreprinderilor mijlocii și întreprinderilor mari, așa cum sunt acestea definite în conformitate cu prevederile anexei nr. 1 la Regulamentul (UE) nr. </w:t>
            </w:r>
            <w:r w:rsidRPr="00A1568E">
              <w:rPr>
                <w:rFonts w:ascii="Trebuchet MS" w:hAnsi="Trebuchet MS"/>
              </w:rPr>
              <w:lastRenderedPageBreak/>
              <w:t>651/2014 precum și ale Legii nr. 346/2004 privind stimularea înființării și dezvoltării IMM - urilor, cu modificările și completările ulterioare;</w:t>
            </w:r>
          </w:p>
          <w:p w14:paraId="4AF06A19" w14:textId="77777777" w:rsidR="00553DFF" w:rsidRPr="00A1568E" w:rsidRDefault="00553DFF">
            <w:pPr>
              <w:numPr>
                <w:ilvl w:val="0"/>
                <w:numId w:val="29"/>
              </w:numPr>
              <w:suppressAutoHyphens/>
              <w:autoSpaceDN w:val="0"/>
              <w:spacing w:line="360" w:lineRule="auto"/>
              <w:contextualSpacing/>
              <w:jc w:val="both"/>
              <w:textAlignment w:val="baseline"/>
              <w:rPr>
                <w:rFonts w:ascii="Trebuchet MS" w:hAnsi="Trebuchet MS"/>
              </w:rPr>
            </w:pPr>
            <w:r w:rsidRPr="00A1568E">
              <w:rPr>
                <w:rFonts w:ascii="Trebuchet MS" w:hAnsi="Trebuchet MS"/>
              </w:rPr>
              <w:t>sucursalele, agențiile, reprezentanțele sau alte unități fără personalitate juridică;</w:t>
            </w:r>
          </w:p>
          <w:p w14:paraId="04232D95" w14:textId="77777777" w:rsidR="00553DFF" w:rsidRPr="00A1568E" w:rsidRDefault="00553DFF">
            <w:pPr>
              <w:numPr>
                <w:ilvl w:val="0"/>
                <w:numId w:val="29"/>
              </w:numPr>
              <w:suppressAutoHyphens/>
              <w:autoSpaceDN w:val="0"/>
              <w:spacing w:line="360" w:lineRule="auto"/>
              <w:contextualSpacing/>
              <w:jc w:val="both"/>
              <w:textAlignment w:val="baseline"/>
              <w:rPr>
                <w:rFonts w:ascii="Trebuchet MS" w:hAnsi="Trebuchet MS"/>
              </w:rPr>
            </w:pPr>
            <w:r w:rsidRPr="00A1568E">
              <w:rPr>
                <w:rFonts w:ascii="Trebuchet MS" w:hAnsi="Trebuchet MS"/>
              </w:rPr>
              <w:t xml:space="preserve">microîntreprinderile, intreprinderile mici care urmăresc obținerea finanțării prin </w:t>
            </w:r>
            <w:r w:rsidRPr="00A1568E">
              <w:rPr>
                <w:rFonts w:ascii="Trebuchet MS" w:hAnsi="Trebuchet MS"/>
                <w:b/>
                <w:bCs/>
              </w:rPr>
              <w:t>crearea de condiții artificiale de eligibilitate</w:t>
            </w:r>
            <w:r w:rsidRPr="00A1568E">
              <w:rPr>
                <w:rFonts w:ascii="Trebuchet MS" w:hAnsi="Trebuchet MS"/>
              </w:rPr>
              <w:t>:</w:t>
            </w:r>
          </w:p>
          <w:p w14:paraId="54986134" w14:textId="77777777" w:rsidR="00553DFF" w:rsidRPr="00A1568E" w:rsidRDefault="00553DFF">
            <w:pPr>
              <w:numPr>
                <w:ilvl w:val="0"/>
                <w:numId w:val="30"/>
              </w:numPr>
              <w:suppressAutoHyphens/>
              <w:autoSpaceDN w:val="0"/>
              <w:spacing w:after="240" w:line="360" w:lineRule="auto"/>
              <w:contextualSpacing/>
              <w:jc w:val="both"/>
              <w:textAlignment w:val="baseline"/>
              <w:rPr>
                <w:rFonts w:ascii="Trebuchet MS" w:hAnsi="Trebuchet MS" w:cs="Calibri"/>
              </w:rPr>
            </w:pPr>
            <w:r w:rsidRPr="00A1568E">
              <w:rPr>
                <w:rFonts w:ascii="Trebuchet MS" w:hAnsi="Trebuchet MS"/>
              </w:rPr>
              <w:t xml:space="preserve">au realizat modificări conjuncturale, cu caracter temporar de natură să afecteze criteriul de eligibilitate a solicitantului de finanțare privind </w:t>
            </w:r>
            <w:r w:rsidRPr="00A1568E">
              <w:rPr>
                <w:rFonts w:ascii="Trebuchet MS" w:hAnsi="Trebuchet MS"/>
                <w:b/>
                <w:bCs/>
              </w:rPr>
              <w:t xml:space="preserve">încadrarea în categoria microîntreprinderilor, întreprinderilor mici, </w:t>
            </w:r>
            <w:r w:rsidRPr="00A1568E">
              <w:rPr>
                <w:rFonts w:ascii="Trebuchet MS" w:hAnsi="Trebuchet MS"/>
              </w:rPr>
              <w:t>respectiv au realizat schimbări în structura acționariatului și/sau la nivelul administratorilor, inclusiv ca urmare a unei fuziuni, a unei achiziții, sau divizării societății după data publicării în consultare publică a GS;</w:t>
            </w:r>
          </w:p>
          <w:p w14:paraId="74D5EAF1" w14:textId="77777777" w:rsidR="00553DFF" w:rsidRPr="00A1568E" w:rsidRDefault="00553DFF" w:rsidP="00553DFF">
            <w:pPr>
              <w:suppressAutoHyphens/>
              <w:autoSpaceDN w:val="0"/>
              <w:spacing w:after="240" w:line="360" w:lineRule="auto"/>
              <w:ind w:left="2136"/>
              <w:contextualSpacing/>
              <w:jc w:val="both"/>
              <w:textAlignment w:val="baseline"/>
              <w:rPr>
                <w:rFonts w:ascii="Trebuchet MS" w:hAnsi="Trebuchet MS" w:cs="Calibri"/>
              </w:rPr>
            </w:pPr>
          </w:p>
          <w:p w14:paraId="4DA324B3" w14:textId="77777777" w:rsidR="00553DFF" w:rsidRPr="00A1568E" w:rsidRDefault="00553DFF" w:rsidP="00553DFF">
            <w:pPr>
              <w:suppressAutoHyphens/>
              <w:autoSpaceDN w:val="0"/>
              <w:spacing w:line="360" w:lineRule="auto"/>
              <w:jc w:val="both"/>
              <w:textAlignment w:val="baseline"/>
              <w:rPr>
                <w:rFonts w:ascii="Trebuchet MS" w:hAnsi="Trebuchet MS"/>
              </w:rPr>
            </w:pPr>
            <w:r w:rsidRPr="0036571E">
              <w:rPr>
                <w:rFonts w:ascii="Trebuchet MS" w:hAnsi="Trebuchet MS"/>
              </w:rPr>
              <w:t>Dacă oricând pe parcursul derulării procesului de evaluare, selecție și contractare, în etapa de implementare și pe perioada de durabilitate se constată că solicitantul de finanțare a realizat modificări conjuncturale de natură să afecteze criteriile de eligibilitate, proiectul se respinge de la finanțare/contractul de finanțare se reziliază.</w:t>
            </w:r>
          </w:p>
          <w:p w14:paraId="06C3B854" w14:textId="77777777" w:rsidR="00553DFF" w:rsidRPr="00A1568E" w:rsidRDefault="00553DFF" w:rsidP="00553DFF">
            <w:pPr>
              <w:suppressAutoHyphens/>
              <w:autoSpaceDN w:val="0"/>
              <w:spacing w:line="360" w:lineRule="auto"/>
              <w:jc w:val="both"/>
              <w:textAlignment w:val="baseline"/>
              <w:rPr>
                <w:rFonts w:ascii="Trebuchet MS" w:hAnsi="Trebuchet MS"/>
              </w:rPr>
            </w:pPr>
          </w:p>
          <w:p w14:paraId="1D832511" w14:textId="77777777" w:rsidR="00553DFF" w:rsidRDefault="00553DFF" w:rsidP="00553DFF">
            <w:pPr>
              <w:suppressAutoHyphens/>
              <w:autoSpaceDN w:val="0"/>
              <w:spacing w:line="360" w:lineRule="auto"/>
              <w:jc w:val="both"/>
              <w:textAlignment w:val="baseline"/>
              <w:rPr>
                <w:rFonts w:ascii="Trebuchet MS" w:hAnsi="Trebuchet MS"/>
              </w:rPr>
            </w:pPr>
            <w:r w:rsidRPr="00A1568E">
              <w:rPr>
                <w:rFonts w:ascii="Trebuchet MS" w:hAnsi="Trebuchet MS"/>
              </w:rPr>
              <w:t>Verificarea informațiilor din statutul entităților implicate în proiect se realizează de către AM PRSM în baza protocolului încheiat de aceasta cu ONRC, utilizând exclusiv informațiile disponibile la momentul verificărilor.</w:t>
            </w:r>
          </w:p>
          <w:p w14:paraId="4B31B9A4" w14:textId="7FD5917B" w:rsidR="00553DFF" w:rsidRPr="00A1568E" w:rsidRDefault="00553DFF" w:rsidP="00553DFF">
            <w:pPr>
              <w:suppressAutoHyphens/>
              <w:autoSpaceDN w:val="0"/>
              <w:spacing w:after="240" w:line="360" w:lineRule="auto"/>
              <w:contextualSpacing/>
              <w:jc w:val="both"/>
              <w:textAlignment w:val="baseline"/>
              <w:rPr>
                <w:rFonts w:ascii="Trebuchet MS" w:hAnsi="Trebuchet MS"/>
              </w:rPr>
            </w:pPr>
            <w:r w:rsidRPr="00A1568E">
              <w:rPr>
                <w:rFonts w:ascii="Trebuchet MS" w:hAnsi="Trebuchet MS"/>
              </w:rPr>
              <w:t xml:space="preserve">Verificarea încadrării solicitantului de finanțare în categoria microîntreprinderilor și a întrerinderilor mici eligibilă se realizează de către AM PRSM în baza </w:t>
            </w:r>
            <w:r w:rsidRPr="00A1568E">
              <w:rPr>
                <w:rFonts w:ascii="Trebuchet MS" w:hAnsi="Trebuchet MS"/>
                <w:b/>
                <w:bCs/>
              </w:rPr>
              <w:t xml:space="preserve">OUG </w:t>
            </w:r>
            <w:r w:rsidR="00CC3093">
              <w:rPr>
                <w:rFonts w:ascii="Trebuchet MS" w:hAnsi="Trebuchet MS"/>
                <w:b/>
                <w:bCs/>
              </w:rPr>
              <w:t xml:space="preserve">nr. 23/2023 </w:t>
            </w:r>
            <w:r w:rsidRPr="00A1568E">
              <w:rPr>
                <w:rFonts w:ascii="Trebuchet MS" w:hAnsi="Trebuchet MS"/>
                <w:b/>
                <w:bCs/>
              </w:rPr>
              <w:t>privind Instituirea unor măsuri de simplificare și digitalizare pentru gestionarea fondurilor europene aferente politicii de coeziune 2021-2027</w:t>
            </w:r>
            <w:r w:rsidRPr="00A1568E">
              <w:rPr>
                <w:rFonts w:ascii="Trebuchet MS" w:hAnsi="Trebuchet MS"/>
              </w:rPr>
              <w:t xml:space="preserve">, utilizând exclusiv informațiile din situațiile financiare anuale depuse, la Ministerul Finanțelor, de solicitantul de finanțare, întreprinderile cu care acesta este legat/partener, în conformitate cu prevederile legale în vigoare. </w:t>
            </w:r>
          </w:p>
          <w:p w14:paraId="4DABB8D2" w14:textId="77777777" w:rsidR="00553DFF" w:rsidRPr="00A1568E" w:rsidRDefault="00553DFF" w:rsidP="00553DFF">
            <w:pPr>
              <w:suppressAutoHyphens/>
              <w:autoSpaceDN w:val="0"/>
              <w:spacing w:after="240" w:line="360" w:lineRule="auto"/>
              <w:contextualSpacing/>
              <w:jc w:val="both"/>
              <w:textAlignment w:val="baseline"/>
              <w:rPr>
                <w:rFonts w:ascii="Trebuchet MS" w:hAnsi="Trebuchet MS"/>
                <w:b/>
                <w:bCs/>
              </w:rPr>
            </w:pPr>
            <w:r w:rsidRPr="00A1568E">
              <w:rPr>
                <w:rFonts w:ascii="Trebuchet MS" w:hAnsi="Trebuchet MS"/>
              </w:rPr>
              <w:t>Reprezentantul legal al entităților este, în exclusivitate, responsabil ca situațiile financiare anuale, depuse la Ministerul Finanțelor, să fie corecte și complete, la momentul depunerii cererii de finanțare</w:t>
            </w:r>
            <w:r w:rsidRPr="00A1568E">
              <w:rPr>
                <w:rFonts w:ascii="Trebuchet MS" w:hAnsi="Trebuchet MS"/>
                <w:b/>
                <w:bCs/>
              </w:rPr>
              <w:t xml:space="preserve">. </w:t>
            </w:r>
          </w:p>
          <w:p w14:paraId="4FDE2DE0" w14:textId="77777777" w:rsidR="00553DFF" w:rsidRPr="00F000B1" w:rsidRDefault="00553DFF" w:rsidP="00553DFF">
            <w:pPr>
              <w:suppressAutoHyphens/>
              <w:autoSpaceDN w:val="0"/>
              <w:spacing w:after="240" w:line="360" w:lineRule="auto"/>
              <w:contextualSpacing/>
              <w:jc w:val="both"/>
              <w:textAlignment w:val="baseline"/>
              <w:rPr>
                <w:rFonts w:ascii="Trebuchet MS" w:hAnsi="Trebuchet MS" w:cs="Calibri"/>
              </w:rPr>
            </w:pPr>
            <w:r w:rsidRPr="00A1568E">
              <w:rPr>
                <w:rFonts w:ascii="Trebuchet MS" w:hAnsi="Trebuchet MS"/>
                <w:b/>
                <w:bCs/>
              </w:rPr>
              <w:t xml:space="preserve">AM PRSM nu verifică corectitudinea informațiilor completate în situațiile financiare anuale depuse la MF și nici modificările asupra situațiilor financiare anuale, efectuate ulterior datei </w:t>
            </w:r>
            <w:r w:rsidRPr="00A1568E">
              <w:rPr>
                <w:rFonts w:ascii="Trebuchet MS" w:hAnsi="Trebuchet MS"/>
                <w:b/>
                <w:bCs/>
              </w:rPr>
              <w:lastRenderedPageBreak/>
              <w:t>de depunere a cererii de finanțare sau ulterior datei de publicare a ghidului în consultare publică.</w:t>
            </w:r>
          </w:p>
          <w:p w14:paraId="1992BF32" w14:textId="77777777" w:rsidR="00553DFF" w:rsidRDefault="00553DFF" w:rsidP="00553DFF">
            <w:pPr>
              <w:spacing w:after="240" w:line="360" w:lineRule="auto"/>
              <w:jc w:val="both"/>
              <w:rPr>
                <w:rFonts w:ascii="Trebuchet MS" w:hAnsi="Trebuchet MS"/>
                <w:b/>
                <w:bCs/>
                <w:color w:val="2E74B5" w:themeColor="accent1" w:themeShade="BF"/>
              </w:rPr>
            </w:pPr>
            <w:r w:rsidRPr="00A1568E">
              <w:rPr>
                <w:rFonts w:ascii="Trebuchet MS" w:hAnsi="Trebuchet MS"/>
                <w:b/>
                <w:bCs/>
                <w:color w:val="2E74B5" w:themeColor="accent1" w:themeShade="BF"/>
              </w:rPr>
              <w:t>ATENȚIE!</w:t>
            </w:r>
          </w:p>
          <w:p w14:paraId="7E417CC5" w14:textId="19A043E3" w:rsidR="00563025" w:rsidRPr="00F61EEE" w:rsidRDefault="00553DFF" w:rsidP="00CC3093">
            <w:pPr>
              <w:pStyle w:val="criterii"/>
              <w:shd w:val="clear" w:color="auto" w:fill="auto"/>
              <w:tabs>
                <w:tab w:val="left" w:pos="180"/>
                <w:tab w:val="left" w:pos="720"/>
              </w:tabs>
              <w:spacing w:before="0" w:after="0" w:line="360" w:lineRule="auto"/>
              <w:rPr>
                <w:b w:val="0"/>
                <w:bCs w:val="0"/>
                <w:iCs/>
                <w:sz w:val="22"/>
                <w:szCs w:val="22"/>
                <w:u w:val="single"/>
              </w:rPr>
            </w:pPr>
            <w:r w:rsidRPr="00F61EEE">
              <w:rPr>
                <w:sz w:val="22"/>
                <w:szCs w:val="22"/>
              </w:rPr>
              <w:t>Neîndeplinirea unuia dintre criteriile de mai sus conduce la declararea solicitantului ca neeligibil.</w:t>
            </w:r>
          </w:p>
          <w:p w14:paraId="6C4DAB62" w14:textId="77777777" w:rsidR="00150B38" w:rsidRPr="00563025" w:rsidRDefault="00150B38" w:rsidP="00150B38">
            <w:pPr>
              <w:spacing w:line="360" w:lineRule="auto"/>
              <w:jc w:val="both"/>
              <w:rPr>
                <w:rFonts w:ascii="Trebuchet MS" w:hAnsi="Trebuchet MS"/>
                <w:b/>
                <w:bCs/>
                <w:iCs/>
                <w:lang w:val="en-GB"/>
              </w:rPr>
            </w:pPr>
          </w:p>
          <w:p w14:paraId="252E5170" w14:textId="77777777" w:rsidR="00F61EEE" w:rsidRPr="00C5203D" w:rsidRDefault="002001EF" w:rsidP="00932165">
            <w:pPr>
              <w:pStyle w:val="criterii"/>
              <w:shd w:val="clear" w:color="auto" w:fill="auto"/>
              <w:tabs>
                <w:tab w:val="left" w:pos="180"/>
                <w:tab w:val="left" w:pos="720"/>
              </w:tabs>
              <w:spacing w:before="0" w:after="0" w:line="360" w:lineRule="auto"/>
              <w:rPr>
                <w:i/>
                <w:sz w:val="22"/>
                <w:szCs w:val="22"/>
              </w:rPr>
            </w:pPr>
            <w:r w:rsidRPr="002001EF">
              <w:rPr>
                <w:i/>
                <w:sz w:val="22"/>
                <w:szCs w:val="22"/>
              </w:rPr>
              <w:t>În cazul nerespectării condițiilor de eligibilitate conform ghidului solicitantului, oricând pe perioada procesului de evaluare, selecție și contractare, cererea de finanțare va fi respinsă</w:t>
            </w:r>
            <w:r w:rsidRPr="00C5203D">
              <w:rPr>
                <w:i/>
                <w:sz w:val="22"/>
                <w:szCs w:val="22"/>
              </w:rPr>
              <w:t xml:space="preserve">. </w:t>
            </w:r>
          </w:p>
          <w:p w14:paraId="7BA8BED6" w14:textId="63FE1311" w:rsidR="002001EF" w:rsidRPr="002001EF" w:rsidRDefault="002001EF" w:rsidP="00932165">
            <w:pPr>
              <w:pStyle w:val="criterii"/>
              <w:shd w:val="clear" w:color="auto" w:fill="auto"/>
              <w:tabs>
                <w:tab w:val="left" w:pos="180"/>
                <w:tab w:val="left" w:pos="720"/>
              </w:tabs>
              <w:spacing w:before="0" w:after="0" w:line="360" w:lineRule="auto"/>
              <w:rPr>
                <w:rFonts w:cs="Calibri"/>
                <w:sz w:val="22"/>
                <w:szCs w:val="22"/>
                <w:u w:val="single"/>
              </w:rPr>
            </w:pPr>
            <w:r w:rsidRPr="00C5203D">
              <w:rPr>
                <w:i/>
                <w:sz w:val="22"/>
                <w:szCs w:val="22"/>
              </w:rPr>
              <w:t>În acest sens, solicitantul va aduce la cunoștința AM, orice eveniment ori modificare care afectează sau ar putea afecta respectarea condițiilor de eligibilitate menționate în Ghidul solicitantului, în termen de 5 zile de la luarea la cunoștință a situației respective.</w:t>
            </w:r>
          </w:p>
        </w:tc>
      </w:tr>
    </w:tbl>
    <w:p w14:paraId="73BCE4AC" w14:textId="77777777" w:rsidR="0058563F" w:rsidRDefault="0058563F" w:rsidP="009F041F">
      <w:pPr>
        <w:pStyle w:val="Heading3"/>
      </w:pPr>
    </w:p>
    <w:p w14:paraId="5F18428E" w14:textId="77777777" w:rsidR="006563B9" w:rsidRPr="006563B9" w:rsidRDefault="006563B9" w:rsidP="00932165"/>
    <w:p w14:paraId="691E248A" w14:textId="3AF568A9" w:rsidR="00AB1091" w:rsidRPr="009F041F" w:rsidRDefault="00334250" w:rsidP="00932165">
      <w:pPr>
        <w:pStyle w:val="Heading3"/>
      </w:pPr>
      <w:bookmarkStart w:id="74" w:name="_Toc143502441"/>
      <w:r>
        <w:t xml:space="preserve">5.1.2. </w:t>
      </w:r>
      <w:r w:rsidR="00AB1091" w:rsidRPr="009F041F">
        <w:t>Categorii de solicitanți eligibili</w:t>
      </w:r>
      <w:bookmarkEnd w:id="74"/>
    </w:p>
    <w:tbl>
      <w:tblPr>
        <w:tblStyle w:val="TableGrid"/>
        <w:tblW w:w="9781" w:type="dxa"/>
        <w:tblInd w:w="-5" w:type="dxa"/>
        <w:tblLook w:val="04A0" w:firstRow="1" w:lastRow="0" w:firstColumn="1" w:lastColumn="0" w:noHBand="0" w:noVBand="1"/>
      </w:tblPr>
      <w:tblGrid>
        <w:gridCol w:w="9781"/>
      </w:tblGrid>
      <w:tr w:rsidR="00B63863" w:rsidRPr="00B63863" w14:paraId="004C3323" w14:textId="77777777" w:rsidTr="00932165">
        <w:tc>
          <w:tcPr>
            <w:tcW w:w="9781" w:type="dxa"/>
          </w:tcPr>
          <w:p w14:paraId="3E06FFBF" w14:textId="77777777" w:rsidR="007C028F" w:rsidRDefault="007C028F" w:rsidP="00660E3F">
            <w:pPr>
              <w:spacing w:line="360" w:lineRule="auto"/>
              <w:jc w:val="both"/>
              <w:rPr>
                <w:rFonts w:ascii="Trebuchet MS" w:hAnsi="Trebuchet MS"/>
              </w:rPr>
            </w:pPr>
          </w:p>
          <w:p w14:paraId="78412D68" w14:textId="5E3F50AE" w:rsidR="00660E3F" w:rsidRPr="00660E3F" w:rsidRDefault="00660E3F" w:rsidP="00660E3F">
            <w:pPr>
              <w:spacing w:line="360" w:lineRule="auto"/>
              <w:jc w:val="both"/>
              <w:rPr>
                <w:rFonts w:ascii="Trebuchet MS" w:hAnsi="Trebuchet MS"/>
              </w:rPr>
            </w:pPr>
            <w:r w:rsidRPr="00660E3F">
              <w:rPr>
                <w:rFonts w:ascii="Trebuchet MS" w:hAnsi="Trebuchet MS"/>
              </w:rPr>
              <w:t>Tipurile de solicitanți eligibili sunt:</w:t>
            </w:r>
          </w:p>
          <w:p w14:paraId="42B6F7C6" w14:textId="2A554E4F" w:rsidR="00AB1091" w:rsidRPr="00932165" w:rsidRDefault="0038257D">
            <w:pPr>
              <w:pStyle w:val="ListParagraph"/>
              <w:numPr>
                <w:ilvl w:val="0"/>
                <w:numId w:val="4"/>
              </w:numPr>
              <w:spacing w:before="120" w:after="120" w:line="360" w:lineRule="auto"/>
              <w:ind w:left="462"/>
              <w:jc w:val="both"/>
              <w:rPr>
                <w:rFonts w:ascii="Trebuchet MS" w:hAnsi="Trebuchet MS"/>
                <w:i/>
              </w:rPr>
            </w:pPr>
            <w:r>
              <w:rPr>
                <w:rFonts w:ascii="Trebuchet MS" w:hAnsi="Trebuchet MS" w:cs="Calibri"/>
                <w:b/>
                <w:bCs/>
                <w:color w:val="2E74B5" w:themeColor="accent1" w:themeShade="BF"/>
              </w:rPr>
              <w:t>S</w:t>
            </w:r>
            <w:r w:rsidRPr="00A1568E">
              <w:rPr>
                <w:rFonts w:ascii="Trebuchet MS" w:hAnsi="Trebuchet MS" w:cs="Calibri"/>
                <w:b/>
                <w:bCs/>
                <w:color w:val="2E74B5" w:themeColor="accent1" w:themeShade="BF"/>
              </w:rPr>
              <w:t>ocietăți sau societăți cooperative din regiunea Sud-Muntenia</w:t>
            </w:r>
            <w:r w:rsidRPr="00A1568E">
              <w:rPr>
                <w:rFonts w:ascii="Trebuchet MS" w:hAnsi="Trebuchet MS" w:cs="Calibri"/>
              </w:rPr>
              <w:t xml:space="preserve">, constituite în baza Legii societăților nr. 31/1990, republicată, cu modificările și completările ulterioare, sau a Legii nr. 1/2005 privind organizarea și funcționarea cooperației, republicată, </w:t>
            </w:r>
            <w:r w:rsidRPr="00A1568E">
              <w:rPr>
                <w:rFonts w:ascii="Trebuchet MS" w:hAnsi="Trebuchet MS" w:cs="Calibri"/>
                <w:b/>
                <w:bCs/>
              </w:rPr>
              <w:t>care se încadrează</w:t>
            </w:r>
            <w:r>
              <w:rPr>
                <w:rFonts w:ascii="Trebuchet MS" w:hAnsi="Trebuchet MS" w:cs="Calibri"/>
                <w:b/>
                <w:bCs/>
              </w:rPr>
              <w:t xml:space="preserve"> </w:t>
            </w:r>
            <w:r w:rsidRPr="00A1568E">
              <w:rPr>
                <w:rFonts w:ascii="Trebuchet MS" w:hAnsi="Trebuchet MS" w:cs="Calibri"/>
                <w:b/>
                <w:bCs/>
                <w:color w:val="2E74B5" w:themeColor="accent1" w:themeShade="BF"/>
              </w:rPr>
              <w:t xml:space="preserve">în categoria microîntreprinderilor </w:t>
            </w:r>
            <w:r>
              <w:rPr>
                <w:rFonts w:ascii="Trebuchet MS" w:hAnsi="Trebuchet MS" w:cs="Calibri"/>
                <w:b/>
                <w:bCs/>
                <w:color w:val="2E74B5" w:themeColor="accent1" w:themeShade="BF"/>
              </w:rPr>
              <w:t>sau</w:t>
            </w:r>
            <w:r w:rsidRPr="00A1568E">
              <w:rPr>
                <w:rFonts w:ascii="Trebuchet MS" w:hAnsi="Trebuchet MS" w:cs="Calibri"/>
                <w:b/>
                <w:bCs/>
                <w:color w:val="2E74B5" w:themeColor="accent1" w:themeShade="BF"/>
              </w:rPr>
              <w:t xml:space="preserve"> a întreprinderilor mici non agricole,</w:t>
            </w:r>
            <w:r w:rsidRPr="00A1568E">
              <w:rPr>
                <w:rFonts w:ascii="Trebuchet MS" w:hAnsi="Trebuchet MS" w:cs="Calibri"/>
              </w:rPr>
              <w:t xml:space="preserve"> din mediul rural și din mediul urban (inclusiv din satele aparținătoare acestora)</w:t>
            </w:r>
            <w:r>
              <w:rPr>
                <w:rFonts w:ascii="Trebuchet MS" w:hAnsi="Trebuchet MS" w:cs="Calibri"/>
              </w:rPr>
              <w:t>.</w:t>
            </w:r>
          </w:p>
        </w:tc>
      </w:tr>
    </w:tbl>
    <w:p w14:paraId="334F1D8E" w14:textId="77777777" w:rsidR="00D31633" w:rsidRDefault="00D31633">
      <w:pPr>
        <w:pStyle w:val="Heading3"/>
      </w:pPr>
    </w:p>
    <w:p w14:paraId="0431681F" w14:textId="422F8005" w:rsidR="006D3FD7" w:rsidRPr="009F041F" w:rsidRDefault="00334250" w:rsidP="00932165">
      <w:pPr>
        <w:pStyle w:val="Heading3"/>
      </w:pPr>
      <w:bookmarkStart w:id="75" w:name="_Toc143502442"/>
      <w:r>
        <w:t xml:space="preserve">5.1.3. </w:t>
      </w:r>
      <w:r w:rsidR="006D3FD7" w:rsidRPr="009F041F">
        <w:t>Categorii de parteneri eligibili</w:t>
      </w:r>
      <w:bookmarkEnd w:id="75"/>
      <w:r w:rsidR="00C9340D" w:rsidRPr="009F041F">
        <w:t xml:space="preserve"> </w:t>
      </w:r>
    </w:p>
    <w:tbl>
      <w:tblPr>
        <w:tblStyle w:val="TableGrid"/>
        <w:tblW w:w="9922" w:type="dxa"/>
        <w:tblInd w:w="-5" w:type="dxa"/>
        <w:tblLook w:val="04A0" w:firstRow="1" w:lastRow="0" w:firstColumn="1" w:lastColumn="0" w:noHBand="0" w:noVBand="1"/>
      </w:tblPr>
      <w:tblGrid>
        <w:gridCol w:w="9922"/>
      </w:tblGrid>
      <w:tr w:rsidR="00B63863" w:rsidRPr="00B63863" w14:paraId="0C51FC7E" w14:textId="77777777" w:rsidTr="0038257D">
        <w:trPr>
          <w:trHeight w:val="813"/>
        </w:trPr>
        <w:tc>
          <w:tcPr>
            <w:tcW w:w="9922" w:type="dxa"/>
          </w:tcPr>
          <w:p w14:paraId="4AE3481A" w14:textId="13D2EF44" w:rsidR="00C06598" w:rsidRPr="0038257D" w:rsidRDefault="0038257D" w:rsidP="0038257D">
            <w:pPr>
              <w:spacing w:before="120" w:after="120" w:line="360" w:lineRule="auto"/>
              <w:jc w:val="both"/>
              <w:rPr>
                <w:rFonts w:ascii="Trebuchet MS" w:hAnsi="Trebuchet MS"/>
                <w:iCs/>
              </w:rPr>
            </w:pPr>
            <w:r w:rsidRPr="0038257D">
              <w:rPr>
                <w:rFonts w:ascii="Trebuchet MS" w:hAnsi="Trebuchet MS"/>
                <w:iCs/>
              </w:rPr>
              <w:t>Nu este cazul.</w:t>
            </w:r>
          </w:p>
        </w:tc>
      </w:tr>
    </w:tbl>
    <w:p w14:paraId="0A325A2B" w14:textId="77777777" w:rsidR="00D31633" w:rsidRDefault="00D31633">
      <w:pPr>
        <w:pStyle w:val="Heading3"/>
      </w:pPr>
    </w:p>
    <w:p w14:paraId="3A410CB0" w14:textId="77777777" w:rsidR="006563B9" w:rsidRPr="006563B9" w:rsidRDefault="006563B9" w:rsidP="00932165"/>
    <w:p w14:paraId="3804FA1E" w14:textId="58A9EE93" w:rsidR="00DA2E51" w:rsidRPr="009F041F" w:rsidRDefault="00334250" w:rsidP="00932165">
      <w:pPr>
        <w:pStyle w:val="Heading3"/>
      </w:pPr>
      <w:bookmarkStart w:id="76" w:name="_Toc143502443"/>
      <w:r>
        <w:t xml:space="preserve">5.1.4. </w:t>
      </w:r>
      <w:r w:rsidR="00DA2E51" w:rsidRPr="009F041F">
        <w:t>Reguli și cerințe privind parteneriatul</w:t>
      </w:r>
      <w:bookmarkEnd w:id="76"/>
    </w:p>
    <w:tbl>
      <w:tblPr>
        <w:tblStyle w:val="TableGrid"/>
        <w:tblW w:w="9922" w:type="dxa"/>
        <w:tblInd w:w="-5" w:type="dxa"/>
        <w:tblLook w:val="04A0" w:firstRow="1" w:lastRow="0" w:firstColumn="1" w:lastColumn="0" w:noHBand="0" w:noVBand="1"/>
      </w:tblPr>
      <w:tblGrid>
        <w:gridCol w:w="9922"/>
      </w:tblGrid>
      <w:tr w:rsidR="00B63863" w:rsidRPr="00B63863" w14:paraId="3011FC94" w14:textId="77777777" w:rsidTr="0038257D">
        <w:trPr>
          <w:trHeight w:val="684"/>
        </w:trPr>
        <w:tc>
          <w:tcPr>
            <w:tcW w:w="9922" w:type="dxa"/>
          </w:tcPr>
          <w:p w14:paraId="31FC1DDA" w14:textId="7EE63C32" w:rsidR="00DA2E51" w:rsidRPr="00932165" w:rsidRDefault="0038257D" w:rsidP="00932165">
            <w:pPr>
              <w:spacing w:before="120" w:after="120" w:line="360" w:lineRule="auto"/>
              <w:jc w:val="both"/>
              <w:rPr>
                <w:rFonts w:ascii="Trebuchet MS" w:hAnsi="Trebuchet MS"/>
                <w:i/>
              </w:rPr>
            </w:pPr>
            <w:r w:rsidRPr="0038257D">
              <w:rPr>
                <w:rFonts w:ascii="Trebuchet MS" w:hAnsi="Trebuchet MS"/>
                <w:iCs/>
              </w:rPr>
              <w:t>Nu este cazul.</w:t>
            </w:r>
          </w:p>
        </w:tc>
      </w:tr>
    </w:tbl>
    <w:p w14:paraId="263F0A9F" w14:textId="77777777" w:rsidR="006563B9" w:rsidRDefault="00334250">
      <w:pPr>
        <w:pStyle w:val="Heading2"/>
      </w:pPr>
      <w:bookmarkStart w:id="77" w:name="_Toc143502444"/>
      <w:r>
        <w:lastRenderedPageBreak/>
        <w:t xml:space="preserve">5.2. </w:t>
      </w:r>
      <w:r w:rsidR="00386F8C" w:rsidRPr="009F041F">
        <w:t>Eligibilitatea activităților</w:t>
      </w:r>
      <w:bookmarkEnd w:id="77"/>
    </w:p>
    <w:p w14:paraId="442084B6" w14:textId="6D81C3BD" w:rsidR="00386F8C" w:rsidRPr="009F041F" w:rsidRDefault="00386F8C" w:rsidP="00932165">
      <w:pPr>
        <w:pStyle w:val="Heading2"/>
      </w:pPr>
      <w:r w:rsidRPr="009F041F">
        <w:t xml:space="preserve"> </w:t>
      </w:r>
      <w:r w:rsidRPr="009F041F">
        <w:tab/>
      </w:r>
    </w:p>
    <w:p w14:paraId="23EC82F0" w14:textId="04B28E9A" w:rsidR="00AB1091" w:rsidRDefault="00334250">
      <w:pPr>
        <w:pStyle w:val="Heading3"/>
      </w:pPr>
      <w:bookmarkStart w:id="78" w:name="_Toc143502445"/>
      <w:r>
        <w:t xml:space="preserve">5.2.1. </w:t>
      </w:r>
      <w:r w:rsidR="00AB1091" w:rsidRPr="009F041F">
        <w:t>Cerințe generale privind elibigilitatea activităților</w:t>
      </w:r>
      <w:bookmarkEnd w:id="78"/>
    </w:p>
    <w:tbl>
      <w:tblPr>
        <w:tblStyle w:val="TableGrid"/>
        <w:tblW w:w="9781" w:type="dxa"/>
        <w:tblInd w:w="-5" w:type="dxa"/>
        <w:tblLook w:val="04A0" w:firstRow="1" w:lastRow="0" w:firstColumn="1" w:lastColumn="0" w:noHBand="0" w:noVBand="1"/>
      </w:tblPr>
      <w:tblGrid>
        <w:gridCol w:w="9781"/>
      </w:tblGrid>
      <w:tr w:rsidR="00060DD1" w14:paraId="3A47F1D9" w14:textId="77777777" w:rsidTr="00D11C78">
        <w:trPr>
          <w:trHeight w:val="691"/>
        </w:trPr>
        <w:tc>
          <w:tcPr>
            <w:tcW w:w="9781" w:type="dxa"/>
          </w:tcPr>
          <w:p w14:paraId="5F8ED4BE" w14:textId="3EFE0D8D" w:rsidR="00B01810" w:rsidRPr="009F72FE" w:rsidRDefault="0051394B" w:rsidP="009F72FE">
            <w:pPr>
              <w:spacing w:after="120" w:line="360" w:lineRule="auto"/>
              <w:jc w:val="both"/>
              <w:rPr>
                <w:rFonts w:ascii="Trebuchet MS" w:hAnsi="Trebuchet MS" w:cs="Calibri"/>
              </w:rPr>
            </w:pPr>
            <w:r w:rsidRPr="007F7517">
              <w:rPr>
                <w:rFonts w:ascii="Trebuchet MS" w:hAnsi="Trebuchet MS" w:cs="Calibri"/>
              </w:rPr>
              <w:t xml:space="preserve">Pentru a fi eligibile în cadrul prezentului apel, proiectele trebuie să îndeplinească următoarele </w:t>
            </w:r>
            <w:r w:rsidRPr="009F72FE">
              <w:rPr>
                <w:rFonts w:ascii="Trebuchet MS" w:hAnsi="Trebuchet MS" w:cs="Calibri"/>
              </w:rPr>
              <w:t>condiţii cumulative:</w:t>
            </w:r>
          </w:p>
          <w:p w14:paraId="6ED7957D" w14:textId="28757DCA" w:rsidR="00B01810" w:rsidRDefault="00500DDC" w:rsidP="005A0C82">
            <w:pPr>
              <w:spacing w:line="360" w:lineRule="auto"/>
              <w:jc w:val="both"/>
              <w:rPr>
                <w:rFonts w:ascii="Trebuchet MS" w:hAnsi="Trebuchet MS"/>
              </w:rPr>
            </w:pPr>
            <w:bookmarkStart w:id="79" w:name="_Hlk140503563"/>
            <w:r w:rsidRPr="009F72FE">
              <w:rPr>
                <w:rFonts w:ascii="Trebuchet MS" w:hAnsi="Trebuchet MS"/>
              </w:rPr>
              <w:t>a)</w:t>
            </w:r>
            <w:r w:rsidRPr="009F72FE">
              <w:rPr>
                <w:rFonts w:ascii="Trebuchet MS" w:hAnsi="Trebuchet MS"/>
              </w:rPr>
              <w:tab/>
            </w:r>
            <w:r w:rsidRPr="0075137B">
              <w:rPr>
                <w:rFonts w:ascii="Trebuchet MS" w:hAnsi="Trebuchet MS"/>
                <w:b/>
                <w:bCs/>
              </w:rPr>
              <w:t>Investiția să fie realizată în regiunea Sud-Muntenia,</w:t>
            </w:r>
            <w:r w:rsidRPr="009F72FE">
              <w:rPr>
                <w:rFonts w:ascii="Trebuchet MS" w:hAnsi="Trebuchet MS"/>
              </w:rPr>
              <w:t xml:space="preserve"> de către microîntreprinderi și întreprinderi mici ce desfășoară activități din Lista domeniilor de activitate enumerate în Anexa nr. 1, în mediul rural și în mediul urban (inclusiv din satele aparținătoare acestora)</w:t>
            </w:r>
          </w:p>
          <w:p w14:paraId="6F8912E0" w14:textId="34DC2980" w:rsidR="0051394B" w:rsidRDefault="0051394B" w:rsidP="005A0C82">
            <w:pPr>
              <w:spacing w:line="360" w:lineRule="auto"/>
              <w:jc w:val="both"/>
              <w:rPr>
                <w:rFonts w:ascii="Trebuchet MS" w:hAnsi="Trebuchet MS"/>
              </w:rPr>
            </w:pPr>
            <w:bookmarkStart w:id="80" w:name="_Hlk140503588"/>
            <w:bookmarkEnd w:id="79"/>
            <w:r w:rsidRPr="007F7517">
              <w:rPr>
                <w:rFonts w:ascii="Trebuchet MS" w:hAnsi="Trebuchet MS" w:cs="Calibri"/>
              </w:rPr>
              <w:t>b</w:t>
            </w:r>
            <w:r w:rsidRPr="001C6AAE">
              <w:rPr>
                <w:rFonts w:ascii="Trebuchet MS" w:hAnsi="Trebuchet MS" w:cs="Calibri"/>
              </w:rPr>
              <w:t xml:space="preserve">) </w:t>
            </w:r>
            <w:r w:rsidRPr="001C6AAE">
              <w:rPr>
                <w:rFonts w:ascii="Trebuchet MS" w:hAnsi="Trebuchet MS"/>
                <w:b/>
                <w:bCs/>
              </w:rPr>
              <w:t>Investiţia trebuie să vizeze domeniul de activitate eligibil</w:t>
            </w:r>
            <w:r w:rsidRPr="001C6AAE">
              <w:rPr>
                <w:rFonts w:ascii="Trebuchet MS" w:hAnsi="Trebuchet MS"/>
              </w:rPr>
              <w:t xml:space="preserve"> al solicitantului, ce face obiectul proiectului. Activităţile propuse prin proiect, trebuie să vizeze un singur domeniu de activitate (clasă CAEN) care constituie obiectul proiectului.</w:t>
            </w:r>
          </w:p>
          <w:p w14:paraId="284EA224" w14:textId="77777777" w:rsidR="00983FE6" w:rsidRDefault="0051394B" w:rsidP="00983FE6">
            <w:pPr>
              <w:spacing w:before="120" w:after="120" w:line="360" w:lineRule="auto"/>
              <w:jc w:val="both"/>
              <w:rPr>
                <w:rFonts w:ascii="Trebuchet MS" w:hAnsi="Trebuchet MS" w:cs="Calibri"/>
                <w:b/>
                <w:bCs/>
              </w:rPr>
            </w:pPr>
            <w:bookmarkStart w:id="81" w:name="_Hlk140503656"/>
            <w:bookmarkEnd w:id="80"/>
            <w:r w:rsidRPr="00983FE6">
              <w:rPr>
                <w:rFonts w:ascii="Trebuchet MS" w:hAnsi="Trebuchet MS"/>
                <w:b/>
                <w:bCs/>
              </w:rPr>
              <w:t xml:space="preserve">c) Proiectul </w:t>
            </w:r>
            <w:r w:rsidRPr="00983FE6">
              <w:rPr>
                <w:rFonts w:ascii="Trebuchet MS" w:hAnsi="Trebuchet MS" w:cs="Calibri"/>
                <w:b/>
                <w:bCs/>
              </w:rPr>
              <w:t xml:space="preserve">se referă la </w:t>
            </w:r>
            <w:r w:rsidR="00A911F9" w:rsidRPr="00983FE6">
              <w:rPr>
                <w:rFonts w:ascii="Trebuchet MS" w:hAnsi="Trebuchet MS" w:cs="Calibri"/>
                <w:b/>
                <w:bCs/>
              </w:rPr>
              <w:t>activitățile prevăzute în cadrul apelului.</w:t>
            </w:r>
          </w:p>
          <w:bookmarkEnd w:id="81"/>
          <w:p w14:paraId="1F23E0F1" w14:textId="550B29C7" w:rsidR="00983FE6" w:rsidRPr="00983FE6" w:rsidRDefault="00983FE6" w:rsidP="00983FE6">
            <w:pPr>
              <w:spacing w:before="120" w:after="120" w:line="360" w:lineRule="auto"/>
              <w:jc w:val="both"/>
              <w:rPr>
                <w:rFonts w:ascii="Trebuchet MS" w:hAnsi="Trebuchet MS" w:cs="Calibri"/>
                <w:b/>
                <w:bCs/>
              </w:rPr>
            </w:pPr>
            <w:r w:rsidRPr="00953EF7">
              <w:rPr>
                <w:rFonts w:ascii="Trebuchet MS" w:hAnsi="Trebuchet MS" w:cs="Calibri"/>
              </w:rPr>
              <w:t xml:space="preserve">Proiectul se referă la investiții </w:t>
            </w:r>
            <w:r>
              <w:rPr>
                <w:rFonts w:ascii="Trebuchet MS" w:hAnsi="Trebuchet MS" w:cs="Calibri"/>
              </w:rPr>
              <w:t xml:space="preserve">în active corporale și necorporale, </w:t>
            </w:r>
            <w:r w:rsidRPr="00953EF7">
              <w:rPr>
                <w:rFonts w:ascii="Trebuchet MS" w:hAnsi="Trebuchet MS" w:cs="Calibri"/>
              </w:rPr>
              <w:t>care conduc la dezvoltarea microîntreprinderilor și a întreprinderilor mici</w:t>
            </w:r>
            <w:r>
              <w:rPr>
                <w:rFonts w:ascii="Trebuchet MS" w:hAnsi="Trebuchet MS" w:cs="Calibri"/>
              </w:rPr>
              <w:t>,</w:t>
            </w:r>
            <w:r w:rsidRPr="00953EF7">
              <w:rPr>
                <w:rFonts w:ascii="Trebuchet MS" w:hAnsi="Trebuchet MS" w:cs="Calibri"/>
              </w:rPr>
              <w:t xml:space="preserve"> așa cum sunt prevăzute în „Schema de ajutor de minimis pentru sprijinirea dezvoltării microîntreprinderilor și întreprinderilor mici în cadrul Programului Regional Sud Muntenia 2021-2027”, aprobată prin Dispoziția nr...../...........</w:t>
            </w:r>
            <w:r>
              <w:rPr>
                <w:rFonts w:ascii="Trebuchet MS" w:hAnsi="Trebuchet MS" w:cs="Calibri"/>
              </w:rPr>
              <w:t>, prin a</w:t>
            </w:r>
            <w:r w:rsidRPr="0051464B">
              <w:rPr>
                <w:rFonts w:ascii="Trebuchet MS" w:hAnsi="Trebuchet MS" w:cs="Calibri"/>
              </w:rPr>
              <w:t>ctivități ce vor conduce la îmbunătățirea capacităților tehnice, industriale și organizaționale pentru dezvoltarea de produse și servicii:</w:t>
            </w:r>
          </w:p>
          <w:p w14:paraId="4A556457" w14:textId="6F943CEF" w:rsidR="0078489C" w:rsidRPr="0078489C" w:rsidRDefault="00983FE6" w:rsidP="0078489C">
            <w:pPr>
              <w:pStyle w:val="NormalWeb"/>
              <w:spacing w:after="120" w:line="360" w:lineRule="auto"/>
              <w:jc w:val="both"/>
              <w:rPr>
                <w:rFonts w:ascii="Trebuchet MS" w:hAnsi="Trebuchet MS" w:cs="Calibri"/>
                <w:sz w:val="22"/>
                <w:szCs w:val="22"/>
                <w:lang w:val="ro-RO"/>
              </w:rPr>
            </w:pPr>
            <w:r w:rsidRPr="0051464B">
              <w:rPr>
                <w:rFonts w:ascii="Trebuchet MS" w:hAnsi="Trebuchet MS" w:cs="Calibri"/>
                <w:sz w:val="22"/>
                <w:szCs w:val="22"/>
                <w:lang w:val="ro-RO"/>
              </w:rPr>
              <w:t>•</w:t>
            </w:r>
            <w:r w:rsidR="0078489C">
              <w:t xml:space="preserve"> </w:t>
            </w:r>
            <w:r w:rsidR="0078489C" w:rsidRPr="0078489C">
              <w:rPr>
                <w:rFonts w:ascii="Trebuchet MS" w:hAnsi="Trebuchet MS" w:cs="Calibri"/>
                <w:sz w:val="22"/>
                <w:szCs w:val="22"/>
                <w:lang w:val="ro-RO"/>
              </w:rPr>
              <w:t>Investiții în active corporale în vederea updatării tehnologice, ce vor conduce la îmbunătățirea capacităților tehnice, industriale și organizaționale pentru dezvoltarea de produse și servicii:</w:t>
            </w:r>
          </w:p>
          <w:p w14:paraId="48F74D19" w14:textId="77777777" w:rsidR="0078489C" w:rsidRPr="0078489C" w:rsidRDefault="0078489C" w:rsidP="0078489C">
            <w:pPr>
              <w:pStyle w:val="NormalWeb"/>
              <w:spacing w:after="120" w:line="360" w:lineRule="auto"/>
              <w:jc w:val="both"/>
              <w:rPr>
                <w:rFonts w:ascii="Trebuchet MS" w:hAnsi="Trebuchet MS" w:cs="Calibri"/>
                <w:sz w:val="22"/>
                <w:szCs w:val="22"/>
                <w:lang w:val="ro-RO"/>
              </w:rPr>
            </w:pPr>
            <w:r w:rsidRPr="0078489C">
              <w:rPr>
                <w:rFonts w:ascii="Trebuchet MS" w:hAnsi="Trebuchet MS" w:cs="Calibri"/>
                <w:sz w:val="22"/>
                <w:szCs w:val="22"/>
                <w:lang w:val="ro-RO"/>
              </w:rPr>
              <w:t>i. lucrări de construire/ extindere/ a spațiilor de producție/ prestare de servicii ale microîntreprinderilor și întreprinderilor mici din mediul urban și mediul rural, inclusiv a utilităților generale aferente investiției (alimentare cu apă, canalizare, alimentare cu gaze naturale, agent termic, energie electrică, PSI);</w:t>
            </w:r>
          </w:p>
          <w:p w14:paraId="52559CB6" w14:textId="77777777" w:rsidR="0078489C" w:rsidRPr="0078489C" w:rsidRDefault="0078489C" w:rsidP="0078489C">
            <w:pPr>
              <w:pStyle w:val="NormalWeb"/>
              <w:spacing w:after="120" w:line="360" w:lineRule="auto"/>
              <w:jc w:val="both"/>
              <w:rPr>
                <w:rFonts w:ascii="Trebuchet MS" w:hAnsi="Trebuchet MS" w:cs="Calibri"/>
                <w:sz w:val="22"/>
                <w:szCs w:val="22"/>
                <w:lang w:val="ro-RO"/>
              </w:rPr>
            </w:pPr>
            <w:r w:rsidRPr="0078489C">
              <w:rPr>
                <w:rFonts w:ascii="Trebuchet MS" w:hAnsi="Trebuchet MS" w:cs="Calibri"/>
                <w:sz w:val="22"/>
                <w:szCs w:val="22"/>
                <w:lang w:val="ro-RO"/>
              </w:rPr>
              <w:t xml:space="preserve">ii. achiziționarea de echipamente tehnologice, utilaje, instalații de lucru, mobilier, echipamente informatice, birotică, de natura mijloacelor fixe, respectiv care se regăsesc în subgrupa 2.1. "Echipamente tehnologice (mașini, utilaje şi instalații de lucru)", subgrupa 2.2. "Aparate şi instalații de măsurare, control şi reglare", clasa 2.3.6. "Utilaje şi instalații de transportat şi ridicat" sau grupa 3 "Mobilier, aparatură birotică, sisteme de protecție a valorilor umane şi </w:t>
            </w:r>
            <w:r w:rsidRPr="0078489C">
              <w:rPr>
                <w:rFonts w:ascii="Trebuchet MS" w:hAnsi="Trebuchet MS" w:cs="Calibri"/>
                <w:sz w:val="22"/>
                <w:szCs w:val="22"/>
                <w:lang w:val="ro-RO"/>
              </w:rPr>
              <w:lastRenderedPageBreak/>
              <w:t>materiale şi alte active corporale" prevăzute în anexa la Hotărârea Guvernului nr. 2.139/2004 pentru aprobarea Catalogului privind clasificarea şi duratele normale de funcționare a mijloacelor fixe, cu modificările ulterioare, şi care se încadrează în limita valorică aferentă mijloacelor fixe, stabilită prin reglementările legale în vigoare la data depunerii cererii de finanțare;</w:t>
            </w:r>
          </w:p>
          <w:p w14:paraId="3969C9C9" w14:textId="77777777" w:rsidR="0078489C" w:rsidRPr="0078489C" w:rsidRDefault="0078489C" w:rsidP="0078489C">
            <w:pPr>
              <w:pStyle w:val="NormalWeb"/>
              <w:spacing w:after="120" w:line="360" w:lineRule="auto"/>
              <w:jc w:val="both"/>
              <w:rPr>
                <w:rFonts w:ascii="Trebuchet MS" w:hAnsi="Trebuchet MS" w:cs="Calibri"/>
                <w:sz w:val="22"/>
                <w:szCs w:val="22"/>
                <w:lang w:val="ro-RO"/>
              </w:rPr>
            </w:pPr>
            <w:r w:rsidRPr="0078489C">
              <w:rPr>
                <w:rFonts w:ascii="Trebuchet MS" w:hAnsi="Trebuchet MS" w:cs="Calibri"/>
                <w:sz w:val="22"/>
                <w:szCs w:val="22"/>
                <w:lang w:val="ro-RO"/>
              </w:rPr>
              <w:t>iii. achiziționarea de instalații/ echipamente specifice în scopul obținerii unei economii de energie, precum şi sisteme care utilizează surse regenerabile (alternative) de energie pentru eficientizarea activităților pentru care a solicitat finanțare, în limita a 15% din valoarea eligibilă a proiectului. Surse regenerabile (alternative) de energie sunt considerate: energia solară (utilizată la producerea de căldură sau la furnizarea de energie electrică prin sisteme fotovoltaice), energia eoliană, hidroenergia, biomasa (biodiesel, bioetanol, biogaz), energia geotermală. Nu sunt eligibile proiecte care includ doar investiții din această categorie.</w:t>
            </w:r>
          </w:p>
          <w:p w14:paraId="4D4049D9" w14:textId="77777777" w:rsidR="00983FE6" w:rsidRPr="0051464B" w:rsidRDefault="00983FE6" w:rsidP="00983FE6">
            <w:pPr>
              <w:pStyle w:val="NormalWeb"/>
              <w:spacing w:after="120" w:line="360" w:lineRule="auto"/>
              <w:jc w:val="both"/>
              <w:rPr>
                <w:rFonts w:ascii="Trebuchet MS" w:hAnsi="Trebuchet MS" w:cs="Calibri"/>
                <w:sz w:val="22"/>
                <w:szCs w:val="22"/>
                <w:lang w:val="ro-RO"/>
              </w:rPr>
            </w:pPr>
            <w:r w:rsidRPr="0051464B">
              <w:rPr>
                <w:rFonts w:ascii="Trebuchet MS" w:hAnsi="Trebuchet MS" w:cs="Calibri"/>
                <w:sz w:val="22"/>
                <w:szCs w:val="22"/>
                <w:lang w:val="ro-RO"/>
              </w:rPr>
              <w:t>•</w:t>
            </w:r>
            <w:r w:rsidRPr="0051464B">
              <w:rPr>
                <w:rFonts w:ascii="Trebuchet MS" w:hAnsi="Trebuchet MS" w:cs="Calibri"/>
                <w:sz w:val="22"/>
                <w:szCs w:val="22"/>
                <w:lang w:val="ro-RO"/>
              </w:rPr>
              <w:tab/>
              <w:t>activități specifice economiei circulare (ex. revalorificarea materiilor prime, materialelor și produselor, valorificarea deșeurilor și produselor secundare proprii prin simbioză industrială, etc);</w:t>
            </w:r>
          </w:p>
          <w:p w14:paraId="365DEE29" w14:textId="77777777" w:rsidR="00983FE6" w:rsidRPr="0051464B" w:rsidRDefault="00983FE6" w:rsidP="00983FE6">
            <w:pPr>
              <w:pStyle w:val="NormalWeb"/>
              <w:spacing w:after="120" w:line="360" w:lineRule="auto"/>
              <w:jc w:val="both"/>
              <w:rPr>
                <w:rFonts w:ascii="Trebuchet MS" w:hAnsi="Trebuchet MS" w:cs="Calibri"/>
                <w:sz w:val="22"/>
                <w:szCs w:val="22"/>
                <w:lang w:val="ro-RO"/>
              </w:rPr>
            </w:pPr>
            <w:r w:rsidRPr="0051464B">
              <w:rPr>
                <w:rFonts w:ascii="Trebuchet MS" w:hAnsi="Trebuchet MS" w:cs="Calibri"/>
                <w:sz w:val="22"/>
                <w:szCs w:val="22"/>
                <w:lang w:val="ro-RO"/>
              </w:rPr>
              <w:t>•</w:t>
            </w:r>
            <w:r w:rsidRPr="0051464B">
              <w:rPr>
                <w:rFonts w:ascii="Trebuchet MS" w:hAnsi="Trebuchet MS" w:cs="Calibri"/>
                <w:sz w:val="22"/>
                <w:szCs w:val="22"/>
                <w:lang w:val="ro-RO"/>
              </w:rPr>
              <w:tab/>
              <w:t>activități specifice internaționalizării (ex. acces la servicii de intrare pe piețe internaționale/Piața Unică pentru identificare de oportunități de afaceri, parteneri și furnizare de asistență specializată pentru norme și reglementări, participarea la târguri şi expoziţii internaţionale, investiţii în adaptarea proceselor tehnologice de producţie la sistemele de certificare şi standardizare specifice pieţelor de export, etc.);</w:t>
            </w:r>
          </w:p>
          <w:p w14:paraId="4C867D0D" w14:textId="74955163" w:rsidR="00983FE6" w:rsidRPr="0051464B" w:rsidRDefault="00983FE6" w:rsidP="00983FE6">
            <w:pPr>
              <w:pStyle w:val="NormalWeb"/>
              <w:spacing w:after="120" w:line="360" w:lineRule="auto"/>
              <w:jc w:val="both"/>
              <w:rPr>
                <w:rFonts w:ascii="Trebuchet MS" w:hAnsi="Trebuchet MS" w:cs="Calibri"/>
                <w:sz w:val="22"/>
                <w:szCs w:val="22"/>
                <w:lang w:val="ro-RO"/>
              </w:rPr>
            </w:pPr>
            <w:r w:rsidRPr="0051464B">
              <w:rPr>
                <w:rFonts w:ascii="Trebuchet MS" w:hAnsi="Trebuchet MS" w:cs="Calibri"/>
                <w:sz w:val="22"/>
                <w:szCs w:val="22"/>
                <w:lang w:val="ro-RO"/>
              </w:rPr>
              <w:t>•</w:t>
            </w:r>
            <w:r w:rsidRPr="0051464B">
              <w:rPr>
                <w:rFonts w:ascii="Trebuchet MS" w:hAnsi="Trebuchet MS" w:cs="Calibri"/>
                <w:sz w:val="22"/>
                <w:szCs w:val="22"/>
                <w:lang w:val="ro-RO"/>
              </w:rPr>
              <w:tab/>
              <w:t>activități specifice certificării și omologării proceselor și produselor/ serviciilor (inclusi</w:t>
            </w:r>
            <w:r w:rsidR="000B0941">
              <w:rPr>
                <w:rFonts w:ascii="Trebuchet MS" w:hAnsi="Trebuchet MS" w:cs="Calibri"/>
                <w:sz w:val="22"/>
                <w:szCs w:val="22"/>
                <w:lang w:val="ro-RO"/>
              </w:rPr>
              <w:t>v</w:t>
            </w:r>
            <w:r w:rsidRPr="0051464B">
              <w:rPr>
                <w:rFonts w:ascii="Trebuchet MS" w:hAnsi="Trebuchet MS" w:cs="Calibri"/>
                <w:sz w:val="22"/>
                <w:szCs w:val="22"/>
                <w:lang w:val="ro-RO"/>
              </w:rPr>
              <w:t xml:space="preserve"> metodologii și proceduri de management și producție);</w:t>
            </w:r>
          </w:p>
          <w:p w14:paraId="0C43C687" w14:textId="5E78339D" w:rsidR="00983FE6" w:rsidRDefault="00983FE6" w:rsidP="00983FE6">
            <w:pPr>
              <w:spacing w:before="120" w:after="120" w:line="360" w:lineRule="auto"/>
              <w:jc w:val="both"/>
              <w:rPr>
                <w:rFonts w:ascii="Trebuchet MS" w:hAnsi="Trebuchet MS" w:cs="Calibri"/>
              </w:rPr>
            </w:pPr>
            <w:r w:rsidRPr="0051464B">
              <w:rPr>
                <w:rFonts w:ascii="Trebuchet MS" w:hAnsi="Trebuchet MS" w:cs="Calibri"/>
              </w:rPr>
              <w:t>•</w:t>
            </w:r>
            <w:r w:rsidRPr="0051464B">
              <w:rPr>
                <w:rFonts w:ascii="Trebuchet MS" w:hAnsi="Trebuchet MS" w:cs="Calibri"/>
              </w:rPr>
              <w:tab/>
              <w:t>activități de digitalizare a microîntreprinderilor și întreprinderilor mici, drept activități conexe, ca parte a unui proiect integrat</w:t>
            </w:r>
            <w:r>
              <w:rPr>
                <w:rFonts w:ascii="Trebuchet MS" w:hAnsi="Trebuchet MS" w:cs="Calibri"/>
              </w:rPr>
              <w:t>.</w:t>
            </w:r>
          </w:p>
          <w:p w14:paraId="46C2F0FC" w14:textId="77777777" w:rsidR="00C622A5" w:rsidRPr="0036571E" w:rsidRDefault="00C622A5" w:rsidP="00C622A5">
            <w:pPr>
              <w:pStyle w:val="NormalWeb"/>
              <w:numPr>
                <w:ilvl w:val="0"/>
                <w:numId w:val="57"/>
              </w:numPr>
              <w:spacing w:after="120"/>
              <w:ind w:left="604" w:hanging="567"/>
              <w:jc w:val="both"/>
              <w:rPr>
                <w:rFonts w:ascii="Calibri" w:hAnsi="Calibri" w:cs="Calibri"/>
                <w:lang w:val="ro-RO"/>
              </w:rPr>
            </w:pPr>
            <w:r w:rsidRPr="0036571E">
              <w:rPr>
                <w:rFonts w:ascii="Calibri" w:hAnsi="Calibri" w:cs="Calibri"/>
                <w:b/>
                <w:bCs/>
                <w:lang w:val="ro-RO"/>
              </w:rPr>
              <w:t>Investiții în active necorporale</w:t>
            </w:r>
            <w:r w:rsidRPr="0036571E">
              <w:rPr>
                <w:rFonts w:ascii="Calibri" w:hAnsi="Calibri" w:cs="Calibri"/>
                <w:lang w:val="ro-RO"/>
              </w:rPr>
              <w:t xml:space="preserve"> (este opțională includerea în proiect a acestora). </w:t>
            </w:r>
          </w:p>
          <w:p w14:paraId="3FA3CE66" w14:textId="77777777" w:rsidR="00C622A5" w:rsidRPr="0036571E" w:rsidRDefault="00C622A5" w:rsidP="00C622A5">
            <w:pPr>
              <w:pStyle w:val="NormalWeb"/>
              <w:spacing w:after="120"/>
              <w:ind w:left="720"/>
              <w:jc w:val="both"/>
              <w:rPr>
                <w:rFonts w:ascii="Calibri" w:hAnsi="Calibri" w:cs="Calibri"/>
                <w:lang w:val="ro-RO"/>
              </w:rPr>
            </w:pPr>
            <w:r w:rsidRPr="0036571E">
              <w:rPr>
                <w:rFonts w:ascii="Calibri" w:hAnsi="Calibri" w:cs="Calibri"/>
                <w:lang w:val="ro-RO"/>
              </w:rPr>
              <w:t>În această categorie sunt cuprinse:</w:t>
            </w:r>
          </w:p>
          <w:p w14:paraId="0A31EEEF" w14:textId="1EB83EC4" w:rsidR="00C622A5" w:rsidRPr="0036571E" w:rsidRDefault="00C622A5" w:rsidP="00C622A5">
            <w:pPr>
              <w:pStyle w:val="NormalWeb"/>
              <w:numPr>
                <w:ilvl w:val="0"/>
                <w:numId w:val="26"/>
              </w:numPr>
              <w:spacing w:before="0" w:beforeAutospacing="0" w:after="120" w:afterAutospacing="0"/>
              <w:jc w:val="both"/>
              <w:rPr>
                <w:rFonts w:ascii="Calibri" w:hAnsi="Calibri" w:cs="Calibri"/>
                <w:lang w:val="ro-RO"/>
              </w:rPr>
            </w:pPr>
            <w:r w:rsidRPr="0036571E">
              <w:rPr>
                <w:rFonts w:ascii="Calibri" w:hAnsi="Calibri" w:cs="Calibri"/>
                <w:lang w:val="ro-RO"/>
              </w:rPr>
              <w:t>investiții în brevete, licențe, mărci comerciale, programe informatice, alte drepturi şi active similare;</w:t>
            </w:r>
          </w:p>
          <w:p w14:paraId="38A7EC10" w14:textId="16D087E0" w:rsidR="00C622A5" w:rsidRPr="0036571E" w:rsidRDefault="00C622A5" w:rsidP="00C622A5">
            <w:pPr>
              <w:pStyle w:val="NormalWeb"/>
              <w:numPr>
                <w:ilvl w:val="0"/>
                <w:numId w:val="26"/>
              </w:numPr>
              <w:spacing w:before="0" w:beforeAutospacing="0" w:after="120" w:afterAutospacing="0"/>
              <w:jc w:val="both"/>
              <w:rPr>
                <w:rFonts w:ascii="Calibri" w:hAnsi="Calibri" w:cs="Calibri"/>
                <w:lang w:val="ro-RO"/>
              </w:rPr>
            </w:pPr>
            <w:r w:rsidRPr="0036571E">
              <w:rPr>
                <w:rFonts w:ascii="Calibri" w:hAnsi="Calibri" w:cs="Calibri"/>
                <w:lang w:val="ro-RO"/>
              </w:rPr>
              <w:lastRenderedPageBreak/>
              <w:t>investiții în realizarea de instrumente de comercializare on-line a serviciilor/produselor proprii ale solicitantului, pentru crearea unui magazin virtual (e-shop) în care vor fi implementate diferite funcționalități specifice comerțului electronic: publicarea cataloagelor de articole, prețuri şi stocuri, preluarea comenzilor, instrumente de plată electronică;</w:t>
            </w:r>
          </w:p>
          <w:p w14:paraId="7522545F" w14:textId="77777777" w:rsidR="00C622A5" w:rsidRPr="00C622A5" w:rsidRDefault="00C622A5" w:rsidP="00C622A5">
            <w:pPr>
              <w:pStyle w:val="ListParagraph"/>
              <w:spacing w:before="120" w:after="120" w:line="360" w:lineRule="auto"/>
              <w:ind w:left="37"/>
              <w:jc w:val="both"/>
              <w:rPr>
                <w:rFonts w:ascii="Trebuchet MS" w:eastAsia="Times New Roman" w:hAnsi="Trebuchet MS" w:cs="Times New Roman"/>
                <w:lang w:val="en-GB"/>
              </w:rPr>
            </w:pPr>
          </w:p>
          <w:p w14:paraId="65213F6D" w14:textId="77777777" w:rsidR="005A0C82" w:rsidRPr="005A0C82" w:rsidRDefault="005A0C82" w:rsidP="005A0C82">
            <w:pPr>
              <w:spacing w:after="120" w:line="360" w:lineRule="auto"/>
              <w:jc w:val="both"/>
              <w:rPr>
                <w:rFonts w:ascii="Trebuchet MS" w:hAnsi="Trebuchet MS" w:cs="Calibri"/>
              </w:rPr>
            </w:pPr>
            <w:bookmarkStart w:id="82" w:name="_Hlk140505431"/>
            <w:r w:rsidRPr="005A0C82">
              <w:rPr>
                <w:rFonts w:ascii="Trebuchet MS" w:hAnsi="Trebuchet MS" w:cs="Calibri"/>
              </w:rPr>
              <w:t xml:space="preserve">d) </w:t>
            </w:r>
            <w:r w:rsidRPr="005A0C82">
              <w:rPr>
                <w:rFonts w:ascii="Trebuchet MS" w:hAnsi="Trebuchet MS"/>
                <w:b/>
                <w:bCs/>
              </w:rPr>
              <w:t>Proiectul se referă la investiţii</w:t>
            </w:r>
            <w:r w:rsidRPr="005A0C82">
              <w:rPr>
                <w:rFonts w:ascii="Trebuchet MS" w:hAnsi="Trebuchet MS"/>
              </w:rPr>
              <w:t xml:space="preserve"> pentru care nu au fost demarate lucrările, respectiv fie nu au fost demarate lucrările de construcţii în cadrul investiţiei, fie nu a fost încheiat primul angajament cu caracter juridic obligatoriu de comandă pentru echipamente sau orice alt angajament prin care investiţia devine ireversibilă, inclusiv activităţi de demolare înainte de depunerea cererii de finanţare, cu excepţia celor referitoare la cheltuielile stabilite prin schema de minimis</w:t>
            </w:r>
            <w:r w:rsidRPr="005A0C82">
              <w:rPr>
                <w:rFonts w:ascii="Trebuchet MS" w:hAnsi="Trebuchet MS" w:cs="Calibri"/>
              </w:rPr>
              <w:t>.</w:t>
            </w:r>
          </w:p>
          <w:p w14:paraId="478B16EF" w14:textId="77777777" w:rsidR="005A0C82" w:rsidRPr="001C6AAE" w:rsidRDefault="005A0C82" w:rsidP="005A0C82">
            <w:pPr>
              <w:spacing w:after="120" w:line="360" w:lineRule="auto"/>
              <w:jc w:val="both"/>
              <w:rPr>
                <w:rFonts w:ascii="Trebuchet MS" w:hAnsi="Trebuchet MS" w:cs="Calibri"/>
              </w:rPr>
            </w:pPr>
            <w:bookmarkStart w:id="83" w:name="_Hlk140505478"/>
            <w:bookmarkEnd w:id="82"/>
            <w:r w:rsidRPr="001C6AAE">
              <w:rPr>
                <w:rFonts w:ascii="Trebuchet MS" w:hAnsi="Trebuchet MS" w:cs="Calibri"/>
              </w:rPr>
              <w:t xml:space="preserve">e) </w:t>
            </w:r>
            <w:r w:rsidRPr="001C6AAE">
              <w:rPr>
                <w:rFonts w:ascii="Trebuchet MS" w:hAnsi="Trebuchet MS"/>
                <w:b/>
                <w:bCs/>
              </w:rPr>
              <w:t>Proiectul care implică execuţia de lucrări de construcţie care necesită autorizație de construire</w:t>
            </w:r>
            <w:r w:rsidRPr="001C6AAE">
              <w:rPr>
                <w:rFonts w:ascii="Trebuchet MS" w:hAnsi="Trebuchet MS"/>
              </w:rPr>
              <w:t xml:space="preserve">, în condiţiile legislaţiei în vigoare, trebuie să nu mai fi beneficiat de finanţare publică, </w:t>
            </w:r>
            <w:r w:rsidRPr="001C6AAE">
              <w:rPr>
                <w:rFonts w:ascii="Trebuchet MS" w:hAnsi="Trebuchet MS"/>
                <w:b/>
                <w:bCs/>
                <w:u w:val="single"/>
              </w:rPr>
              <w:t>în ultimii 5 ani înainte de data depunerii cererii de finanţare, pentru acelaşi tip de activităţi - construcţie/extindere -</w:t>
            </w:r>
            <w:r w:rsidRPr="001C6AAE">
              <w:rPr>
                <w:rFonts w:ascii="Trebuchet MS" w:hAnsi="Trebuchet MS"/>
              </w:rPr>
              <w:t xml:space="preserve"> </w:t>
            </w:r>
            <w:r w:rsidRPr="001C6AAE">
              <w:rPr>
                <w:rFonts w:ascii="Trebuchet MS" w:hAnsi="Trebuchet MS"/>
                <w:b/>
                <w:bCs/>
                <w:u w:val="single"/>
              </w:rPr>
              <w:t>realizate asupra aceleiaşi infrastructuri/aceluiaşi segment de infrastructură şi nu beneficiază de fonduri publice din alte surse de finanţare.</w:t>
            </w:r>
          </w:p>
          <w:p w14:paraId="3DFB9C9A" w14:textId="77777777" w:rsidR="005A0C82" w:rsidRDefault="005A0C82" w:rsidP="005A0C82">
            <w:pPr>
              <w:spacing w:line="360" w:lineRule="auto"/>
              <w:jc w:val="both"/>
              <w:rPr>
                <w:rFonts w:ascii="Trebuchet MS" w:hAnsi="Trebuchet MS" w:cs="Calibri"/>
              </w:rPr>
            </w:pPr>
            <w:bookmarkStart w:id="84" w:name="_Hlk140505559"/>
            <w:bookmarkEnd w:id="83"/>
            <w:r w:rsidRPr="001C6AAE">
              <w:rPr>
                <w:rFonts w:ascii="Trebuchet MS" w:hAnsi="Trebuchet MS" w:cs="Calibri"/>
              </w:rPr>
              <w:t xml:space="preserve">f) </w:t>
            </w:r>
            <w:r w:rsidRPr="001C6AAE">
              <w:rPr>
                <w:rFonts w:ascii="Trebuchet MS" w:hAnsi="Trebuchet MS" w:cs="Calibri"/>
                <w:b/>
                <w:bCs/>
              </w:rPr>
              <w:t>Valoarea finanţării nerambursabile solicitate</w:t>
            </w:r>
            <w:r w:rsidRPr="001C6AAE">
              <w:rPr>
                <w:rFonts w:ascii="Trebuchet MS" w:hAnsi="Trebuchet MS" w:cs="Calibri"/>
              </w:rPr>
              <w:t xml:space="preserve"> pentru un proiect este de minimum 50.000,00 euro şi maximum 200.000,00 euro, echivalent în lei la cursul de schimb valutar InforEuro valabil la data lansării apelului de proiecte.</w:t>
            </w:r>
          </w:p>
          <w:bookmarkEnd w:id="84"/>
          <w:p w14:paraId="108DCBB3" w14:textId="77777777" w:rsidR="003B2FD9" w:rsidRPr="001C6AAE" w:rsidRDefault="003B2FD9" w:rsidP="005A0C82">
            <w:pPr>
              <w:spacing w:line="360" w:lineRule="auto"/>
              <w:jc w:val="both"/>
              <w:rPr>
                <w:rFonts w:ascii="Trebuchet MS" w:hAnsi="Trebuchet MS" w:cs="Calibri"/>
              </w:rPr>
            </w:pPr>
          </w:p>
          <w:p w14:paraId="78B3883F" w14:textId="27A619CE" w:rsidR="005A0C82" w:rsidRDefault="005A0C82" w:rsidP="005A0C82">
            <w:pPr>
              <w:spacing w:line="360" w:lineRule="auto"/>
              <w:jc w:val="both"/>
              <w:rPr>
                <w:rFonts w:ascii="Trebuchet MS" w:hAnsi="Trebuchet MS" w:cs="Calibri"/>
              </w:rPr>
            </w:pPr>
            <w:bookmarkStart w:id="85" w:name="_Hlk140505581"/>
            <w:r w:rsidRPr="001C6AAE">
              <w:rPr>
                <w:rFonts w:ascii="Trebuchet MS" w:hAnsi="Trebuchet MS" w:cs="Calibri"/>
              </w:rPr>
              <w:t xml:space="preserve">g) </w:t>
            </w:r>
            <w:r w:rsidRPr="001C6AAE">
              <w:rPr>
                <w:rFonts w:ascii="Trebuchet MS" w:hAnsi="Trebuchet MS" w:cs="Calibri"/>
                <w:b/>
                <w:bCs/>
              </w:rPr>
              <w:t xml:space="preserve">Investiţia finanţată prin ajutor de </w:t>
            </w:r>
            <w:r w:rsidRPr="001C6AAE">
              <w:rPr>
                <w:rFonts w:ascii="Trebuchet MS" w:hAnsi="Trebuchet MS" w:cs="Calibri"/>
                <w:b/>
                <w:bCs/>
                <w:i/>
                <w:iCs/>
              </w:rPr>
              <w:t>minimis</w:t>
            </w:r>
            <w:r w:rsidRPr="001C6AAE">
              <w:rPr>
                <w:rFonts w:ascii="Trebuchet MS" w:hAnsi="Trebuchet MS" w:cs="Calibri"/>
                <w:b/>
                <w:bCs/>
              </w:rPr>
              <w:t xml:space="preserve"> trebuie</w:t>
            </w:r>
            <w:r w:rsidRPr="001C6AAE">
              <w:rPr>
                <w:rFonts w:ascii="Trebuchet MS" w:hAnsi="Trebuchet MS" w:cs="Calibri"/>
              </w:rPr>
              <w:t xml:space="preserve"> menţinută în regiunea Sud-Muntenia pentru o perioadă de, </w:t>
            </w:r>
            <w:r w:rsidRPr="002124CF">
              <w:rPr>
                <w:rFonts w:ascii="Trebuchet MS" w:hAnsi="Trebuchet MS" w:cs="Calibri"/>
              </w:rPr>
              <w:t xml:space="preserve">cel puţin, </w:t>
            </w:r>
            <w:r w:rsidR="002124CF" w:rsidRPr="002124CF">
              <w:rPr>
                <w:rFonts w:ascii="Trebuchet MS" w:hAnsi="Trebuchet MS" w:cs="Calibri"/>
              </w:rPr>
              <w:t>cinci</w:t>
            </w:r>
            <w:r w:rsidRPr="002124CF">
              <w:rPr>
                <w:rFonts w:ascii="Trebuchet MS" w:hAnsi="Trebuchet MS" w:cs="Calibri"/>
              </w:rPr>
              <w:t xml:space="preserve"> ani de</w:t>
            </w:r>
            <w:r w:rsidRPr="00500DDC">
              <w:rPr>
                <w:rFonts w:ascii="Trebuchet MS" w:hAnsi="Trebuchet MS" w:cs="Calibri"/>
              </w:rPr>
              <w:t xml:space="preserve"> la data plății finale. </w:t>
            </w:r>
          </w:p>
          <w:bookmarkEnd w:id="85"/>
          <w:p w14:paraId="7C05DB57" w14:textId="77777777" w:rsidR="003B2FD9" w:rsidRPr="00500DDC" w:rsidRDefault="003B2FD9" w:rsidP="005A0C82">
            <w:pPr>
              <w:spacing w:line="360" w:lineRule="auto"/>
              <w:jc w:val="both"/>
              <w:rPr>
                <w:rFonts w:ascii="Trebuchet MS" w:hAnsi="Trebuchet MS" w:cs="Calibri"/>
              </w:rPr>
            </w:pPr>
          </w:p>
          <w:p w14:paraId="1A7EE3F5" w14:textId="77777777" w:rsidR="005A0C82" w:rsidRDefault="005A0C82" w:rsidP="005A0C82">
            <w:pPr>
              <w:autoSpaceDE w:val="0"/>
              <w:autoSpaceDN w:val="0"/>
              <w:adjustRightInd w:val="0"/>
              <w:spacing w:line="360" w:lineRule="auto"/>
              <w:jc w:val="both"/>
              <w:rPr>
                <w:rFonts w:ascii="Trebuchet MS" w:hAnsi="Trebuchet MS"/>
              </w:rPr>
            </w:pPr>
            <w:bookmarkStart w:id="86" w:name="_Hlk140505613"/>
            <w:r w:rsidRPr="001C6AAE">
              <w:rPr>
                <w:rFonts w:ascii="Trebuchet MS" w:hAnsi="Trebuchet MS"/>
              </w:rPr>
              <w:t xml:space="preserve">h) </w:t>
            </w:r>
            <w:r w:rsidRPr="001C6AAE">
              <w:rPr>
                <w:rFonts w:ascii="Trebuchet MS" w:hAnsi="Trebuchet MS"/>
                <w:b/>
                <w:bCs/>
              </w:rPr>
              <w:t>Perioada de realizare a</w:t>
            </w:r>
            <w:r w:rsidRPr="001C6AAE">
              <w:rPr>
                <w:rFonts w:ascii="Trebuchet MS" w:hAnsi="Trebuchet MS"/>
              </w:rPr>
              <w:t xml:space="preserve"> activităţilor proiectului, după semnarea contractului de finanţare, nu depăşeşte data de 31 decembrie 2029.</w:t>
            </w:r>
          </w:p>
          <w:bookmarkEnd w:id="86"/>
          <w:p w14:paraId="66C6AB65" w14:textId="77777777" w:rsidR="003B2FD9" w:rsidRPr="001C6AAE" w:rsidRDefault="003B2FD9" w:rsidP="005A0C82">
            <w:pPr>
              <w:autoSpaceDE w:val="0"/>
              <w:autoSpaceDN w:val="0"/>
              <w:adjustRightInd w:val="0"/>
              <w:spacing w:line="360" w:lineRule="auto"/>
              <w:jc w:val="both"/>
              <w:rPr>
                <w:rFonts w:ascii="Trebuchet MS" w:hAnsi="Trebuchet MS"/>
              </w:rPr>
            </w:pPr>
          </w:p>
          <w:p w14:paraId="10FBE647" w14:textId="77777777" w:rsidR="005A0C82" w:rsidRDefault="005A0C82" w:rsidP="005A0C82">
            <w:pPr>
              <w:autoSpaceDE w:val="0"/>
              <w:autoSpaceDN w:val="0"/>
              <w:adjustRightInd w:val="0"/>
              <w:spacing w:line="360" w:lineRule="auto"/>
              <w:jc w:val="both"/>
              <w:rPr>
                <w:rFonts w:ascii="Trebuchet MS" w:hAnsi="Trebuchet MS"/>
                <w:iCs/>
              </w:rPr>
            </w:pPr>
            <w:bookmarkStart w:id="87" w:name="_Hlk140505809"/>
            <w:r w:rsidRPr="001C6AAE">
              <w:rPr>
                <w:rFonts w:ascii="Trebuchet MS" w:hAnsi="Trebuchet MS"/>
              </w:rPr>
              <w:t>i</w:t>
            </w:r>
            <w:r w:rsidRPr="001C6AAE">
              <w:rPr>
                <w:rFonts w:ascii="Trebuchet MS" w:hAnsi="Trebuchet MS" w:cs="Calibri"/>
              </w:rPr>
              <w:t xml:space="preserve">) </w:t>
            </w:r>
            <w:r w:rsidRPr="001C6AAE">
              <w:rPr>
                <w:rFonts w:ascii="Trebuchet MS" w:hAnsi="Trebuchet MS" w:cs="Calibri"/>
                <w:b/>
                <w:bCs/>
              </w:rPr>
              <w:t>P</w:t>
            </w:r>
            <w:r w:rsidRPr="001C6AAE">
              <w:rPr>
                <w:rFonts w:ascii="Trebuchet MS" w:hAnsi="Trebuchet MS"/>
                <w:b/>
                <w:bCs/>
                <w:iCs/>
              </w:rPr>
              <w:t>roiectul include măsuri de comunicare și vizibilitate</w:t>
            </w:r>
            <w:r w:rsidRPr="001C6AAE">
              <w:rPr>
                <w:rFonts w:ascii="Trebuchet MS" w:hAnsi="Trebuchet MS"/>
                <w:iCs/>
              </w:rPr>
              <w:t>, în conformitate cu prevederile legale și procedurale în vigoare.</w:t>
            </w:r>
            <w:r w:rsidRPr="001C6AAE">
              <w:rPr>
                <w:rFonts w:ascii="Trebuchet MS" w:hAnsi="Trebuchet MS"/>
              </w:rPr>
              <w:t xml:space="preserve"> </w:t>
            </w:r>
            <w:r w:rsidRPr="001C6AAE">
              <w:rPr>
                <w:rFonts w:ascii="Trebuchet MS" w:hAnsi="Trebuchet MS"/>
                <w:iCs/>
              </w:rPr>
              <w:t>Beneficiarii sunt obligați să utilizeze, pentru toate materialele de comunicare și vizibilitate realizate în cadrul proiectelor finanțate prin PR Sud-Muntenia 2021-2027, indicațiile tehnice din Ghidul de Identitate Vizuală PR SM 2021-2027.</w:t>
            </w:r>
          </w:p>
          <w:bookmarkEnd w:id="87"/>
          <w:p w14:paraId="138C6CEE" w14:textId="77777777" w:rsidR="003B2FD9" w:rsidRPr="001C6AAE" w:rsidRDefault="003B2FD9" w:rsidP="005A0C82">
            <w:pPr>
              <w:autoSpaceDE w:val="0"/>
              <w:autoSpaceDN w:val="0"/>
              <w:adjustRightInd w:val="0"/>
              <w:spacing w:line="360" w:lineRule="auto"/>
              <w:jc w:val="both"/>
              <w:rPr>
                <w:rFonts w:ascii="Trebuchet MS" w:hAnsi="Trebuchet MS"/>
                <w:iCs/>
              </w:rPr>
            </w:pPr>
          </w:p>
          <w:p w14:paraId="2ABDF515" w14:textId="77777777" w:rsidR="005A0C82" w:rsidRPr="003B2FD9" w:rsidRDefault="005A0C82" w:rsidP="005A0C82">
            <w:pPr>
              <w:pStyle w:val="Default"/>
              <w:spacing w:line="360" w:lineRule="auto"/>
              <w:jc w:val="both"/>
              <w:rPr>
                <w:rFonts w:ascii="Trebuchet MS" w:hAnsi="Trebuchet MS"/>
                <w:iCs/>
                <w:sz w:val="22"/>
                <w:szCs w:val="22"/>
                <w:lang w:val="ro-RO"/>
              </w:rPr>
            </w:pPr>
            <w:bookmarkStart w:id="88" w:name="_Hlk140506034"/>
            <w:r w:rsidRPr="001C6AAE">
              <w:rPr>
                <w:rFonts w:ascii="Trebuchet MS" w:hAnsi="Trebuchet MS"/>
                <w:iCs/>
                <w:sz w:val="22"/>
                <w:szCs w:val="22"/>
              </w:rPr>
              <w:lastRenderedPageBreak/>
              <w:t>j) P</w:t>
            </w:r>
            <w:r w:rsidRPr="001C6AAE">
              <w:rPr>
                <w:rFonts w:ascii="Trebuchet MS" w:hAnsi="Trebuchet MS"/>
                <w:iCs/>
                <w:sz w:val="22"/>
                <w:szCs w:val="22"/>
                <w:lang w:val="ro-RO"/>
              </w:rPr>
              <w:t xml:space="preserve">roiectul face obiectul unei evaluări </w:t>
            </w:r>
            <w:proofErr w:type="gramStart"/>
            <w:r w:rsidRPr="001C6AAE">
              <w:rPr>
                <w:rFonts w:ascii="Trebuchet MS" w:hAnsi="Trebuchet MS"/>
                <w:iCs/>
                <w:sz w:val="22"/>
                <w:szCs w:val="22"/>
                <w:lang w:val="ro-RO"/>
              </w:rPr>
              <w:t>a</w:t>
            </w:r>
            <w:proofErr w:type="gramEnd"/>
            <w:r w:rsidRPr="001C6AAE">
              <w:rPr>
                <w:rFonts w:ascii="Trebuchet MS" w:hAnsi="Trebuchet MS"/>
                <w:iCs/>
                <w:sz w:val="22"/>
                <w:szCs w:val="22"/>
                <w:lang w:val="ro-RO"/>
              </w:rPr>
              <w:t xml:space="preserve"> impactului asupra mediului sau al unei proceduri de verificare, în </w:t>
            </w:r>
            <w:proofErr w:type="spellStart"/>
            <w:r w:rsidRPr="001C6AAE">
              <w:rPr>
                <w:rFonts w:ascii="Trebuchet MS" w:hAnsi="Trebuchet MS"/>
                <w:sz w:val="22"/>
                <w:szCs w:val="22"/>
              </w:rPr>
              <w:t>conformitate</w:t>
            </w:r>
            <w:proofErr w:type="spellEnd"/>
            <w:r w:rsidRPr="001C6AAE">
              <w:rPr>
                <w:rFonts w:ascii="Trebuchet MS" w:hAnsi="Trebuchet MS"/>
                <w:sz w:val="22"/>
                <w:szCs w:val="22"/>
              </w:rPr>
              <w:t xml:space="preserve"> cu </w:t>
            </w:r>
            <w:proofErr w:type="spellStart"/>
            <w:r w:rsidRPr="001C6AAE">
              <w:rPr>
                <w:rFonts w:ascii="Trebuchet MS" w:hAnsi="Trebuchet MS"/>
                <w:sz w:val="22"/>
                <w:szCs w:val="22"/>
              </w:rPr>
              <w:t>prevederile</w:t>
            </w:r>
            <w:proofErr w:type="spellEnd"/>
            <w:r w:rsidRPr="001C6AAE">
              <w:rPr>
                <w:rFonts w:ascii="Trebuchet MS" w:hAnsi="Trebuchet MS"/>
                <w:sz w:val="22"/>
                <w:szCs w:val="22"/>
              </w:rPr>
              <w:t xml:space="preserve"> </w:t>
            </w:r>
            <w:proofErr w:type="spellStart"/>
            <w:r w:rsidRPr="001C6AAE">
              <w:rPr>
                <w:rFonts w:ascii="Trebuchet MS" w:hAnsi="Trebuchet MS"/>
                <w:sz w:val="22"/>
                <w:szCs w:val="22"/>
              </w:rPr>
              <w:t>Legii</w:t>
            </w:r>
            <w:proofErr w:type="spellEnd"/>
            <w:r w:rsidRPr="001C6AAE">
              <w:rPr>
                <w:rFonts w:ascii="Trebuchet MS" w:hAnsi="Trebuchet MS"/>
                <w:sz w:val="22"/>
                <w:szCs w:val="22"/>
              </w:rPr>
              <w:t xml:space="preserve"> nr. 292/2018 (</w:t>
            </w:r>
            <w:proofErr w:type="spellStart"/>
            <w:r w:rsidRPr="001C6AAE">
              <w:rPr>
                <w:rFonts w:ascii="Trebuchet MS" w:hAnsi="Trebuchet MS"/>
                <w:sz w:val="22"/>
                <w:szCs w:val="22"/>
              </w:rPr>
              <w:t>pentru</w:t>
            </w:r>
            <w:proofErr w:type="spellEnd"/>
            <w:r w:rsidRPr="001C6AAE">
              <w:rPr>
                <w:rFonts w:ascii="Trebuchet MS" w:hAnsi="Trebuchet MS"/>
                <w:sz w:val="22"/>
                <w:szCs w:val="22"/>
              </w:rPr>
              <w:t xml:space="preserve"> </w:t>
            </w:r>
            <w:proofErr w:type="spellStart"/>
            <w:r w:rsidRPr="001C6AAE">
              <w:rPr>
                <w:rFonts w:ascii="Trebuchet MS" w:hAnsi="Trebuchet MS"/>
                <w:sz w:val="22"/>
                <w:szCs w:val="22"/>
              </w:rPr>
              <w:t>acele</w:t>
            </w:r>
            <w:proofErr w:type="spellEnd"/>
            <w:r w:rsidRPr="001C6AAE">
              <w:rPr>
                <w:rFonts w:ascii="Trebuchet MS" w:hAnsi="Trebuchet MS"/>
                <w:sz w:val="22"/>
                <w:szCs w:val="22"/>
              </w:rPr>
              <w:t xml:space="preserve"> </w:t>
            </w:r>
            <w:proofErr w:type="spellStart"/>
            <w:r w:rsidRPr="001C6AAE">
              <w:rPr>
                <w:rFonts w:ascii="Trebuchet MS" w:hAnsi="Trebuchet MS"/>
                <w:sz w:val="22"/>
                <w:szCs w:val="22"/>
              </w:rPr>
              <w:t>proiecte</w:t>
            </w:r>
            <w:proofErr w:type="spellEnd"/>
            <w:r w:rsidRPr="001C6AAE">
              <w:rPr>
                <w:rFonts w:ascii="Trebuchet MS" w:hAnsi="Trebuchet MS"/>
                <w:sz w:val="22"/>
                <w:szCs w:val="22"/>
              </w:rPr>
              <w:t xml:space="preserve"> care pot </w:t>
            </w:r>
            <w:proofErr w:type="spellStart"/>
            <w:r w:rsidRPr="001C6AAE">
              <w:rPr>
                <w:rFonts w:ascii="Trebuchet MS" w:hAnsi="Trebuchet MS"/>
                <w:sz w:val="22"/>
                <w:szCs w:val="22"/>
              </w:rPr>
              <w:t>avea</w:t>
            </w:r>
            <w:proofErr w:type="spellEnd"/>
            <w:r w:rsidRPr="001C6AAE">
              <w:rPr>
                <w:rFonts w:ascii="Trebuchet MS" w:hAnsi="Trebuchet MS"/>
                <w:sz w:val="22"/>
                <w:szCs w:val="22"/>
              </w:rPr>
              <w:t xml:space="preserve"> </w:t>
            </w:r>
            <w:proofErr w:type="spellStart"/>
            <w:r w:rsidRPr="003B2FD9">
              <w:rPr>
                <w:rFonts w:ascii="Trebuchet MS" w:hAnsi="Trebuchet MS"/>
                <w:sz w:val="22"/>
                <w:szCs w:val="22"/>
              </w:rPr>
              <w:t>efecte</w:t>
            </w:r>
            <w:proofErr w:type="spellEnd"/>
            <w:r w:rsidRPr="003B2FD9">
              <w:rPr>
                <w:rFonts w:ascii="Trebuchet MS" w:hAnsi="Trebuchet MS"/>
                <w:sz w:val="22"/>
                <w:szCs w:val="22"/>
              </w:rPr>
              <w:t xml:space="preserve"> </w:t>
            </w:r>
            <w:proofErr w:type="spellStart"/>
            <w:r w:rsidRPr="003B2FD9">
              <w:rPr>
                <w:rFonts w:ascii="Trebuchet MS" w:hAnsi="Trebuchet MS"/>
                <w:sz w:val="22"/>
                <w:szCs w:val="22"/>
              </w:rPr>
              <w:t>semnificative</w:t>
            </w:r>
            <w:proofErr w:type="spellEnd"/>
            <w:r w:rsidRPr="003B2FD9">
              <w:rPr>
                <w:rFonts w:ascii="Trebuchet MS" w:hAnsi="Trebuchet MS"/>
                <w:sz w:val="22"/>
                <w:szCs w:val="22"/>
              </w:rPr>
              <w:t xml:space="preserve"> </w:t>
            </w:r>
            <w:proofErr w:type="spellStart"/>
            <w:r w:rsidRPr="003B2FD9">
              <w:rPr>
                <w:rFonts w:ascii="Trebuchet MS" w:hAnsi="Trebuchet MS"/>
                <w:sz w:val="22"/>
                <w:szCs w:val="22"/>
              </w:rPr>
              <w:t>asupra</w:t>
            </w:r>
            <w:proofErr w:type="spellEnd"/>
            <w:r w:rsidRPr="003B2FD9">
              <w:rPr>
                <w:rFonts w:ascii="Trebuchet MS" w:hAnsi="Trebuchet MS"/>
                <w:sz w:val="22"/>
                <w:szCs w:val="22"/>
              </w:rPr>
              <w:t xml:space="preserve"> </w:t>
            </w:r>
            <w:proofErr w:type="spellStart"/>
            <w:r w:rsidRPr="003B2FD9">
              <w:rPr>
                <w:rFonts w:ascii="Trebuchet MS" w:hAnsi="Trebuchet MS"/>
                <w:sz w:val="22"/>
                <w:szCs w:val="22"/>
              </w:rPr>
              <w:t>mediului</w:t>
            </w:r>
            <w:proofErr w:type="spellEnd"/>
            <w:r w:rsidRPr="003B2FD9">
              <w:rPr>
                <w:rFonts w:ascii="Trebuchet MS" w:hAnsi="Trebuchet MS"/>
                <w:sz w:val="22"/>
                <w:szCs w:val="22"/>
              </w:rPr>
              <w:t>).</w:t>
            </w:r>
            <w:r w:rsidRPr="003B2FD9">
              <w:rPr>
                <w:rFonts w:ascii="Trebuchet MS" w:hAnsi="Trebuchet MS"/>
                <w:iCs/>
                <w:sz w:val="22"/>
                <w:szCs w:val="22"/>
                <w:lang w:val="ro-RO"/>
              </w:rPr>
              <w:t xml:space="preserve"> </w:t>
            </w:r>
          </w:p>
          <w:bookmarkEnd w:id="88"/>
          <w:p w14:paraId="0E6F66CF" w14:textId="77777777" w:rsidR="003B2FD9" w:rsidRPr="003B2FD9" w:rsidRDefault="003B2FD9" w:rsidP="005A0C82">
            <w:pPr>
              <w:pStyle w:val="Default"/>
              <w:spacing w:line="360" w:lineRule="auto"/>
              <w:jc w:val="both"/>
              <w:rPr>
                <w:rFonts w:ascii="Trebuchet MS" w:hAnsi="Trebuchet MS"/>
                <w:iCs/>
                <w:sz w:val="22"/>
                <w:szCs w:val="22"/>
                <w:lang w:val="ro-RO"/>
              </w:rPr>
            </w:pPr>
          </w:p>
          <w:p w14:paraId="546FDE73" w14:textId="04B15D69" w:rsidR="005A0C82" w:rsidRDefault="005A0C82" w:rsidP="005A0C82">
            <w:pPr>
              <w:pStyle w:val="Default"/>
              <w:spacing w:line="360" w:lineRule="auto"/>
              <w:jc w:val="both"/>
              <w:rPr>
                <w:rFonts w:ascii="Trebuchet MS" w:hAnsi="Trebuchet MS"/>
                <w:sz w:val="22"/>
                <w:szCs w:val="22"/>
              </w:rPr>
            </w:pPr>
            <w:bookmarkStart w:id="89" w:name="_Hlk140506070"/>
            <w:r w:rsidRPr="003B2FD9">
              <w:rPr>
                <w:rFonts w:ascii="Trebuchet MS" w:hAnsi="Trebuchet MS"/>
                <w:iCs/>
                <w:sz w:val="22"/>
                <w:szCs w:val="22"/>
                <w:lang w:val="ro-RO"/>
              </w:rPr>
              <w:t xml:space="preserve">k) </w:t>
            </w:r>
            <w:proofErr w:type="spellStart"/>
            <w:r w:rsidRPr="003B2FD9">
              <w:rPr>
                <w:rFonts w:ascii="Trebuchet MS" w:hAnsi="Trebuchet MS"/>
                <w:b/>
                <w:bCs/>
                <w:sz w:val="22"/>
                <w:szCs w:val="22"/>
              </w:rPr>
              <w:t>Proiectul</w:t>
            </w:r>
            <w:proofErr w:type="spellEnd"/>
            <w:r w:rsidRPr="003B2FD9">
              <w:rPr>
                <w:rFonts w:ascii="Trebuchet MS" w:hAnsi="Trebuchet MS"/>
                <w:b/>
                <w:bCs/>
                <w:sz w:val="22"/>
                <w:szCs w:val="22"/>
              </w:rPr>
              <w:t xml:space="preserve"> </w:t>
            </w:r>
            <w:proofErr w:type="spellStart"/>
            <w:r w:rsidRPr="003B2FD9">
              <w:rPr>
                <w:rFonts w:ascii="Trebuchet MS" w:hAnsi="Trebuchet MS"/>
                <w:b/>
                <w:bCs/>
                <w:sz w:val="22"/>
                <w:szCs w:val="22"/>
              </w:rPr>
              <w:t>propus</w:t>
            </w:r>
            <w:proofErr w:type="spellEnd"/>
            <w:r w:rsidRPr="003B2FD9">
              <w:rPr>
                <w:rFonts w:ascii="Trebuchet MS" w:hAnsi="Trebuchet MS"/>
                <w:b/>
                <w:bCs/>
                <w:sz w:val="22"/>
                <w:szCs w:val="22"/>
              </w:rPr>
              <w:t xml:space="preserve"> </w:t>
            </w:r>
            <w:proofErr w:type="spellStart"/>
            <w:r w:rsidRPr="003B2FD9">
              <w:rPr>
                <w:rFonts w:ascii="Trebuchet MS" w:hAnsi="Trebuchet MS"/>
                <w:b/>
                <w:bCs/>
                <w:sz w:val="22"/>
                <w:szCs w:val="22"/>
              </w:rPr>
              <w:t>trebuie</w:t>
            </w:r>
            <w:proofErr w:type="spellEnd"/>
            <w:r w:rsidRPr="003B2FD9">
              <w:rPr>
                <w:rFonts w:ascii="Trebuchet MS" w:hAnsi="Trebuchet MS"/>
                <w:b/>
                <w:bCs/>
                <w:sz w:val="22"/>
                <w:szCs w:val="22"/>
              </w:rPr>
              <w:t xml:space="preserve"> </w:t>
            </w:r>
            <w:proofErr w:type="spellStart"/>
            <w:r w:rsidRPr="003B2FD9">
              <w:rPr>
                <w:rFonts w:ascii="Trebuchet MS" w:hAnsi="Trebuchet MS"/>
                <w:b/>
                <w:bCs/>
                <w:sz w:val="22"/>
                <w:szCs w:val="22"/>
              </w:rPr>
              <w:t>să</w:t>
            </w:r>
            <w:proofErr w:type="spellEnd"/>
            <w:r w:rsidRPr="003B2FD9">
              <w:rPr>
                <w:rFonts w:ascii="Trebuchet MS" w:hAnsi="Trebuchet MS"/>
                <w:b/>
                <w:bCs/>
                <w:sz w:val="22"/>
                <w:szCs w:val="22"/>
              </w:rPr>
              <w:t xml:space="preserve"> </w:t>
            </w:r>
            <w:proofErr w:type="spellStart"/>
            <w:r w:rsidRPr="003B2FD9">
              <w:rPr>
                <w:rFonts w:ascii="Trebuchet MS" w:hAnsi="Trebuchet MS"/>
                <w:b/>
                <w:bCs/>
                <w:sz w:val="22"/>
                <w:szCs w:val="22"/>
              </w:rPr>
              <w:t>asigure</w:t>
            </w:r>
            <w:proofErr w:type="spellEnd"/>
            <w:r w:rsidRPr="003B2FD9">
              <w:rPr>
                <w:rFonts w:ascii="Trebuchet MS" w:hAnsi="Trebuchet MS"/>
                <w:b/>
                <w:bCs/>
                <w:sz w:val="22"/>
                <w:szCs w:val="22"/>
              </w:rPr>
              <w:t xml:space="preserve"> </w:t>
            </w:r>
            <w:proofErr w:type="spellStart"/>
            <w:r w:rsidRPr="003B2FD9">
              <w:rPr>
                <w:rFonts w:ascii="Trebuchet MS" w:hAnsi="Trebuchet MS"/>
                <w:b/>
                <w:bCs/>
                <w:sz w:val="22"/>
                <w:szCs w:val="22"/>
              </w:rPr>
              <w:t>respectarea</w:t>
            </w:r>
            <w:proofErr w:type="spellEnd"/>
            <w:r w:rsidRPr="003B2FD9">
              <w:rPr>
                <w:rFonts w:ascii="Trebuchet MS" w:hAnsi="Trebuchet MS"/>
                <w:b/>
                <w:bCs/>
                <w:sz w:val="22"/>
                <w:szCs w:val="22"/>
              </w:rPr>
              <w:t xml:space="preserve"> </w:t>
            </w:r>
            <w:proofErr w:type="spellStart"/>
            <w:r w:rsidRPr="003B2FD9">
              <w:rPr>
                <w:rFonts w:ascii="Trebuchet MS" w:hAnsi="Trebuchet MS"/>
                <w:b/>
                <w:bCs/>
                <w:sz w:val="22"/>
                <w:szCs w:val="22"/>
              </w:rPr>
              <w:t>drepturilor</w:t>
            </w:r>
            <w:proofErr w:type="spellEnd"/>
            <w:r w:rsidRPr="003B2FD9">
              <w:rPr>
                <w:rFonts w:ascii="Trebuchet MS" w:hAnsi="Trebuchet MS"/>
                <w:b/>
                <w:bCs/>
                <w:sz w:val="22"/>
                <w:szCs w:val="22"/>
              </w:rPr>
              <w:t xml:space="preserve"> </w:t>
            </w:r>
            <w:proofErr w:type="spellStart"/>
            <w:r w:rsidRPr="003B2FD9">
              <w:rPr>
                <w:rFonts w:ascii="Trebuchet MS" w:hAnsi="Trebuchet MS"/>
                <w:b/>
                <w:bCs/>
                <w:sz w:val="22"/>
                <w:szCs w:val="22"/>
              </w:rPr>
              <w:t>fundamentale</w:t>
            </w:r>
            <w:proofErr w:type="spellEnd"/>
            <w:r w:rsidRPr="003B2FD9">
              <w:rPr>
                <w:rFonts w:ascii="Trebuchet MS" w:hAnsi="Trebuchet MS"/>
                <w:sz w:val="22"/>
                <w:szCs w:val="22"/>
              </w:rPr>
              <w:t xml:space="preserve"> </w:t>
            </w:r>
            <w:proofErr w:type="spellStart"/>
            <w:r w:rsidRPr="003B2FD9">
              <w:rPr>
                <w:rFonts w:ascii="Trebuchet MS" w:hAnsi="Trebuchet MS"/>
                <w:sz w:val="22"/>
                <w:szCs w:val="22"/>
              </w:rPr>
              <w:t>și</w:t>
            </w:r>
            <w:proofErr w:type="spellEnd"/>
            <w:r w:rsidRPr="003B2FD9">
              <w:rPr>
                <w:rFonts w:ascii="Trebuchet MS" w:hAnsi="Trebuchet MS"/>
                <w:sz w:val="22"/>
                <w:szCs w:val="22"/>
              </w:rPr>
              <w:t xml:space="preserve"> </w:t>
            </w:r>
            <w:proofErr w:type="spellStart"/>
            <w:r w:rsidRPr="003B2FD9">
              <w:rPr>
                <w:rFonts w:ascii="Trebuchet MS" w:hAnsi="Trebuchet MS"/>
                <w:sz w:val="22"/>
                <w:szCs w:val="22"/>
              </w:rPr>
              <w:t>conformitatea</w:t>
            </w:r>
            <w:proofErr w:type="spellEnd"/>
            <w:r w:rsidRPr="003B2FD9">
              <w:rPr>
                <w:rFonts w:ascii="Trebuchet MS" w:hAnsi="Trebuchet MS"/>
                <w:sz w:val="22"/>
                <w:szCs w:val="22"/>
              </w:rPr>
              <w:t xml:space="preserve"> cu Carta </w:t>
            </w:r>
            <w:proofErr w:type="spellStart"/>
            <w:r w:rsidRPr="003B2FD9">
              <w:rPr>
                <w:rFonts w:ascii="Trebuchet MS" w:hAnsi="Trebuchet MS"/>
                <w:sz w:val="22"/>
                <w:szCs w:val="22"/>
              </w:rPr>
              <w:t>Drepturilor</w:t>
            </w:r>
            <w:proofErr w:type="spellEnd"/>
            <w:r w:rsidRPr="003B2FD9">
              <w:rPr>
                <w:rFonts w:ascii="Trebuchet MS" w:hAnsi="Trebuchet MS"/>
                <w:sz w:val="22"/>
                <w:szCs w:val="22"/>
              </w:rPr>
              <w:t xml:space="preserve"> </w:t>
            </w:r>
            <w:proofErr w:type="spellStart"/>
            <w:r w:rsidRPr="003B2FD9">
              <w:rPr>
                <w:rFonts w:ascii="Trebuchet MS" w:hAnsi="Trebuchet MS"/>
                <w:sz w:val="22"/>
                <w:szCs w:val="22"/>
              </w:rPr>
              <w:t>Fundamentale</w:t>
            </w:r>
            <w:proofErr w:type="spellEnd"/>
            <w:r w:rsidRPr="003B2FD9">
              <w:rPr>
                <w:rFonts w:ascii="Trebuchet MS" w:hAnsi="Trebuchet MS"/>
                <w:sz w:val="22"/>
                <w:szCs w:val="22"/>
              </w:rPr>
              <w:t xml:space="preserve"> a </w:t>
            </w:r>
            <w:proofErr w:type="spellStart"/>
            <w:r w:rsidRPr="003B2FD9">
              <w:rPr>
                <w:rFonts w:ascii="Trebuchet MS" w:hAnsi="Trebuchet MS"/>
                <w:sz w:val="22"/>
                <w:szCs w:val="22"/>
              </w:rPr>
              <w:t>Uniunii</w:t>
            </w:r>
            <w:proofErr w:type="spellEnd"/>
            <w:r w:rsidRPr="003B2FD9">
              <w:rPr>
                <w:rFonts w:ascii="Trebuchet MS" w:hAnsi="Trebuchet MS"/>
                <w:sz w:val="22"/>
                <w:szCs w:val="22"/>
              </w:rPr>
              <w:t xml:space="preserve"> </w:t>
            </w:r>
            <w:proofErr w:type="spellStart"/>
            <w:r w:rsidRPr="003B2FD9">
              <w:rPr>
                <w:rFonts w:ascii="Trebuchet MS" w:hAnsi="Trebuchet MS"/>
                <w:sz w:val="22"/>
                <w:szCs w:val="22"/>
              </w:rPr>
              <w:t>Europene</w:t>
            </w:r>
            <w:proofErr w:type="spellEnd"/>
            <w:r w:rsidRPr="003B2FD9">
              <w:rPr>
                <w:rFonts w:ascii="Trebuchet MS" w:hAnsi="Trebuchet MS"/>
                <w:sz w:val="22"/>
                <w:szCs w:val="22"/>
              </w:rPr>
              <w:t xml:space="preserve"> </w:t>
            </w:r>
            <w:proofErr w:type="spellStart"/>
            <w:r w:rsidRPr="003B2FD9">
              <w:rPr>
                <w:rFonts w:ascii="Trebuchet MS" w:hAnsi="Trebuchet MS"/>
                <w:sz w:val="22"/>
                <w:szCs w:val="22"/>
              </w:rPr>
              <w:t>și</w:t>
            </w:r>
            <w:proofErr w:type="spellEnd"/>
            <w:r w:rsidRPr="003B2FD9">
              <w:rPr>
                <w:rFonts w:ascii="Trebuchet MS" w:hAnsi="Trebuchet MS"/>
                <w:sz w:val="22"/>
                <w:szCs w:val="22"/>
              </w:rPr>
              <w:t xml:space="preserve"> </w:t>
            </w:r>
            <w:proofErr w:type="spellStart"/>
            <w:r w:rsidRPr="003B2FD9">
              <w:rPr>
                <w:rFonts w:ascii="Trebuchet MS" w:hAnsi="Trebuchet MS"/>
                <w:sz w:val="22"/>
                <w:szCs w:val="22"/>
              </w:rPr>
              <w:t>Convenția</w:t>
            </w:r>
            <w:proofErr w:type="spellEnd"/>
            <w:r w:rsidRPr="003B2FD9">
              <w:rPr>
                <w:rFonts w:ascii="Trebuchet MS" w:hAnsi="Trebuchet MS"/>
                <w:sz w:val="22"/>
                <w:szCs w:val="22"/>
              </w:rPr>
              <w:t xml:space="preserve"> ONU </w:t>
            </w:r>
            <w:proofErr w:type="spellStart"/>
            <w:r w:rsidRPr="003B2FD9">
              <w:rPr>
                <w:rFonts w:ascii="Trebuchet MS" w:hAnsi="Trebuchet MS"/>
                <w:sz w:val="22"/>
                <w:szCs w:val="22"/>
              </w:rPr>
              <w:t>privind</w:t>
            </w:r>
            <w:proofErr w:type="spellEnd"/>
            <w:r w:rsidRPr="003B2FD9">
              <w:rPr>
                <w:rFonts w:ascii="Trebuchet MS" w:hAnsi="Trebuchet MS"/>
                <w:sz w:val="22"/>
                <w:szCs w:val="22"/>
              </w:rPr>
              <w:t xml:space="preserve"> </w:t>
            </w:r>
            <w:proofErr w:type="spellStart"/>
            <w:r w:rsidRPr="003B2FD9">
              <w:rPr>
                <w:rFonts w:ascii="Trebuchet MS" w:hAnsi="Trebuchet MS"/>
                <w:sz w:val="22"/>
                <w:szCs w:val="22"/>
              </w:rPr>
              <w:t>Drepturile</w:t>
            </w:r>
            <w:proofErr w:type="spellEnd"/>
            <w:r w:rsidRPr="003B2FD9">
              <w:rPr>
                <w:rFonts w:ascii="Trebuchet MS" w:hAnsi="Trebuchet MS"/>
                <w:sz w:val="22"/>
                <w:szCs w:val="22"/>
              </w:rPr>
              <w:t xml:space="preserve"> </w:t>
            </w:r>
            <w:proofErr w:type="spellStart"/>
            <w:r w:rsidRPr="003B2FD9">
              <w:rPr>
                <w:rFonts w:ascii="Trebuchet MS" w:hAnsi="Trebuchet MS"/>
                <w:sz w:val="22"/>
                <w:szCs w:val="22"/>
              </w:rPr>
              <w:t>Persoanelor</w:t>
            </w:r>
            <w:proofErr w:type="spellEnd"/>
            <w:r w:rsidRPr="003B2FD9">
              <w:rPr>
                <w:rFonts w:ascii="Trebuchet MS" w:hAnsi="Trebuchet MS"/>
                <w:sz w:val="22"/>
                <w:szCs w:val="22"/>
              </w:rPr>
              <w:t xml:space="preserve"> cu Handicap, precum </w:t>
            </w:r>
            <w:proofErr w:type="spellStart"/>
            <w:r w:rsidRPr="003B2FD9">
              <w:rPr>
                <w:rFonts w:ascii="Trebuchet MS" w:hAnsi="Trebuchet MS"/>
                <w:sz w:val="22"/>
                <w:szCs w:val="22"/>
              </w:rPr>
              <w:t>și</w:t>
            </w:r>
            <w:proofErr w:type="spellEnd"/>
            <w:r w:rsidRPr="003B2FD9">
              <w:rPr>
                <w:rFonts w:ascii="Trebuchet MS" w:hAnsi="Trebuchet MS"/>
                <w:sz w:val="22"/>
                <w:szCs w:val="22"/>
              </w:rPr>
              <w:t xml:space="preserve"> cu </w:t>
            </w:r>
            <w:proofErr w:type="spellStart"/>
            <w:r w:rsidRPr="003B2FD9">
              <w:rPr>
                <w:rFonts w:ascii="Trebuchet MS" w:hAnsi="Trebuchet MS"/>
                <w:sz w:val="22"/>
                <w:szCs w:val="22"/>
              </w:rPr>
              <w:t>principiile</w:t>
            </w:r>
            <w:proofErr w:type="spellEnd"/>
            <w:r w:rsidRPr="003B2FD9">
              <w:rPr>
                <w:rFonts w:ascii="Trebuchet MS" w:hAnsi="Trebuchet MS"/>
                <w:sz w:val="22"/>
                <w:szCs w:val="22"/>
              </w:rPr>
              <w:t xml:space="preserve"> </w:t>
            </w:r>
            <w:proofErr w:type="spellStart"/>
            <w:r w:rsidRPr="003B2FD9">
              <w:rPr>
                <w:rFonts w:ascii="Trebuchet MS" w:hAnsi="Trebuchet MS"/>
                <w:sz w:val="22"/>
                <w:szCs w:val="22"/>
              </w:rPr>
              <w:t>orizontale</w:t>
            </w:r>
            <w:proofErr w:type="spellEnd"/>
            <w:r w:rsidRPr="003B2FD9">
              <w:rPr>
                <w:rFonts w:ascii="Trebuchet MS" w:hAnsi="Trebuchet MS"/>
                <w:sz w:val="22"/>
                <w:szCs w:val="22"/>
              </w:rPr>
              <w:t xml:space="preserve"> </w:t>
            </w:r>
            <w:proofErr w:type="spellStart"/>
            <w:r w:rsidRPr="003B2FD9">
              <w:rPr>
                <w:rFonts w:ascii="Trebuchet MS" w:hAnsi="Trebuchet MS"/>
                <w:sz w:val="22"/>
                <w:szCs w:val="22"/>
              </w:rPr>
              <w:t>privind</w:t>
            </w:r>
            <w:proofErr w:type="spellEnd"/>
            <w:r w:rsidRPr="003B2FD9">
              <w:rPr>
                <w:rFonts w:ascii="Trebuchet MS" w:hAnsi="Trebuchet MS"/>
                <w:sz w:val="22"/>
                <w:szCs w:val="22"/>
              </w:rPr>
              <w:t xml:space="preserve"> </w:t>
            </w:r>
            <w:proofErr w:type="spellStart"/>
            <w:r w:rsidRPr="003B2FD9">
              <w:rPr>
                <w:rFonts w:ascii="Trebuchet MS" w:hAnsi="Trebuchet MS"/>
                <w:sz w:val="22"/>
                <w:szCs w:val="22"/>
              </w:rPr>
              <w:t>egalitatea</w:t>
            </w:r>
            <w:proofErr w:type="spellEnd"/>
            <w:r w:rsidRPr="003B2FD9">
              <w:rPr>
                <w:rFonts w:ascii="Trebuchet MS" w:hAnsi="Trebuchet MS"/>
                <w:sz w:val="22"/>
                <w:szCs w:val="22"/>
              </w:rPr>
              <w:t xml:space="preserve"> de </w:t>
            </w:r>
            <w:proofErr w:type="spellStart"/>
            <w:r w:rsidRPr="003B2FD9">
              <w:rPr>
                <w:rFonts w:ascii="Trebuchet MS" w:hAnsi="Trebuchet MS"/>
                <w:sz w:val="22"/>
                <w:szCs w:val="22"/>
              </w:rPr>
              <w:t>șanse</w:t>
            </w:r>
            <w:proofErr w:type="spellEnd"/>
            <w:r w:rsidRPr="003B2FD9">
              <w:rPr>
                <w:rFonts w:ascii="Trebuchet MS" w:hAnsi="Trebuchet MS"/>
                <w:sz w:val="22"/>
                <w:szCs w:val="22"/>
              </w:rPr>
              <w:t xml:space="preserve">, gen, </w:t>
            </w:r>
            <w:proofErr w:type="spellStart"/>
            <w:r w:rsidRPr="003B2FD9">
              <w:rPr>
                <w:rFonts w:ascii="Trebuchet MS" w:hAnsi="Trebuchet MS"/>
                <w:sz w:val="22"/>
                <w:szCs w:val="22"/>
              </w:rPr>
              <w:t>nediscriminarea</w:t>
            </w:r>
            <w:proofErr w:type="spellEnd"/>
            <w:r w:rsidRPr="003B2FD9">
              <w:rPr>
                <w:rFonts w:ascii="Trebuchet MS" w:hAnsi="Trebuchet MS"/>
                <w:sz w:val="22"/>
                <w:szCs w:val="22"/>
              </w:rPr>
              <w:t xml:space="preserve"> (pe </w:t>
            </w:r>
            <w:proofErr w:type="spellStart"/>
            <w:r w:rsidRPr="003B2FD9">
              <w:rPr>
                <w:rFonts w:ascii="Trebuchet MS" w:hAnsi="Trebuchet MS"/>
                <w:sz w:val="22"/>
                <w:szCs w:val="22"/>
              </w:rPr>
              <w:t>bază</w:t>
            </w:r>
            <w:proofErr w:type="spellEnd"/>
            <w:r w:rsidRPr="003B2FD9">
              <w:rPr>
                <w:rFonts w:ascii="Trebuchet MS" w:hAnsi="Trebuchet MS"/>
                <w:sz w:val="22"/>
                <w:szCs w:val="22"/>
              </w:rPr>
              <w:t xml:space="preserve"> de sex, </w:t>
            </w:r>
            <w:proofErr w:type="spellStart"/>
            <w:r w:rsidRPr="003B2FD9">
              <w:rPr>
                <w:rFonts w:ascii="Trebuchet MS" w:hAnsi="Trebuchet MS"/>
                <w:sz w:val="22"/>
                <w:szCs w:val="22"/>
              </w:rPr>
              <w:t>origine</w:t>
            </w:r>
            <w:proofErr w:type="spellEnd"/>
            <w:r w:rsidRPr="003B2FD9">
              <w:rPr>
                <w:rFonts w:ascii="Trebuchet MS" w:hAnsi="Trebuchet MS"/>
                <w:sz w:val="22"/>
                <w:szCs w:val="22"/>
              </w:rPr>
              <w:t xml:space="preserve"> </w:t>
            </w:r>
            <w:proofErr w:type="spellStart"/>
            <w:r w:rsidRPr="003B2FD9">
              <w:rPr>
                <w:rFonts w:ascii="Trebuchet MS" w:hAnsi="Trebuchet MS"/>
                <w:sz w:val="22"/>
                <w:szCs w:val="22"/>
              </w:rPr>
              <w:t>rasială</w:t>
            </w:r>
            <w:proofErr w:type="spellEnd"/>
            <w:r w:rsidRPr="003B2FD9">
              <w:rPr>
                <w:rFonts w:ascii="Trebuchet MS" w:hAnsi="Trebuchet MS"/>
                <w:sz w:val="22"/>
                <w:szCs w:val="22"/>
              </w:rPr>
              <w:t xml:space="preserve"> </w:t>
            </w:r>
            <w:proofErr w:type="spellStart"/>
            <w:r w:rsidRPr="003B2FD9">
              <w:rPr>
                <w:rFonts w:ascii="Trebuchet MS" w:hAnsi="Trebuchet MS"/>
                <w:sz w:val="22"/>
                <w:szCs w:val="22"/>
              </w:rPr>
              <w:t>sau</w:t>
            </w:r>
            <w:proofErr w:type="spellEnd"/>
            <w:r w:rsidRPr="003B2FD9">
              <w:rPr>
                <w:rFonts w:ascii="Trebuchet MS" w:hAnsi="Trebuchet MS"/>
                <w:sz w:val="22"/>
                <w:szCs w:val="22"/>
              </w:rPr>
              <w:t xml:space="preserve"> </w:t>
            </w:r>
            <w:proofErr w:type="spellStart"/>
            <w:r w:rsidRPr="003B2FD9">
              <w:rPr>
                <w:rFonts w:ascii="Trebuchet MS" w:hAnsi="Trebuchet MS"/>
                <w:sz w:val="22"/>
                <w:szCs w:val="22"/>
              </w:rPr>
              <w:t>etnică</w:t>
            </w:r>
            <w:proofErr w:type="spellEnd"/>
            <w:r w:rsidRPr="003B2FD9">
              <w:rPr>
                <w:rFonts w:ascii="Trebuchet MS" w:hAnsi="Trebuchet MS"/>
                <w:sz w:val="22"/>
                <w:szCs w:val="22"/>
              </w:rPr>
              <w:t xml:space="preserve">, </w:t>
            </w:r>
            <w:proofErr w:type="spellStart"/>
            <w:r w:rsidRPr="003B2FD9">
              <w:rPr>
                <w:rFonts w:ascii="Trebuchet MS" w:hAnsi="Trebuchet MS"/>
                <w:sz w:val="22"/>
                <w:szCs w:val="22"/>
              </w:rPr>
              <w:t>religie</w:t>
            </w:r>
            <w:proofErr w:type="spellEnd"/>
            <w:r w:rsidRPr="003B2FD9">
              <w:rPr>
                <w:rFonts w:ascii="Trebuchet MS" w:hAnsi="Trebuchet MS"/>
                <w:sz w:val="22"/>
                <w:szCs w:val="22"/>
              </w:rPr>
              <w:t xml:space="preserve"> </w:t>
            </w:r>
            <w:proofErr w:type="spellStart"/>
            <w:r w:rsidRPr="003B2FD9">
              <w:rPr>
                <w:rFonts w:ascii="Trebuchet MS" w:hAnsi="Trebuchet MS"/>
                <w:sz w:val="22"/>
                <w:szCs w:val="22"/>
              </w:rPr>
              <w:t>sau</w:t>
            </w:r>
            <w:proofErr w:type="spellEnd"/>
            <w:r w:rsidRPr="003B2FD9">
              <w:rPr>
                <w:rFonts w:ascii="Trebuchet MS" w:hAnsi="Trebuchet MS"/>
                <w:sz w:val="22"/>
                <w:szCs w:val="22"/>
              </w:rPr>
              <w:t xml:space="preserve"> </w:t>
            </w:r>
            <w:proofErr w:type="spellStart"/>
            <w:r w:rsidRPr="003B2FD9">
              <w:rPr>
                <w:rFonts w:ascii="Trebuchet MS" w:hAnsi="Trebuchet MS"/>
                <w:sz w:val="22"/>
                <w:szCs w:val="22"/>
              </w:rPr>
              <w:t>convingeri</w:t>
            </w:r>
            <w:proofErr w:type="spellEnd"/>
            <w:r w:rsidRPr="003B2FD9">
              <w:rPr>
                <w:rFonts w:ascii="Trebuchet MS" w:hAnsi="Trebuchet MS"/>
                <w:sz w:val="22"/>
                <w:szCs w:val="22"/>
              </w:rPr>
              <w:t xml:space="preserve">, </w:t>
            </w:r>
            <w:proofErr w:type="spellStart"/>
            <w:r w:rsidRPr="003B2FD9">
              <w:rPr>
                <w:rFonts w:ascii="Trebuchet MS" w:hAnsi="Trebuchet MS"/>
                <w:sz w:val="22"/>
                <w:szCs w:val="22"/>
              </w:rPr>
              <w:t>dizabilitate</w:t>
            </w:r>
            <w:proofErr w:type="spellEnd"/>
            <w:r w:rsidRPr="003B2FD9">
              <w:rPr>
                <w:rFonts w:ascii="Trebuchet MS" w:hAnsi="Trebuchet MS"/>
                <w:sz w:val="22"/>
                <w:szCs w:val="22"/>
              </w:rPr>
              <w:t xml:space="preserve">, </w:t>
            </w:r>
            <w:proofErr w:type="spellStart"/>
            <w:r w:rsidRPr="003B2FD9">
              <w:rPr>
                <w:rFonts w:ascii="Trebuchet MS" w:hAnsi="Trebuchet MS"/>
                <w:sz w:val="22"/>
                <w:szCs w:val="22"/>
              </w:rPr>
              <w:t>vârstă</w:t>
            </w:r>
            <w:proofErr w:type="spellEnd"/>
            <w:r w:rsidRPr="003B2FD9">
              <w:rPr>
                <w:rFonts w:ascii="Trebuchet MS" w:hAnsi="Trebuchet MS"/>
                <w:sz w:val="22"/>
                <w:szCs w:val="22"/>
              </w:rPr>
              <w:t xml:space="preserve"> </w:t>
            </w:r>
            <w:proofErr w:type="spellStart"/>
            <w:r w:rsidRPr="003B2FD9">
              <w:rPr>
                <w:rFonts w:ascii="Trebuchet MS" w:hAnsi="Trebuchet MS"/>
                <w:sz w:val="22"/>
                <w:szCs w:val="22"/>
              </w:rPr>
              <w:t>sau</w:t>
            </w:r>
            <w:proofErr w:type="spellEnd"/>
            <w:r w:rsidRPr="003B2FD9">
              <w:rPr>
                <w:rFonts w:ascii="Trebuchet MS" w:hAnsi="Trebuchet MS"/>
                <w:sz w:val="22"/>
                <w:szCs w:val="22"/>
              </w:rPr>
              <w:t xml:space="preserve"> </w:t>
            </w:r>
            <w:proofErr w:type="spellStart"/>
            <w:r w:rsidRPr="003B2FD9">
              <w:rPr>
                <w:rFonts w:ascii="Trebuchet MS" w:hAnsi="Trebuchet MS"/>
                <w:sz w:val="22"/>
                <w:szCs w:val="22"/>
              </w:rPr>
              <w:t>orientare</w:t>
            </w:r>
            <w:proofErr w:type="spellEnd"/>
            <w:r w:rsidRPr="003B2FD9">
              <w:rPr>
                <w:rFonts w:ascii="Trebuchet MS" w:hAnsi="Trebuchet MS"/>
                <w:sz w:val="22"/>
                <w:szCs w:val="22"/>
              </w:rPr>
              <w:t xml:space="preserve"> </w:t>
            </w:r>
            <w:proofErr w:type="spellStart"/>
            <w:r w:rsidRPr="003B2FD9">
              <w:rPr>
                <w:rFonts w:ascii="Trebuchet MS" w:hAnsi="Trebuchet MS"/>
                <w:sz w:val="22"/>
                <w:szCs w:val="22"/>
              </w:rPr>
              <w:t>sexuală</w:t>
            </w:r>
            <w:proofErr w:type="spellEnd"/>
            <w:r w:rsidRPr="003B2FD9">
              <w:rPr>
                <w:rFonts w:ascii="Trebuchet MS" w:hAnsi="Trebuchet MS"/>
                <w:sz w:val="22"/>
                <w:szCs w:val="22"/>
              </w:rPr>
              <w:t xml:space="preserve">), </w:t>
            </w:r>
            <w:proofErr w:type="spellStart"/>
            <w:r w:rsidRPr="003B2FD9">
              <w:rPr>
                <w:rFonts w:ascii="Trebuchet MS" w:hAnsi="Trebuchet MS"/>
                <w:sz w:val="22"/>
                <w:szCs w:val="22"/>
              </w:rPr>
              <w:t>accesibilitatea</w:t>
            </w:r>
            <w:proofErr w:type="spellEnd"/>
            <w:r w:rsidRPr="003B2FD9">
              <w:rPr>
                <w:rFonts w:ascii="Trebuchet MS" w:hAnsi="Trebuchet MS"/>
                <w:sz w:val="22"/>
                <w:szCs w:val="22"/>
              </w:rPr>
              <w:t xml:space="preserve"> </w:t>
            </w:r>
            <w:proofErr w:type="spellStart"/>
            <w:r w:rsidRPr="003B2FD9">
              <w:rPr>
                <w:rFonts w:ascii="Trebuchet MS" w:hAnsi="Trebuchet MS"/>
                <w:sz w:val="22"/>
                <w:szCs w:val="22"/>
              </w:rPr>
              <w:t>și</w:t>
            </w:r>
            <w:proofErr w:type="spellEnd"/>
            <w:r w:rsidRPr="003B2FD9">
              <w:rPr>
                <w:rFonts w:ascii="Trebuchet MS" w:hAnsi="Trebuchet MS"/>
                <w:sz w:val="22"/>
                <w:szCs w:val="22"/>
              </w:rPr>
              <w:t xml:space="preserve"> </w:t>
            </w:r>
            <w:proofErr w:type="spellStart"/>
            <w:r w:rsidRPr="003B2FD9">
              <w:rPr>
                <w:rFonts w:ascii="Trebuchet MS" w:hAnsi="Trebuchet MS"/>
                <w:sz w:val="22"/>
                <w:szCs w:val="22"/>
              </w:rPr>
              <w:t>dezvoltarea</w:t>
            </w:r>
            <w:proofErr w:type="spellEnd"/>
            <w:r w:rsidRPr="003B2FD9">
              <w:rPr>
                <w:rFonts w:ascii="Trebuchet MS" w:hAnsi="Trebuchet MS"/>
                <w:sz w:val="22"/>
                <w:szCs w:val="22"/>
              </w:rPr>
              <w:t xml:space="preserve"> </w:t>
            </w:r>
            <w:proofErr w:type="spellStart"/>
            <w:r w:rsidRPr="003B2FD9">
              <w:rPr>
                <w:rFonts w:ascii="Trebuchet MS" w:hAnsi="Trebuchet MS"/>
                <w:sz w:val="22"/>
                <w:szCs w:val="22"/>
              </w:rPr>
              <w:t>durabilă</w:t>
            </w:r>
            <w:proofErr w:type="spellEnd"/>
            <w:r w:rsidRPr="003B2FD9">
              <w:rPr>
                <w:rFonts w:ascii="Trebuchet MS" w:hAnsi="Trebuchet MS"/>
                <w:sz w:val="22"/>
                <w:szCs w:val="22"/>
              </w:rPr>
              <w:t>.</w:t>
            </w:r>
          </w:p>
          <w:bookmarkEnd w:id="89"/>
          <w:p w14:paraId="4D5801F3" w14:textId="77777777" w:rsidR="003B2FD9" w:rsidRPr="003B2FD9" w:rsidRDefault="003B2FD9" w:rsidP="005A0C82">
            <w:pPr>
              <w:pStyle w:val="Default"/>
              <w:spacing w:line="360" w:lineRule="auto"/>
              <w:jc w:val="both"/>
              <w:rPr>
                <w:rFonts w:ascii="Trebuchet MS" w:hAnsi="Trebuchet MS"/>
                <w:sz w:val="22"/>
                <w:szCs w:val="22"/>
              </w:rPr>
            </w:pPr>
          </w:p>
          <w:p w14:paraId="62B5C7FA" w14:textId="77777777" w:rsidR="005A0C82" w:rsidRDefault="005A0C82" w:rsidP="005A0C82">
            <w:pPr>
              <w:pStyle w:val="Default"/>
              <w:spacing w:line="360" w:lineRule="auto"/>
              <w:jc w:val="both"/>
              <w:rPr>
                <w:rFonts w:ascii="Trebuchet MS" w:hAnsi="Trebuchet MS"/>
                <w:iCs/>
                <w:sz w:val="22"/>
                <w:szCs w:val="22"/>
              </w:rPr>
            </w:pPr>
            <w:bookmarkStart w:id="90" w:name="_Hlk140506160"/>
            <w:r w:rsidRPr="001C6AAE">
              <w:rPr>
                <w:rFonts w:ascii="Trebuchet MS" w:hAnsi="Trebuchet MS"/>
                <w:iCs/>
                <w:sz w:val="22"/>
                <w:szCs w:val="22"/>
              </w:rPr>
              <w:t xml:space="preserve">l) </w:t>
            </w:r>
            <w:proofErr w:type="spellStart"/>
            <w:r w:rsidRPr="001C6AAE">
              <w:rPr>
                <w:rFonts w:ascii="Trebuchet MS" w:hAnsi="Trebuchet MS"/>
                <w:iCs/>
                <w:sz w:val="22"/>
                <w:szCs w:val="22"/>
              </w:rPr>
              <w:t>Proiectul</w:t>
            </w:r>
            <w:proofErr w:type="spellEnd"/>
            <w:r w:rsidRPr="001C6AAE">
              <w:rPr>
                <w:rFonts w:ascii="Trebuchet MS" w:hAnsi="Trebuchet MS"/>
                <w:iCs/>
                <w:sz w:val="22"/>
                <w:szCs w:val="22"/>
              </w:rPr>
              <w:t xml:space="preserve"> </w:t>
            </w:r>
            <w:proofErr w:type="spellStart"/>
            <w:r w:rsidRPr="001C6AAE">
              <w:rPr>
                <w:rFonts w:ascii="Trebuchet MS" w:hAnsi="Trebuchet MS"/>
                <w:iCs/>
                <w:sz w:val="22"/>
                <w:szCs w:val="22"/>
              </w:rPr>
              <w:t>propus</w:t>
            </w:r>
            <w:proofErr w:type="spellEnd"/>
            <w:r w:rsidRPr="001C6AAE">
              <w:rPr>
                <w:rFonts w:ascii="Trebuchet MS" w:hAnsi="Trebuchet MS"/>
                <w:iCs/>
                <w:sz w:val="22"/>
                <w:szCs w:val="22"/>
              </w:rPr>
              <w:t xml:space="preserve"> </w:t>
            </w:r>
            <w:proofErr w:type="spellStart"/>
            <w:r w:rsidRPr="001C6AAE">
              <w:rPr>
                <w:rFonts w:ascii="Trebuchet MS" w:hAnsi="Trebuchet MS"/>
                <w:b/>
                <w:bCs/>
                <w:iCs/>
                <w:sz w:val="22"/>
                <w:szCs w:val="22"/>
              </w:rPr>
              <w:t>trebuie</w:t>
            </w:r>
            <w:proofErr w:type="spellEnd"/>
            <w:r w:rsidRPr="001C6AAE">
              <w:rPr>
                <w:rFonts w:ascii="Trebuchet MS" w:hAnsi="Trebuchet MS"/>
                <w:b/>
                <w:bCs/>
                <w:iCs/>
                <w:sz w:val="22"/>
                <w:szCs w:val="22"/>
              </w:rPr>
              <w:t xml:space="preserve"> </w:t>
            </w:r>
            <w:proofErr w:type="spellStart"/>
            <w:r w:rsidRPr="001C6AAE">
              <w:rPr>
                <w:rFonts w:ascii="Trebuchet MS" w:hAnsi="Trebuchet MS"/>
                <w:b/>
                <w:bCs/>
                <w:iCs/>
                <w:sz w:val="22"/>
                <w:szCs w:val="22"/>
              </w:rPr>
              <w:t>să</w:t>
            </w:r>
            <w:proofErr w:type="spellEnd"/>
            <w:r w:rsidRPr="001C6AAE">
              <w:rPr>
                <w:rFonts w:ascii="Trebuchet MS" w:hAnsi="Trebuchet MS"/>
                <w:b/>
                <w:bCs/>
                <w:iCs/>
                <w:sz w:val="22"/>
                <w:szCs w:val="22"/>
              </w:rPr>
              <w:t xml:space="preserve"> </w:t>
            </w:r>
            <w:proofErr w:type="spellStart"/>
            <w:r w:rsidRPr="001C6AAE">
              <w:rPr>
                <w:rFonts w:ascii="Trebuchet MS" w:hAnsi="Trebuchet MS"/>
                <w:b/>
                <w:bCs/>
                <w:iCs/>
                <w:sz w:val="22"/>
                <w:szCs w:val="22"/>
              </w:rPr>
              <w:t>asigure</w:t>
            </w:r>
            <w:proofErr w:type="spellEnd"/>
            <w:r w:rsidRPr="001C6AAE">
              <w:rPr>
                <w:rFonts w:ascii="Trebuchet MS" w:hAnsi="Trebuchet MS"/>
                <w:b/>
                <w:bCs/>
                <w:iCs/>
                <w:sz w:val="22"/>
                <w:szCs w:val="22"/>
              </w:rPr>
              <w:t xml:space="preserve"> </w:t>
            </w:r>
            <w:proofErr w:type="spellStart"/>
            <w:r w:rsidRPr="001C6AAE">
              <w:rPr>
                <w:rFonts w:ascii="Trebuchet MS" w:hAnsi="Trebuchet MS"/>
                <w:b/>
                <w:bCs/>
                <w:iCs/>
                <w:sz w:val="22"/>
                <w:szCs w:val="22"/>
              </w:rPr>
              <w:t>respectarea</w:t>
            </w:r>
            <w:proofErr w:type="spellEnd"/>
            <w:r w:rsidRPr="001C6AAE">
              <w:rPr>
                <w:rFonts w:ascii="Trebuchet MS" w:hAnsi="Trebuchet MS"/>
                <w:b/>
                <w:bCs/>
                <w:iCs/>
                <w:sz w:val="22"/>
                <w:szCs w:val="22"/>
              </w:rPr>
              <w:t xml:space="preserve"> </w:t>
            </w:r>
            <w:proofErr w:type="spellStart"/>
            <w:r w:rsidRPr="001C6AAE">
              <w:rPr>
                <w:rFonts w:ascii="Trebuchet MS" w:hAnsi="Trebuchet MS"/>
                <w:b/>
                <w:bCs/>
                <w:iCs/>
                <w:sz w:val="22"/>
                <w:szCs w:val="22"/>
              </w:rPr>
              <w:t>și</w:t>
            </w:r>
            <w:proofErr w:type="spellEnd"/>
            <w:r w:rsidRPr="001C6AAE">
              <w:rPr>
                <w:rFonts w:ascii="Trebuchet MS" w:hAnsi="Trebuchet MS"/>
                <w:b/>
                <w:bCs/>
                <w:iCs/>
                <w:sz w:val="22"/>
                <w:szCs w:val="22"/>
              </w:rPr>
              <w:t xml:space="preserve"> </w:t>
            </w:r>
            <w:proofErr w:type="spellStart"/>
            <w:r w:rsidRPr="001C6AAE">
              <w:rPr>
                <w:rFonts w:ascii="Trebuchet MS" w:hAnsi="Trebuchet MS"/>
                <w:b/>
                <w:bCs/>
                <w:iCs/>
                <w:sz w:val="22"/>
                <w:szCs w:val="22"/>
              </w:rPr>
              <w:t>conformitatea</w:t>
            </w:r>
            <w:proofErr w:type="spellEnd"/>
            <w:r w:rsidRPr="001C6AAE">
              <w:rPr>
                <w:rFonts w:ascii="Trebuchet MS" w:hAnsi="Trebuchet MS"/>
                <w:b/>
                <w:bCs/>
                <w:iCs/>
                <w:sz w:val="22"/>
                <w:szCs w:val="22"/>
              </w:rPr>
              <w:t xml:space="preserve"> cu </w:t>
            </w:r>
            <w:proofErr w:type="spellStart"/>
            <w:r w:rsidRPr="001C6AAE">
              <w:rPr>
                <w:rFonts w:ascii="Trebuchet MS" w:hAnsi="Trebuchet MS"/>
                <w:b/>
                <w:bCs/>
                <w:iCs/>
                <w:sz w:val="22"/>
                <w:szCs w:val="22"/>
              </w:rPr>
              <w:t>principiul</w:t>
            </w:r>
            <w:proofErr w:type="spellEnd"/>
            <w:r w:rsidRPr="001C6AAE">
              <w:rPr>
                <w:rFonts w:ascii="Trebuchet MS" w:hAnsi="Trebuchet MS"/>
                <w:b/>
                <w:bCs/>
                <w:iCs/>
                <w:sz w:val="22"/>
                <w:szCs w:val="22"/>
              </w:rPr>
              <w:t xml:space="preserve"> </w:t>
            </w:r>
            <w:proofErr w:type="gramStart"/>
            <w:r w:rsidRPr="001C6AAE">
              <w:rPr>
                <w:rFonts w:ascii="Trebuchet MS" w:hAnsi="Trebuchet MS"/>
                <w:b/>
                <w:bCs/>
                <w:iCs/>
                <w:sz w:val="22"/>
                <w:szCs w:val="22"/>
              </w:rPr>
              <w:t>de ”a</w:t>
            </w:r>
            <w:proofErr w:type="gramEnd"/>
            <w:r w:rsidRPr="001C6AAE">
              <w:rPr>
                <w:rFonts w:ascii="Trebuchet MS" w:hAnsi="Trebuchet MS"/>
                <w:b/>
                <w:bCs/>
                <w:iCs/>
                <w:sz w:val="22"/>
                <w:szCs w:val="22"/>
              </w:rPr>
              <w:t xml:space="preserve"> </w:t>
            </w:r>
            <w:proofErr w:type="spellStart"/>
            <w:r w:rsidRPr="001C6AAE">
              <w:rPr>
                <w:rFonts w:ascii="Trebuchet MS" w:hAnsi="Trebuchet MS"/>
                <w:b/>
                <w:bCs/>
                <w:iCs/>
                <w:sz w:val="22"/>
                <w:szCs w:val="22"/>
              </w:rPr>
              <w:t>nu</w:t>
            </w:r>
            <w:proofErr w:type="spellEnd"/>
            <w:r w:rsidRPr="001C6AAE">
              <w:rPr>
                <w:rFonts w:ascii="Trebuchet MS" w:hAnsi="Trebuchet MS"/>
                <w:b/>
                <w:bCs/>
                <w:iCs/>
                <w:sz w:val="22"/>
                <w:szCs w:val="22"/>
              </w:rPr>
              <w:t xml:space="preserve"> </w:t>
            </w:r>
            <w:proofErr w:type="spellStart"/>
            <w:r w:rsidRPr="001C6AAE">
              <w:rPr>
                <w:rFonts w:ascii="Trebuchet MS" w:hAnsi="Trebuchet MS"/>
                <w:b/>
                <w:bCs/>
                <w:iCs/>
                <w:sz w:val="22"/>
                <w:szCs w:val="22"/>
              </w:rPr>
              <w:t>prejudicia</w:t>
            </w:r>
            <w:proofErr w:type="spellEnd"/>
            <w:r w:rsidRPr="001C6AAE">
              <w:rPr>
                <w:rFonts w:ascii="Trebuchet MS" w:hAnsi="Trebuchet MS"/>
                <w:b/>
                <w:bCs/>
                <w:iCs/>
                <w:sz w:val="22"/>
                <w:szCs w:val="22"/>
              </w:rPr>
              <w:t xml:space="preserve"> </w:t>
            </w:r>
            <w:proofErr w:type="spellStart"/>
            <w:r w:rsidRPr="001C6AAE">
              <w:rPr>
                <w:rFonts w:ascii="Trebuchet MS" w:hAnsi="Trebuchet MS"/>
                <w:b/>
                <w:bCs/>
                <w:iCs/>
                <w:sz w:val="22"/>
                <w:szCs w:val="22"/>
              </w:rPr>
              <w:t>în</w:t>
            </w:r>
            <w:proofErr w:type="spellEnd"/>
            <w:r w:rsidRPr="001C6AAE">
              <w:rPr>
                <w:rFonts w:ascii="Trebuchet MS" w:hAnsi="Trebuchet MS"/>
                <w:b/>
                <w:bCs/>
                <w:iCs/>
                <w:sz w:val="22"/>
                <w:szCs w:val="22"/>
              </w:rPr>
              <w:t xml:space="preserve"> mod </w:t>
            </w:r>
            <w:proofErr w:type="spellStart"/>
            <w:r w:rsidRPr="001C6AAE">
              <w:rPr>
                <w:rFonts w:ascii="Trebuchet MS" w:hAnsi="Trebuchet MS"/>
                <w:b/>
                <w:bCs/>
                <w:iCs/>
                <w:sz w:val="22"/>
                <w:szCs w:val="22"/>
              </w:rPr>
              <w:t>semnificativ</w:t>
            </w:r>
            <w:proofErr w:type="spellEnd"/>
            <w:r w:rsidRPr="001C6AAE">
              <w:rPr>
                <w:rFonts w:ascii="Trebuchet MS" w:hAnsi="Trebuchet MS"/>
                <w:b/>
                <w:bCs/>
                <w:iCs/>
                <w:sz w:val="22"/>
                <w:szCs w:val="22"/>
              </w:rPr>
              <w:t>”</w:t>
            </w:r>
            <w:r w:rsidRPr="001C6AAE">
              <w:rPr>
                <w:rFonts w:ascii="Trebuchet MS" w:hAnsi="Trebuchet MS"/>
                <w:iCs/>
                <w:sz w:val="22"/>
                <w:szCs w:val="22"/>
              </w:rPr>
              <w:t xml:space="preserve"> (”do no significant harm” - DNSH).</w:t>
            </w:r>
          </w:p>
          <w:bookmarkEnd w:id="90"/>
          <w:p w14:paraId="3D077787" w14:textId="77777777" w:rsidR="003B2FD9" w:rsidRPr="001C6AAE" w:rsidRDefault="003B2FD9" w:rsidP="005A0C82">
            <w:pPr>
              <w:pStyle w:val="Default"/>
              <w:spacing w:line="360" w:lineRule="auto"/>
              <w:jc w:val="both"/>
              <w:rPr>
                <w:rFonts w:ascii="Trebuchet MS" w:hAnsi="Trebuchet MS"/>
                <w:iCs/>
                <w:sz w:val="22"/>
                <w:szCs w:val="22"/>
              </w:rPr>
            </w:pPr>
          </w:p>
          <w:p w14:paraId="60010FCD" w14:textId="72C5B8BB" w:rsidR="005A0C82" w:rsidRDefault="005A0C82" w:rsidP="005A0C82">
            <w:pPr>
              <w:spacing w:before="120" w:after="120" w:line="360" w:lineRule="auto"/>
              <w:jc w:val="both"/>
              <w:rPr>
                <w:rFonts w:ascii="Trebuchet MS" w:hAnsi="Trebuchet MS"/>
                <w:iCs/>
              </w:rPr>
            </w:pPr>
            <w:bookmarkStart w:id="91" w:name="_Hlk140506194"/>
            <w:r w:rsidRPr="001C6AAE">
              <w:rPr>
                <w:rFonts w:ascii="Trebuchet MS" w:hAnsi="Trebuchet MS"/>
                <w:iCs/>
              </w:rPr>
              <w:t xml:space="preserve">m) Proiectul propus </w:t>
            </w:r>
            <w:r w:rsidRPr="001C6AAE">
              <w:rPr>
                <w:rFonts w:ascii="Trebuchet MS" w:hAnsi="Trebuchet MS"/>
                <w:b/>
                <w:bCs/>
                <w:iCs/>
              </w:rPr>
              <w:t>trebuie să asigure imunizarea la schimbările climatice</w:t>
            </w:r>
            <w:r w:rsidRPr="001C6AAE">
              <w:rPr>
                <w:rFonts w:ascii="Trebuchet MS" w:hAnsi="Trebuchet MS"/>
                <w:iCs/>
              </w:rPr>
              <w:t>, în cazul proiectelor care propun investiții în infrastructură care au o durată de viață preconizată de, cel puțin, cinci ani.</w:t>
            </w:r>
          </w:p>
          <w:bookmarkEnd w:id="91"/>
          <w:p w14:paraId="581F0D24" w14:textId="1F085956" w:rsidR="00D31633" w:rsidRPr="00E22711" w:rsidRDefault="00D11C78" w:rsidP="00E22711">
            <w:pPr>
              <w:spacing w:before="120" w:after="120" w:line="360" w:lineRule="auto"/>
              <w:jc w:val="both"/>
              <w:rPr>
                <w:rFonts w:ascii="Trebuchet MS" w:hAnsi="Trebuchet MS"/>
                <w:iCs/>
              </w:rPr>
            </w:pPr>
            <w:r w:rsidRPr="0078489C">
              <w:rPr>
                <w:rFonts w:ascii="Trebuchet MS" w:hAnsi="Trebuchet MS"/>
                <w:b/>
                <w:bCs/>
              </w:rPr>
              <w:t>Neîndeplinirea unuia dintre criteriile de mai sus conduce la declararea proiectului ca neeligibil.</w:t>
            </w:r>
          </w:p>
        </w:tc>
      </w:tr>
    </w:tbl>
    <w:p w14:paraId="45970A54" w14:textId="77777777" w:rsidR="006563B9" w:rsidRDefault="006563B9" w:rsidP="006563B9"/>
    <w:p w14:paraId="00BA91C7" w14:textId="030ADF78" w:rsidR="006563B9" w:rsidRPr="009E3DDC" w:rsidRDefault="009E3DDC" w:rsidP="009E3DDC">
      <w:pPr>
        <w:pStyle w:val="Heading3"/>
        <w:spacing w:line="360" w:lineRule="auto"/>
        <w:jc w:val="both"/>
        <w:rPr>
          <w:rFonts w:ascii="Trebuchet MS" w:hAnsi="Trebuchet MS"/>
          <w:sz w:val="22"/>
          <w:szCs w:val="22"/>
        </w:rPr>
      </w:pPr>
      <w:bookmarkStart w:id="92" w:name="_Toc143502446"/>
      <w:r w:rsidRPr="00932165">
        <w:rPr>
          <w:rFonts w:ascii="Trebuchet MS" w:hAnsi="Trebuchet MS"/>
          <w:sz w:val="22"/>
          <w:szCs w:val="22"/>
        </w:rPr>
        <w:t>5.2.2. Activități eligibile</w:t>
      </w:r>
      <w:bookmarkEnd w:id="92"/>
      <w:r w:rsidRPr="00932165">
        <w:rPr>
          <w:rFonts w:ascii="Trebuchet MS" w:hAnsi="Trebuchet MS"/>
          <w:sz w:val="22"/>
          <w:szCs w:val="22"/>
        </w:rPr>
        <w:t xml:space="preserve"> </w:t>
      </w:r>
    </w:p>
    <w:tbl>
      <w:tblPr>
        <w:tblStyle w:val="TableGrid"/>
        <w:tblW w:w="9781" w:type="dxa"/>
        <w:tblInd w:w="-5" w:type="dxa"/>
        <w:tblLook w:val="04A0" w:firstRow="1" w:lastRow="0" w:firstColumn="1" w:lastColumn="0" w:noHBand="0" w:noVBand="1"/>
      </w:tblPr>
      <w:tblGrid>
        <w:gridCol w:w="9781"/>
      </w:tblGrid>
      <w:tr w:rsidR="00060DD1" w14:paraId="479CEB28" w14:textId="77777777" w:rsidTr="007C028F">
        <w:trPr>
          <w:trHeight w:val="1825"/>
        </w:trPr>
        <w:tc>
          <w:tcPr>
            <w:tcW w:w="9781" w:type="dxa"/>
          </w:tcPr>
          <w:p w14:paraId="69AB87E1" w14:textId="77777777" w:rsidR="00162D3C" w:rsidRPr="00162D3C" w:rsidRDefault="00162D3C" w:rsidP="00162D3C">
            <w:pPr>
              <w:spacing w:after="120" w:line="360" w:lineRule="auto"/>
              <w:jc w:val="both"/>
              <w:rPr>
                <w:rFonts w:ascii="Trebuchet MS" w:hAnsi="Trebuchet MS"/>
              </w:rPr>
            </w:pPr>
            <w:r w:rsidRPr="00162D3C">
              <w:rPr>
                <w:rFonts w:ascii="Trebuchet MS" w:hAnsi="Trebuchet MS"/>
              </w:rPr>
              <w:t>Activitățile eligibile ce vor conduce la îmbunătățirea capacităților tehnice, industriale și organizaționale pentru dezvoltarea de produse și servicii sunt:</w:t>
            </w:r>
          </w:p>
          <w:p w14:paraId="7488B766" w14:textId="77777777" w:rsidR="00162D3C" w:rsidRPr="00162D3C" w:rsidRDefault="00162D3C" w:rsidP="00162D3C">
            <w:pPr>
              <w:spacing w:after="120" w:line="360" w:lineRule="auto"/>
              <w:jc w:val="both"/>
              <w:rPr>
                <w:rFonts w:ascii="Trebuchet MS" w:hAnsi="Trebuchet MS"/>
              </w:rPr>
            </w:pPr>
            <w:r w:rsidRPr="00162D3C">
              <w:rPr>
                <w:rFonts w:ascii="Trebuchet MS" w:hAnsi="Trebuchet MS"/>
              </w:rPr>
              <w:t>•</w:t>
            </w:r>
            <w:r w:rsidRPr="00162D3C">
              <w:rPr>
                <w:rFonts w:ascii="Trebuchet MS" w:hAnsi="Trebuchet MS"/>
              </w:rPr>
              <w:tab/>
              <w:t>activități specifice updatării tehnologice;</w:t>
            </w:r>
          </w:p>
          <w:p w14:paraId="3BF0BD24" w14:textId="77777777" w:rsidR="00162D3C" w:rsidRPr="00162D3C" w:rsidRDefault="00162D3C" w:rsidP="00162D3C">
            <w:pPr>
              <w:spacing w:after="120" w:line="360" w:lineRule="auto"/>
              <w:jc w:val="both"/>
              <w:rPr>
                <w:rFonts w:ascii="Trebuchet MS" w:hAnsi="Trebuchet MS"/>
              </w:rPr>
            </w:pPr>
            <w:r w:rsidRPr="00162D3C">
              <w:rPr>
                <w:rFonts w:ascii="Trebuchet MS" w:hAnsi="Trebuchet MS"/>
              </w:rPr>
              <w:t>•</w:t>
            </w:r>
            <w:r w:rsidRPr="00162D3C">
              <w:rPr>
                <w:rFonts w:ascii="Trebuchet MS" w:hAnsi="Trebuchet MS"/>
              </w:rPr>
              <w:tab/>
              <w:t>activități specifice economiei circulare (ex. revalorificarea materiilor prime, materialelor și produselor, valorificarea deșeurilor și produselor secundare proprii prin simbioză industrială, etc);</w:t>
            </w:r>
          </w:p>
          <w:p w14:paraId="1D94D5F0" w14:textId="77777777" w:rsidR="00162D3C" w:rsidRPr="00162D3C" w:rsidRDefault="00162D3C" w:rsidP="00162D3C">
            <w:pPr>
              <w:spacing w:after="120" w:line="360" w:lineRule="auto"/>
              <w:jc w:val="both"/>
              <w:rPr>
                <w:rFonts w:ascii="Trebuchet MS" w:hAnsi="Trebuchet MS"/>
              </w:rPr>
            </w:pPr>
            <w:r w:rsidRPr="00162D3C">
              <w:rPr>
                <w:rFonts w:ascii="Trebuchet MS" w:hAnsi="Trebuchet MS"/>
              </w:rPr>
              <w:t>•</w:t>
            </w:r>
            <w:r w:rsidRPr="00162D3C">
              <w:rPr>
                <w:rFonts w:ascii="Trebuchet MS" w:hAnsi="Trebuchet MS"/>
              </w:rPr>
              <w:tab/>
              <w:t xml:space="preserve">activități specifice internaționalizării (ex. acces la servicii de intrare pe piețe internaționale/Piața Unică pentru identificare de oportunități de afaceri, parteneri și furnizare de asistență specializată pentru norme și reglementări, participarea la târguri şi expoziţii </w:t>
            </w:r>
            <w:r w:rsidRPr="00162D3C">
              <w:rPr>
                <w:rFonts w:ascii="Trebuchet MS" w:hAnsi="Trebuchet MS"/>
              </w:rPr>
              <w:lastRenderedPageBreak/>
              <w:t>internaţionale, investiţii în adaptarea proceselor tehnologice de producţie la sistemele de certificare şi standardizare specifice pieţelor de export, etc.);</w:t>
            </w:r>
          </w:p>
          <w:p w14:paraId="71E01314" w14:textId="77777777" w:rsidR="00162D3C" w:rsidRPr="00162D3C" w:rsidRDefault="00162D3C" w:rsidP="00162D3C">
            <w:pPr>
              <w:spacing w:after="120" w:line="360" w:lineRule="auto"/>
              <w:jc w:val="both"/>
              <w:rPr>
                <w:rFonts w:ascii="Trebuchet MS" w:hAnsi="Trebuchet MS"/>
              </w:rPr>
            </w:pPr>
            <w:r w:rsidRPr="00162D3C">
              <w:rPr>
                <w:rFonts w:ascii="Trebuchet MS" w:hAnsi="Trebuchet MS"/>
              </w:rPr>
              <w:t>•</w:t>
            </w:r>
            <w:r w:rsidRPr="00162D3C">
              <w:rPr>
                <w:rFonts w:ascii="Trebuchet MS" w:hAnsi="Trebuchet MS"/>
              </w:rPr>
              <w:tab/>
              <w:t>activități specifice certificării și omologării proceselor și produselor/ serviciilor (inclusi metodologii și proceduri de management și producție);</w:t>
            </w:r>
          </w:p>
          <w:p w14:paraId="3C48DDA0" w14:textId="77777777" w:rsidR="00162D3C" w:rsidRPr="00162D3C" w:rsidRDefault="00162D3C" w:rsidP="00162D3C">
            <w:pPr>
              <w:spacing w:after="120" w:line="360" w:lineRule="auto"/>
              <w:jc w:val="both"/>
              <w:rPr>
                <w:rFonts w:ascii="Trebuchet MS" w:hAnsi="Trebuchet MS"/>
              </w:rPr>
            </w:pPr>
            <w:r w:rsidRPr="00162D3C">
              <w:rPr>
                <w:rFonts w:ascii="Trebuchet MS" w:hAnsi="Trebuchet MS"/>
              </w:rPr>
              <w:t>•</w:t>
            </w:r>
            <w:r w:rsidRPr="00162D3C">
              <w:rPr>
                <w:rFonts w:ascii="Trebuchet MS" w:hAnsi="Trebuchet MS"/>
              </w:rPr>
              <w:tab/>
              <w:t>activități de digitalizare a microîntreprinderilor și întreprinderilor mici, drept activități conexe, ca parte a unui proiect integrat.</w:t>
            </w:r>
          </w:p>
          <w:p w14:paraId="2E4C7E7A" w14:textId="526B2A9A" w:rsidR="00D661A1" w:rsidRPr="00162D3C" w:rsidRDefault="00162D3C" w:rsidP="00162D3C">
            <w:pPr>
              <w:spacing w:after="120" w:line="360" w:lineRule="auto"/>
              <w:jc w:val="both"/>
              <w:rPr>
                <w:rFonts w:ascii="Trebuchet MS" w:hAnsi="Trebuchet MS"/>
              </w:rPr>
            </w:pPr>
            <w:r w:rsidRPr="00162D3C">
              <w:rPr>
                <w:rFonts w:ascii="Trebuchet MS" w:hAnsi="Trebuchet MS"/>
              </w:rPr>
              <w:t>Toate aceste activități vor fi finanțate prin investiții în active corporale (includerea în proiect este obligatorie) și necorporale.</w:t>
            </w:r>
          </w:p>
        </w:tc>
      </w:tr>
    </w:tbl>
    <w:p w14:paraId="4DB453A9" w14:textId="5813C048" w:rsidR="0061751F" w:rsidRPr="009F041F" w:rsidRDefault="0061751F" w:rsidP="00932165">
      <w:pPr>
        <w:pStyle w:val="Heading3"/>
      </w:pPr>
      <w:r w:rsidRPr="009F041F">
        <w:lastRenderedPageBreak/>
        <w:t xml:space="preserve"> </w:t>
      </w:r>
      <w:r w:rsidRPr="009F041F">
        <w:tab/>
      </w:r>
    </w:p>
    <w:p w14:paraId="744134AE" w14:textId="015853D5" w:rsidR="0061751F" w:rsidRPr="009F041F" w:rsidRDefault="00334250" w:rsidP="00932165">
      <w:pPr>
        <w:pStyle w:val="Heading3"/>
      </w:pPr>
      <w:bookmarkStart w:id="93" w:name="_Toc143502447"/>
      <w:r>
        <w:t xml:space="preserve">5.2.3. </w:t>
      </w:r>
      <w:r w:rsidR="001D7438" w:rsidRPr="009F041F">
        <w:t>Activitatea de bază</w:t>
      </w:r>
      <w:bookmarkEnd w:id="93"/>
      <w:r w:rsidR="0061751F" w:rsidRPr="009F041F">
        <w:t xml:space="preserve">  </w:t>
      </w:r>
      <w:r w:rsidR="0061751F" w:rsidRPr="009F041F">
        <w:tab/>
      </w:r>
    </w:p>
    <w:tbl>
      <w:tblPr>
        <w:tblStyle w:val="TableGrid"/>
        <w:tblW w:w="0" w:type="auto"/>
        <w:tblLook w:val="04A0" w:firstRow="1" w:lastRow="0" w:firstColumn="1" w:lastColumn="0" w:noHBand="0" w:noVBand="1"/>
      </w:tblPr>
      <w:tblGrid>
        <w:gridCol w:w="9913"/>
      </w:tblGrid>
      <w:tr w:rsidR="00060DD1" w14:paraId="1C0CBE97" w14:textId="77777777" w:rsidTr="00932165">
        <w:tc>
          <w:tcPr>
            <w:tcW w:w="9918" w:type="dxa"/>
          </w:tcPr>
          <w:p w14:paraId="1FD23216" w14:textId="77777777" w:rsidR="008E2080" w:rsidRPr="008E2080" w:rsidRDefault="008E2080" w:rsidP="008E2080">
            <w:pPr>
              <w:spacing w:line="360" w:lineRule="auto"/>
              <w:jc w:val="both"/>
              <w:rPr>
                <w:rFonts w:ascii="Trebuchet MS" w:hAnsi="Trebuchet MS"/>
              </w:rPr>
            </w:pPr>
            <w:r w:rsidRPr="008E2080">
              <w:rPr>
                <w:rFonts w:ascii="Trebuchet MS" w:hAnsi="Trebuchet MS"/>
              </w:rPr>
              <w:t>În cadrul prezentului apel de proiecte, activitatea de bază cuprinde investiții în active corporale și necorporale în vederea updatării tehnologice, ce vor conduce la îmbunătățirea capacităților tehnice, industriale și organizaționale pentru dezvoltarea de produse:</w:t>
            </w:r>
          </w:p>
          <w:p w14:paraId="5DD8347B" w14:textId="10DFAB56" w:rsidR="008E2080" w:rsidRPr="008E2080" w:rsidRDefault="008E2080" w:rsidP="008E2080">
            <w:pPr>
              <w:pStyle w:val="ListParagraph"/>
              <w:numPr>
                <w:ilvl w:val="0"/>
                <w:numId w:val="10"/>
              </w:numPr>
              <w:spacing w:line="360" w:lineRule="auto"/>
              <w:jc w:val="both"/>
              <w:rPr>
                <w:rFonts w:ascii="Trebuchet MS" w:hAnsi="Trebuchet MS"/>
              </w:rPr>
            </w:pPr>
            <w:r w:rsidRPr="008E2080">
              <w:rPr>
                <w:rFonts w:ascii="Trebuchet MS" w:hAnsi="Trebuchet MS"/>
              </w:rPr>
              <w:t>activități specifice updatării tehnologice;</w:t>
            </w:r>
          </w:p>
          <w:p w14:paraId="4A623F41" w14:textId="36D61708" w:rsidR="008E2080" w:rsidRPr="008E2080" w:rsidRDefault="008E2080" w:rsidP="008E2080">
            <w:pPr>
              <w:pStyle w:val="ListParagraph"/>
              <w:numPr>
                <w:ilvl w:val="0"/>
                <w:numId w:val="10"/>
              </w:numPr>
              <w:spacing w:line="360" w:lineRule="auto"/>
              <w:jc w:val="both"/>
              <w:rPr>
                <w:rFonts w:ascii="Trebuchet MS" w:hAnsi="Trebuchet MS"/>
              </w:rPr>
            </w:pPr>
            <w:r w:rsidRPr="008E2080">
              <w:rPr>
                <w:rFonts w:ascii="Trebuchet MS" w:hAnsi="Trebuchet MS"/>
              </w:rPr>
              <w:t xml:space="preserve">activități specifice economiei circulare; </w:t>
            </w:r>
          </w:p>
          <w:p w14:paraId="36218205" w14:textId="4AE55EA5" w:rsidR="008E2080" w:rsidRPr="008E2080" w:rsidRDefault="008E2080" w:rsidP="008E2080">
            <w:pPr>
              <w:pStyle w:val="ListParagraph"/>
              <w:numPr>
                <w:ilvl w:val="0"/>
                <w:numId w:val="10"/>
              </w:numPr>
              <w:spacing w:line="360" w:lineRule="auto"/>
              <w:jc w:val="both"/>
              <w:rPr>
                <w:rFonts w:ascii="Trebuchet MS" w:hAnsi="Trebuchet MS"/>
              </w:rPr>
            </w:pPr>
            <w:r w:rsidRPr="008E2080">
              <w:rPr>
                <w:rFonts w:ascii="Trebuchet MS" w:hAnsi="Trebuchet MS"/>
              </w:rPr>
              <w:t>activități specifice internaționalizării;</w:t>
            </w:r>
          </w:p>
          <w:p w14:paraId="3E85D8C0" w14:textId="52E93646" w:rsidR="008E2080" w:rsidRPr="008E2080" w:rsidRDefault="008E2080" w:rsidP="008E2080">
            <w:pPr>
              <w:pStyle w:val="ListParagraph"/>
              <w:numPr>
                <w:ilvl w:val="0"/>
                <w:numId w:val="10"/>
              </w:numPr>
              <w:spacing w:line="360" w:lineRule="auto"/>
              <w:jc w:val="both"/>
              <w:rPr>
                <w:rFonts w:ascii="Trebuchet MS" w:hAnsi="Trebuchet MS"/>
              </w:rPr>
            </w:pPr>
            <w:r w:rsidRPr="008E2080">
              <w:rPr>
                <w:rFonts w:ascii="Trebuchet MS" w:hAnsi="Trebuchet MS"/>
              </w:rPr>
              <w:t>activități specifice certificării și omologării proceselor și produselor/ serviciilor;</w:t>
            </w:r>
          </w:p>
          <w:p w14:paraId="736F9DFC" w14:textId="7C270AB2" w:rsidR="005D181E" w:rsidRPr="00932165" w:rsidRDefault="008E2080" w:rsidP="008E2080">
            <w:pPr>
              <w:pStyle w:val="ListParagraph"/>
              <w:numPr>
                <w:ilvl w:val="0"/>
                <w:numId w:val="10"/>
              </w:numPr>
              <w:spacing w:line="360" w:lineRule="auto"/>
              <w:jc w:val="both"/>
              <w:rPr>
                <w:rFonts w:ascii="Trebuchet MS" w:hAnsi="Trebuchet MS"/>
              </w:rPr>
            </w:pPr>
            <w:r w:rsidRPr="008E2080">
              <w:rPr>
                <w:rFonts w:ascii="Trebuchet MS" w:hAnsi="Trebuchet MS"/>
              </w:rPr>
              <w:t>comunicarea și vizibilitatea aferente proiectului.</w:t>
            </w:r>
          </w:p>
        </w:tc>
      </w:tr>
    </w:tbl>
    <w:p w14:paraId="28933CC8" w14:textId="77777777" w:rsidR="00060DD1" w:rsidRPr="00932165" w:rsidRDefault="00060DD1" w:rsidP="00932165"/>
    <w:p w14:paraId="75B45935" w14:textId="2EB4FE0E" w:rsidR="001D7438" w:rsidRPr="009F041F" w:rsidRDefault="00334250" w:rsidP="00932165">
      <w:pPr>
        <w:pStyle w:val="Heading3"/>
      </w:pPr>
      <w:bookmarkStart w:id="94" w:name="_Toc143502448"/>
      <w:r>
        <w:t xml:space="preserve">5.2.4. </w:t>
      </w:r>
      <w:r w:rsidR="001D7438" w:rsidRPr="009F041F">
        <w:t>Activități neeligibile</w:t>
      </w:r>
      <w:bookmarkEnd w:id="94"/>
      <w:r w:rsidR="001D7438" w:rsidRPr="009F041F">
        <w:t xml:space="preserve">  </w:t>
      </w:r>
      <w:r w:rsidR="001D7438" w:rsidRPr="009F041F">
        <w:tab/>
      </w:r>
    </w:p>
    <w:tbl>
      <w:tblPr>
        <w:tblStyle w:val="TableGrid"/>
        <w:tblW w:w="10060" w:type="dxa"/>
        <w:tblLook w:val="04A0" w:firstRow="1" w:lastRow="0" w:firstColumn="1" w:lastColumn="0" w:noHBand="0" w:noVBand="1"/>
      </w:tblPr>
      <w:tblGrid>
        <w:gridCol w:w="10060"/>
      </w:tblGrid>
      <w:tr w:rsidR="00060DD1" w14:paraId="7F708CA7" w14:textId="77777777" w:rsidTr="00932165">
        <w:tc>
          <w:tcPr>
            <w:tcW w:w="10060" w:type="dxa"/>
          </w:tcPr>
          <w:p w14:paraId="3EEED9D1" w14:textId="3C78F725" w:rsidR="00060DD1" w:rsidRPr="000C2E6C" w:rsidRDefault="000C2E6C">
            <w:pPr>
              <w:pStyle w:val="ListParagraph"/>
              <w:numPr>
                <w:ilvl w:val="0"/>
                <w:numId w:val="11"/>
              </w:numPr>
              <w:spacing w:line="360" w:lineRule="auto"/>
              <w:jc w:val="both"/>
            </w:pPr>
            <w:r w:rsidRPr="000C2E6C">
              <w:rPr>
                <w:rFonts w:ascii="Trebuchet MS" w:hAnsi="Trebuchet MS"/>
              </w:rPr>
              <w:t xml:space="preserve">Nu </w:t>
            </w:r>
            <w:r w:rsidRPr="008E2080">
              <w:rPr>
                <w:rFonts w:ascii="Trebuchet MS" w:hAnsi="Trebuchet MS"/>
              </w:rPr>
              <w:t xml:space="preserve">sunt eligibile </w:t>
            </w:r>
            <w:r w:rsidR="008E2080">
              <w:rPr>
                <w:rFonts w:ascii="Trebuchet MS" w:hAnsi="Trebuchet MS"/>
                <w:color w:val="000000" w:themeColor="text1"/>
              </w:rPr>
              <w:t>investiții doar în active necorporale</w:t>
            </w:r>
            <w:r w:rsidRPr="008E2080">
              <w:rPr>
                <w:rFonts w:ascii="Trebuchet MS" w:hAnsi="Trebuchet MS" w:cs="Calibri"/>
              </w:rPr>
              <w:t>.</w:t>
            </w:r>
          </w:p>
          <w:p w14:paraId="159ADEF8" w14:textId="02E261C8" w:rsidR="000C2E6C" w:rsidRPr="00AF70AC" w:rsidRDefault="000C2E6C">
            <w:pPr>
              <w:pStyle w:val="ListParagraph"/>
              <w:numPr>
                <w:ilvl w:val="0"/>
                <w:numId w:val="11"/>
              </w:numPr>
              <w:spacing w:line="360" w:lineRule="auto"/>
              <w:jc w:val="both"/>
            </w:pPr>
            <w:bookmarkStart w:id="95" w:name="_Hlk138770856"/>
            <w:r w:rsidRPr="000C2E6C">
              <w:rPr>
                <w:rFonts w:ascii="Trebuchet MS" w:hAnsi="Trebuchet MS"/>
              </w:rPr>
              <w:t xml:space="preserve">Nu sunt eligibile proiectele care includ </w:t>
            </w:r>
            <w:r w:rsidRPr="000C2E6C">
              <w:rPr>
                <w:rFonts w:ascii="Trebuchet MS" w:hAnsi="Trebuchet MS"/>
                <w:b/>
                <w:bCs/>
              </w:rPr>
              <w:t>doar</w:t>
            </w:r>
            <w:r w:rsidRPr="000C2E6C">
              <w:rPr>
                <w:rFonts w:ascii="Trebuchet MS" w:hAnsi="Trebuchet MS"/>
              </w:rPr>
              <w:t xml:space="preserve"> investiţii în </w:t>
            </w:r>
            <w:r w:rsidR="00AF70AC" w:rsidRPr="00AF70AC">
              <w:rPr>
                <w:rFonts w:ascii="Trebuchet MS" w:hAnsi="Trebuchet MS"/>
              </w:rPr>
              <w:t>activități de digitalizare a microîntreprinderilor și întreprinderilor mici</w:t>
            </w:r>
            <w:r w:rsidRPr="00AF70AC">
              <w:rPr>
                <w:rFonts w:ascii="Trebuchet MS" w:hAnsi="Trebuchet MS"/>
              </w:rPr>
              <w:t>.</w:t>
            </w:r>
          </w:p>
          <w:bookmarkEnd w:id="95"/>
          <w:p w14:paraId="59111572" w14:textId="47FED0BE" w:rsidR="000C2E6C" w:rsidRPr="000C2E6C" w:rsidRDefault="000C2E6C">
            <w:pPr>
              <w:pStyle w:val="ListParagraph"/>
              <w:numPr>
                <w:ilvl w:val="0"/>
                <w:numId w:val="11"/>
              </w:numPr>
              <w:spacing w:line="360" w:lineRule="auto"/>
              <w:jc w:val="both"/>
            </w:pPr>
            <w:r w:rsidRPr="008E2080">
              <w:rPr>
                <w:rFonts w:ascii="Trebuchet MS" w:hAnsi="Trebuchet MS"/>
              </w:rPr>
              <w:t>Nu sunt eligibile proiectele care propun lucrări pentru care nu este necesară autorizația de construire.</w:t>
            </w:r>
          </w:p>
        </w:tc>
      </w:tr>
    </w:tbl>
    <w:p w14:paraId="5A22D30B" w14:textId="77777777" w:rsidR="0058563F" w:rsidRDefault="0058563F" w:rsidP="009F041F">
      <w:pPr>
        <w:pStyle w:val="Heading2"/>
      </w:pPr>
    </w:p>
    <w:p w14:paraId="31DB7FC0" w14:textId="77777777" w:rsidR="00486BF1" w:rsidRDefault="00334250">
      <w:pPr>
        <w:pStyle w:val="Heading2"/>
      </w:pPr>
      <w:bookmarkStart w:id="96" w:name="_Toc143502449"/>
      <w:r>
        <w:t>5.</w:t>
      </w:r>
      <w:r w:rsidRPr="0057539A">
        <w:t xml:space="preserve">3. </w:t>
      </w:r>
      <w:r w:rsidR="00566CCA" w:rsidRPr="0057539A">
        <w:t>Eligibilitatea cheltuielilor</w:t>
      </w:r>
      <w:bookmarkEnd w:id="96"/>
    </w:p>
    <w:p w14:paraId="6596B469" w14:textId="022A751D" w:rsidR="00566CCA" w:rsidRPr="009F041F" w:rsidRDefault="00566CCA" w:rsidP="00932165">
      <w:pPr>
        <w:pStyle w:val="Heading2"/>
      </w:pPr>
      <w:r w:rsidRPr="009F041F">
        <w:tab/>
      </w:r>
    </w:p>
    <w:p w14:paraId="61941209" w14:textId="0D7790A3" w:rsidR="00566CCA" w:rsidRPr="009F041F" w:rsidRDefault="00334250" w:rsidP="00932165">
      <w:pPr>
        <w:pStyle w:val="Heading3"/>
      </w:pPr>
      <w:bookmarkStart w:id="97" w:name="_Toc143502450"/>
      <w:r>
        <w:t xml:space="preserve">5.3.1. </w:t>
      </w:r>
      <w:r w:rsidR="00566CCA" w:rsidRPr="009F041F">
        <w:t>Baza legală pentru stabilirea eligibilității cheltuielilor</w:t>
      </w:r>
      <w:bookmarkEnd w:id="97"/>
    </w:p>
    <w:tbl>
      <w:tblPr>
        <w:tblStyle w:val="TableGrid"/>
        <w:tblW w:w="0" w:type="auto"/>
        <w:tblLook w:val="04A0" w:firstRow="1" w:lastRow="0" w:firstColumn="1" w:lastColumn="0" w:noHBand="0" w:noVBand="1"/>
      </w:tblPr>
      <w:tblGrid>
        <w:gridCol w:w="9913"/>
      </w:tblGrid>
      <w:tr w:rsidR="00B63863" w:rsidRPr="00D62BBA" w14:paraId="1B06CFDD" w14:textId="77777777" w:rsidTr="00932165">
        <w:tc>
          <w:tcPr>
            <w:tcW w:w="9918" w:type="dxa"/>
          </w:tcPr>
          <w:p w14:paraId="62672C2A" w14:textId="77777777" w:rsidR="007C028F" w:rsidRDefault="007C028F" w:rsidP="00060DD1">
            <w:pPr>
              <w:spacing w:line="360" w:lineRule="auto"/>
              <w:jc w:val="both"/>
              <w:rPr>
                <w:rFonts w:ascii="Trebuchet MS" w:hAnsi="Trebuchet MS"/>
                <w:b/>
                <w:bCs/>
                <w:u w:val="single"/>
              </w:rPr>
            </w:pPr>
          </w:p>
          <w:p w14:paraId="41AE92F7" w14:textId="378AC9A9" w:rsidR="00060DD1" w:rsidRPr="00060DD1" w:rsidRDefault="00060DD1" w:rsidP="00060DD1">
            <w:pPr>
              <w:spacing w:line="360" w:lineRule="auto"/>
              <w:jc w:val="both"/>
              <w:rPr>
                <w:rFonts w:ascii="Trebuchet MS" w:hAnsi="Trebuchet MS"/>
                <w:b/>
                <w:bCs/>
              </w:rPr>
            </w:pPr>
            <w:r w:rsidRPr="00060DD1">
              <w:rPr>
                <w:rFonts w:ascii="Trebuchet MS" w:hAnsi="Trebuchet MS"/>
                <w:b/>
                <w:bCs/>
                <w:u w:val="single"/>
              </w:rPr>
              <w:t>Baza legală pentru stabilirea eligibilității cheltuielilor</w:t>
            </w:r>
          </w:p>
          <w:p w14:paraId="6148D3DD" w14:textId="77777777" w:rsidR="00060DD1" w:rsidRPr="00060DD1" w:rsidRDefault="00060DD1">
            <w:pPr>
              <w:pStyle w:val="ListParagraph"/>
              <w:numPr>
                <w:ilvl w:val="0"/>
                <w:numId w:val="5"/>
              </w:numPr>
              <w:spacing w:before="120" w:after="120" w:line="360" w:lineRule="auto"/>
              <w:jc w:val="both"/>
              <w:rPr>
                <w:rFonts w:ascii="Trebuchet MS" w:hAnsi="Trebuchet MS"/>
              </w:rPr>
            </w:pPr>
            <w:r w:rsidRPr="00060DD1">
              <w:rPr>
                <w:rFonts w:ascii="Trebuchet MS" w:hAnsi="Trebuchet MS"/>
              </w:rPr>
              <w:lastRenderedPageBreak/>
              <w:t xml:space="preserve">Regulamentul (UE) nr. 1060/2021 al Parlamentului European și al Consiliului. </w:t>
            </w:r>
          </w:p>
          <w:p w14:paraId="41F49FB9" w14:textId="77777777" w:rsidR="00060DD1" w:rsidRPr="00060DD1" w:rsidRDefault="00060DD1">
            <w:pPr>
              <w:pStyle w:val="ListParagraph"/>
              <w:numPr>
                <w:ilvl w:val="0"/>
                <w:numId w:val="5"/>
              </w:numPr>
              <w:spacing w:before="120" w:after="120" w:line="360" w:lineRule="auto"/>
              <w:jc w:val="both"/>
              <w:rPr>
                <w:rFonts w:ascii="Trebuchet MS" w:hAnsi="Trebuchet MS"/>
              </w:rPr>
            </w:pPr>
            <w:r w:rsidRPr="00060DD1">
              <w:rPr>
                <w:rFonts w:ascii="Trebuchet MS" w:hAnsi="Trebuchet MS"/>
              </w:rPr>
              <w:t>Regulamentul (UE) nr. 1058/2021 al Parlamentului European și al Consiliului.</w:t>
            </w:r>
          </w:p>
          <w:p w14:paraId="60A05F43" w14:textId="77777777" w:rsidR="00060DD1" w:rsidRDefault="00060DD1">
            <w:pPr>
              <w:pStyle w:val="ListParagraph"/>
              <w:numPr>
                <w:ilvl w:val="0"/>
                <w:numId w:val="5"/>
              </w:numPr>
              <w:spacing w:before="120" w:after="120" w:line="360" w:lineRule="auto"/>
              <w:jc w:val="both"/>
              <w:rPr>
                <w:rFonts w:ascii="Trebuchet MS" w:hAnsi="Trebuchet MS"/>
              </w:rPr>
            </w:pPr>
            <w:r w:rsidRPr="00060DD1">
              <w:rPr>
                <w:rFonts w:ascii="Trebuchet MS" w:hAnsi="Trebuchet MS"/>
              </w:rPr>
              <w:t>Regulamentul (UE) nr. 2020/2093 al Consiliului de stabilire a cadrului financiar pentru perioada 2021 -2027.</w:t>
            </w:r>
          </w:p>
          <w:p w14:paraId="48866E2F" w14:textId="52EB0167" w:rsidR="00C0370C" w:rsidRPr="00C0370C" w:rsidRDefault="00C0370C">
            <w:pPr>
              <w:pStyle w:val="ListParagraph"/>
              <w:numPr>
                <w:ilvl w:val="0"/>
                <w:numId w:val="5"/>
              </w:numPr>
              <w:spacing w:line="360" w:lineRule="auto"/>
              <w:jc w:val="both"/>
              <w:rPr>
                <w:rFonts w:ascii="Trebuchet MS" w:hAnsi="Trebuchet MS" w:cs="Calibri"/>
              </w:rPr>
            </w:pPr>
            <w:r w:rsidRPr="00571394">
              <w:rPr>
                <w:rFonts w:ascii="Trebuchet MS" w:hAnsi="Trebuchet MS" w:cs="Calibri"/>
              </w:rPr>
              <w:t>Regulamentul (UE) nr. 1.407/2013 al Comisiei din 18 decembrie 2013 privind aplicarea articolelor 107 și 108 din Tratatul privind funcționarea Uniunii Europene ajutoarelor de minimis, cu modificările și completările ulterioare, publicat în Jurnalul Oficial al Uniunii Europene, seria L, nr. 352 din 24 decembrie 2013.</w:t>
            </w:r>
          </w:p>
          <w:p w14:paraId="03736C21" w14:textId="77777777" w:rsidR="00060DD1" w:rsidRPr="00060DD1" w:rsidRDefault="00060DD1">
            <w:pPr>
              <w:pStyle w:val="ListParagraph"/>
              <w:numPr>
                <w:ilvl w:val="0"/>
                <w:numId w:val="5"/>
              </w:numPr>
              <w:spacing w:line="360" w:lineRule="auto"/>
              <w:jc w:val="both"/>
              <w:rPr>
                <w:rFonts w:ascii="Trebuchet MS" w:hAnsi="Trebuchet MS"/>
              </w:rPr>
            </w:pPr>
            <w:r w:rsidRPr="00060DD1">
              <w:rPr>
                <w:rFonts w:ascii="Trebuchet MS" w:hAnsi="Trebuchet MS"/>
              </w:rPr>
              <w:t>Ordonanţa de Urgenţă a Guvernului nr.133/2021 privind gestionarea financiară a fondurilor europene pentru perioada de programare 2021-2027 alocate României din Fondul european de dezvoltare regională, Fondul de coeziune, Fondul social european Plus, Fondul pentru o tranziție justă.</w:t>
            </w:r>
          </w:p>
          <w:p w14:paraId="7E07D8D8" w14:textId="77777777" w:rsidR="00060DD1" w:rsidRPr="00060DD1" w:rsidRDefault="00060DD1">
            <w:pPr>
              <w:pStyle w:val="ListParagraph"/>
              <w:numPr>
                <w:ilvl w:val="0"/>
                <w:numId w:val="5"/>
              </w:numPr>
              <w:spacing w:line="360" w:lineRule="auto"/>
              <w:jc w:val="both"/>
              <w:rPr>
                <w:rFonts w:ascii="Trebuchet MS" w:hAnsi="Trebuchet MS"/>
              </w:rPr>
            </w:pPr>
            <w:r w:rsidRPr="00060DD1">
              <w:rPr>
                <w:rFonts w:ascii="Trebuchet MS" w:hAnsi="Trebuchet MS"/>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0E16D2C7" w14:textId="77777777" w:rsidR="00060DD1" w:rsidRPr="00060DD1" w:rsidRDefault="00060DD1">
            <w:pPr>
              <w:pStyle w:val="ListParagraph"/>
              <w:numPr>
                <w:ilvl w:val="0"/>
                <w:numId w:val="5"/>
              </w:numPr>
              <w:spacing w:line="360" w:lineRule="auto"/>
              <w:jc w:val="both"/>
              <w:rPr>
                <w:rFonts w:ascii="Trebuchet MS" w:hAnsi="Trebuchet MS"/>
              </w:rPr>
            </w:pPr>
            <w:r w:rsidRPr="00060DD1">
              <w:rPr>
                <w:rFonts w:ascii="Trebuchet MS" w:hAnsi="Trebuchet MS"/>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CA0DCF5" w14:textId="77777777" w:rsidR="00060DD1" w:rsidRPr="00060DD1" w:rsidRDefault="00060DD1">
            <w:pPr>
              <w:pStyle w:val="ListParagraph"/>
              <w:numPr>
                <w:ilvl w:val="0"/>
                <w:numId w:val="5"/>
              </w:numPr>
              <w:spacing w:line="360" w:lineRule="auto"/>
              <w:jc w:val="both"/>
              <w:rPr>
                <w:rFonts w:ascii="Trebuchet MS" w:hAnsi="Trebuchet MS"/>
              </w:rPr>
            </w:pPr>
            <w:bookmarkStart w:id="98" w:name="_Toc119928814"/>
            <w:bookmarkStart w:id="99" w:name="_Toc123897641"/>
            <w:bookmarkStart w:id="100" w:name="_Toc126650187"/>
            <w:r w:rsidRPr="00060DD1">
              <w:rPr>
                <w:rFonts w:ascii="Trebuchet MS" w:hAnsi="Trebuchet MS"/>
              </w:rPr>
              <w:t xml:space="preserve">Ordonanţa de Urgenţă a Guvernului nr.66/2011 privind prevenirea, constatarea şi sancţionarea neregulilor apărute </w:t>
            </w:r>
            <w:r w:rsidRPr="00060DD1">
              <w:rPr>
                <w:rFonts w:ascii="Calibri" w:hAnsi="Calibri" w:cs="Calibri"/>
              </w:rPr>
              <w:t>ȋ</w:t>
            </w:r>
            <w:r w:rsidRPr="00060DD1">
              <w:rPr>
                <w:rFonts w:ascii="Trebuchet MS" w:hAnsi="Trebuchet MS"/>
              </w:rPr>
              <w:t>n obţinerea şi utilizarea fondurilor europene şi/sau a fondurilor publice naţionale aferente acestora, cu modificările şi completările ulterioare.</w:t>
            </w:r>
            <w:bookmarkEnd w:id="98"/>
            <w:bookmarkEnd w:id="99"/>
            <w:bookmarkEnd w:id="100"/>
          </w:p>
          <w:p w14:paraId="6249737A" w14:textId="77777777" w:rsidR="00060DD1" w:rsidRPr="00060DD1" w:rsidRDefault="00060DD1">
            <w:pPr>
              <w:pStyle w:val="ListParagraph"/>
              <w:numPr>
                <w:ilvl w:val="0"/>
                <w:numId w:val="5"/>
              </w:numPr>
              <w:spacing w:line="360" w:lineRule="auto"/>
              <w:jc w:val="both"/>
              <w:rPr>
                <w:rFonts w:ascii="Trebuchet MS" w:hAnsi="Trebuchet MS"/>
                <w:noProof/>
              </w:rPr>
            </w:pPr>
            <w:r w:rsidRPr="00060DD1">
              <w:rPr>
                <w:rFonts w:ascii="Trebuchet MS" w:hAnsi="Trebuchet MS"/>
                <w:noProof/>
              </w:rPr>
              <w:t>Ordonanța de Urgență a Guvernului nr. 133/2021 privind gestionarea financiară a fondurilor europene pentru perioada de programare 2021—2027 se implementează mecanismul financiar al cererilor de prefinanțare, plată și rambursare pentru proiectele depuse în cadrul prezentului apel.</w:t>
            </w:r>
          </w:p>
          <w:p w14:paraId="36DFEC4F" w14:textId="77777777" w:rsidR="00060DD1" w:rsidRPr="00060DD1" w:rsidRDefault="00060DD1" w:rsidP="00060DD1">
            <w:pPr>
              <w:pStyle w:val="ListParagraph"/>
              <w:spacing w:line="360" w:lineRule="auto"/>
              <w:ind w:left="323"/>
              <w:jc w:val="both"/>
              <w:rPr>
                <w:rFonts w:ascii="Trebuchet MS" w:hAnsi="Trebuchet MS"/>
                <w:noProof/>
              </w:rPr>
            </w:pPr>
          </w:p>
          <w:p w14:paraId="47795622" w14:textId="77777777" w:rsidR="00060DD1" w:rsidRPr="00060DD1" w:rsidRDefault="00060DD1" w:rsidP="00060DD1">
            <w:pPr>
              <w:spacing w:line="360" w:lineRule="auto"/>
              <w:jc w:val="both"/>
              <w:rPr>
                <w:rFonts w:ascii="Trebuchet MS" w:hAnsi="Trebuchet MS"/>
              </w:rPr>
            </w:pPr>
            <w:r w:rsidRPr="00060DD1">
              <w:rPr>
                <w:rFonts w:ascii="Trebuchet MS" w:hAnsi="Trebuchet MS"/>
              </w:rPr>
              <w:t xml:space="preserve">În conformitate cu prevederile H.G nr. 873/ 2020, pentru a fi eligibile, cheltuielile prevăzute în cererea de finanţare trebuie să îndeplinească, în mod cumulativ, următoarele condiţii cu carater general: </w:t>
            </w:r>
          </w:p>
          <w:p w14:paraId="14EA427A" w14:textId="0C4189DF" w:rsidR="00060DD1" w:rsidRPr="00FF47EA" w:rsidRDefault="00060DD1" w:rsidP="00FF47EA">
            <w:pPr>
              <w:pStyle w:val="ListParagraph"/>
              <w:numPr>
                <w:ilvl w:val="0"/>
                <w:numId w:val="5"/>
              </w:numPr>
              <w:spacing w:after="200" w:line="360" w:lineRule="auto"/>
              <w:jc w:val="both"/>
              <w:rPr>
                <w:rFonts w:ascii="Trebuchet MS" w:hAnsi="Trebuchet MS"/>
              </w:rPr>
            </w:pPr>
            <w:r w:rsidRPr="00FF47EA">
              <w:rPr>
                <w:rFonts w:ascii="Trebuchet MS" w:hAnsi="Trebuchet MS"/>
              </w:rPr>
              <w:lastRenderedPageBreak/>
              <w:t>să respecte prevederile art. 63 din Regulamentul (UE) 2021/1060;</w:t>
            </w:r>
          </w:p>
          <w:p w14:paraId="4FA073C6" w14:textId="127A0C89" w:rsidR="005D5C78" w:rsidRPr="00FF47EA" w:rsidRDefault="005D5C78" w:rsidP="00FF47EA">
            <w:pPr>
              <w:pStyle w:val="ListParagraph"/>
              <w:numPr>
                <w:ilvl w:val="0"/>
                <w:numId w:val="5"/>
              </w:numPr>
              <w:spacing w:line="360" w:lineRule="auto"/>
              <w:jc w:val="both"/>
              <w:rPr>
                <w:rFonts w:ascii="Trebuchet MS" w:hAnsi="Trebuchet MS"/>
              </w:rPr>
            </w:pPr>
            <w:r w:rsidRPr="00FF47EA">
              <w:rPr>
                <w:rFonts w:ascii="Trebuchet MS" w:hAnsi="Trebuchet MS"/>
              </w:rPr>
              <w:t>să fie însoțite de facturi emise în conformitate cu prevederile legislației naționale sau a statului în care acestea au fost emise ori de alte documente contabile pe baza cărora se înregistrează obligația de plată, precum şi de documente justificative privind efectuarea plății şi realitatea cheltuielii efectuate, pe baza cărora cheltuielile să poată fi verificate/controlate/auditate;</w:t>
            </w:r>
          </w:p>
          <w:p w14:paraId="5D85E61B" w14:textId="77777777" w:rsidR="00060DD1" w:rsidRPr="00060DD1" w:rsidRDefault="00060DD1">
            <w:pPr>
              <w:pStyle w:val="ListParagraph"/>
              <w:numPr>
                <w:ilvl w:val="0"/>
                <w:numId w:val="5"/>
              </w:numPr>
              <w:spacing w:after="200" w:line="360" w:lineRule="auto"/>
              <w:jc w:val="both"/>
              <w:rPr>
                <w:rFonts w:ascii="Trebuchet MS" w:hAnsi="Trebuchet MS"/>
              </w:rPr>
            </w:pPr>
            <w:r w:rsidRPr="00060DD1">
              <w:rPr>
                <w:rFonts w:ascii="Trebuchet MS" w:hAnsi="Trebuchet MS"/>
              </w:rPr>
              <w:t>să fie în conformitate cu prevederile programului;</w:t>
            </w:r>
          </w:p>
          <w:p w14:paraId="74D9839B" w14:textId="77777777" w:rsidR="00060DD1" w:rsidRPr="00060DD1" w:rsidRDefault="00060DD1">
            <w:pPr>
              <w:pStyle w:val="ListParagraph"/>
              <w:numPr>
                <w:ilvl w:val="0"/>
                <w:numId w:val="5"/>
              </w:numPr>
              <w:spacing w:after="200" w:line="360" w:lineRule="auto"/>
              <w:jc w:val="both"/>
              <w:rPr>
                <w:rFonts w:ascii="Trebuchet MS" w:hAnsi="Trebuchet MS"/>
              </w:rPr>
            </w:pPr>
            <w:r w:rsidRPr="00060DD1">
              <w:rPr>
                <w:rFonts w:ascii="Trebuchet MS" w:hAnsi="Trebuchet MS"/>
              </w:rPr>
              <w:t>să fie în conformitate cu prevederile contractului de finanțare;</w:t>
            </w:r>
          </w:p>
          <w:p w14:paraId="579ABD6E" w14:textId="77777777" w:rsidR="00060DD1" w:rsidRPr="00060DD1" w:rsidRDefault="00060DD1">
            <w:pPr>
              <w:pStyle w:val="ListParagraph"/>
              <w:numPr>
                <w:ilvl w:val="0"/>
                <w:numId w:val="5"/>
              </w:numPr>
              <w:spacing w:after="200" w:line="360" w:lineRule="auto"/>
              <w:jc w:val="both"/>
              <w:rPr>
                <w:rFonts w:ascii="Trebuchet MS" w:hAnsi="Trebuchet MS"/>
              </w:rPr>
            </w:pPr>
            <w:r w:rsidRPr="00060DD1">
              <w:rPr>
                <w:rFonts w:ascii="Trebuchet MS" w:hAnsi="Trebuchet MS"/>
              </w:rPr>
              <w:t>să fie rezonabilă și necesară realizării operațiunii;</w:t>
            </w:r>
          </w:p>
          <w:p w14:paraId="666202FE" w14:textId="77777777" w:rsidR="00060DD1" w:rsidRPr="00060DD1" w:rsidRDefault="00060DD1">
            <w:pPr>
              <w:pStyle w:val="ListParagraph"/>
              <w:numPr>
                <w:ilvl w:val="0"/>
                <w:numId w:val="5"/>
              </w:numPr>
              <w:spacing w:after="200" w:line="360" w:lineRule="auto"/>
              <w:jc w:val="both"/>
              <w:rPr>
                <w:rFonts w:ascii="Trebuchet MS" w:hAnsi="Trebuchet MS"/>
              </w:rPr>
            </w:pPr>
            <w:r w:rsidRPr="00060DD1">
              <w:rPr>
                <w:rFonts w:ascii="Trebuchet MS" w:hAnsi="Trebuchet MS"/>
              </w:rPr>
              <w:t>să respecte prevederile legislației Uniunii Europene și legislației naționale aplicabile;</w:t>
            </w:r>
          </w:p>
          <w:p w14:paraId="5D32FA21" w14:textId="6E66AF27" w:rsidR="00DA693E" w:rsidRPr="00FF47EA" w:rsidRDefault="00060DD1">
            <w:pPr>
              <w:pStyle w:val="ListParagraph"/>
              <w:numPr>
                <w:ilvl w:val="0"/>
                <w:numId w:val="5"/>
              </w:numPr>
              <w:spacing w:before="120" w:after="120" w:line="360" w:lineRule="auto"/>
              <w:jc w:val="both"/>
              <w:rPr>
                <w:rFonts w:ascii="Trebuchet MS" w:hAnsi="Trebuchet MS"/>
                <w:i/>
              </w:rPr>
            </w:pPr>
            <w:r w:rsidRPr="00FF47EA">
              <w:rPr>
                <w:rFonts w:ascii="Trebuchet MS" w:hAnsi="Trebuchet MS"/>
              </w:rPr>
              <w:t xml:space="preserve">să fie înregistrată în contabilitatea beneficiarului, </w:t>
            </w:r>
            <w:r w:rsidR="005D5C78" w:rsidRPr="00FF47EA">
              <w:rPr>
                <w:rFonts w:ascii="Trebuchet MS" w:hAnsi="Trebuchet MS"/>
              </w:rPr>
              <w:t xml:space="preserve">cu respectarea prevederilor </w:t>
            </w:r>
            <w:r w:rsidRPr="00FF47EA">
              <w:rPr>
                <w:rFonts w:ascii="Trebuchet MS" w:hAnsi="Trebuchet MS"/>
              </w:rPr>
              <w:t>Regulamentul</w:t>
            </w:r>
            <w:r w:rsidR="005D5C78" w:rsidRPr="00FF47EA">
              <w:rPr>
                <w:rFonts w:ascii="Trebuchet MS" w:hAnsi="Trebuchet MS"/>
              </w:rPr>
              <w:t>ui</w:t>
            </w:r>
            <w:r w:rsidRPr="00FF47EA">
              <w:rPr>
                <w:rFonts w:ascii="Trebuchet MS" w:hAnsi="Trebuchet MS"/>
              </w:rPr>
              <w:t xml:space="preserve"> (UE) 2021/1.060.</w:t>
            </w:r>
          </w:p>
          <w:p w14:paraId="07B2AE17" w14:textId="77777777" w:rsidR="00596CF1" w:rsidRPr="00571394" w:rsidRDefault="00596CF1">
            <w:pPr>
              <w:pStyle w:val="ListParagraph"/>
              <w:numPr>
                <w:ilvl w:val="0"/>
                <w:numId w:val="5"/>
              </w:numPr>
              <w:autoSpaceDE w:val="0"/>
              <w:autoSpaceDN w:val="0"/>
              <w:adjustRightInd w:val="0"/>
              <w:spacing w:line="360" w:lineRule="auto"/>
              <w:jc w:val="both"/>
              <w:rPr>
                <w:rFonts w:ascii="Trebuchet MS" w:hAnsi="Trebuchet MS" w:cs="Calibri"/>
              </w:rPr>
            </w:pPr>
            <w:r w:rsidRPr="00D3077D">
              <w:rPr>
                <w:rFonts w:ascii="Trebuchet MS" w:hAnsi="Trebuchet MS"/>
              </w:rPr>
              <w:t>să nu fie contrar</w:t>
            </w:r>
            <w:r>
              <w:rPr>
                <w:rFonts w:ascii="Trebuchet MS" w:hAnsi="Trebuchet MS"/>
              </w:rPr>
              <w:t>ă</w:t>
            </w:r>
            <w:r w:rsidRPr="00D3077D">
              <w:rPr>
                <w:rFonts w:ascii="Trebuchet MS" w:hAnsi="Trebuchet MS"/>
              </w:rPr>
              <w:t xml:space="preserve"> prevederilor dreptului aplicabil al Uniunii Europene sau legislaţiei naţionale care vizează aplicarea dreptului relevant al Uniunii, în privinţa eligibilităţii, regularităţii, gestiunii sau controlului operaţiunilor şi cheltuielilor;</w:t>
            </w:r>
          </w:p>
          <w:p w14:paraId="5EE53A9F" w14:textId="455862AA" w:rsidR="00596CF1" w:rsidRPr="00596CF1" w:rsidRDefault="00596CF1">
            <w:pPr>
              <w:pStyle w:val="ListParagraph"/>
              <w:numPr>
                <w:ilvl w:val="0"/>
                <w:numId w:val="5"/>
              </w:numPr>
              <w:autoSpaceDE w:val="0"/>
              <w:autoSpaceDN w:val="0"/>
              <w:adjustRightInd w:val="0"/>
              <w:spacing w:line="360" w:lineRule="auto"/>
              <w:jc w:val="both"/>
              <w:rPr>
                <w:rFonts w:ascii="Trebuchet MS" w:hAnsi="Trebuchet MS" w:cs="Calibri"/>
              </w:rPr>
            </w:pPr>
            <w:r w:rsidRPr="00571394">
              <w:rPr>
                <w:rFonts w:ascii="Trebuchet MS" w:hAnsi="Trebuchet MS" w:cs="Calibri"/>
              </w:rPr>
              <w:t>condițiile de eligibilitate specifice tipului de ajutor de minimis aplicabil.</w:t>
            </w:r>
          </w:p>
        </w:tc>
      </w:tr>
    </w:tbl>
    <w:p w14:paraId="3349CC00" w14:textId="77777777" w:rsidR="0058563F" w:rsidRDefault="0058563F" w:rsidP="009F041F">
      <w:pPr>
        <w:pStyle w:val="Heading3"/>
      </w:pPr>
    </w:p>
    <w:p w14:paraId="360B3178" w14:textId="52C38ECA" w:rsidR="001D7438" w:rsidRPr="009F041F" w:rsidRDefault="00334250" w:rsidP="00932165">
      <w:pPr>
        <w:pStyle w:val="Heading3"/>
      </w:pPr>
      <w:bookmarkStart w:id="101" w:name="_Toc143502451"/>
      <w:r w:rsidRPr="0080374E">
        <w:t xml:space="preserve">5.3.2. </w:t>
      </w:r>
      <w:r w:rsidR="001D7438" w:rsidRPr="0080374E">
        <w:t xml:space="preserve">Categorii </w:t>
      </w:r>
      <w:r w:rsidR="00D87653" w:rsidRPr="0080374E">
        <w:t xml:space="preserve">și plafoane </w:t>
      </w:r>
      <w:r w:rsidR="001D7438" w:rsidRPr="0080374E">
        <w:t>de cheltuieli eligibile</w:t>
      </w:r>
      <w:bookmarkEnd w:id="101"/>
    </w:p>
    <w:tbl>
      <w:tblPr>
        <w:tblStyle w:val="TableGrid"/>
        <w:tblW w:w="0" w:type="auto"/>
        <w:tblInd w:w="-5" w:type="dxa"/>
        <w:tblLook w:val="04A0" w:firstRow="1" w:lastRow="0" w:firstColumn="1" w:lastColumn="0" w:noHBand="0" w:noVBand="1"/>
      </w:tblPr>
      <w:tblGrid>
        <w:gridCol w:w="9776"/>
      </w:tblGrid>
      <w:tr w:rsidR="00B63863" w:rsidRPr="00D62BBA" w14:paraId="47178770" w14:textId="77777777" w:rsidTr="00932165">
        <w:tc>
          <w:tcPr>
            <w:tcW w:w="9776" w:type="dxa"/>
          </w:tcPr>
          <w:p w14:paraId="1CD47072" w14:textId="77777777" w:rsidR="007B29B2" w:rsidRPr="00571394" w:rsidRDefault="007B29B2" w:rsidP="007B29B2">
            <w:pPr>
              <w:suppressAutoHyphens/>
              <w:autoSpaceDN w:val="0"/>
              <w:spacing w:line="360" w:lineRule="auto"/>
              <w:jc w:val="both"/>
              <w:textAlignment w:val="baseline"/>
              <w:rPr>
                <w:rFonts w:ascii="Trebuchet MS" w:hAnsi="Trebuchet MS"/>
              </w:rPr>
            </w:pPr>
            <w:r w:rsidRPr="00571394">
              <w:rPr>
                <w:rFonts w:ascii="Trebuchet MS" w:hAnsi="Trebuchet MS"/>
              </w:rPr>
              <w:t>Categoriile de cheltuieli eligibile, finanțabile prin ajutorul de minimis în cadrul prezentului apel de proiecte sunt:</w:t>
            </w:r>
          </w:p>
          <w:p w14:paraId="15421E47" w14:textId="77777777" w:rsidR="002D07CB" w:rsidRPr="005C5728" w:rsidRDefault="002D07CB" w:rsidP="002D07CB">
            <w:pPr>
              <w:pStyle w:val="ListParagraph"/>
              <w:numPr>
                <w:ilvl w:val="0"/>
                <w:numId w:val="51"/>
              </w:numPr>
              <w:suppressAutoHyphens/>
              <w:autoSpaceDE w:val="0"/>
              <w:autoSpaceDN w:val="0"/>
              <w:spacing w:after="120" w:line="360" w:lineRule="auto"/>
              <w:jc w:val="both"/>
              <w:textAlignment w:val="baseline"/>
              <w:rPr>
                <w:rFonts w:ascii="Trebuchet MS" w:hAnsi="Trebuchet MS" w:cstheme="minorHAnsi"/>
              </w:rPr>
            </w:pPr>
            <w:r w:rsidRPr="005C5728">
              <w:rPr>
                <w:rFonts w:ascii="Trebuchet MS" w:hAnsi="Trebuchet MS" w:cstheme="minorHAnsi"/>
              </w:rPr>
              <w:t xml:space="preserve">Cheltuieli cu lucrări de construire, extindere spatii de producție/prestare de servicii. </w:t>
            </w:r>
          </w:p>
          <w:p w14:paraId="2490570C" w14:textId="77777777" w:rsidR="002D07CB" w:rsidRPr="005C5728" w:rsidRDefault="002D07CB" w:rsidP="002D07CB">
            <w:pPr>
              <w:pStyle w:val="ListParagraph"/>
              <w:numPr>
                <w:ilvl w:val="0"/>
                <w:numId w:val="51"/>
              </w:numPr>
              <w:suppressAutoHyphens/>
              <w:autoSpaceDE w:val="0"/>
              <w:autoSpaceDN w:val="0"/>
              <w:spacing w:after="120" w:line="360" w:lineRule="auto"/>
              <w:jc w:val="both"/>
              <w:textAlignment w:val="baseline"/>
              <w:rPr>
                <w:rFonts w:ascii="Trebuchet MS" w:hAnsi="Trebuchet MS" w:cstheme="minorHAnsi"/>
              </w:rPr>
            </w:pPr>
            <w:r w:rsidRPr="005C5728">
              <w:rPr>
                <w:rFonts w:ascii="Trebuchet MS" w:hAnsi="Trebuchet MS" w:cstheme="minorHAnsi"/>
              </w:rPr>
              <w:t>Cheltuieli cu echipamente, dotări</w:t>
            </w:r>
          </w:p>
          <w:p w14:paraId="50682540" w14:textId="77777777" w:rsidR="002D07CB" w:rsidRPr="005C5728" w:rsidRDefault="002D07CB" w:rsidP="002D07CB">
            <w:pPr>
              <w:pStyle w:val="ListParagraph"/>
              <w:numPr>
                <w:ilvl w:val="0"/>
                <w:numId w:val="51"/>
              </w:numPr>
              <w:suppressAutoHyphens/>
              <w:autoSpaceDE w:val="0"/>
              <w:autoSpaceDN w:val="0"/>
              <w:spacing w:after="120" w:line="360" w:lineRule="auto"/>
              <w:jc w:val="both"/>
              <w:textAlignment w:val="baseline"/>
              <w:rPr>
                <w:rFonts w:ascii="Trebuchet MS" w:hAnsi="Trebuchet MS" w:cstheme="minorHAnsi"/>
              </w:rPr>
            </w:pPr>
            <w:r w:rsidRPr="005C5728">
              <w:rPr>
                <w:rFonts w:ascii="Trebuchet MS" w:hAnsi="Trebuchet MS" w:cstheme="minorHAnsi"/>
              </w:rPr>
              <w:t xml:space="preserve">Cheltuieli cu active necorporale </w:t>
            </w:r>
          </w:p>
          <w:p w14:paraId="4669E370" w14:textId="77777777" w:rsidR="002D07CB" w:rsidRPr="005C5728" w:rsidRDefault="002D07CB" w:rsidP="002D07CB">
            <w:pPr>
              <w:pStyle w:val="ListParagraph"/>
              <w:numPr>
                <w:ilvl w:val="0"/>
                <w:numId w:val="51"/>
              </w:numPr>
              <w:suppressAutoHyphens/>
              <w:autoSpaceDE w:val="0"/>
              <w:autoSpaceDN w:val="0"/>
              <w:spacing w:after="120" w:line="360" w:lineRule="auto"/>
              <w:jc w:val="both"/>
              <w:textAlignment w:val="baseline"/>
              <w:rPr>
                <w:rFonts w:ascii="Trebuchet MS" w:hAnsi="Trebuchet MS" w:cstheme="minorHAnsi"/>
              </w:rPr>
            </w:pPr>
            <w:r w:rsidRPr="005C5728">
              <w:rPr>
                <w:rFonts w:ascii="Trebuchet MS" w:hAnsi="Trebuchet MS" w:cstheme="minorHAnsi"/>
              </w:rPr>
              <w:t>Cheltuieli cu serviciile.</w:t>
            </w:r>
          </w:p>
          <w:p w14:paraId="67471BB3" w14:textId="77777777" w:rsidR="002D07CB" w:rsidRPr="008D310C" w:rsidRDefault="002D07CB" w:rsidP="002D07CB">
            <w:pPr>
              <w:spacing w:line="360" w:lineRule="auto"/>
              <w:jc w:val="both"/>
              <w:rPr>
                <w:rFonts w:ascii="Trebuchet MS" w:hAnsi="Trebuchet MS"/>
                <w:color w:val="000000" w:themeColor="text1"/>
              </w:rPr>
            </w:pPr>
            <w:r w:rsidRPr="008D310C">
              <w:rPr>
                <w:rFonts w:ascii="Trebuchet MS" w:hAnsi="Trebuchet MS"/>
                <w:color w:val="000000" w:themeColor="text1"/>
              </w:rPr>
              <w:t>Pentru a fi eligibile, activele necorporale trebuie să îndeplinească următoarele condiţii cumulative:</w:t>
            </w:r>
          </w:p>
          <w:p w14:paraId="2DFE7DF7" w14:textId="77777777" w:rsidR="002D07CB" w:rsidRPr="008D310C" w:rsidRDefault="002D07CB" w:rsidP="002D07CB">
            <w:pPr>
              <w:spacing w:line="360" w:lineRule="auto"/>
              <w:jc w:val="both"/>
              <w:rPr>
                <w:rFonts w:ascii="Trebuchet MS" w:hAnsi="Trebuchet MS"/>
                <w:color w:val="000000" w:themeColor="text1"/>
              </w:rPr>
            </w:pPr>
            <w:r w:rsidRPr="008D310C">
              <w:rPr>
                <w:rFonts w:ascii="Trebuchet MS" w:hAnsi="Trebuchet MS"/>
                <w:color w:val="000000" w:themeColor="text1"/>
              </w:rPr>
              <w:t>(i) să fie utilizate exclusiv în cadrul unităţii care primeşte ajutorul;</w:t>
            </w:r>
          </w:p>
          <w:p w14:paraId="173341B4" w14:textId="77777777" w:rsidR="002D07CB" w:rsidRPr="008D310C" w:rsidRDefault="002D07CB" w:rsidP="002D07CB">
            <w:pPr>
              <w:spacing w:line="360" w:lineRule="auto"/>
              <w:jc w:val="both"/>
              <w:rPr>
                <w:rFonts w:ascii="Trebuchet MS" w:hAnsi="Trebuchet MS"/>
                <w:color w:val="000000" w:themeColor="text1"/>
              </w:rPr>
            </w:pPr>
            <w:r w:rsidRPr="008D310C">
              <w:rPr>
                <w:rFonts w:ascii="Trebuchet MS" w:hAnsi="Trebuchet MS"/>
                <w:color w:val="000000" w:themeColor="text1"/>
              </w:rPr>
              <w:t>(ii) să fie amortizabile;</w:t>
            </w:r>
          </w:p>
          <w:p w14:paraId="246C491E" w14:textId="77777777" w:rsidR="002D07CB" w:rsidRPr="008D310C" w:rsidRDefault="002D07CB" w:rsidP="002D07CB">
            <w:pPr>
              <w:spacing w:line="360" w:lineRule="auto"/>
              <w:jc w:val="both"/>
              <w:rPr>
                <w:rFonts w:ascii="Trebuchet MS" w:hAnsi="Trebuchet MS"/>
                <w:color w:val="000000" w:themeColor="text1"/>
              </w:rPr>
            </w:pPr>
            <w:r w:rsidRPr="008D310C">
              <w:rPr>
                <w:rFonts w:ascii="Trebuchet MS" w:hAnsi="Trebuchet MS"/>
                <w:color w:val="000000" w:themeColor="text1"/>
              </w:rPr>
              <w:t xml:space="preserve">(iii) să fie achiziţionate în condiţiile pieţei de la terţi care nu au legături cu beneficiarul </w:t>
            </w:r>
          </w:p>
          <w:p w14:paraId="05454F47" w14:textId="767FCA79" w:rsidR="002D07CB" w:rsidRDefault="002D07CB" w:rsidP="002D07CB">
            <w:pPr>
              <w:spacing w:line="360" w:lineRule="auto"/>
              <w:jc w:val="both"/>
              <w:rPr>
                <w:rFonts w:ascii="Trebuchet MS" w:hAnsi="Trebuchet MS"/>
                <w:color w:val="000000" w:themeColor="text1"/>
              </w:rPr>
            </w:pPr>
            <w:r w:rsidRPr="008D310C">
              <w:rPr>
                <w:rFonts w:ascii="Trebuchet MS" w:hAnsi="Trebuchet MS"/>
                <w:color w:val="000000" w:themeColor="text1"/>
              </w:rPr>
              <w:t>ajutorului;</w:t>
            </w:r>
          </w:p>
          <w:p w14:paraId="2C0B7479" w14:textId="607B96EE" w:rsidR="0078489C" w:rsidRPr="0078489C" w:rsidRDefault="0078489C" w:rsidP="002D07CB">
            <w:pPr>
              <w:spacing w:line="360" w:lineRule="auto"/>
              <w:jc w:val="both"/>
              <w:rPr>
                <w:rFonts w:ascii="Trebuchet MS" w:hAnsi="Trebuchet MS"/>
                <w:color w:val="000000" w:themeColor="text1"/>
              </w:rPr>
            </w:pPr>
            <w:r>
              <w:rPr>
                <w:rFonts w:ascii="Trebuchet MS" w:hAnsi="Trebuchet MS"/>
                <w:color w:val="000000" w:themeColor="text1"/>
              </w:rPr>
              <w:t>(iv) cheltuieli cu serviciile;</w:t>
            </w:r>
          </w:p>
          <w:p w14:paraId="69DED3A7" w14:textId="77777777" w:rsidR="003C593D" w:rsidRPr="003C593D" w:rsidRDefault="003C593D" w:rsidP="003C593D">
            <w:pPr>
              <w:suppressAutoHyphens/>
              <w:autoSpaceDN w:val="0"/>
              <w:spacing w:line="360" w:lineRule="auto"/>
              <w:jc w:val="both"/>
              <w:textAlignment w:val="baseline"/>
              <w:rPr>
                <w:rFonts w:ascii="Trebuchet MS" w:hAnsi="Trebuchet MS"/>
              </w:rPr>
            </w:pPr>
          </w:p>
          <w:p w14:paraId="1BE7E8F9" w14:textId="591390E5" w:rsidR="007C028F" w:rsidRPr="007B29B2" w:rsidRDefault="007C028F" w:rsidP="007C028F">
            <w:pPr>
              <w:spacing w:before="120" w:after="120"/>
              <w:jc w:val="both"/>
              <w:rPr>
                <w:rFonts w:ascii="Trebuchet MS" w:hAnsi="Trebuchet MS"/>
                <w:iCs/>
                <w:lang w:val="en-US"/>
              </w:rPr>
            </w:pPr>
            <w:r w:rsidRPr="00F27FB1">
              <w:rPr>
                <w:rFonts w:ascii="Trebuchet MS" w:hAnsi="Trebuchet MS"/>
                <w:iCs/>
              </w:rPr>
              <w:lastRenderedPageBreak/>
              <w:t>În cadrul prezentului apel de proiecte sunt eligibile categoriile de cheltuieli prezentate mai jos</w:t>
            </w:r>
            <w:r w:rsidR="007B29B2">
              <w:rPr>
                <w:rFonts w:ascii="Trebuchet MS" w:hAnsi="Trebuchet MS"/>
                <w:iCs/>
                <w:lang w:val="en-US"/>
              </w:rPr>
              <w:t>:</w:t>
            </w:r>
          </w:p>
          <w:p w14:paraId="47D39AD6" w14:textId="77777777" w:rsidR="007C028F" w:rsidRDefault="007C028F" w:rsidP="007C028F">
            <w:pPr>
              <w:spacing w:line="360" w:lineRule="auto"/>
              <w:jc w:val="both"/>
              <w:rPr>
                <w:rFonts w:ascii="Trebuchet MS" w:hAnsi="Trebuchet MS"/>
                <w:b/>
              </w:rPr>
            </w:pPr>
          </w:p>
          <w:p w14:paraId="73478A77" w14:textId="605B5F3A" w:rsidR="007C028F" w:rsidRPr="00927BCB" w:rsidRDefault="007C028F" w:rsidP="007C028F">
            <w:pPr>
              <w:spacing w:line="360" w:lineRule="auto"/>
              <w:jc w:val="both"/>
              <w:rPr>
                <w:rFonts w:ascii="Trebuchet MS" w:hAnsi="Trebuchet MS"/>
                <w:color w:val="FF0000"/>
              </w:rPr>
            </w:pPr>
            <w:r w:rsidRPr="00637442">
              <w:rPr>
                <w:rFonts w:ascii="Trebuchet MS" w:hAnsi="Trebuchet MS"/>
                <w:b/>
              </w:rPr>
              <w:t>CAP. 1</w:t>
            </w:r>
            <w:r w:rsidR="00927BCB">
              <w:rPr>
                <w:rFonts w:ascii="Trebuchet MS" w:hAnsi="Trebuchet MS"/>
                <w:b/>
              </w:rPr>
              <w:t xml:space="preserve"> </w:t>
            </w:r>
            <w:r w:rsidRPr="00637442">
              <w:rPr>
                <w:rFonts w:ascii="Trebuchet MS" w:hAnsi="Trebuchet MS"/>
                <w:b/>
              </w:rPr>
              <w:t xml:space="preserve">Cheltuieli pentru obţinerea şi amenajarea terenului </w:t>
            </w:r>
          </w:p>
          <w:p w14:paraId="13DF598E" w14:textId="2D38EFDF" w:rsidR="007C028F" w:rsidRPr="00F66447" w:rsidRDefault="007C028F" w:rsidP="00F66447">
            <w:pPr>
              <w:spacing w:after="110" w:line="360" w:lineRule="auto"/>
              <w:jc w:val="both"/>
              <w:rPr>
                <w:rFonts w:ascii="Trebuchet MS" w:hAnsi="Trebuchet MS"/>
              </w:rPr>
            </w:pPr>
            <w:r>
              <w:rPr>
                <w:rFonts w:ascii="Trebuchet MS" w:hAnsi="Trebuchet MS"/>
                <w:b/>
              </w:rPr>
              <w:t xml:space="preserve">    </w:t>
            </w:r>
            <w:r w:rsidRPr="00637442">
              <w:rPr>
                <w:rFonts w:ascii="Trebuchet MS" w:hAnsi="Trebuchet MS"/>
                <w:b/>
              </w:rPr>
              <w:t xml:space="preserve">1.2 Amenajarea terenului </w:t>
            </w:r>
          </w:p>
          <w:p w14:paraId="7A7B651D" w14:textId="77777777" w:rsidR="007C028F" w:rsidRPr="00637442" w:rsidRDefault="007C028F" w:rsidP="007C028F">
            <w:pPr>
              <w:spacing w:line="360" w:lineRule="auto"/>
              <w:ind w:left="29"/>
              <w:jc w:val="both"/>
              <w:rPr>
                <w:rFonts w:ascii="Trebuchet MS" w:hAnsi="Trebuchet MS"/>
              </w:rPr>
            </w:pPr>
            <w:r w:rsidRPr="00637442">
              <w:rPr>
                <w:rFonts w:ascii="Trebuchet MS" w:hAnsi="Trebuchet MS"/>
              </w:rPr>
              <w:t>Se includ cheltuielile efectuate la începutul lucrărilor pentru pregătirea amplasamentului şi care constau în: demolări, demontări, dezafectări, defrişări, colectare, sortare şi transport la depozitele autorizate al deşeurilor rezultate, sistematizări pe verticală, accesuri/ drumuri/ alei/ parcări/ drenuri/ rigole/ canale de scurgere, ziduri de sprijin, drenaje, epuizmente (exclusiv cele aferente realizării lucrărilor pentru investiţia de bază), devieri de cursuri de apă, lucrări pentru pregătirea amplasamentului.</w:t>
            </w:r>
          </w:p>
          <w:p w14:paraId="6AE30324" w14:textId="77777777" w:rsidR="007C028F" w:rsidRPr="00637442" w:rsidRDefault="007C028F" w:rsidP="007C028F">
            <w:pPr>
              <w:spacing w:before="120" w:after="120" w:line="360" w:lineRule="auto"/>
              <w:jc w:val="both"/>
              <w:rPr>
                <w:rFonts w:ascii="Trebuchet MS" w:hAnsi="Trebuchet MS"/>
                <w:b/>
              </w:rPr>
            </w:pPr>
            <w:r>
              <w:rPr>
                <w:rFonts w:ascii="Trebuchet MS" w:hAnsi="Trebuchet MS"/>
                <w:b/>
              </w:rPr>
              <w:t xml:space="preserve">    </w:t>
            </w:r>
            <w:r w:rsidRPr="00637442">
              <w:rPr>
                <w:rFonts w:ascii="Trebuchet MS" w:hAnsi="Trebuchet MS"/>
                <w:b/>
              </w:rPr>
              <w:t xml:space="preserve">1.3  Amenajări pentru protecţia mediului şi aducerea la starea iniţială </w:t>
            </w:r>
          </w:p>
          <w:p w14:paraId="21FC74CA" w14:textId="77777777" w:rsidR="007C028F" w:rsidRPr="00637442" w:rsidRDefault="007C028F" w:rsidP="007C028F">
            <w:pPr>
              <w:spacing w:line="360" w:lineRule="auto"/>
              <w:ind w:left="33"/>
              <w:jc w:val="both"/>
              <w:rPr>
                <w:rFonts w:ascii="Trebuchet MS" w:hAnsi="Trebuchet MS"/>
              </w:rPr>
            </w:pPr>
            <w:r w:rsidRPr="00637442">
              <w:rPr>
                <w:rFonts w:ascii="Trebuchet MS" w:hAnsi="Trebuchet MS"/>
              </w:rPr>
              <w:t xml:space="preserve">    Se includ cheltuielile efectuate pentru lucrări şi acţiuni de protecţia mediului și de aducere la starea inițială. </w:t>
            </w:r>
          </w:p>
          <w:p w14:paraId="6D1934D5" w14:textId="77777777" w:rsidR="007C028F" w:rsidRPr="002D07CB" w:rsidRDefault="007C028F" w:rsidP="007C028F">
            <w:pPr>
              <w:spacing w:before="120" w:after="120" w:line="360" w:lineRule="auto"/>
              <w:jc w:val="both"/>
              <w:rPr>
                <w:rFonts w:ascii="Trebuchet MS" w:hAnsi="Trebuchet MS"/>
                <w:b/>
              </w:rPr>
            </w:pPr>
            <w:r w:rsidRPr="002D07CB">
              <w:rPr>
                <w:rFonts w:ascii="Trebuchet MS" w:hAnsi="Trebuchet MS"/>
                <w:b/>
              </w:rPr>
              <w:t xml:space="preserve">    </w:t>
            </w:r>
            <w:r w:rsidRPr="00B46A0A">
              <w:rPr>
                <w:rFonts w:ascii="Trebuchet MS" w:hAnsi="Trebuchet MS"/>
                <w:b/>
              </w:rPr>
              <w:t>1.4 Cheltuieli pentru relocarea/protecţia utilităţilor (devieri reţele de utilităţi din amplasament)</w:t>
            </w:r>
            <w:r w:rsidRPr="002D07CB">
              <w:rPr>
                <w:rFonts w:ascii="Trebuchet MS" w:hAnsi="Trebuchet MS"/>
                <w:b/>
              </w:rPr>
              <w:t xml:space="preserve"> </w:t>
            </w:r>
          </w:p>
          <w:p w14:paraId="7B0CCC35" w14:textId="77777777" w:rsidR="007C028F" w:rsidRPr="002D07CB" w:rsidRDefault="007C028F" w:rsidP="007C028F">
            <w:pPr>
              <w:spacing w:line="360" w:lineRule="auto"/>
              <w:ind w:left="33"/>
              <w:jc w:val="both"/>
              <w:rPr>
                <w:rFonts w:ascii="Trebuchet MS" w:hAnsi="Trebuchet MS"/>
              </w:rPr>
            </w:pPr>
            <w:r w:rsidRPr="002D07CB">
              <w:rPr>
                <w:rFonts w:ascii="Trebuchet MS" w:hAnsi="Trebuchet MS"/>
              </w:rPr>
              <w:t>Cheltuielile pentru asigurarea devierii/protectiei utilităților.</w:t>
            </w:r>
          </w:p>
          <w:p w14:paraId="3502FEC5" w14:textId="77777777" w:rsidR="007C028F" w:rsidRDefault="007C028F" w:rsidP="007C028F">
            <w:pPr>
              <w:spacing w:line="360" w:lineRule="auto"/>
              <w:jc w:val="both"/>
              <w:rPr>
                <w:rFonts w:ascii="Trebuchet MS" w:hAnsi="Trebuchet MS"/>
                <w:b/>
              </w:rPr>
            </w:pPr>
          </w:p>
          <w:p w14:paraId="4EF4AC99" w14:textId="77777777" w:rsidR="007C028F" w:rsidRPr="00637442" w:rsidRDefault="007C028F" w:rsidP="007C028F">
            <w:pPr>
              <w:spacing w:line="360" w:lineRule="auto"/>
              <w:jc w:val="both"/>
              <w:rPr>
                <w:rFonts w:ascii="Trebuchet MS" w:hAnsi="Trebuchet MS"/>
                <w:b/>
              </w:rPr>
            </w:pPr>
            <w:r w:rsidRPr="00637442">
              <w:rPr>
                <w:rFonts w:ascii="Trebuchet MS" w:hAnsi="Trebuchet MS"/>
                <w:b/>
              </w:rPr>
              <w:t>CAP. 2  Cheltuieli pentru asigurarea utilităţilor necesare obiectivului de investiţii</w:t>
            </w:r>
          </w:p>
          <w:p w14:paraId="1B8E4C0A" w14:textId="77777777" w:rsidR="007C028F" w:rsidRDefault="007C028F" w:rsidP="007C028F">
            <w:pPr>
              <w:spacing w:line="360" w:lineRule="auto"/>
              <w:jc w:val="both"/>
              <w:rPr>
                <w:rFonts w:ascii="Trebuchet MS" w:hAnsi="Trebuchet MS"/>
              </w:rPr>
            </w:pPr>
            <w:r w:rsidRPr="00637442">
              <w:rPr>
                <w:rFonts w:ascii="Trebuchet MS" w:hAnsi="Trebuchet MS"/>
              </w:rPr>
              <w:t>Cheltuielile pentru asigurarea utilităților trebuie să se refere strict la cheltuieli necesare pentru funcționarea obiectivului de investițe din cererea de finanțare.</w:t>
            </w:r>
          </w:p>
          <w:p w14:paraId="3D07E909" w14:textId="77777777" w:rsidR="007C028F" w:rsidRDefault="007C028F" w:rsidP="007C028F">
            <w:pPr>
              <w:spacing w:line="360" w:lineRule="auto"/>
              <w:jc w:val="both"/>
              <w:rPr>
                <w:rFonts w:ascii="Trebuchet MS" w:hAnsi="Trebuchet MS"/>
                <w:b/>
              </w:rPr>
            </w:pPr>
          </w:p>
          <w:p w14:paraId="21A8DAF6" w14:textId="2540D15D" w:rsidR="007C028F" w:rsidRPr="00C21916" w:rsidRDefault="007C028F" w:rsidP="00C21916">
            <w:pPr>
              <w:spacing w:line="360" w:lineRule="auto"/>
              <w:ind w:left="33"/>
              <w:jc w:val="both"/>
              <w:rPr>
                <w:rFonts w:ascii="Trebuchet MS" w:hAnsi="Trebuchet MS" w:cs="Calibri"/>
                <w:b/>
                <w:bCs/>
              </w:rPr>
            </w:pPr>
            <w:r w:rsidRPr="005E38DB">
              <w:rPr>
                <w:rFonts w:ascii="Trebuchet MS" w:hAnsi="Trebuchet MS" w:cs="Calibri"/>
                <w:b/>
                <w:bCs/>
              </w:rPr>
              <w:t>CAP.3 Cheltuieli pentru proiectare şi asistenţă tehnică</w:t>
            </w:r>
          </w:p>
          <w:p w14:paraId="65E4D580" w14:textId="3141FCCD" w:rsidR="007C028F" w:rsidRPr="00F27FB1" w:rsidRDefault="007C028F" w:rsidP="007C028F">
            <w:pPr>
              <w:spacing w:line="360" w:lineRule="auto"/>
              <w:ind w:left="43" w:right="1038" w:hanging="10"/>
              <w:jc w:val="both"/>
              <w:rPr>
                <w:rFonts w:ascii="Trebuchet MS" w:hAnsi="Trebuchet MS"/>
              </w:rPr>
            </w:pPr>
            <w:r>
              <w:rPr>
                <w:rFonts w:ascii="Trebuchet MS" w:hAnsi="Trebuchet MS" w:cs="Calibri"/>
                <w:b/>
                <w:bCs/>
              </w:rPr>
              <w:t xml:space="preserve">    </w:t>
            </w:r>
            <w:r w:rsidRPr="00F27FB1">
              <w:rPr>
                <w:rFonts w:ascii="Trebuchet MS" w:hAnsi="Trebuchet MS" w:cs="Calibri"/>
                <w:b/>
                <w:bCs/>
              </w:rPr>
              <w:t>3.6. Organizare</w:t>
            </w:r>
            <w:r w:rsidR="004F724C">
              <w:rPr>
                <w:rFonts w:ascii="Trebuchet MS" w:hAnsi="Trebuchet MS" w:cs="Calibri"/>
                <w:b/>
                <w:bCs/>
              </w:rPr>
              <w:t>a</w:t>
            </w:r>
            <w:r w:rsidRPr="00F27FB1">
              <w:rPr>
                <w:rFonts w:ascii="Trebuchet MS" w:hAnsi="Trebuchet MS" w:cs="Calibri"/>
                <w:b/>
                <w:bCs/>
              </w:rPr>
              <w:t xml:space="preserve"> procedurilor de achiziție </w:t>
            </w:r>
            <w:r w:rsidRPr="00F27FB1">
              <w:rPr>
                <w:rFonts w:ascii="Trebuchet MS" w:hAnsi="Trebuchet MS"/>
              </w:rPr>
              <w:t xml:space="preserve">   </w:t>
            </w:r>
          </w:p>
          <w:p w14:paraId="13EFFF3F" w14:textId="59BAA70C" w:rsidR="007C028F" w:rsidRPr="00F27FB1" w:rsidRDefault="007C028F" w:rsidP="0057539A">
            <w:pPr>
              <w:spacing w:line="360" w:lineRule="auto"/>
              <w:ind w:right="35"/>
              <w:jc w:val="both"/>
              <w:rPr>
                <w:rFonts w:ascii="Trebuchet MS" w:hAnsi="Trebuchet MS" w:cs="Calibri"/>
              </w:rPr>
            </w:pPr>
            <w:r w:rsidRPr="00F27FB1">
              <w:rPr>
                <w:rFonts w:ascii="Trebuchet MS" w:hAnsi="Trebuchet MS" w:cs="Calibri"/>
              </w:rPr>
              <w:t>Se includ cheltuielile efectuate, după caz, pentru serviciile de consultanţă/asistenţă</w:t>
            </w:r>
            <w:r w:rsidR="00885526">
              <w:rPr>
                <w:rFonts w:ascii="Trebuchet MS" w:hAnsi="Trebuchet MS" w:cs="Calibri"/>
              </w:rPr>
              <w:t xml:space="preserve"> </w:t>
            </w:r>
            <w:r w:rsidRPr="00F27FB1">
              <w:rPr>
                <w:rFonts w:ascii="Trebuchet MS" w:hAnsi="Trebuchet MS" w:cs="Calibri"/>
              </w:rPr>
              <w:t>juridică în scopul elaborării documentaţiei de atribuire şi/sau aplicării procedurilor de atribuire a contractelor de achiziţie publică.</w:t>
            </w:r>
          </w:p>
          <w:p w14:paraId="791FCC4E" w14:textId="77777777" w:rsidR="007C028F" w:rsidRPr="002D07CB" w:rsidRDefault="007C028F" w:rsidP="007C028F">
            <w:pPr>
              <w:spacing w:line="360" w:lineRule="auto"/>
              <w:ind w:left="43" w:right="1038" w:hanging="10"/>
              <w:jc w:val="both"/>
              <w:rPr>
                <w:rFonts w:ascii="Trebuchet MS" w:hAnsi="Trebuchet MS"/>
              </w:rPr>
            </w:pPr>
            <w:r w:rsidRPr="002D07CB">
              <w:rPr>
                <w:rFonts w:ascii="Trebuchet MS" w:hAnsi="Trebuchet MS" w:cs="Calibri"/>
                <w:b/>
                <w:bCs/>
              </w:rPr>
              <w:t xml:space="preserve">    3.7. Consultanţă </w:t>
            </w:r>
            <w:r w:rsidRPr="002D07CB">
              <w:rPr>
                <w:rFonts w:ascii="Trebuchet MS" w:hAnsi="Trebuchet MS"/>
              </w:rPr>
              <w:t xml:space="preserve"> </w:t>
            </w:r>
          </w:p>
          <w:p w14:paraId="53EDC3EC" w14:textId="4DCA9FFC" w:rsidR="007C028F" w:rsidRPr="002D07CB"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2D07CB">
              <w:rPr>
                <w:rFonts w:ascii="Trebuchet MS" w:eastAsiaTheme="minorEastAsia" w:hAnsi="Trebuchet MS" w:cs="Calibri"/>
                <w:sz w:val="22"/>
                <w:szCs w:val="22"/>
                <w:lang w:val="ro-RO" w:eastAsia="en-US"/>
              </w:rPr>
              <w:t xml:space="preserve">    3.7.1. Managementul de proiect pentru obiectivul de investiţii</w:t>
            </w:r>
            <w:r w:rsidR="00885526" w:rsidRPr="002D07CB">
              <w:rPr>
                <w:rFonts w:ascii="Trebuchet MS" w:eastAsiaTheme="minorEastAsia" w:hAnsi="Trebuchet MS" w:cs="Calibri"/>
                <w:sz w:val="22"/>
                <w:szCs w:val="22"/>
                <w:lang w:val="ro-RO" w:eastAsia="en-US"/>
              </w:rPr>
              <w:t>,</w:t>
            </w:r>
            <w:r w:rsidRPr="002D07CB">
              <w:rPr>
                <w:rFonts w:ascii="Trebuchet MS" w:eastAsiaTheme="minorEastAsia" w:hAnsi="Trebuchet MS" w:cs="Calibri"/>
                <w:sz w:val="22"/>
                <w:szCs w:val="22"/>
                <w:lang w:val="ro-RO" w:eastAsia="en-US"/>
              </w:rPr>
              <w:t xml:space="preserve"> </w:t>
            </w:r>
            <w:proofErr w:type="spellStart"/>
            <w:r w:rsidR="00885526" w:rsidRPr="002D07CB">
              <w:rPr>
                <w:rFonts w:ascii="Trebuchet MS" w:hAnsi="Trebuchet MS"/>
                <w:sz w:val="22"/>
                <w:szCs w:val="22"/>
              </w:rPr>
              <w:t>inclusiv</w:t>
            </w:r>
            <w:proofErr w:type="spellEnd"/>
            <w:r w:rsidR="00885526" w:rsidRPr="002D07CB">
              <w:rPr>
                <w:rFonts w:ascii="Trebuchet MS" w:hAnsi="Trebuchet MS"/>
                <w:sz w:val="22"/>
                <w:szCs w:val="22"/>
              </w:rPr>
              <w:t xml:space="preserve"> </w:t>
            </w:r>
            <w:proofErr w:type="spellStart"/>
            <w:r w:rsidR="00885526" w:rsidRPr="002D07CB">
              <w:rPr>
                <w:rFonts w:ascii="Trebuchet MS" w:hAnsi="Trebuchet MS"/>
                <w:sz w:val="22"/>
                <w:szCs w:val="22"/>
              </w:rPr>
              <w:t>cheltuielile</w:t>
            </w:r>
            <w:proofErr w:type="spellEnd"/>
            <w:r w:rsidR="00885526" w:rsidRPr="002D07CB">
              <w:rPr>
                <w:rFonts w:ascii="Trebuchet MS" w:hAnsi="Trebuchet MS"/>
                <w:sz w:val="22"/>
                <w:szCs w:val="22"/>
              </w:rPr>
              <w:t xml:space="preserve"> </w:t>
            </w:r>
            <w:proofErr w:type="spellStart"/>
            <w:r w:rsidR="00885526" w:rsidRPr="002D07CB">
              <w:rPr>
                <w:rFonts w:ascii="Trebuchet MS" w:hAnsi="Trebuchet MS"/>
                <w:sz w:val="22"/>
                <w:szCs w:val="22"/>
              </w:rPr>
              <w:t>pentru</w:t>
            </w:r>
            <w:proofErr w:type="spellEnd"/>
            <w:r w:rsidR="00885526" w:rsidRPr="002D07CB">
              <w:rPr>
                <w:rFonts w:ascii="Trebuchet MS" w:hAnsi="Trebuchet MS"/>
                <w:sz w:val="22"/>
                <w:szCs w:val="22"/>
              </w:rPr>
              <w:t xml:space="preserve"> </w:t>
            </w:r>
            <w:ins w:id="102" w:author="Gabriela Calin" w:date="2023-03-10T10:26:00Z">
              <w:r w:rsidR="00885526" w:rsidRPr="00B46A0A">
                <w:rPr>
                  <w:rFonts w:ascii="Trebuchet MS" w:eastAsiaTheme="minorEastAsia" w:hAnsi="Trebuchet MS" w:cs="Calibri"/>
                  <w:sz w:val="22"/>
                  <w:szCs w:val="22"/>
                  <w:lang w:val="ro-RO" w:eastAsia="en-US"/>
                </w:rPr>
                <w:t>elaborarea cererii</w:t>
              </w:r>
            </w:ins>
            <w:r w:rsidR="00885526" w:rsidRPr="00B46A0A">
              <w:rPr>
                <w:rFonts w:ascii="Trebuchet MS" w:eastAsiaTheme="minorEastAsia" w:hAnsi="Trebuchet MS" w:cs="Calibri"/>
                <w:sz w:val="22"/>
                <w:szCs w:val="22"/>
                <w:lang w:val="ro-RO" w:eastAsia="en-US"/>
              </w:rPr>
              <w:t xml:space="preserve"> de </w:t>
            </w:r>
            <w:ins w:id="103" w:author="Gabriela Calin" w:date="2023-03-10T10:26:00Z">
              <w:r w:rsidR="00885526" w:rsidRPr="00B46A0A">
                <w:rPr>
                  <w:rFonts w:ascii="Trebuchet MS" w:eastAsiaTheme="minorEastAsia" w:hAnsi="Trebuchet MS" w:cs="Calibri"/>
                  <w:sz w:val="22"/>
                  <w:szCs w:val="22"/>
                  <w:lang w:val="ro-RO" w:eastAsia="en-US"/>
                </w:rPr>
                <w:t>finanțare și a planului de afaceri</w:t>
              </w:r>
            </w:ins>
            <w:r w:rsidR="00B46A0A">
              <w:rPr>
                <w:rFonts w:ascii="Trebuchet MS" w:eastAsiaTheme="minorEastAsia" w:hAnsi="Trebuchet MS" w:cs="Calibri"/>
                <w:sz w:val="22"/>
                <w:szCs w:val="22"/>
                <w:lang w:val="ro-RO" w:eastAsia="en-US"/>
              </w:rPr>
              <w:t>.</w:t>
            </w:r>
          </w:p>
          <w:p w14:paraId="63820AAD" w14:textId="77777777" w:rsidR="007C028F" w:rsidRPr="002D07CB" w:rsidRDefault="007C028F" w:rsidP="007C028F">
            <w:pPr>
              <w:pStyle w:val="al"/>
              <w:shd w:val="clear" w:color="auto" w:fill="FFFFFF"/>
              <w:spacing w:before="0" w:beforeAutospacing="0" w:after="150" w:afterAutospacing="0"/>
              <w:jc w:val="both"/>
              <w:rPr>
                <w:rFonts w:ascii="Trebuchet MS" w:eastAsiaTheme="minorEastAsia" w:hAnsi="Trebuchet MS" w:cs="Calibri"/>
                <w:sz w:val="22"/>
                <w:szCs w:val="22"/>
                <w:lang w:val="ro-RO" w:eastAsia="en-US"/>
              </w:rPr>
            </w:pPr>
            <w:r w:rsidRPr="002D07CB">
              <w:rPr>
                <w:rFonts w:ascii="Trebuchet MS" w:eastAsiaTheme="minorEastAsia" w:hAnsi="Trebuchet MS" w:cs="Calibri"/>
                <w:sz w:val="22"/>
                <w:szCs w:val="22"/>
                <w:lang w:val="ro-RO" w:eastAsia="en-US"/>
              </w:rPr>
              <w:t xml:space="preserve">    3.7.2. Auditul financiar</w:t>
            </w:r>
          </w:p>
          <w:p w14:paraId="3B6B9C77" w14:textId="0A027F14" w:rsidR="007C028F" w:rsidRPr="00637442" w:rsidRDefault="007C028F" w:rsidP="00C21916">
            <w:pPr>
              <w:spacing w:line="360" w:lineRule="auto"/>
              <w:ind w:left="43" w:right="1038" w:hanging="10"/>
              <w:jc w:val="both"/>
              <w:rPr>
                <w:rFonts w:ascii="Trebuchet MS" w:hAnsi="Trebuchet MS"/>
              </w:rPr>
            </w:pPr>
            <w:r w:rsidRPr="00F27FB1">
              <w:rPr>
                <w:rFonts w:ascii="Trebuchet MS" w:hAnsi="Trebuchet MS"/>
              </w:rPr>
              <w:lastRenderedPageBreak/>
              <w:t xml:space="preserve">  </w:t>
            </w:r>
          </w:p>
          <w:p w14:paraId="2A5E4963" w14:textId="77777777" w:rsidR="007C028F" w:rsidRPr="00637442" w:rsidRDefault="007C028F" w:rsidP="007C028F">
            <w:pPr>
              <w:spacing w:line="360" w:lineRule="auto"/>
              <w:jc w:val="both"/>
              <w:rPr>
                <w:rFonts w:ascii="Trebuchet MS" w:hAnsi="Trebuchet MS"/>
                <w:b/>
              </w:rPr>
            </w:pPr>
            <w:r w:rsidRPr="00637442">
              <w:rPr>
                <w:rFonts w:ascii="Trebuchet MS" w:hAnsi="Trebuchet MS"/>
                <w:b/>
              </w:rPr>
              <w:t xml:space="preserve">CAP. 4  Cheltuieli pentru investiţia de bază </w:t>
            </w:r>
          </w:p>
          <w:p w14:paraId="7E3231BA" w14:textId="77777777" w:rsidR="007C028F" w:rsidRPr="00D517BF" w:rsidRDefault="007C028F" w:rsidP="007C028F">
            <w:pPr>
              <w:spacing w:line="360" w:lineRule="auto"/>
              <w:ind w:left="33"/>
              <w:jc w:val="both"/>
              <w:rPr>
                <w:rFonts w:ascii="Trebuchet MS" w:hAnsi="Trebuchet MS" w:cs="Calibri"/>
                <w:b/>
                <w:bCs/>
              </w:rPr>
            </w:pPr>
            <w:r w:rsidRPr="00637442">
              <w:rPr>
                <w:rFonts w:ascii="Trebuchet MS" w:hAnsi="Trebuchet MS"/>
                <w:b/>
              </w:rPr>
              <w:t xml:space="preserve">  </w:t>
            </w:r>
            <w:r w:rsidRPr="00D517BF">
              <w:rPr>
                <w:rFonts w:ascii="Trebuchet MS" w:hAnsi="Trebuchet MS" w:cs="Calibri"/>
                <w:b/>
                <w:bCs/>
              </w:rPr>
              <w:t xml:space="preserve">  4.1. Construcţii şi instalaţii </w:t>
            </w:r>
          </w:p>
          <w:p w14:paraId="66AAB9CF" w14:textId="77777777" w:rsidR="007C028F" w:rsidRDefault="007C028F" w:rsidP="007C028F">
            <w:pPr>
              <w:spacing w:line="360" w:lineRule="auto"/>
              <w:jc w:val="both"/>
              <w:rPr>
                <w:rFonts w:ascii="Trebuchet MS" w:hAnsi="Trebuchet MS" w:cs="Calibri"/>
              </w:rPr>
            </w:pPr>
            <w:r w:rsidRPr="00CD590D">
              <w:rPr>
                <w:rFonts w:ascii="Trebuchet MS" w:hAnsi="Trebuchet MS" w:cs="Calibri"/>
              </w:rPr>
              <w:t>Cuprinde cheltuielile aferente execuţiei tuturor obiectelor cuprinse în obiectivul de investiţie</w:t>
            </w:r>
            <w:r w:rsidRPr="00D517BF">
              <w:rPr>
                <w:rFonts w:ascii="Trebuchet MS" w:hAnsi="Trebuchet MS" w:cs="Calibri"/>
              </w:rPr>
              <w:t xml:space="preserve"> </w:t>
            </w:r>
            <w:r>
              <w:rPr>
                <w:rFonts w:ascii="Trebuchet MS" w:hAnsi="Trebuchet MS" w:cs="Calibri"/>
              </w:rPr>
              <w:t>(</w:t>
            </w:r>
            <w:r w:rsidRPr="00D517BF">
              <w:rPr>
                <w:rFonts w:ascii="Trebuchet MS" w:hAnsi="Trebuchet MS" w:cs="Calibri"/>
              </w:rPr>
              <w:t xml:space="preserve">cheltuielile aferente </w:t>
            </w:r>
            <w:r>
              <w:rPr>
                <w:rFonts w:ascii="Trebuchet MS" w:hAnsi="Trebuchet MS" w:cs="Calibri"/>
              </w:rPr>
              <w:t>activităților prevăzute la punctul 5.2.2 din ghid).</w:t>
            </w:r>
            <w:r w:rsidRPr="00D517BF">
              <w:rPr>
                <w:rFonts w:ascii="Trebuchet MS" w:hAnsi="Trebuchet MS" w:cs="Calibri"/>
              </w:rPr>
              <w:t xml:space="preserve"> </w:t>
            </w:r>
          </w:p>
          <w:p w14:paraId="3EA7232D" w14:textId="77777777" w:rsidR="007C028F" w:rsidRPr="00CD590D"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CD590D">
              <w:rPr>
                <w:rFonts w:ascii="Trebuchet MS" w:eastAsiaTheme="minorEastAsia" w:hAnsi="Trebuchet MS" w:cs="Calibri"/>
                <w:sz w:val="22"/>
                <w:szCs w:val="22"/>
                <w:lang w:val="ro-RO" w:eastAsia="en-US"/>
              </w:rPr>
              <w:t>Proiectantul va delimita obiectele de construcţii din cadrul obiectivului de investiţii şi va nominaliza cheltuielile pe fiecare obiect.</w:t>
            </w:r>
          </w:p>
          <w:p w14:paraId="2CFD3B2F" w14:textId="77777777" w:rsidR="007C028F" w:rsidRPr="005E38DB"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rPr>
            </w:pPr>
            <w:r w:rsidRPr="00CD590D">
              <w:rPr>
                <w:rFonts w:ascii="Trebuchet MS" w:eastAsiaTheme="minorEastAsia" w:hAnsi="Trebuchet MS" w:cs="Calibri"/>
                <w:sz w:val="22"/>
                <w:szCs w:val="22"/>
                <w:lang w:val="ro-RO" w:eastAsia="en-US"/>
              </w:rPr>
              <w:t>Cheltuielile aferente fiecărui obiect de construcţie se regăsesc în devizul pe obiect.</w:t>
            </w:r>
          </w:p>
          <w:p w14:paraId="09D438A5" w14:textId="77777777" w:rsidR="007C028F" w:rsidRPr="005E38DB"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b/>
                <w:bCs/>
                <w:sz w:val="22"/>
                <w:szCs w:val="22"/>
                <w:lang w:val="ro-RO" w:eastAsia="en-US"/>
              </w:rPr>
            </w:pPr>
            <w:r>
              <w:rPr>
                <w:rFonts w:ascii="Trebuchet MS" w:eastAsiaTheme="minorEastAsia" w:hAnsi="Trebuchet MS" w:cs="Calibri"/>
                <w:sz w:val="22"/>
                <w:szCs w:val="22"/>
                <w:lang w:val="ro-RO" w:eastAsia="en-US"/>
              </w:rPr>
              <w:t xml:space="preserve">   </w:t>
            </w:r>
            <w:r w:rsidRPr="005E38DB">
              <w:rPr>
                <w:rFonts w:ascii="Trebuchet MS" w:eastAsiaTheme="minorEastAsia" w:hAnsi="Trebuchet MS" w:cs="Calibri"/>
                <w:b/>
                <w:bCs/>
                <w:sz w:val="22"/>
                <w:szCs w:val="22"/>
                <w:lang w:val="ro-RO" w:eastAsia="en-US"/>
              </w:rPr>
              <w:t>4.2. Montaj utilaje, echipamente tehnologice şi funcţionale</w:t>
            </w:r>
          </w:p>
          <w:p w14:paraId="2D8DB8C1" w14:textId="77777777" w:rsidR="007C028F" w:rsidRPr="00CD590D"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CD590D">
              <w:rPr>
                <w:rFonts w:ascii="Trebuchet MS" w:eastAsiaTheme="minorEastAsia" w:hAnsi="Trebuchet MS" w:cs="Calibri"/>
                <w:sz w:val="22"/>
                <w:szCs w:val="22"/>
                <w:lang w:val="ro-RO" w:eastAsia="en-US"/>
              </w:rPr>
              <w:t>Cuprinde cheltuielile aferente montajului utilajelor tehnologice şi al utilajelor incluse în instalaţiile funcţionale, inclusiv reţelele aferente necesare funcţionării acestora.</w:t>
            </w:r>
          </w:p>
          <w:p w14:paraId="30F5A166" w14:textId="77777777" w:rsidR="007C028F" w:rsidRPr="005E38DB"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b/>
                <w:bCs/>
                <w:sz w:val="22"/>
                <w:szCs w:val="22"/>
                <w:lang w:val="ro-RO" w:eastAsia="en-US"/>
              </w:rPr>
            </w:pPr>
            <w:r w:rsidRPr="005E38DB">
              <w:rPr>
                <w:rFonts w:ascii="Trebuchet MS" w:eastAsiaTheme="minorEastAsia" w:hAnsi="Trebuchet MS" w:cs="Calibri"/>
                <w:b/>
                <w:bCs/>
                <w:sz w:val="22"/>
                <w:szCs w:val="22"/>
                <w:lang w:val="ro-RO" w:eastAsia="en-US"/>
              </w:rPr>
              <w:t xml:space="preserve">   4.3. Utilaje, echipamente tehnologice şi funcţionale care necesită montaj</w:t>
            </w:r>
          </w:p>
          <w:p w14:paraId="5A3DA55D" w14:textId="77777777" w:rsidR="007C028F" w:rsidRPr="00CD590D"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CD590D">
              <w:rPr>
                <w:rFonts w:ascii="Trebuchet MS" w:eastAsiaTheme="minorEastAsia" w:hAnsi="Trebuchet MS" w:cs="Calibri"/>
                <w:sz w:val="22"/>
                <w:szCs w:val="22"/>
                <w:lang w:val="ro-RO" w:eastAsia="en-US"/>
              </w:rPr>
              <w:t>Cuprinde cheltuielile pentru achiziţionarea utilajelor şi echipamentelor tehnologice, precum şi a celor incluse în instalaţiile funcţionale.</w:t>
            </w:r>
          </w:p>
          <w:p w14:paraId="09FDBC6D" w14:textId="77777777" w:rsidR="007C028F" w:rsidRPr="005E38DB"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b/>
                <w:bCs/>
                <w:sz w:val="22"/>
                <w:szCs w:val="22"/>
                <w:lang w:val="ro-RO" w:eastAsia="en-US"/>
              </w:rPr>
            </w:pPr>
            <w:r>
              <w:rPr>
                <w:rFonts w:ascii="Trebuchet MS" w:eastAsiaTheme="minorEastAsia" w:hAnsi="Trebuchet MS" w:cs="Calibri"/>
                <w:sz w:val="22"/>
                <w:szCs w:val="22"/>
                <w:lang w:val="ro-RO" w:eastAsia="en-US"/>
              </w:rPr>
              <w:t xml:space="preserve">   </w:t>
            </w:r>
            <w:r w:rsidRPr="005E38DB">
              <w:rPr>
                <w:rFonts w:ascii="Trebuchet MS" w:eastAsiaTheme="minorEastAsia" w:hAnsi="Trebuchet MS" w:cs="Calibri"/>
                <w:b/>
                <w:bCs/>
                <w:sz w:val="22"/>
                <w:szCs w:val="22"/>
                <w:lang w:val="ro-RO" w:eastAsia="en-US"/>
              </w:rPr>
              <w:t>4.4. Utilaje, echipamente tehnologice şi funcţionale care nu necesită montaj şi echipamente de transport</w:t>
            </w:r>
          </w:p>
          <w:p w14:paraId="66325AB1" w14:textId="77777777" w:rsidR="007C028F" w:rsidRPr="00CD590D"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CD590D">
              <w:rPr>
                <w:rFonts w:ascii="Trebuchet MS" w:eastAsiaTheme="minorEastAsia" w:hAnsi="Trebuchet MS" w:cs="Calibri"/>
                <w:sz w:val="22"/>
                <w:szCs w:val="22"/>
                <w:lang w:val="ro-RO" w:eastAsia="en-US"/>
              </w:rPr>
              <w:t>Cuprinde cheltuielile pentru achiziţionarea utilajelor şi echipamentelor care nu necesită montaj, precum şi a echipamentelor de transport, inclusiv tehnologic.</w:t>
            </w:r>
          </w:p>
          <w:p w14:paraId="34CE21E0" w14:textId="77777777" w:rsidR="007C028F" w:rsidRPr="005E38DB"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b/>
                <w:bCs/>
                <w:sz w:val="22"/>
                <w:szCs w:val="22"/>
                <w:lang w:val="ro-RO" w:eastAsia="en-US"/>
              </w:rPr>
            </w:pPr>
            <w:r w:rsidRPr="005E38DB">
              <w:rPr>
                <w:rFonts w:ascii="Trebuchet MS" w:eastAsiaTheme="minorEastAsia" w:hAnsi="Trebuchet MS" w:cs="Calibri"/>
                <w:b/>
                <w:bCs/>
                <w:sz w:val="22"/>
                <w:szCs w:val="22"/>
                <w:lang w:val="ro-RO" w:eastAsia="en-US"/>
              </w:rPr>
              <w:t xml:space="preserve">   4.5. Dotări</w:t>
            </w:r>
          </w:p>
          <w:p w14:paraId="62F66597" w14:textId="77777777" w:rsidR="007C028F" w:rsidRPr="00D517BF" w:rsidRDefault="007C028F" w:rsidP="007C028F">
            <w:pPr>
              <w:spacing w:line="360" w:lineRule="auto"/>
              <w:ind w:left="33"/>
              <w:jc w:val="both"/>
              <w:rPr>
                <w:rFonts w:ascii="Trebuchet MS" w:hAnsi="Trebuchet MS" w:cs="Calibri"/>
              </w:rPr>
            </w:pPr>
            <w:r w:rsidRPr="00D517BF">
              <w:rPr>
                <w:rFonts w:ascii="Trebuchet MS" w:hAnsi="Trebuchet MS" w:cs="Calibri"/>
              </w:rPr>
              <w:t xml:space="preserve">Se cuprind cheltuielile pentru procurarea de bunuri care, conform legii, intră în categoria mijloacelor fixe, sunt  necesare implementarii proiectului şi respectă prevederile contractului de finanţare. </w:t>
            </w:r>
          </w:p>
          <w:p w14:paraId="21A43C2E" w14:textId="77777777" w:rsidR="007C028F" w:rsidRPr="00CD590D"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B905FA">
              <w:rPr>
                <w:rFonts w:ascii="Trebuchet MS" w:eastAsiaTheme="minorEastAsia" w:hAnsi="Trebuchet MS" w:cs="Calibri"/>
                <w:sz w:val="22"/>
                <w:szCs w:val="22"/>
                <w:lang w:val="ro-RO" w:eastAsia="en-US"/>
              </w:rPr>
              <w:t>Sunt eligibile cheltuielile pentru procurarea de bunuri care, conform legii, intră în categoria obiectelor de inventar, cu obligativitatea mentinerii acestora pe toata perioada de durabilitate a proiectului.</w:t>
            </w:r>
          </w:p>
          <w:p w14:paraId="34A580E3" w14:textId="77777777" w:rsidR="007C028F" w:rsidRPr="001E4D6C"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b/>
                <w:bCs/>
                <w:sz w:val="22"/>
                <w:szCs w:val="22"/>
                <w:lang w:val="ro-RO" w:eastAsia="en-US"/>
              </w:rPr>
            </w:pPr>
            <w:r>
              <w:rPr>
                <w:rFonts w:ascii="Trebuchet MS" w:eastAsiaTheme="minorEastAsia" w:hAnsi="Trebuchet MS" w:cs="Calibri"/>
                <w:b/>
                <w:bCs/>
                <w:sz w:val="22"/>
                <w:szCs w:val="22"/>
                <w:lang w:val="ro-RO" w:eastAsia="en-US"/>
              </w:rPr>
              <w:t xml:space="preserve">  </w:t>
            </w:r>
            <w:r w:rsidRPr="005E38DB">
              <w:rPr>
                <w:rFonts w:ascii="Trebuchet MS" w:eastAsiaTheme="minorEastAsia" w:hAnsi="Trebuchet MS" w:cs="Calibri"/>
                <w:b/>
                <w:bCs/>
                <w:sz w:val="22"/>
                <w:szCs w:val="22"/>
                <w:lang w:val="ro-RO" w:eastAsia="en-US"/>
              </w:rPr>
              <w:t>4</w:t>
            </w:r>
            <w:r w:rsidRPr="001E4D6C">
              <w:rPr>
                <w:rFonts w:ascii="Trebuchet MS" w:eastAsiaTheme="minorEastAsia" w:hAnsi="Trebuchet MS" w:cs="Calibri"/>
                <w:b/>
                <w:bCs/>
                <w:sz w:val="22"/>
                <w:szCs w:val="22"/>
                <w:lang w:val="ro-RO" w:eastAsia="en-US"/>
              </w:rPr>
              <w:t>.6. Active necorporale</w:t>
            </w:r>
          </w:p>
          <w:p w14:paraId="7AC3EE65" w14:textId="77777777" w:rsidR="00FA7A18" w:rsidRPr="001E4D6C" w:rsidRDefault="007C028F" w:rsidP="007C028F">
            <w:pPr>
              <w:spacing w:after="62" w:line="360" w:lineRule="auto"/>
              <w:ind w:left="29" w:hanging="10"/>
              <w:jc w:val="both"/>
              <w:rPr>
                <w:rFonts w:ascii="Trebuchet MS" w:hAnsi="Trebuchet MS"/>
              </w:rPr>
            </w:pPr>
            <w:r w:rsidRPr="001E4D6C">
              <w:rPr>
                <w:rFonts w:ascii="Trebuchet MS" w:eastAsiaTheme="minorEastAsia" w:hAnsi="Trebuchet MS" w:cs="Calibri"/>
              </w:rPr>
              <w:t xml:space="preserve">Cuprinde </w:t>
            </w:r>
            <w:r w:rsidR="00C21916" w:rsidRPr="001E4D6C">
              <w:rPr>
                <w:rFonts w:ascii="Trebuchet MS" w:hAnsi="Trebuchet MS"/>
              </w:rPr>
              <w:t>investiții în brevete, licenţe, mărci comerciale, programe informatice, alte drepturi şi active similare; investiţii în realizarea de instrumente de comercializare on-line.</w:t>
            </w:r>
            <w:r w:rsidRPr="001E4D6C">
              <w:rPr>
                <w:rFonts w:ascii="Trebuchet MS" w:hAnsi="Trebuchet MS"/>
              </w:rPr>
              <w:t xml:space="preserve">  </w:t>
            </w:r>
          </w:p>
          <w:p w14:paraId="71D012AF" w14:textId="4C5F1B6A" w:rsidR="007C028F" w:rsidRPr="00637442" w:rsidRDefault="007C028F" w:rsidP="007C028F">
            <w:pPr>
              <w:spacing w:line="360" w:lineRule="auto"/>
              <w:jc w:val="both"/>
              <w:rPr>
                <w:rFonts w:ascii="Trebuchet MS" w:hAnsi="Trebuchet MS"/>
                <w:b/>
              </w:rPr>
            </w:pPr>
          </w:p>
          <w:p w14:paraId="5669AE32" w14:textId="77777777" w:rsidR="007C028F" w:rsidRPr="00637442" w:rsidRDefault="007C028F" w:rsidP="007C028F">
            <w:pPr>
              <w:spacing w:line="360" w:lineRule="auto"/>
              <w:jc w:val="both"/>
              <w:rPr>
                <w:rFonts w:ascii="Trebuchet MS" w:hAnsi="Trebuchet MS"/>
                <w:b/>
              </w:rPr>
            </w:pPr>
            <w:r w:rsidRPr="00637442">
              <w:rPr>
                <w:rFonts w:ascii="Trebuchet MS" w:hAnsi="Trebuchet MS"/>
                <w:b/>
              </w:rPr>
              <w:t xml:space="preserve"> CAP. 5 Alte cheltuieli </w:t>
            </w:r>
          </w:p>
          <w:p w14:paraId="2F4CA049" w14:textId="77777777" w:rsidR="007C028F" w:rsidRPr="00637442" w:rsidRDefault="007C028F" w:rsidP="007C028F">
            <w:pPr>
              <w:spacing w:line="360" w:lineRule="auto"/>
              <w:ind w:left="33"/>
              <w:jc w:val="both"/>
              <w:rPr>
                <w:rFonts w:ascii="Trebuchet MS" w:hAnsi="Trebuchet MS"/>
                <w:b/>
              </w:rPr>
            </w:pPr>
            <w:r w:rsidRPr="00637442">
              <w:rPr>
                <w:rFonts w:ascii="Trebuchet MS" w:hAnsi="Trebuchet MS"/>
                <w:b/>
              </w:rPr>
              <w:t xml:space="preserve">    5.1. Organizare de şantier </w:t>
            </w:r>
          </w:p>
          <w:p w14:paraId="29ADEE7B" w14:textId="77777777" w:rsidR="007C028F" w:rsidRPr="00637442" w:rsidRDefault="007C028F" w:rsidP="007C028F">
            <w:pPr>
              <w:spacing w:line="360" w:lineRule="auto"/>
              <w:ind w:left="33"/>
              <w:jc w:val="both"/>
              <w:rPr>
                <w:rFonts w:ascii="Trebuchet MS" w:hAnsi="Trebuchet MS"/>
              </w:rPr>
            </w:pPr>
            <w:r w:rsidRPr="00637442">
              <w:rPr>
                <w:rFonts w:ascii="Trebuchet MS" w:hAnsi="Trebuchet MS"/>
              </w:rPr>
              <w:t xml:space="preserve">Se cuprind cheltuielile estimate ca fiind necesare în vederea creării condiţiilor de desfăşurare a activităţii de construcţii-montaj. </w:t>
            </w:r>
          </w:p>
          <w:p w14:paraId="10A2B5FC" w14:textId="77777777" w:rsidR="007C028F" w:rsidRPr="00637442" w:rsidRDefault="007C028F" w:rsidP="007C028F">
            <w:pPr>
              <w:spacing w:line="360" w:lineRule="auto"/>
              <w:jc w:val="both"/>
              <w:rPr>
                <w:rFonts w:ascii="Trebuchet MS" w:hAnsi="Trebuchet MS"/>
                <w:b/>
              </w:rPr>
            </w:pPr>
            <w:r>
              <w:rPr>
                <w:rFonts w:ascii="Trebuchet MS" w:hAnsi="Trebuchet MS"/>
                <w:b/>
              </w:rPr>
              <w:t xml:space="preserve">    </w:t>
            </w:r>
            <w:r w:rsidRPr="00637442">
              <w:rPr>
                <w:rFonts w:ascii="Trebuchet MS" w:hAnsi="Trebuchet MS"/>
                <w:b/>
              </w:rPr>
              <w:t>5.1.1 Lucrări de construcţii şi instalaţii aferente organizării de şantier</w:t>
            </w:r>
          </w:p>
          <w:p w14:paraId="4D2C3B18" w14:textId="77777777" w:rsidR="007C028F" w:rsidRPr="00637442" w:rsidRDefault="007C028F" w:rsidP="007C028F">
            <w:pPr>
              <w:spacing w:after="81" w:line="360" w:lineRule="auto"/>
              <w:ind w:left="234"/>
              <w:jc w:val="both"/>
              <w:rPr>
                <w:rFonts w:ascii="Trebuchet MS" w:hAnsi="Trebuchet MS"/>
              </w:rPr>
            </w:pPr>
            <w:r w:rsidRPr="00637442">
              <w:rPr>
                <w:rFonts w:ascii="Trebuchet MS" w:hAnsi="Trebuchet MS"/>
              </w:rPr>
              <w:t>În această secțiune se cuprind cheltuielile aferente realizarii unor constructii provizorii sau amenajări la construcții existente:</w:t>
            </w:r>
          </w:p>
          <w:p w14:paraId="34E3EA8D" w14:textId="77777777" w:rsidR="007C028F" w:rsidRPr="005E38DB" w:rsidRDefault="007C028F">
            <w:pPr>
              <w:pStyle w:val="ListParagraph"/>
              <w:numPr>
                <w:ilvl w:val="0"/>
                <w:numId w:val="6"/>
              </w:numPr>
              <w:spacing w:before="120" w:after="81" w:line="360" w:lineRule="auto"/>
              <w:jc w:val="both"/>
              <w:rPr>
                <w:rFonts w:ascii="Trebuchet MS" w:hAnsi="Trebuchet MS"/>
              </w:rPr>
            </w:pPr>
            <w:r w:rsidRPr="005E38DB">
              <w:rPr>
                <w:rFonts w:ascii="Trebuchet MS" w:hAnsi="Trebuchet MS"/>
              </w:rPr>
              <w:t>Lucrări de constructii provizorii de vestiare, barăci, spații de lucru pentru personalul din șantier, grupuri sanitare, împrejmuiri, pichete de incendiu.</w:t>
            </w:r>
          </w:p>
          <w:p w14:paraId="26A9ED1B" w14:textId="77777777" w:rsidR="007C028F" w:rsidRPr="005E38DB" w:rsidRDefault="007C028F">
            <w:pPr>
              <w:pStyle w:val="ListParagraph"/>
              <w:numPr>
                <w:ilvl w:val="0"/>
                <w:numId w:val="6"/>
              </w:numPr>
              <w:spacing w:before="120" w:after="81" w:line="360" w:lineRule="auto"/>
              <w:jc w:val="both"/>
              <w:rPr>
                <w:rFonts w:ascii="Trebuchet MS" w:hAnsi="Trebuchet MS"/>
              </w:rPr>
            </w:pPr>
            <w:r w:rsidRPr="005E38DB">
              <w:rPr>
                <w:rFonts w:ascii="Trebuchet MS" w:hAnsi="Trebuchet MS"/>
              </w:rPr>
              <w:t xml:space="preserve">Construiri provizorii de rampe de spălare auto, depozite pentru materiale, </w:t>
            </w:r>
            <w:r w:rsidRPr="005E38DB">
              <w:rPr>
                <w:rFonts w:ascii="Trebuchet MS" w:eastAsia="Calibri" w:hAnsi="Trebuchet MS"/>
              </w:rPr>
              <w:t xml:space="preserve">fundaţii pentru macarale, platfome tehnologice, </w:t>
            </w:r>
            <w:r w:rsidRPr="005E38DB">
              <w:rPr>
                <w:rFonts w:ascii="Trebuchet MS" w:hAnsi="Trebuchet MS"/>
              </w:rPr>
              <w:t xml:space="preserve"> reţele electrice de iluminat şi forţă, căi de acces, branşamente/racorduri la utilităţi,</w:t>
            </w:r>
            <w:r w:rsidRPr="005E38DB">
              <w:rPr>
                <w:rFonts w:ascii="Trebuchet MS" w:eastAsia="Calibri" w:hAnsi="Trebuchet MS"/>
              </w:rPr>
              <w:t xml:space="preserve"> amplasare panouri de prezentare.</w:t>
            </w:r>
          </w:p>
          <w:p w14:paraId="5FF9DC07" w14:textId="77777777" w:rsidR="007C028F" w:rsidRPr="005E38DB" w:rsidRDefault="007C028F">
            <w:pPr>
              <w:pStyle w:val="ListParagraph"/>
              <w:numPr>
                <w:ilvl w:val="0"/>
                <w:numId w:val="6"/>
              </w:numPr>
              <w:spacing w:before="120" w:after="81" w:line="360" w:lineRule="auto"/>
              <w:jc w:val="both"/>
              <w:rPr>
                <w:rFonts w:ascii="Trebuchet MS" w:hAnsi="Trebuchet MS"/>
              </w:rPr>
            </w:pPr>
            <w:r w:rsidRPr="005E38DB">
              <w:rPr>
                <w:rFonts w:ascii="Trebuchet MS" w:hAnsi="Trebuchet MS"/>
              </w:rPr>
              <w:t>Cheltuielile de desfiinţare a organizării de şantier,</w:t>
            </w:r>
            <w:r w:rsidRPr="005E38DB">
              <w:rPr>
                <w:rFonts w:ascii="Trebuchet MS" w:eastAsia="Calibri" w:hAnsi="Trebuchet MS"/>
              </w:rPr>
              <w:t xml:space="preserve"> inclusiv cheltuielile necesare readucerii terenurilor ocupate la starea lor inițială la terminarea executiei lucrărilor (cu excepția celor prevăzute la categora 1.3 de mai sus)</w:t>
            </w:r>
            <w:r w:rsidRPr="005E38DB">
              <w:rPr>
                <w:rFonts w:ascii="Trebuchet MS" w:hAnsi="Trebuchet MS"/>
              </w:rPr>
              <w:t xml:space="preserve">. </w:t>
            </w:r>
          </w:p>
          <w:p w14:paraId="0F7AF3BA" w14:textId="77777777" w:rsidR="007C028F" w:rsidRPr="00637442" w:rsidRDefault="007C028F" w:rsidP="007C028F">
            <w:pPr>
              <w:spacing w:after="81" w:line="360" w:lineRule="auto"/>
              <w:jc w:val="both"/>
              <w:rPr>
                <w:rFonts w:ascii="Trebuchet MS" w:hAnsi="Trebuchet MS"/>
                <w:b/>
              </w:rPr>
            </w:pPr>
            <w:r>
              <w:rPr>
                <w:rFonts w:ascii="Trebuchet MS" w:hAnsi="Trebuchet MS"/>
                <w:b/>
              </w:rPr>
              <w:t xml:space="preserve">    </w:t>
            </w:r>
            <w:r w:rsidRPr="00637442">
              <w:rPr>
                <w:rFonts w:ascii="Trebuchet MS" w:hAnsi="Trebuchet MS"/>
                <w:b/>
              </w:rPr>
              <w:t>5.1.2 Cheltuieli conexe organizarii de santier</w:t>
            </w:r>
          </w:p>
          <w:p w14:paraId="7AE4F1B8" w14:textId="77777777" w:rsidR="007C028F" w:rsidRPr="00637442" w:rsidRDefault="007C028F" w:rsidP="007C028F">
            <w:pPr>
              <w:spacing w:after="81" w:line="360" w:lineRule="auto"/>
              <w:jc w:val="both"/>
              <w:rPr>
                <w:rFonts w:ascii="Trebuchet MS" w:hAnsi="Trebuchet MS"/>
              </w:rPr>
            </w:pPr>
            <w:r w:rsidRPr="00637442">
              <w:rPr>
                <w:rFonts w:ascii="Trebuchet MS" w:hAnsi="Trebuchet MS"/>
              </w:rPr>
              <w:t>În această categorie se cuprind cheltuieli pentru:</w:t>
            </w:r>
          </w:p>
          <w:p w14:paraId="3C1A272A" w14:textId="776AB152" w:rsidR="007C028F" w:rsidRDefault="007C028F">
            <w:pPr>
              <w:numPr>
                <w:ilvl w:val="0"/>
                <w:numId w:val="6"/>
              </w:numPr>
              <w:spacing w:before="120" w:after="81" w:line="360" w:lineRule="auto"/>
              <w:jc w:val="both"/>
              <w:rPr>
                <w:rFonts w:ascii="Trebuchet MS" w:hAnsi="Trebuchet MS"/>
              </w:rPr>
            </w:pPr>
            <w:r w:rsidRPr="00637442">
              <w:rPr>
                <w:rFonts w:ascii="Trebuchet MS" w:hAnsi="Trebuchet MS"/>
              </w:rPr>
              <w:t>închirieri</w:t>
            </w:r>
            <w:r w:rsidR="00A379F0">
              <w:rPr>
                <w:rFonts w:ascii="Trebuchet MS" w:hAnsi="Trebuchet MS"/>
              </w:rPr>
              <w:t>erea</w:t>
            </w:r>
            <w:r w:rsidRPr="00637442">
              <w:rPr>
                <w:rFonts w:ascii="Trebuchet MS" w:hAnsi="Trebuchet MS"/>
              </w:rPr>
              <w:t xml:space="preserve"> de vestiare</w:t>
            </w:r>
            <w:r w:rsidRPr="00637442">
              <w:rPr>
                <w:rFonts w:ascii="Trebuchet MS" w:eastAsia="Calibri" w:hAnsi="Trebuchet MS"/>
              </w:rPr>
              <w:t>/baraci/</w:t>
            </w:r>
            <w:r w:rsidR="00203DE9">
              <w:rPr>
                <w:rFonts w:ascii="Trebuchet MS" w:eastAsia="Calibri" w:hAnsi="Trebuchet MS"/>
              </w:rPr>
              <w:t xml:space="preserve"> </w:t>
            </w:r>
            <w:r w:rsidRPr="00637442">
              <w:rPr>
                <w:rFonts w:ascii="Trebuchet MS" w:eastAsia="Calibri" w:hAnsi="Trebuchet MS"/>
              </w:rPr>
              <w:t>spatii de lucru pentru personalul din șantier,</w:t>
            </w:r>
            <w:r w:rsidRPr="00637442">
              <w:rPr>
                <w:rFonts w:ascii="Trebuchet MS" w:hAnsi="Trebuchet MS"/>
              </w:rPr>
              <w:t xml:space="preserve"> grupuri sanitare, 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santierului, chirii pentru ocuparea temporară a domeniului public, costul energiei electrice şi al apei consumate în incinta organizării de şantier pe durata de execuţie a lucrărilor </w:t>
            </w:r>
          </w:p>
          <w:p w14:paraId="525D51E5" w14:textId="77777777" w:rsidR="007C028F" w:rsidRPr="00B51CBC" w:rsidRDefault="007C028F" w:rsidP="007C028F">
            <w:pPr>
              <w:spacing w:after="110" w:line="360" w:lineRule="auto"/>
              <w:jc w:val="both"/>
              <w:rPr>
                <w:rFonts w:ascii="Trebuchet MS" w:hAnsi="Trebuchet MS" w:cs="Calibri"/>
                <w:b/>
                <w:bCs/>
              </w:rPr>
            </w:pPr>
            <w:r w:rsidRPr="00B51CBC">
              <w:rPr>
                <w:rFonts w:ascii="Trebuchet MS" w:hAnsi="Trebuchet MS" w:cs="Calibri"/>
                <w:b/>
                <w:bCs/>
              </w:rPr>
              <w:t xml:space="preserve">    5.2. Comisioane, cote si taxe  </w:t>
            </w:r>
          </w:p>
          <w:p w14:paraId="611B9DA6" w14:textId="77777777" w:rsidR="007C028F" w:rsidRPr="00B51CBC" w:rsidRDefault="007C028F" w:rsidP="007C028F">
            <w:pPr>
              <w:spacing w:line="360" w:lineRule="auto"/>
              <w:ind w:left="33"/>
              <w:jc w:val="both"/>
              <w:rPr>
                <w:rFonts w:ascii="Trebuchet MS" w:hAnsi="Trebuchet MS" w:cs="Calibri"/>
              </w:rPr>
            </w:pPr>
            <w:r w:rsidRPr="00B51CBC">
              <w:rPr>
                <w:rFonts w:ascii="Trebuchet MS" w:hAnsi="Trebuchet MS" w:cs="Calibri"/>
              </w:rPr>
              <w:t xml:space="preserve">În această categorie se cuprind cheltuieli pentru: </w:t>
            </w:r>
          </w:p>
          <w:p w14:paraId="7B7BD2E0" w14:textId="77777777" w:rsidR="007C028F" w:rsidRPr="00B51CBC" w:rsidRDefault="007C028F" w:rsidP="007C028F">
            <w:pPr>
              <w:spacing w:line="360" w:lineRule="auto"/>
              <w:ind w:left="33"/>
              <w:jc w:val="both"/>
              <w:rPr>
                <w:rFonts w:ascii="Trebuchet MS" w:hAnsi="Trebuchet MS" w:cs="Calibri"/>
              </w:rPr>
            </w:pPr>
            <w:r w:rsidRPr="00B51CBC">
              <w:rPr>
                <w:rFonts w:ascii="Trebuchet MS" w:hAnsi="Trebuchet MS" w:cs="Calibri"/>
              </w:rPr>
              <w:t>- cota aferentă Inspectoratului de Stat în Construcţii, calculată potrivit prevederilor Legii nr. 10/1995 privind calitatea în construcţii, republicată;</w:t>
            </w:r>
          </w:p>
          <w:p w14:paraId="5855D8F4" w14:textId="77777777" w:rsidR="007C028F" w:rsidRPr="00B51CBC" w:rsidRDefault="007C028F" w:rsidP="007C028F">
            <w:pPr>
              <w:spacing w:line="360" w:lineRule="auto"/>
              <w:ind w:left="33"/>
              <w:jc w:val="both"/>
              <w:rPr>
                <w:rFonts w:ascii="Trebuchet MS" w:hAnsi="Trebuchet MS" w:cs="Calibri"/>
              </w:rPr>
            </w:pPr>
            <w:r w:rsidRPr="00B51CBC">
              <w:rPr>
                <w:rFonts w:ascii="Trebuchet MS" w:hAnsi="Trebuchet MS" w:cs="Calibri"/>
              </w:rPr>
              <w:lastRenderedPageBreak/>
              <w:t>- cota aferentă Inspectoratului de Stat în Construcţii, calculată potrivit prevederilor Legii nr. 50/1991 privind autorizarea executării lucrărilor de construcţii, republicată, cu modificările şi completările ulterioare;</w:t>
            </w:r>
          </w:p>
          <w:p w14:paraId="7070F2F6" w14:textId="77777777" w:rsidR="007C028F" w:rsidRPr="00B51CBC" w:rsidRDefault="007C028F" w:rsidP="007C028F">
            <w:pPr>
              <w:spacing w:line="360" w:lineRule="auto"/>
              <w:ind w:left="33"/>
              <w:jc w:val="both"/>
              <w:rPr>
                <w:rFonts w:ascii="Trebuchet MS" w:hAnsi="Trebuchet MS" w:cs="Calibri"/>
              </w:rPr>
            </w:pPr>
            <w:r w:rsidRPr="00B51CBC">
              <w:rPr>
                <w:rFonts w:ascii="Trebuchet MS" w:hAnsi="Trebuchet MS" w:cs="Calibri"/>
              </w:rPr>
              <w:t>- cota aferentă Casei Sociale a Constructorilor - CSC, în aplicarea prevederilor Legii nr. 215/1997 privind Casa Socială a Constructorilor;</w:t>
            </w:r>
          </w:p>
          <w:p w14:paraId="3825BDE8" w14:textId="77777777" w:rsidR="007C028F" w:rsidRPr="00B51CBC" w:rsidRDefault="007C028F" w:rsidP="007C028F">
            <w:pPr>
              <w:spacing w:before="120" w:after="81" w:line="360" w:lineRule="auto"/>
              <w:jc w:val="both"/>
              <w:rPr>
                <w:rFonts w:ascii="Trebuchet MS" w:hAnsi="Trebuchet MS"/>
              </w:rPr>
            </w:pPr>
            <w:r w:rsidRPr="00B51CBC">
              <w:rPr>
                <w:rFonts w:ascii="Trebuchet MS" w:hAnsi="Trebuchet MS" w:cs="Calibri"/>
              </w:rPr>
              <w:t>- taxe pentru eliberarea certificatului de urbanism și a autorizaţiei de construire/ desfiinţare/ organizare de șantier.</w:t>
            </w:r>
          </w:p>
          <w:p w14:paraId="1AF32E8C" w14:textId="77777777" w:rsidR="007C028F" w:rsidRPr="00637442" w:rsidRDefault="007C028F" w:rsidP="007C028F">
            <w:pPr>
              <w:spacing w:line="360" w:lineRule="auto"/>
              <w:ind w:left="33"/>
              <w:jc w:val="both"/>
              <w:rPr>
                <w:rFonts w:ascii="Trebuchet MS" w:hAnsi="Trebuchet MS"/>
                <w:b/>
              </w:rPr>
            </w:pPr>
            <w:r>
              <w:rPr>
                <w:rFonts w:ascii="Trebuchet MS" w:hAnsi="Trebuchet MS"/>
                <w:b/>
                <w:bCs/>
              </w:rPr>
              <w:t xml:space="preserve">    </w:t>
            </w:r>
            <w:r w:rsidRPr="00637442">
              <w:rPr>
                <w:rFonts w:ascii="Trebuchet MS" w:hAnsi="Trebuchet MS"/>
                <w:b/>
                <w:bCs/>
              </w:rPr>
              <w:t>5.3</w:t>
            </w:r>
            <w:r w:rsidRPr="00637442">
              <w:rPr>
                <w:rFonts w:ascii="Trebuchet MS" w:hAnsi="Trebuchet MS"/>
              </w:rPr>
              <w:t xml:space="preserve"> </w:t>
            </w:r>
            <w:r w:rsidRPr="00637442">
              <w:rPr>
                <w:rFonts w:ascii="Trebuchet MS" w:hAnsi="Trebuchet MS"/>
                <w:b/>
              </w:rPr>
              <w:t xml:space="preserve">Cheltuieli diverse şi neprevăzute </w:t>
            </w:r>
          </w:p>
          <w:p w14:paraId="7E4D6C59" w14:textId="3694C7A1" w:rsidR="007C028F" w:rsidRPr="00637442" w:rsidRDefault="007C028F" w:rsidP="007C028F">
            <w:pPr>
              <w:spacing w:line="360" w:lineRule="auto"/>
              <w:ind w:left="33"/>
              <w:jc w:val="both"/>
              <w:rPr>
                <w:rFonts w:ascii="Trebuchet MS" w:hAnsi="Trebuchet MS"/>
              </w:rPr>
            </w:pPr>
            <w:r w:rsidRPr="00637442">
              <w:rPr>
                <w:rFonts w:ascii="Trebuchet MS" w:hAnsi="Trebuchet MS"/>
              </w:rPr>
              <w:t xml:space="preserve">Se consideră eligibile dacă vor fi detaliate corespunzător prin documente justificative şi doar în limita a </w:t>
            </w:r>
            <w:r w:rsidRPr="00637442">
              <w:rPr>
                <w:rFonts w:ascii="Trebuchet MS" w:hAnsi="Trebuchet MS"/>
                <w:b/>
              </w:rPr>
              <w:t>10%</w:t>
            </w:r>
            <w:r w:rsidRPr="00637442">
              <w:rPr>
                <w:rFonts w:ascii="Trebuchet MS" w:hAnsi="Trebuchet MS"/>
              </w:rPr>
              <w:t xml:space="preserve"> din valoarea cheltuielilor eligibile cuprinse la subcapitolele 1.2 - Amenajare teren, 1.3 - Amenajare pentru protecția mediului,1.4 - Relocare utilități, 2 – Asigurarea utilitatilor necesare, </w:t>
            </w:r>
            <w:r>
              <w:rPr>
                <w:rFonts w:ascii="Trebuchet MS" w:hAnsi="Trebuchet MS"/>
              </w:rPr>
              <w:t xml:space="preserve"> </w:t>
            </w:r>
            <w:r w:rsidRPr="00637442">
              <w:rPr>
                <w:rFonts w:ascii="Trebuchet MS" w:hAnsi="Trebuchet MS"/>
              </w:rPr>
              <w:t xml:space="preserve">4 - Cheltuieli pentru investiția de bază. </w:t>
            </w:r>
          </w:p>
          <w:p w14:paraId="7B429B13" w14:textId="77777777" w:rsidR="007C028F" w:rsidRDefault="007C028F" w:rsidP="007C028F">
            <w:pPr>
              <w:spacing w:line="360" w:lineRule="auto"/>
              <w:ind w:left="33"/>
              <w:jc w:val="both"/>
              <w:rPr>
                <w:rFonts w:ascii="Trebuchet MS" w:hAnsi="Trebuchet MS"/>
              </w:rPr>
            </w:pPr>
            <w:r w:rsidRPr="00637442">
              <w:rPr>
                <w:rFonts w:ascii="Trebuchet MS" w:hAnsi="Trebuchet MS"/>
              </w:rPr>
              <w:t xml:space="preserve">Cheltuielile diverse şi neprevăzute vor fi folosite în conformitate cu legislaţia în domeniul achiziţiilor publice ce face referire la modificările contractuale apărute în timpul execuţiei </w:t>
            </w:r>
          </w:p>
          <w:p w14:paraId="454414C6" w14:textId="77777777" w:rsidR="007C028F" w:rsidRPr="00D517BF" w:rsidRDefault="007C028F" w:rsidP="007C028F">
            <w:pPr>
              <w:spacing w:line="360" w:lineRule="auto"/>
              <w:ind w:left="33"/>
              <w:jc w:val="both"/>
              <w:rPr>
                <w:rFonts w:ascii="Trebuchet MS" w:hAnsi="Trebuchet MS" w:cs="Calibri"/>
                <w:b/>
                <w:bCs/>
              </w:rPr>
            </w:pPr>
            <w:r>
              <w:rPr>
                <w:rFonts w:ascii="Trebuchet MS" w:hAnsi="Trebuchet MS" w:cs="Calibri"/>
                <w:b/>
                <w:bCs/>
              </w:rPr>
              <w:t xml:space="preserve">    </w:t>
            </w:r>
            <w:r w:rsidRPr="005E38DB">
              <w:rPr>
                <w:rFonts w:ascii="Trebuchet MS" w:hAnsi="Trebuchet MS" w:cs="Calibri"/>
                <w:b/>
                <w:bCs/>
              </w:rPr>
              <w:t>5.4</w:t>
            </w:r>
            <w:r w:rsidRPr="00D517BF">
              <w:rPr>
                <w:rFonts w:ascii="Trebuchet MS" w:hAnsi="Trebuchet MS" w:cs="Calibri"/>
              </w:rPr>
              <w:t xml:space="preserve"> </w:t>
            </w:r>
            <w:r w:rsidRPr="00D517BF">
              <w:rPr>
                <w:rFonts w:ascii="Trebuchet MS" w:hAnsi="Trebuchet MS" w:cs="Calibri"/>
                <w:b/>
                <w:bCs/>
              </w:rPr>
              <w:t xml:space="preserve">Cheltuieli pentru </w:t>
            </w:r>
            <w:r>
              <w:rPr>
                <w:rFonts w:ascii="Trebuchet MS" w:hAnsi="Trebuchet MS" w:cs="Calibri"/>
                <w:b/>
                <w:bCs/>
              </w:rPr>
              <w:t>informare și publicitate</w:t>
            </w:r>
            <w:r w:rsidRPr="00D517BF">
              <w:rPr>
                <w:rFonts w:ascii="Trebuchet MS" w:hAnsi="Trebuchet MS" w:cs="Calibri"/>
                <w:b/>
                <w:bCs/>
              </w:rPr>
              <w:t xml:space="preserve"> </w:t>
            </w:r>
          </w:p>
          <w:p w14:paraId="5FDDC6EB" w14:textId="77777777" w:rsidR="007C028F" w:rsidRPr="00D517BF" w:rsidRDefault="007C028F" w:rsidP="007C028F">
            <w:pPr>
              <w:spacing w:line="360" w:lineRule="auto"/>
              <w:ind w:left="33"/>
              <w:jc w:val="both"/>
              <w:rPr>
                <w:rFonts w:ascii="Trebuchet MS" w:hAnsi="Trebuchet MS"/>
              </w:rPr>
            </w:pPr>
            <w:r w:rsidRPr="00D517BF">
              <w:rPr>
                <w:rFonts w:ascii="Trebuchet MS" w:hAnsi="Trebuchet MS"/>
              </w:rPr>
              <w:t>Activitățile obligatorii de comunicare și vizibilitate aferente proiectului vor fi în conformitate cu prevederile contractului de finanţare și cu prevederile Ghidului de Identitate Vizuală</w:t>
            </w:r>
            <w:r>
              <w:rPr>
                <w:rFonts w:ascii="Trebuchet MS" w:hAnsi="Trebuchet MS"/>
              </w:rPr>
              <w:t>.</w:t>
            </w:r>
          </w:p>
          <w:p w14:paraId="5A252127" w14:textId="77777777" w:rsidR="007C028F" w:rsidRPr="00D517BF" w:rsidRDefault="007C028F" w:rsidP="007C028F">
            <w:pPr>
              <w:spacing w:line="360" w:lineRule="auto"/>
              <w:ind w:left="33"/>
              <w:jc w:val="both"/>
              <w:rPr>
                <w:rFonts w:ascii="Trebuchet MS" w:hAnsi="Trebuchet MS"/>
              </w:rPr>
            </w:pPr>
            <w:r w:rsidRPr="00D517BF">
              <w:rPr>
                <w:rFonts w:ascii="Trebuchet MS" w:hAnsi="Trebuchet MS"/>
              </w:rPr>
              <w:t>Pentru îndeplinirea obligațiilor privind comunicarea și vizibilitatea, beneficiarii vor respecta prevederile din Ghidul</w:t>
            </w:r>
            <w:r>
              <w:rPr>
                <w:rFonts w:ascii="Trebuchet MS" w:hAnsi="Trebuchet MS"/>
              </w:rPr>
              <w:t xml:space="preserve"> de</w:t>
            </w:r>
            <w:r w:rsidRPr="00D517BF">
              <w:rPr>
                <w:rFonts w:ascii="Trebuchet MS" w:hAnsi="Trebuchet MS"/>
              </w:rPr>
              <w:t xml:space="preserve"> Identitate Vizuală PRSM 2021-2027 care va fi pus la dispoziție, în format electronic pe site-ul dedicat programului (2021-2027.adrmuntenia.ro)</w:t>
            </w:r>
            <w:r>
              <w:rPr>
                <w:rFonts w:ascii="Trebuchet MS" w:hAnsi="Trebuchet MS"/>
              </w:rPr>
              <w:t>.</w:t>
            </w:r>
          </w:p>
          <w:p w14:paraId="5D75B1B4" w14:textId="77777777" w:rsidR="007C028F" w:rsidRPr="00637442" w:rsidRDefault="007C028F" w:rsidP="007C028F">
            <w:pPr>
              <w:spacing w:line="360" w:lineRule="auto"/>
              <w:ind w:left="33"/>
              <w:jc w:val="both"/>
              <w:rPr>
                <w:rFonts w:ascii="Trebuchet MS" w:hAnsi="Trebuchet MS"/>
              </w:rPr>
            </w:pPr>
            <w:r w:rsidRPr="00D517BF">
              <w:rPr>
                <w:rFonts w:ascii="Trebuchet MS" w:hAnsi="Trebuchet MS"/>
              </w:rPr>
              <w:t>Beneficiarii sunt obligați să utilizeze, pentru toate materialele de comunicare și vizibilitate realizate în cadrul proiectelor finanțate prin PR Sud-Muntenia 2021-2027, indicațiile tehnice din Ghidu</w:t>
            </w:r>
            <w:r>
              <w:rPr>
                <w:rFonts w:ascii="Trebuchet MS" w:hAnsi="Trebuchet MS"/>
              </w:rPr>
              <w:t xml:space="preserve">l </w:t>
            </w:r>
            <w:r w:rsidRPr="00D517BF">
              <w:rPr>
                <w:rFonts w:ascii="Trebuchet MS" w:hAnsi="Trebuchet MS"/>
              </w:rPr>
              <w:t>de Identitate Vizuală.</w:t>
            </w:r>
          </w:p>
          <w:p w14:paraId="072F2CBF" w14:textId="77777777" w:rsidR="007C028F" w:rsidRPr="00637442" w:rsidRDefault="007C028F" w:rsidP="007C028F">
            <w:pPr>
              <w:spacing w:line="360" w:lineRule="auto"/>
              <w:jc w:val="both"/>
              <w:rPr>
                <w:rFonts w:ascii="Trebuchet MS" w:hAnsi="Trebuchet MS"/>
                <w:b/>
                <w:bCs/>
              </w:rPr>
            </w:pPr>
            <w:r w:rsidRPr="00637442">
              <w:rPr>
                <w:rFonts w:ascii="Trebuchet MS" w:hAnsi="Trebuchet MS"/>
                <w:b/>
              </w:rPr>
              <w:t xml:space="preserve"> </w:t>
            </w:r>
          </w:p>
          <w:p w14:paraId="37D45382" w14:textId="2A660C4E" w:rsidR="007C028F" w:rsidRPr="00637442" w:rsidRDefault="007C028F" w:rsidP="007C028F">
            <w:pPr>
              <w:spacing w:line="360" w:lineRule="auto"/>
              <w:jc w:val="both"/>
              <w:rPr>
                <w:rFonts w:ascii="Trebuchet MS" w:hAnsi="Trebuchet MS"/>
                <w:b/>
              </w:rPr>
            </w:pPr>
            <w:r w:rsidRPr="00637442">
              <w:rPr>
                <w:rFonts w:ascii="Trebuchet MS" w:hAnsi="Trebuchet MS"/>
                <w:b/>
              </w:rPr>
              <w:t>C</w:t>
            </w:r>
            <w:r w:rsidR="005035F3">
              <w:rPr>
                <w:rFonts w:ascii="Trebuchet MS" w:hAnsi="Trebuchet MS"/>
                <w:b/>
              </w:rPr>
              <w:t>AP</w:t>
            </w:r>
            <w:r w:rsidRPr="00637442">
              <w:rPr>
                <w:rFonts w:ascii="Trebuchet MS" w:hAnsi="Trebuchet MS"/>
                <w:b/>
              </w:rPr>
              <w:t xml:space="preserve">. 6  Cheltuieli pentru probe tehnologice și teste </w:t>
            </w:r>
          </w:p>
          <w:p w14:paraId="67947DF0" w14:textId="77777777" w:rsidR="007C028F" w:rsidRPr="00637442" w:rsidRDefault="007C028F" w:rsidP="007C028F">
            <w:pPr>
              <w:spacing w:line="360" w:lineRule="auto"/>
              <w:jc w:val="both"/>
              <w:rPr>
                <w:rFonts w:ascii="Trebuchet MS" w:hAnsi="Trebuchet MS"/>
              </w:rPr>
            </w:pPr>
            <w:r>
              <w:rPr>
                <w:rFonts w:ascii="Trebuchet MS" w:hAnsi="Trebuchet MS"/>
                <w:bCs/>
              </w:rPr>
              <w:t xml:space="preserve">    </w:t>
            </w:r>
            <w:r w:rsidRPr="00637442">
              <w:rPr>
                <w:rFonts w:ascii="Trebuchet MS" w:hAnsi="Trebuchet MS"/>
                <w:bCs/>
              </w:rPr>
              <w:t xml:space="preserve">6.1 Pregătirea personalului de exploatare - </w:t>
            </w:r>
            <w:r w:rsidRPr="00637442">
              <w:rPr>
                <w:rFonts w:ascii="Trebuchet MS" w:hAnsi="Trebuchet MS"/>
              </w:rPr>
              <w:t>instruirea personalului care va utiliza produsele implementate/achiziționate și cel care va asigura mentenanță</w:t>
            </w:r>
          </w:p>
          <w:p w14:paraId="79E29E16" w14:textId="77777777" w:rsidR="00637442" w:rsidRDefault="007C028F" w:rsidP="007C028F">
            <w:pPr>
              <w:spacing w:before="120" w:after="120" w:line="360" w:lineRule="auto"/>
              <w:jc w:val="both"/>
              <w:rPr>
                <w:rFonts w:ascii="Trebuchet MS" w:hAnsi="Trebuchet MS"/>
                <w:bCs/>
              </w:rPr>
            </w:pPr>
            <w:r>
              <w:rPr>
                <w:rFonts w:ascii="Trebuchet MS" w:hAnsi="Trebuchet MS"/>
                <w:bCs/>
              </w:rPr>
              <w:t xml:space="preserve">    </w:t>
            </w:r>
            <w:r w:rsidRPr="00637442">
              <w:rPr>
                <w:rFonts w:ascii="Trebuchet MS" w:hAnsi="Trebuchet MS"/>
                <w:bCs/>
              </w:rPr>
              <w:t>6.2 probe tehnologice și teste.</w:t>
            </w:r>
          </w:p>
          <w:p w14:paraId="5F96006C" w14:textId="77777777" w:rsidR="008B7EE6" w:rsidRPr="00733856" w:rsidRDefault="008B7EE6" w:rsidP="007C028F">
            <w:pPr>
              <w:spacing w:before="120" w:after="120" w:line="360" w:lineRule="auto"/>
              <w:jc w:val="both"/>
              <w:rPr>
                <w:rFonts w:ascii="Trebuchet MS" w:hAnsi="Trebuchet MS" w:cs="Calibri"/>
              </w:rPr>
            </w:pPr>
            <w:r w:rsidRPr="00733856">
              <w:rPr>
                <w:rFonts w:ascii="Trebuchet MS" w:hAnsi="Trebuchet MS" w:cs="Calibri"/>
              </w:rPr>
              <w:t>Este eligibilă taxa pe valoarea adăugată nedeductibilă potrivit legislației naționale în domeniul fiscal şi nerecuperabilă conform prevederilor art. 64 din Regulamentul (UE) nr. 1060/2021, aferentă cheltuielilor eligibile.</w:t>
            </w:r>
          </w:p>
          <w:p w14:paraId="0BA65FEF" w14:textId="4FC083B9" w:rsidR="00F5094C" w:rsidRPr="00817D39" w:rsidRDefault="00F5094C" w:rsidP="00F5094C">
            <w:pPr>
              <w:pStyle w:val="NormalWeb"/>
              <w:spacing w:before="0" w:beforeAutospacing="0" w:after="0" w:afterAutospacing="0"/>
              <w:jc w:val="both"/>
              <w:rPr>
                <w:rFonts w:ascii="Calibri" w:hAnsi="Calibri" w:cs="Calibri"/>
                <w:lang w:val="ro-RO"/>
              </w:rPr>
            </w:pPr>
            <w:r w:rsidRPr="00733856">
              <w:rPr>
                <w:rFonts w:ascii="Calibri" w:hAnsi="Calibri" w:cs="Calibri"/>
                <w:lang w:val="ro-RO"/>
              </w:rPr>
              <w:lastRenderedPageBreak/>
              <w:t>Eligibilitatea unei activități nu este echivalentă cu eligibilitatea cheltuielilor efectuate pentru realizarea acelei activități.</w:t>
            </w:r>
          </w:p>
          <w:p w14:paraId="4BEC6625" w14:textId="241ED2AD" w:rsidR="00F5094C" w:rsidRPr="008B7EE6" w:rsidRDefault="00F5094C" w:rsidP="007C028F">
            <w:pPr>
              <w:spacing w:before="120" w:after="120" w:line="360" w:lineRule="auto"/>
              <w:jc w:val="both"/>
              <w:rPr>
                <w:rFonts w:ascii="Trebuchet MS" w:hAnsi="Trebuchet MS"/>
                <w:i/>
              </w:rPr>
            </w:pPr>
          </w:p>
        </w:tc>
      </w:tr>
    </w:tbl>
    <w:p w14:paraId="209B3D43" w14:textId="77777777" w:rsidR="00060DD1" w:rsidRDefault="00060DD1">
      <w:pPr>
        <w:pStyle w:val="Heading3"/>
      </w:pPr>
    </w:p>
    <w:p w14:paraId="54FAB89A" w14:textId="14EB43F8" w:rsidR="00D919B6" w:rsidRPr="009F041F" w:rsidRDefault="00334250" w:rsidP="00932165">
      <w:pPr>
        <w:pStyle w:val="Heading3"/>
      </w:pPr>
      <w:bookmarkStart w:id="104" w:name="_Toc143502452"/>
      <w:r>
        <w:t xml:space="preserve">5.3.3. </w:t>
      </w:r>
      <w:r w:rsidR="00D919B6" w:rsidRPr="009F041F">
        <w:t>Categorii de cheltuieli neeligibile</w:t>
      </w:r>
      <w:bookmarkEnd w:id="104"/>
    </w:p>
    <w:tbl>
      <w:tblPr>
        <w:tblStyle w:val="TableGrid"/>
        <w:tblW w:w="0" w:type="auto"/>
        <w:tblLook w:val="04A0" w:firstRow="1" w:lastRow="0" w:firstColumn="1" w:lastColumn="0" w:noHBand="0" w:noVBand="1"/>
      </w:tblPr>
      <w:tblGrid>
        <w:gridCol w:w="9913"/>
      </w:tblGrid>
      <w:tr w:rsidR="00B63863" w:rsidRPr="00D62BBA" w14:paraId="66F04380" w14:textId="77777777" w:rsidTr="00932165">
        <w:tc>
          <w:tcPr>
            <w:tcW w:w="10201" w:type="dxa"/>
          </w:tcPr>
          <w:p w14:paraId="4702B698" w14:textId="77777777" w:rsidR="00D3403A" w:rsidRPr="0080374E" w:rsidRDefault="00D3403A" w:rsidP="00637442">
            <w:pPr>
              <w:spacing w:line="360" w:lineRule="auto"/>
              <w:jc w:val="both"/>
              <w:rPr>
                <w:rFonts w:ascii="Trebuchet MS" w:hAnsi="Trebuchet MS"/>
                <w:b/>
                <w:bCs/>
              </w:rPr>
            </w:pPr>
          </w:p>
          <w:p w14:paraId="6A78266A" w14:textId="6EA83B95" w:rsidR="00637442" w:rsidRPr="0080374E" w:rsidRDefault="00637442" w:rsidP="00637442">
            <w:pPr>
              <w:spacing w:line="360" w:lineRule="auto"/>
              <w:jc w:val="both"/>
              <w:rPr>
                <w:rFonts w:ascii="Trebuchet MS" w:hAnsi="Trebuchet MS"/>
                <w:b/>
                <w:bCs/>
              </w:rPr>
            </w:pPr>
            <w:r w:rsidRPr="0080374E">
              <w:rPr>
                <w:rFonts w:ascii="Trebuchet MS" w:hAnsi="Trebuchet MS"/>
                <w:b/>
                <w:bCs/>
              </w:rPr>
              <w:t xml:space="preserve">Cheltuieli neeligibile              </w:t>
            </w:r>
          </w:p>
          <w:p w14:paraId="5E00019C" w14:textId="7C058681" w:rsidR="00F50533" w:rsidRPr="0080374E" w:rsidRDefault="006B0909" w:rsidP="006B0909">
            <w:pPr>
              <w:suppressAutoHyphens/>
              <w:autoSpaceDE w:val="0"/>
              <w:autoSpaceDN w:val="0"/>
              <w:spacing w:line="360" w:lineRule="auto"/>
              <w:jc w:val="both"/>
              <w:textAlignment w:val="baseline"/>
              <w:rPr>
                <w:rFonts w:ascii="Trebuchet MS" w:hAnsi="Trebuchet MS" w:cs="Calibri"/>
              </w:rPr>
            </w:pPr>
            <w:r w:rsidRPr="0080374E">
              <w:rPr>
                <w:rFonts w:ascii="Trebuchet MS" w:hAnsi="Trebuchet MS" w:cs="Calibri"/>
              </w:rPr>
              <w:t xml:space="preserve">a) </w:t>
            </w:r>
            <w:r w:rsidR="00F50533" w:rsidRPr="0080374E">
              <w:rPr>
                <w:rFonts w:ascii="Trebuchet MS" w:hAnsi="Trebuchet MS" w:cs="Calibri"/>
              </w:rPr>
              <w:t>Cheltuielile prevăzute la art. 10 din HG. nr. 873/2022 pentru stabilirea cadrului legal privind eligibilitatea cheltuielilor efectuate de beneficiar în cadrul operațiunilor finanțate în perioada de programare 2021-2027 prin Fondul european de dezvoltare regională, Fondul social european Plus, Fondul de coeziune și Fondul pentru o tranziție justă, respectiv:</w:t>
            </w:r>
          </w:p>
          <w:p w14:paraId="414AA8BF" w14:textId="77777777" w:rsidR="00F50533" w:rsidRPr="0080374E" w:rsidRDefault="00F50533">
            <w:pPr>
              <w:pStyle w:val="ListParagraph"/>
              <w:numPr>
                <w:ilvl w:val="0"/>
                <w:numId w:val="37"/>
              </w:numPr>
              <w:suppressAutoHyphens/>
              <w:autoSpaceDE w:val="0"/>
              <w:autoSpaceDN w:val="0"/>
              <w:spacing w:line="360" w:lineRule="auto"/>
              <w:jc w:val="both"/>
              <w:textAlignment w:val="baseline"/>
              <w:rPr>
                <w:rFonts w:ascii="Trebuchet MS" w:hAnsi="Trebuchet MS" w:cs="Calibri"/>
              </w:rPr>
            </w:pPr>
            <w:r w:rsidRPr="0080374E">
              <w:rPr>
                <w:rFonts w:ascii="Trebuchet MS" w:hAnsi="Trebuchet MS" w:cs="Calibri"/>
              </w:rPr>
              <w:t>cheltuielile prevazute la art. 64 din Regulamentul (UE) 2021/1.060;</w:t>
            </w:r>
          </w:p>
          <w:p w14:paraId="68387084" w14:textId="77777777" w:rsidR="00F50533" w:rsidRDefault="00F50533">
            <w:pPr>
              <w:pStyle w:val="ListParagraph"/>
              <w:numPr>
                <w:ilvl w:val="0"/>
                <w:numId w:val="37"/>
              </w:numPr>
              <w:suppressAutoHyphens/>
              <w:autoSpaceDE w:val="0"/>
              <w:autoSpaceDN w:val="0"/>
              <w:spacing w:line="360" w:lineRule="auto"/>
              <w:jc w:val="both"/>
              <w:textAlignment w:val="baseline"/>
              <w:rPr>
                <w:rFonts w:ascii="Trebuchet MS" w:hAnsi="Trebuchet MS" w:cs="Calibri"/>
              </w:rPr>
            </w:pPr>
            <w:r w:rsidRPr="0080374E">
              <w:rPr>
                <w:rFonts w:ascii="Trebuchet MS" w:hAnsi="Trebuchet MS" w:cs="Calibri"/>
              </w:rPr>
              <w:t>cheltuielile efectuate in sprijinul relocarii potrivit art. 66 din Regulamentul (UE) 2021/1.060;</w:t>
            </w:r>
          </w:p>
          <w:p w14:paraId="087442F2" w14:textId="24362ACE" w:rsidR="00203DE9" w:rsidRPr="00733856" w:rsidRDefault="00203DE9">
            <w:pPr>
              <w:pStyle w:val="ListParagraph"/>
              <w:numPr>
                <w:ilvl w:val="0"/>
                <w:numId w:val="37"/>
              </w:numPr>
              <w:suppressAutoHyphens/>
              <w:autoSpaceDE w:val="0"/>
              <w:autoSpaceDN w:val="0"/>
              <w:spacing w:line="360" w:lineRule="auto"/>
              <w:jc w:val="both"/>
              <w:textAlignment w:val="baseline"/>
              <w:rPr>
                <w:rFonts w:ascii="Trebuchet MS" w:hAnsi="Trebuchet MS" w:cs="Calibri"/>
              </w:rPr>
            </w:pPr>
            <w:r w:rsidRPr="00733856">
              <w:rPr>
                <w:rFonts w:ascii="Trebuchet MS" w:hAnsi="Trebuchet MS" w:cs="Calibri"/>
              </w:rPr>
              <w:t>cheltuieli excluse de la finanțare potrivit art.9 din Regulamentul (UE) 2021/1056</w:t>
            </w:r>
          </w:p>
          <w:p w14:paraId="5E8997CB" w14:textId="13BA4FE2" w:rsidR="00F50533" w:rsidRPr="0080374E" w:rsidRDefault="006B0909" w:rsidP="006B0909">
            <w:pPr>
              <w:suppressAutoHyphens/>
              <w:autoSpaceDE w:val="0"/>
              <w:autoSpaceDN w:val="0"/>
              <w:spacing w:line="360" w:lineRule="auto"/>
              <w:jc w:val="both"/>
              <w:textAlignment w:val="baseline"/>
              <w:rPr>
                <w:rFonts w:ascii="Trebuchet MS" w:hAnsi="Trebuchet MS" w:cs="Calibri"/>
              </w:rPr>
            </w:pPr>
            <w:r w:rsidRPr="0080374E">
              <w:rPr>
                <w:rFonts w:ascii="Trebuchet MS" w:hAnsi="Trebuchet MS" w:cs="Calibri"/>
              </w:rPr>
              <w:t xml:space="preserve">b) </w:t>
            </w:r>
            <w:r w:rsidR="00F50533" w:rsidRPr="0080374E">
              <w:rPr>
                <w:rFonts w:ascii="Trebuchet MS" w:hAnsi="Trebuchet MS" w:cs="Calibri"/>
              </w:rPr>
              <w:t>achiziţionarea de terenuri şi/sau construcţii;</w:t>
            </w:r>
          </w:p>
          <w:p w14:paraId="5F913484" w14:textId="1B4350BD" w:rsidR="00F50533" w:rsidRPr="0080374E" w:rsidRDefault="006B0909" w:rsidP="006B0909">
            <w:pPr>
              <w:suppressAutoHyphens/>
              <w:autoSpaceDE w:val="0"/>
              <w:autoSpaceDN w:val="0"/>
              <w:spacing w:line="360" w:lineRule="auto"/>
              <w:jc w:val="both"/>
              <w:textAlignment w:val="baseline"/>
              <w:rPr>
                <w:rFonts w:ascii="Trebuchet MS" w:hAnsi="Trebuchet MS" w:cs="Calibri"/>
              </w:rPr>
            </w:pPr>
            <w:r w:rsidRPr="0080374E">
              <w:rPr>
                <w:rFonts w:ascii="Trebuchet MS" w:hAnsi="Trebuchet MS" w:cs="Calibri"/>
              </w:rPr>
              <w:t xml:space="preserve">c) </w:t>
            </w:r>
            <w:r w:rsidR="00F50533" w:rsidRPr="0080374E">
              <w:rPr>
                <w:rFonts w:ascii="Trebuchet MS" w:hAnsi="Trebuchet MS" w:cs="Calibri"/>
              </w:rPr>
              <w:t>costurile operaţionale, de funcţionare, de testare şi întreţinere;</w:t>
            </w:r>
          </w:p>
          <w:p w14:paraId="609889C3" w14:textId="796E4D77" w:rsidR="00F50533" w:rsidRPr="0080374E" w:rsidRDefault="006B0909" w:rsidP="006B0909">
            <w:pPr>
              <w:suppressAutoHyphens/>
              <w:autoSpaceDE w:val="0"/>
              <w:autoSpaceDN w:val="0"/>
              <w:spacing w:line="360" w:lineRule="auto"/>
              <w:jc w:val="both"/>
              <w:textAlignment w:val="baseline"/>
              <w:rPr>
                <w:rFonts w:ascii="Trebuchet MS" w:hAnsi="Trebuchet MS" w:cs="Calibri"/>
              </w:rPr>
            </w:pPr>
            <w:r w:rsidRPr="0080374E">
              <w:rPr>
                <w:rFonts w:ascii="Trebuchet MS" w:hAnsi="Trebuchet MS" w:cs="Calibri"/>
              </w:rPr>
              <w:t xml:space="preserve">d) </w:t>
            </w:r>
            <w:r w:rsidR="00F50533" w:rsidRPr="0080374E">
              <w:rPr>
                <w:rFonts w:ascii="Trebuchet MS" w:hAnsi="Trebuchet MS" w:cs="Calibri"/>
              </w:rPr>
              <w:t>costuri administrative: costuri de management care nu pot fi asociate producţiei ori vânzării; chiriile şi reparaţii ale imobilizărilor de interes general în administraţie; energie, combustibil şi alte consumuri similare; cheltuieli administrativ-gospodăreşti; alte cheltuieli generale de administraţie;</w:t>
            </w:r>
          </w:p>
          <w:p w14:paraId="56E9E790" w14:textId="6F05A1CB" w:rsidR="00F50533" w:rsidRPr="0080374E" w:rsidRDefault="006B0909" w:rsidP="006B0909">
            <w:pPr>
              <w:suppressAutoHyphens/>
              <w:autoSpaceDE w:val="0"/>
              <w:autoSpaceDN w:val="0"/>
              <w:spacing w:line="360" w:lineRule="auto"/>
              <w:jc w:val="both"/>
              <w:textAlignment w:val="baseline"/>
              <w:rPr>
                <w:rFonts w:ascii="Trebuchet MS" w:hAnsi="Trebuchet MS" w:cs="Calibri"/>
              </w:rPr>
            </w:pPr>
            <w:r w:rsidRPr="0080374E">
              <w:rPr>
                <w:rFonts w:ascii="Trebuchet MS" w:hAnsi="Trebuchet MS" w:cs="Calibri"/>
              </w:rPr>
              <w:t xml:space="preserve">e) </w:t>
            </w:r>
            <w:r w:rsidR="00F50533" w:rsidRPr="0080374E">
              <w:rPr>
                <w:rFonts w:ascii="Trebuchet MS" w:hAnsi="Trebuchet MS" w:cs="Calibri"/>
              </w:rPr>
              <w:t>costuri de personal;</w:t>
            </w:r>
          </w:p>
          <w:p w14:paraId="66656477" w14:textId="11C51552" w:rsidR="00F50533" w:rsidRPr="0080374E" w:rsidRDefault="006B0909" w:rsidP="006B0909">
            <w:pPr>
              <w:suppressAutoHyphens/>
              <w:autoSpaceDE w:val="0"/>
              <w:autoSpaceDN w:val="0"/>
              <w:spacing w:line="360" w:lineRule="auto"/>
              <w:jc w:val="both"/>
              <w:textAlignment w:val="baseline"/>
              <w:rPr>
                <w:rFonts w:ascii="Trebuchet MS" w:hAnsi="Trebuchet MS" w:cs="Calibri"/>
              </w:rPr>
            </w:pPr>
            <w:r w:rsidRPr="0080374E">
              <w:rPr>
                <w:rFonts w:ascii="Trebuchet MS" w:hAnsi="Trebuchet MS" w:cs="Calibri"/>
              </w:rPr>
              <w:t xml:space="preserve">f) </w:t>
            </w:r>
            <w:r w:rsidR="00F50533" w:rsidRPr="0080374E">
              <w:rPr>
                <w:rFonts w:ascii="Trebuchet MS" w:hAnsi="Trebuchet MS" w:cs="Calibri"/>
              </w:rPr>
              <w:t>cheltuieli financiare, respectiv prime de asigurare, taxe, comisioane, rate şi dobânzi aferente creditelor;</w:t>
            </w:r>
          </w:p>
          <w:p w14:paraId="5ACC0B4F" w14:textId="0738B525" w:rsidR="00F50533" w:rsidRPr="0080374E" w:rsidRDefault="006B0909" w:rsidP="006B0909">
            <w:pPr>
              <w:suppressAutoHyphens/>
              <w:autoSpaceDE w:val="0"/>
              <w:autoSpaceDN w:val="0"/>
              <w:spacing w:line="360" w:lineRule="auto"/>
              <w:jc w:val="both"/>
              <w:textAlignment w:val="baseline"/>
              <w:rPr>
                <w:rFonts w:ascii="Trebuchet MS" w:hAnsi="Trebuchet MS" w:cs="Calibri"/>
              </w:rPr>
            </w:pPr>
            <w:r w:rsidRPr="0080374E">
              <w:rPr>
                <w:rFonts w:ascii="Trebuchet MS" w:hAnsi="Trebuchet MS" w:cs="Calibri"/>
              </w:rPr>
              <w:t xml:space="preserve">g) </w:t>
            </w:r>
            <w:r w:rsidR="00F50533" w:rsidRPr="0080374E">
              <w:rPr>
                <w:rFonts w:ascii="Trebuchet MS" w:hAnsi="Trebuchet MS" w:cs="Calibri"/>
              </w:rPr>
              <w:t>contribuţia în natură;</w:t>
            </w:r>
          </w:p>
          <w:p w14:paraId="6CE37ECE" w14:textId="77777777" w:rsidR="006B0909" w:rsidRPr="0080374E" w:rsidRDefault="006B0909" w:rsidP="006B0909">
            <w:pPr>
              <w:suppressAutoHyphens/>
              <w:autoSpaceDE w:val="0"/>
              <w:autoSpaceDN w:val="0"/>
              <w:spacing w:line="360" w:lineRule="auto"/>
              <w:jc w:val="both"/>
              <w:textAlignment w:val="baseline"/>
              <w:rPr>
                <w:rFonts w:ascii="Trebuchet MS" w:hAnsi="Trebuchet MS" w:cs="Calibri"/>
              </w:rPr>
            </w:pPr>
            <w:r w:rsidRPr="0080374E">
              <w:rPr>
                <w:rFonts w:ascii="Trebuchet MS" w:hAnsi="Trebuchet MS" w:cs="Calibri"/>
              </w:rPr>
              <w:t xml:space="preserve">h) </w:t>
            </w:r>
            <w:r w:rsidR="00F50533" w:rsidRPr="0080374E">
              <w:rPr>
                <w:rFonts w:ascii="Trebuchet MS" w:hAnsi="Trebuchet MS" w:cs="Calibri"/>
              </w:rPr>
              <w:t>amortizarea;</w:t>
            </w:r>
          </w:p>
          <w:p w14:paraId="44F6BFFB" w14:textId="58B8B475" w:rsidR="00F50533" w:rsidRPr="0080374E" w:rsidRDefault="006B0909" w:rsidP="006B0909">
            <w:pPr>
              <w:suppressAutoHyphens/>
              <w:autoSpaceDE w:val="0"/>
              <w:autoSpaceDN w:val="0"/>
              <w:spacing w:line="360" w:lineRule="auto"/>
              <w:jc w:val="both"/>
              <w:textAlignment w:val="baseline"/>
              <w:rPr>
                <w:rFonts w:ascii="Trebuchet MS" w:hAnsi="Trebuchet MS" w:cs="Calibri"/>
              </w:rPr>
            </w:pPr>
            <w:r w:rsidRPr="0080374E">
              <w:rPr>
                <w:rFonts w:ascii="Trebuchet MS" w:hAnsi="Trebuchet MS" w:cs="Calibri"/>
              </w:rPr>
              <w:t xml:space="preserve">i) </w:t>
            </w:r>
            <w:r w:rsidR="00F50533" w:rsidRPr="0080374E">
              <w:rPr>
                <w:rFonts w:ascii="Trebuchet MS" w:hAnsi="Trebuchet MS" w:cs="Calibri"/>
              </w:rPr>
              <w:t>cheltuielile cu leasingul;</w:t>
            </w:r>
          </w:p>
          <w:p w14:paraId="492FD141" w14:textId="5FE14947" w:rsidR="00F50533" w:rsidRPr="00B10713" w:rsidRDefault="006B0909" w:rsidP="006B0909">
            <w:pPr>
              <w:suppressAutoHyphens/>
              <w:autoSpaceDE w:val="0"/>
              <w:autoSpaceDN w:val="0"/>
              <w:spacing w:line="360" w:lineRule="auto"/>
              <w:jc w:val="both"/>
              <w:textAlignment w:val="baseline"/>
              <w:rPr>
                <w:rFonts w:ascii="Trebuchet MS" w:hAnsi="Trebuchet MS"/>
                <w:iCs/>
              </w:rPr>
            </w:pPr>
            <w:r w:rsidRPr="0080374E">
              <w:rPr>
                <w:rFonts w:ascii="Trebuchet MS" w:hAnsi="Trebuchet MS" w:cs="Calibri"/>
              </w:rPr>
              <w:t xml:space="preserve">j) </w:t>
            </w:r>
            <w:r w:rsidR="00F50533" w:rsidRPr="0080374E">
              <w:rPr>
                <w:rFonts w:ascii="Trebuchet MS" w:hAnsi="Trebuchet MS" w:cs="Calibri"/>
              </w:rPr>
              <w:t xml:space="preserve">cheltuielile cu achiziţionarea autovehiculelor şi a mijloacelor de transport, aşa cum sunt ele clasificate în subgrupa 2.3 „Mijloace de transport“ menţionată în anexa la Hotărârea Guvernului nr. 2.139/2004 pentru aprobarea Catalogului privind clasificarea şi duratele normale de funcţionare a mijloacelor fixe, cu modificările ulterioare, indiferent de domeniul de activitate al </w:t>
            </w:r>
            <w:r w:rsidR="00F50533" w:rsidRPr="0080374E">
              <w:rPr>
                <w:rFonts w:ascii="Trebuchet MS" w:hAnsi="Trebuchet MS" w:cs="Calibri"/>
              </w:rPr>
              <w:lastRenderedPageBreak/>
              <w:t xml:space="preserve">solicitantului ori de domeniul de activitate în care se doreşte realizarea investiţiei propuse prin </w:t>
            </w:r>
            <w:r w:rsidR="00F50533" w:rsidRPr="00B10713">
              <w:rPr>
                <w:rFonts w:ascii="Trebuchet MS" w:hAnsi="Trebuchet MS" w:cs="Calibri"/>
              </w:rPr>
              <w:t>proiect, cu excepţia clasei 2.3.6 „Utilaje şi instalaţii de transportat şi ridicat“;</w:t>
            </w:r>
          </w:p>
          <w:p w14:paraId="4A7B98FB" w14:textId="54041198" w:rsidR="00F50533" w:rsidRPr="00B10713" w:rsidRDefault="006B0909" w:rsidP="006B0909">
            <w:pPr>
              <w:suppressAutoHyphens/>
              <w:autoSpaceDE w:val="0"/>
              <w:autoSpaceDN w:val="0"/>
              <w:spacing w:line="360" w:lineRule="auto"/>
              <w:jc w:val="both"/>
              <w:textAlignment w:val="baseline"/>
              <w:rPr>
                <w:rFonts w:ascii="Trebuchet MS" w:hAnsi="Trebuchet MS"/>
                <w:iCs/>
              </w:rPr>
            </w:pPr>
            <w:r w:rsidRPr="00B10713">
              <w:rPr>
                <w:rFonts w:ascii="Trebuchet MS" w:hAnsi="Trebuchet MS" w:cs="Calibri"/>
              </w:rPr>
              <w:t xml:space="preserve">k) </w:t>
            </w:r>
            <w:r w:rsidR="00F50533" w:rsidRPr="00B10713">
              <w:rPr>
                <w:rFonts w:ascii="Trebuchet MS" w:hAnsi="Trebuchet MS" w:cs="Calibri"/>
              </w:rPr>
              <w:t>cheltuielile efectuate înainte de data depunerii cererii de finanţare, cu excepţia celor referitoare consultanță</w:t>
            </w:r>
            <w:r w:rsidR="00F50533" w:rsidRPr="00B10713">
              <w:rPr>
                <w:rFonts w:ascii="Trebuchet MS" w:hAnsi="Trebuchet MS"/>
              </w:rPr>
              <w:t>;</w:t>
            </w:r>
          </w:p>
          <w:p w14:paraId="02A8C462" w14:textId="798812AC" w:rsidR="00F50533" w:rsidRPr="00B10713" w:rsidRDefault="006B0909" w:rsidP="006B0909">
            <w:pPr>
              <w:suppressAutoHyphens/>
              <w:autoSpaceDE w:val="0"/>
              <w:autoSpaceDN w:val="0"/>
              <w:spacing w:line="360" w:lineRule="auto"/>
              <w:jc w:val="both"/>
              <w:textAlignment w:val="baseline"/>
              <w:rPr>
                <w:rFonts w:ascii="Trebuchet MS" w:hAnsi="Trebuchet MS" w:cs="Calibri"/>
              </w:rPr>
            </w:pPr>
            <w:r w:rsidRPr="00B10713">
              <w:rPr>
                <w:rFonts w:ascii="Trebuchet MS" w:hAnsi="Trebuchet MS" w:cs="Calibri"/>
              </w:rPr>
              <w:t xml:space="preserve">l) </w:t>
            </w:r>
            <w:r w:rsidR="00F50533" w:rsidRPr="00B10713">
              <w:rPr>
                <w:rFonts w:ascii="Trebuchet MS" w:hAnsi="Trebuchet MS" w:cs="Calibri"/>
              </w:rPr>
              <w:t>cheltuieli pentru proiectare și asistență tehnică, cu excepția celor prevăzute la subcap 3.6, 3.7.1 și 3.7.2 din devizul general;</w:t>
            </w:r>
          </w:p>
          <w:p w14:paraId="75A9A1A5" w14:textId="270BF5EC" w:rsidR="00637442" w:rsidRPr="00B10713" w:rsidRDefault="006B0909" w:rsidP="006B0909">
            <w:pPr>
              <w:spacing w:line="360" w:lineRule="auto"/>
              <w:jc w:val="both"/>
              <w:rPr>
                <w:rFonts w:ascii="Trebuchet MS" w:hAnsi="Trebuchet MS" w:cs="Calibri"/>
              </w:rPr>
            </w:pPr>
            <w:r w:rsidRPr="00B10713">
              <w:rPr>
                <w:rFonts w:ascii="Trebuchet MS" w:hAnsi="Trebuchet MS" w:cs="Calibri"/>
              </w:rPr>
              <w:t xml:space="preserve">m) </w:t>
            </w:r>
            <w:r w:rsidR="00F50533" w:rsidRPr="00B10713">
              <w:rPr>
                <w:rFonts w:ascii="Trebuchet MS" w:hAnsi="Trebuchet MS" w:cs="Calibri"/>
              </w:rPr>
              <w:t>cheltuielile efectuate pentru investițiile care propun lucrări pentru care nu este necesară autorizația de construire.</w:t>
            </w:r>
          </w:p>
          <w:p w14:paraId="3188C4BD" w14:textId="1AB6DCB3" w:rsidR="00D919B6" w:rsidRPr="0080374E" w:rsidRDefault="00637442" w:rsidP="00932165">
            <w:pPr>
              <w:spacing w:before="120" w:after="120" w:line="360" w:lineRule="auto"/>
              <w:jc w:val="both"/>
              <w:rPr>
                <w:rFonts w:ascii="Trebuchet MS" w:hAnsi="Trebuchet MS"/>
                <w:i/>
              </w:rPr>
            </w:pPr>
            <w:r w:rsidRPr="004E2B2A">
              <w:rPr>
                <w:rFonts w:ascii="Trebuchet MS" w:hAnsi="Trebuchet MS" w:cs="Calibri"/>
                <w:noProof/>
                <w:highlight w:val="red"/>
              </w:rPr>
              <w:t>Î</w:t>
            </w:r>
            <w:r w:rsidRPr="00733856">
              <w:rPr>
                <w:rFonts w:ascii="Trebuchet MS" w:hAnsi="Trebuchet MS" w:cs="Calibri"/>
                <w:noProof/>
              </w:rPr>
              <w:t>n conformitate cu Ordonanța de Urgență a Guvernului nr. 133/2021 privind gestionarea financiară a fondurilor europene pentru perioada de programare 2021—2027 se implementează mecanismul financiar al cererilor de prefinanțare, plată și rambursare pentru proiectele depuse în cadrul prezentului apel.</w:t>
            </w:r>
          </w:p>
        </w:tc>
      </w:tr>
    </w:tbl>
    <w:p w14:paraId="41D0AF8B" w14:textId="77777777" w:rsidR="0058563F" w:rsidRDefault="0058563F" w:rsidP="009F041F">
      <w:pPr>
        <w:pStyle w:val="Heading3"/>
      </w:pPr>
    </w:p>
    <w:p w14:paraId="14C1B4D1" w14:textId="130BABF6" w:rsidR="001D7438" w:rsidRPr="009F041F" w:rsidRDefault="00334250" w:rsidP="00932165">
      <w:pPr>
        <w:pStyle w:val="Heading3"/>
      </w:pPr>
      <w:bookmarkStart w:id="105" w:name="_Toc143502453"/>
      <w:r>
        <w:t xml:space="preserve">5.3.4. </w:t>
      </w:r>
      <w:r w:rsidR="00AB1091" w:rsidRPr="009F041F">
        <w:t>Opțiuni de costuri simplificate. Costuri directe și costuri indirecte</w:t>
      </w:r>
      <w:bookmarkEnd w:id="105"/>
    </w:p>
    <w:tbl>
      <w:tblPr>
        <w:tblStyle w:val="TableGrid"/>
        <w:tblW w:w="0" w:type="auto"/>
        <w:tblLook w:val="04A0" w:firstRow="1" w:lastRow="0" w:firstColumn="1" w:lastColumn="0" w:noHBand="0" w:noVBand="1"/>
      </w:tblPr>
      <w:tblGrid>
        <w:gridCol w:w="9913"/>
      </w:tblGrid>
      <w:tr w:rsidR="00B63863" w:rsidRPr="00B63863" w14:paraId="0759B40E" w14:textId="77777777" w:rsidTr="00932165">
        <w:tc>
          <w:tcPr>
            <w:tcW w:w="10201" w:type="dxa"/>
          </w:tcPr>
          <w:p w14:paraId="161B8464" w14:textId="77777777" w:rsidR="00A465A6" w:rsidRPr="00C92482" w:rsidRDefault="00A465A6" w:rsidP="00A465A6">
            <w:pPr>
              <w:spacing w:before="120" w:after="120" w:line="360" w:lineRule="auto"/>
              <w:jc w:val="both"/>
              <w:rPr>
                <w:rFonts w:ascii="Trebuchet MS" w:hAnsi="Trebuchet MS"/>
                <w:iCs/>
              </w:rPr>
            </w:pPr>
            <w:r w:rsidRPr="00C92482">
              <w:rPr>
                <w:rFonts w:ascii="Trebuchet MS" w:hAnsi="Trebuchet MS"/>
                <w:iCs/>
              </w:rPr>
              <w:t>În cadrul prezentului apel de proiecte cheltuielile sunt împărțite în categorii de costuri directe și indirecte.</w:t>
            </w:r>
          </w:p>
          <w:p w14:paraId="05C373A0" w14:textId="591AF913" w:rsidR="001D7438" w:rsidRDefault="00A465A6" w:rsidP="00A465A6">
            <w:pPr>
              <w:spacing w:before="120" w:after="120" w:line="360" w:lineRule="auto"/>
              <w:jc w:val="both"/>
              <w:rPr>
                <w:rFonts w:ascii="Trebuchet MS" w:hAnsi="Trebuchet MS"/>
              </w:rPr>
            </w:pPr>
            <w:r w:rsidRPr="00547C80">
              <w:rPr>
                <w:rFonts w:ascii="Trebuchet MS" w:hAnsi="Trebuchet MS"/>
              </w:rPr>
              <w:t xml:space="preserve">Pentru proiectele de investiții, </w:t>
            </w:r>
            <w:r w:rsidRPr="006865E4">
              <w:rPr>
                <w:rFonts w:ascii="Trebuchet MS" w:hAnsi="Trebuchet MS"/>
                <w:b/>
                <w:bCs/>
                <w:u w:val="single"/>
              </w:rPr>
              <w:t>costurile directe</w:t>
            </w:r>
            <w:r w:rsidRPr="00547C80">
              <w:rPr>
                <w:rFonts w:ascii="Trebuchet MS" w:hAnsi="Trebuchet MS"/>
              </w:rPr>
              <w:t xml:space="preserve"> vor fi costurile incluse în</w:t>
            </w:r>
            <w:r w:rsidR="00BC5B0A">
              <w:rPr>
                <w:rFonts w:ascii="Trebuchet MS" w:hAnsi="Trebuchet MS"/>
              </w:rPr>
              <w:t xml:space="preserve"> subcapitolele 1.2 și 1.3</w:t>
            </w:r>
            <w:r w:rsidRPr="00547C80">
              <w:rPr>
                <w:rFonts w:ascii="Trebuchet MS" w:hAnsi="Trebuchet MS"/>
              </w:rPr>
              <w:t xml:space="preserve">, </w:t>
            </w:r>
            <w:r w:rsidR="00BC5B0A">
              <w:rPr>
                <w:rFonts w:ascii="Trebuchet MS" w:hAnsi="Trebuchet MS"/>
              </w:rPr>
              <w:t xml:space="preserve">Capitolele </w:t>
            </w:r>
            <w:r w:rsidRPr="00547C80">
              <w:rPr>
                <w:rFonts w:ascii="Trebuchet MS" w:hAnsi="Trebuchet MS"/>
              </w:rPr>
              <w:t>2, 4, 6 și în subcapitolele 5.1, 5.3 din devizul general, prevăzute de Hotărârea Guvernului nr.  907/2016, cu modificările și completările ulterioare.</w:t>
            </w:r>
          </w:p>
          <w:p w14:paraId="5A4AEC57" w14:textId="060B6961" w:rsidR="00A465A6" w:rsidRPr="00932165" w:rsidRDefault="00A465A6" w:rsidP="00932165">
            <w:pPr>
              <w:spacing w:before="120" w:after="120" w:line="360" w:lineRule="auto"/>
              <w:jc w:val="both"/>
              <w:rPr>
                <w:rFonts w:ascii="Trebuchet MS" w:hAnsi="Trebuchet MS"/>
                <w:iCs/>
              </w:rPr>
            </w:pPr>
            <w:r w:rsidRPr="00D517BF">
              <w:rPr>
                <w:rFonts w:ascii="Trebuchet MS" w:hAnsi="Trebuchet MS" w:cs="Calibri"/>
              </w:rPr>
              <w:t xml:space="preserve">Cheltuieli aferente </w:t>
            </w:r>
            <w:r w:rsidRPr="006865E4">
              <w:rPr>
                <w:rFonts w:ascii="Trebuchet MS" w:hAnsi="Trebuchet MS" w:cs="Calibri"/>
                <w:b/>
                <w:bCs/>
                <w:u w:val="single"/>
              </w:rPr>
              <w:t>costurilor indirecte</w:t>
            </w:r>
            <w:r w:rsidRPr="00D517BF">
              <w:rPr>
                <w:rFonts w:ascii="Trebuchet MS" w:hAnsi="Trebuchet MS" w:cs="Calibri"/>
              </w:rPr>
              <w:t xml:space="preserve">  sunt eligibile, cumulat, </w:t>
            </w:r>
            <w:r w:rsidR="0080374E">
              <w:rPr>
                <w:rFonts w:ascii="Trebuchet MS" w:hAnsi="Trebuchet MS" w:cs="Calibri"/>
                <w:b/>
                <w:bCs/>
              </w:rPr>
              <w:t>5</w:t>
            </w:r>
            <w:r w:rsidRPr="00C50128">
              <w:rPr>
                <w:rFonts w:ascii="Trebuchet MS" w:hAnsi="Trebuchet MS" w:cs="Calibri"/>
                <w:b/>
                <w:bCs/>
              </w:rPr>
              <w:t xml:space="preserve"> </w:t>
            </w:r>
            <w:r w:rsidRPr="00D517BF">
              <w:rPr>
                <w:rFonts w:ascii="Trebuchet MS" w:hAnsi="Trebuchet MS" w:cs="Calibri"/>
                <w:b/>
                <w:bCs/>
              </w:rPr>
              <w:t>%</w:t>
            </w:r>
            <w:r w:rsidRPr="00D517BF">
              <w:rPr>
                <w:rFonts w:ascii="Trebuchet MS" w:hAnsi="Trebuchet MS" w:cs="Calibri"/>
              </w:rPr>
              <w:t xml:space="preserve"> din valoarea cheltuielilor eligibile aferente costurilor directe și</w:t>
            </w:r>
            <w:r w:rsidR="00BC5B0A">
              <w:rPr>
                <w:rFonts w:ascii="Trebuchet MS" w:hAnsi="Trebuchet MS" w:cs="Calibri"/>
              </w:rPr>
              <w:t xml:space="preserve"> sunt cuprinse în </w:t>
            </w:r>
            <w:r>
              <w:rPr>
                <w:rFonts w:ascii="Trebuchet MS" w:hAnsi="Trebuchet MS" w:cs="Calibri"/>
              </w:rPr>
              <w:t xml:space="preserve"> subcapitolele </w:t>
            </w:r>
            <w:r w:rsidR="00BC5B0A">
              <w:rPr>
                <w:rFonts w:ascii="Trebuchet MS" w:hAnsi="Trebuchet MS" w:cs="Calibri"/>
              </w:rPr>
              <w:t xml:space="preserve">3.6, 3.7.1, 3.7.2, </w:t>
            </w:r>
            <w:r>
              <w:rPr>
                <w:rFonts w:ascii="Trebuchet MS" w:hAnsi="Trebuchet MS" w:cs="Calibri"/>
              </w:rPr>
              <w:t xml:space="preserve">5.2 și 5.4 </w:t>
            </w:r>
            <w:r w:rsidRPr="00547C80">
              <w:rPr>
                <w:rFonts w:ascii="Trebuchet MS" w:hAnsi="Trebuchet MS"/>
              </w:rPr>
              <w:t>prevăzute de Hotărârea Guvernului nr.  907/2016, cu modificările și completările ulterioare</w:t>
            </w:r>
            <w:r>
              <w:rPr>
                <w:rFonts w:ascii="Trebuchet MS" w:hAnsi="Trebuchet MS"/>
              </w:rPr>
              <w:t>.</w:t>
            </w:r>
          </w:p>
        </w:tc>
      </w:tr>
    </w:tbl>
    <w:p w14:paraId="2F7DDA20" w14:textId="77777777" w:rsidR="0058563F" w:rsidRDefault="0058563F" w:rsidP="009F041F">
      <w:pPr>
        <w:pStyle w:val="Heading3"/>
      </w:pPr>
    </w:p>
    <w:p w14:paraId="42BDCACB" w14:textId="74EFD2FB" w:rsidR="00AB1091" w:rsidRPr="009F041F" w:rsidRDefault="00334250" w:rsidP="00932165">
      <w:pPr>
        <w:pStyle w:val="Heading3"/>
      </w:pPr>
      <w:bookmarkStart w:id="106" w:name="_Toc143502454"/>
      <w:r>
        <w:t xml:space="preserve">5.3.5. </w:t>
      </w:r>
      <w:r w:rsidR="00AB1091" w:rsidRPr="009F041F">
        <w:t xml:space="preserve">Opțiuni de costuri simplificate. </w:t>
      </w:r>
      <w:r w:rsidR="00751AA8" w:rsidRPr="00B63863">
        <w:t xml:space="preserve"> </w:t>
      </w:r>
      <w:r w:rsidR="00751AA8" w:rsidRPr="009F041F">
        <w:t>Costuri unitare</w:t>
      </w:r>
      <w:r w:rsidR="00A7044C" w:rsidRPr="009F041F">
        <w:t>/</w:t>
      </w:r>
      <w:r w:rsidR="00751AA8" w:rsidRPr="009F041F">
        <w:t>sume forfetare și rate forfetare</w:t>
      </w:r>
      <w:bookmarkEnd w:id="106"/>
    </w:p>
    <w:tbl>
      <w:tblPr>
        <w:tblStyle w:val="TableGrid"/>
        <w:tblW w:w="0" w:type="auto"/>
        <w:tblLook w:val="04A0" w:firstRow="1" w:lastRow="0" w:firstColumn="1" w:lastColumn="0" w:noHBand="0" w:noVBand="1"/>
      </w:tblPr>
      <w:tblGrid>
        <w:gridCol w:w="9913"/>
      </w:tblGrid>
      <w:tr w:rsidR="00D82B4E" w:rsidRPr="00D62BBA" w14:paraId="4F303C0E" w14:textId="77777777" w:rsidTr="00932165">
        <w:tc>
          <w:tcPr>
            <w:tcW w:w="10201" w:type="dxa"/>
          </w:tcPr>
          <w:p w14:paraId="662FB499" w14:textId="38BE447B" w:rsidR="00AB1091" w:rsidRPr="00932165" w:rsidRDefault="00550197" w:rsidP="00932165">
            <w:pPr>
              <w:spacing w:before="120" w:after="120" w:line="360" w:lineRule="auto"/>
              <w:jc w:val="both"/>
              <w:rPr>
                <w:rFonts w:ascii="Trebuchet MS" w:hAnsi="Trebuchet MS"/>
                <w:i/>
                <w:color w:val="C00000"/>
              </w:rPr>
            </w:pPr>
            <w:r w:rsidRPr="0069505A">
              <w:rPr>
                <w:rFonts w:ascii="Trebuchet MS" w:hAnsi="Trebuchet MS" w:cs="Calibri"/>
              </w:rPr>
              <w:t xml:space="preserve">În cadrul prezentului apel de proiecte, pentru a acoperi costurile indirecte ale unui proiect, se utilizează o rată forfetară de </w:t>
            </w:r>
            <w:r w:rsidR="00596CF1">
              <w:rPr>
                <w:rFonts w:ascii="Trebuchet MS" w:hAnsi="Trebuchet MS" w:cs="Calibri"/>
              </w:rPr>
              <w:t>5</w:t>
            </w:r>
            <w:r w:rsidRPr="0069505A">
              <w:rPr>
                <w:rFonts w:ascii="Trebuchet MS" w:hAnsi="Trebuchet MS" w:cs="Calibri"/>
              </w:rPr>
              <w:t xml:space="preserve"> % </w:t>
            </w:r>
            <w:r w:rsidRPr="00D517BF">
              <w:rPr>
                <w:rFonts w:ascii="Trebuchet MS" w:hAnsi="Trebuchet MS" w:cs="Calibri"/>
              </w:rPr>
              <w:t>valoarea cheltuielilor eligibile aferente costurilor directe</w:t>
            </w:r>
            <w:r>
              <w:rPr>
                <w:rFonts w:ascii="Trebuchet MS" w:hAnsi="Trebuchet MS" w:cs="Calibri"/>
              </w:rPr>
              <w:t>, în conformitate cu prevederile art.54, lit. (a) din Regulamentul (UE) nr.1060/ 2021.</w:t>
            </w:r>
          </w:p>
        </w:tc>
      </w:tr>
    </w:tbl>
    <w:p w14:paraId="2B8A69CF" w14:textId="77777777" w:rsidR="0058563F" w:rsidRDefault="0058563F" w:rsidP="009F041F">
      <w:pPr>
        <w:pStyle w:val="Heading3"/>
      </w:pPr>
    </w:p>
    <w:p w14:paraId="44050980" w14:textId="1EB1F17F" w:rsidR="00A7044C" w:rsidRPr="009F041F" w:rsidRDefault="00334250" w:rsidP="00932165">
      <w:pPr>
        <w:pStyle w:val="Heading3"/>
      </w:pPr>
      <w:bookmarkStart w:id="107" w:name="_Toc143502455"/>
      <w:r>
        <w:t xml:space="preserve">5.3.6. </w:t>
      </w:r>
      <w:r w:rsidR="00A7044C" w:rsidRPr="009F041F">
        <w:t>Finanțare nelegată de costuri</w:t>
      </w:r>
      <w:bookmarkEnd w:id="107"/>
    </w:p>
    <w:tbl>
      <w:tblPr>
        <w:tblStyle w:val="TableGrid"/>
        <w:tblW w:w="0" w:type="auto"/>
        <w:tblLook w:val="04A0" w:firstRow="1" w:lastRow="0" w:firstColumn="1" w:lastColumn="0" w:noHBand="0" w:noVBand="1"/>
      </w:tblPr>
      <w:tblGrid>
        <w:gridCol w:w="9913"/>
      </w:tblGrid>
      <w:tr w:rsidR="00D82B4E" w:rsidRPr="00D62BBA" w14:paraId="0D4C56DE" w14:textId="77777777" w:rsidTr="00932165">
        <w:tc>
          <w:tcPr>
            <w:tcW w:w="10201" w:type="dxa"/>
          </w:tcPr>
          <w:p w14:paraId="104A4BD8" w14:textId="5680886B" w:rsidR="00A7044C" w:rsidRPr="00D62BBA" w:rsidRDefault="00A465A6" w:rsidP="00B558B3">
            <w:pPr>
              <w:spacing w:before="120" w:after="120"/>
              <w:rPr>
                <w:rFonts w:ascii="Trebuchet MS" w:hAnsi="Trebuchet MS"/>
                <w:i/>
                <w:color w:val="C00000"/>
                <w:sz w:val="24"/>
                <w:szCs w:val="24"/>
              </w:rPr>
            </w:pPr>
            <w:r>
              <w:rPr>
                <w:rFonts w:ascii="Trebuchet MS" w:hAnsi="Trebuchet MS"/>
                <w:i/>
                <w:sz w:val="24"/>
                <w:szCs w:val="24"/>
              </w:rPr>
              <w:t>Nu este cazul</w:t>
            </w:r>
          </w:p>
        </w:tc>
      </w:tr>
    </w:tbl>
    <w:p w14:paraId="25113BA2" w14:textId="77777777" w:rsidR="0058563F" w:rsidRDefault="0058563F" w:rsidP="009F041F">
      <w:pPr>
        <w:pStyle w:val="Heading2"/>
      </w:pPr>
    </w:p>
    <w:p w14:paraId="13E8C8C4" w14:textId="3C8713D9" w:rsidR="000E0EE7" w:rsidRPr="009F041F" w:rsidRDefault="00334250" w:rsidP="00932165">
      <w:pPr>
        <w:pStyle w:val="Heading2"/>
      </w:pPr>
      <w:bookmarkStart w:id="108" w:name="_Toc143502456"/>
      <w:r w:rsidRPr="00C64887">
        <w:t xml:space="preserve">5.4. </w:t>
      </w:r>
      <w:r w:rsidR="000E0EE7" w:rsidRPr="00C64887">
        <w:t>Valoarea minimă și maximă eligibilă/nerambursabilă a unui proiect</w:t>
      </w:r>
      <w:bookmarkEnd w:id="108"/>
      <w:r w:rsidR="000E0EE7" w:rsidRPr="009F041F">
        <w:tab/>
      </w:r>
    </w:p>
    <w:tbl>
      <w:tblPr>
        <w:tblStyle w:val="TableGrid"/>
        <w:tblW w:w="0" w:type="auto"/>
        <w:tblLook w:val="04A0" w:firstRow="1" w:lastRow="0" w:firstColumn="1" w:lastColumn="0" w:noHBand="0" w:noVBand="1"/>
      </w:tblPr>
      <w:tblGrid>
        <w:gridCol w:w="9913"/>
      </w:tblGrid>
      <w:tr w:rsidR="00B63863" w:rsidRPr="00B63863" w14:paraId="70FAEF2D" w14:textId="77777777" w:rsidTr="00932165">
        <w:tc>
          <w:tcPr>
            <w:tcW w:w="10343" w:type="dxa"/>
          </w:tcPr>
          <w:p w14:paraId="4896E25C" w14:textId="77777777" w:rsidR="00D3403A" w:rsidRDefault="00D3403A" w:rsidP="00637442">
            <w:pPr>
              <w:spacing w:before="40" w:after="40" w:line="360" w:lineRule="auto"/>
              <w:jc w:val="both"/>
              <w:rPr>
                <w:rFonts w:ascii="Trebuchet MS" w:eastAsia="SimSun" w:hAnsi="Trebuchet MS" w:cstheme="minorHAnsi"/>
                <w:bCs/>
                <w:noProof/>
              </w:rPr>
            </w:pPr>
          </w:p>
          <w:p w14:paraId="020A2820" w14:textId="77EA5F8B" w:rsidR="00637442" w:rsidRPr="00637442" w:rsidRDefault="00637442" w:rsidP="00637442">
            <w:pPr>
              <w:spacing w:before="40" w:after="40" w:line="360" w:lineRule="auto"/>
              <w:jc w:val="both"/>
              <w:rPr>
                <w:rFonts w:ascii="Trebuchet MS" w:eastAsia="SimSun" w:hAnsi="Trebuchet MS" w:cstheme="minorHAnsi"/>
                <w:bCs/>
                <w:noProof/>
              </w:rPr>
            </w:pPr>
            <w:r w:rsidRPr="00637442">
              <w:rPr>
                <w:rFonts w:ascii="Trebuchet MS" w:eastAsia="SimSun" w:hAnsi="Trebuchet MS" w:cstheme="minorHAnsi"/>
                <w:bCs/>
                <w:noProof/>
              </w:rPr>
              <w:t xml:space="preserve">Valoarea minimă eligibilă: </w:t>
            </w:r>
            <w:r w:rsidR="00AF546D" w:rsidRPr="00AF546D">
              <w:rPr>
                <w:rFonts w:ascii="Trebuchet MS" w:eastAsia="SimSun" w:hAnsi="Trebuchet MS" w:cstheme="minorHAnsi"/>
                <w:b/>
                <w:noProof/>
              </w:rPr>
              <w:t>50.000</w:t>
            </w:r>
            <w:r w:rsidRPr="00AF546D">
              <w:rPr>
                <w:rFonts w:ascii="Trebuchet MS" w:eastAsia="SimSun" w:hAnsi="Trebuchet MS" w:cstheme="minorHAnsi"/>
                <w:b/>
                <w:noProof/>
              </w:rPr>
              <w:t>,00</w:t>
            </w:r>
            <w:r w:rsidRPr="00637442">
              <w:rPr>
                <w:rFonts w:ascii="Trebuchet MS" w:eastAsia="SimSun" w:hAnsi="Trebuchet MS" w:cstheme="minorHAnsi"/>
                <w:bCs/>
                <w:noProof/>
              </w:rPr>
              <w:t xml:space="preserve"> Euro </w:t>
            </w:r>
          </w:p>
          <w:p w14:paraId="5AB21530" w14:textId="77777777" w:rsidR="00637442" w:rsidRPr="00637442" w:rsidRDefault="00637442" w:rsidP="00637442">
            <w:pPr>
              <w:tabs>
                <w:tab w:val="left" w:pos="180"/>
                <w:tab w:val="left" w:pos="720"/>
              </w:tabs>
              <w:spacing w:line="360" w:lineRule="auto"/>
              <w:jc w:val="both"/>
              <w:rPr>
                <w:rFonts w:ascii="Trebuchet MS" w:hAnsi="Trebuchet MS"/>
                <w:b/>
                <w:bCs/>
              </w:rPr>
            </w:pPr>
            <w:r w:rsidRPr="00637442">
              <w:rPr>
                <w:rFonts w:ascii="Trebuchet MS" w:hAnsi="Trebuchet MS"/>
                <w:iCs/>
              </w:rPr>
              <w:t xml:space="preserve">Cursul de schimb valutar InforEuro este cel valabil la data lansării apelului de proiecte, </w:t>
            </w:r>
            <w:r>
              <w:fldChar w:fldCharType="begin"/>
            </w:r>
            <w:r>
              <w:instrText>HYPERLINK "http://ec.europa.eu/budget/contracts_grants/info_contracts/inforeuro/index_en.cfm"</w:instrText>
            </w:r>
            <w:r>
              <w:fldChar w:fldCharType="separate"/>
            </w:r>
            <w:r w:rsidRPr="00637442">
              <w:rPr>
                <w:rStyle w:val="Hyperlink"/>
                <w:rFonts w:ascii="Trebuchet MS" w:hAnsi="Trebuchet MS"/>
                <w:iCs/>
              </w:rPr>
              <w:t>http://ec.europa.eu/budget/contracts_grants/info_contracts/inforeuro/index_en.cfm</w:t>
            </w:r>
            <w:r>
              <w:rPr>
                <w:rStyle w:val="Hyperlink"/>
                <w:rFonts w:ascii="Trebuchet MS" w:hAnsi="Trebuchet MS"/>
                <w:iCs/>
              </w:rPr>
              <w:fldChar w:fldCharType="end"/>
            </w:r>
          </w:p>
          <w:p w14:paraId="2E6CFFE3" w14:textId="1BFE580D" w:rsidR="000E0EE7" w:rsidRPr="00637442" w:rsidRDefault="00637442" w:rsidP="00932165">
            <w:pPr>
              <w:spacing w:before="120" w:after="120" w:line="360" w:lineRule="auto"/>
              <w:jc w:val="both"/>
              <w:rPr>
                <w:rFonts w:ascii="Trebuchet MS" w:eastAsia="SimSun" w:hAnsi="Trebuchet MS" w:cstheme="minorHAnsi"/>
                <w:bCs/>
                <w:noProof/>
              </w:rPr>
            </w:pPr>
            <w:r w:rsidRPr="00637442">
              <w:rPr>
                <w:rFonts w:ascii="Trebuchet MS" w:eastAsia="SimSun" w:hAnsi="Trebuchet MS" w:cstheme="minorHAnsi"/>
                <w:bCs/>
                <w:noProof/>
              </w:rPr>
              <w:t>Acest curs va fi utilizat până la semnarea contractului de finanţare.</w:t>
            </w:r>
          </w:p>
          <w:p w14:paraId="1479D862" w14:textId="00A8B9F0" w:rsidR="00AF546D" w:rsidRPr="004F1A05" w:rsidRDefault="00637442" w:rsidP="00637442">
            <w:pPr>
              <w:spacing w:line="360" w:lineRule="auto"/>
              <w:jc w:val="both"/>
              <w:rPr>
                <w:rFonts w:ascii="Trebuchet MS" w:hAnsi="Trebuchet MS"/>
                <w:i/>
                <w:noProof/>
              </w:rPr>
            </w:pPr>
            <w:r w:rsidRPr="00637442">
              <w:rPr>
                <w:rFonts w:ascii="Trebuchet MS" w:eastAsia="SimSun" w:hAnsi="Trebuchet MS" w:cstheme="minorHAnsi"/>
                <w:bCs/>
                <w:noProof/>
              </w:rPr>
              <w:t xml:space="preserve">Valoarea maximă eligibilă: </w:t>
            </w:r>
            <w:r w:rsidR="00AF546D" w:rsidRPr="00AF546D">
              <w:rPr>
                <w:rFonts w:ascii="Trebuchet MS" w:eastAsia="SimSun" w:hAnsi="Trebuchet MS" w:cstheme="minorHAnsi"/>
                <w:b/>
                <w:noProof/>
              </w:rPr>
              <w:t>2</w:t>
            </w:r>
            <w:r w:rsidRPr="00AF546D">
              <w:rPr>
                <w:rFonts w:ascii="Trebuchet MS" w:hAnsi="Trebuchet MS"/>
                <w:b/>
              </w:rPr>
              <w:t>00</w:t>
            </w:r>
            <w:r w:rsidRPr="00637442">
              <w:rPr>
                <w:rFonts w:ascii="Trebuchet MS" w:hAnsi="Trebuchet MS"/>
                <w:b/>
              </w:rPr>
              <w:t>.000,00</w:t>
            </w:r>
            <w:r w:rsidRPr="00637442">
              <w:rPr>
                <w:rFonts w:ascii="Trebuchet MS" w:hAnsi="Trebuchet MS" w:cstheme="minorHAnsi"/>
                <w:b/>
                <w:bCs/>
                <w:noProof/>
              </w:rPr>
              <w:t xml:space="preserve"> </w:t>
            </w:r>
            <w:r w:rsidRPr="00637442">
              <w:rPr>
                <w:rFonts w:ascii="Trebuchet MS" w:eastAsia="SimSun" w:hAnsi="Trebuchet MS" w:cstheme="minorHAnsi"/>
                <w:bCs/>
                <w:noProof/>
              </w:rPr>
              <w:t>Euro</w:t>
            </w:r>
            <w:r w:rsidRPr="00637442">
              <w:rPr>
                <w:rFonts w:ascii="Trebuchet MS" w:hAnsi="Trebuchet MS"/>
                <w:i/>
                <w:noProof/>
              </w:rPr>
              <w:t xml:space="preserve"> </w:t>
            </w:r>
          </w:p>
          <w:p w14:paraId="4FDDA89E" w14:textId="77777777" w:rsidR="00637442" w:rsidRPr="00637442" w:rsidRDefault="00637442" w:rsidP="00637442">
            <w:pPr>
              <w:spacing w:before="40" w:after="40" w:line="360" w:lineRule="auto"/>
              <w:jc w:val="both"/>
              <w:rPr>
                <w:rFonts w:ascii="Trebuchet MS" w:hAnsi="Trebuchet MS" w:cstheme="minorHAnsi"/>
                <w:noProof/>
              </w:rPr>
            </w:pPr>
            <w:r w:rsidRPr="00637442">
              <w:rPr>
                <w:rFonts w:ascii="Trebuchet MS" w:hAnsi="Trebuchet MS"/>
                <w:iCs/>
              </w:rPr>
              <w:t xml:space="preserve">Cursul de schimb valutar InforEuro este cel valabil la data lansării apelului de proiecte, </w:t>
            </w:r>
            <w:r>
              <w:fldChar w:fldCharType="begin"/>
            </w:r>
            <w:r>
              <w:instrText>HYPERLINK "http://ec.europa.eu/budget/contracts_grants/info_contracts/inforeuro/index_en.cfm"</w:instrText>
            </w:r>
            <w:r>
              <w:fldChar w:fldCharType="separate"/>
            </w:r>
            <w:r w:rsidRPr="00637442">
              <w:rPr>
                <w:rStyle w:val="Hyperlink"/>
                <w:rFonts w:ascii="Trebuchet MS" w:hAnsi="Trebuchet MS"/>
                <w:iCs/>
              </w:rPr>
              <w:t>http://ec.europa.eu/budget/contracts_grants/info_contracts/inforeuro/index_en.cfm</w:t>
            </w:r>
            <w:r>
              <w:rPr>
                <w:rStyle w:val="Hyperlink"/>
                <w:rFonts w:ascii="Trebuchet MS" w:hAnsi="Trebuchet MS"/>
                <w:iCs/>
              </w:rPr>
              <w:fldChar w:fldCharType="end"/>
            </w:r>
            <w:r w:rsidRPr="00637442">
              <w:rPr>
                <w:rFonts w:ascii="Trebuchet MS" w:hAnsi="Trebuchet MS" w:cstheme="minorHAnsi"/>
                <w:noProof/>
              </w:rPr>
              <w:t>.</w:t>
            </w:r>
          </w:p>
          <w:p w14:paraId="2629557D" w14:textId="77777777" w:rsidR="00637442" w:rsidRDefault="00637442" w:rsidP="00637442">
            <w:pPr>
              <w:spacing w:before="120" w:after="120" w:line="360" w:lineRule="auto"/>
              <w:jc w:val="both"/>
              <w:rPr>
                <w:rFonts w:ascii="Trebuchet MS" w:eastAsia="SimSun" w:hAnsi="Trebuchet MS" w:cstheme="minorHAnsi"/>
                <w:bCs/>
                <w:noProof/>
              </w:rPr>
            </w:pPr>
            <w:r w:rsidRPr="00637442">
              <w:rPr>
                <w:rFonts w:ascii="Trebuchet MS" w:eastAsia="SimSun" w:hAnsi="Trebuchet MS" w:cstheme="minorHAnsi"/>
                <w:bCs/>
                <w:noProof/>
              </w:rPr>
              <w:t>Acest curs va fi utilizat până la semnarea contractului de finanţare.</w:t>
            </w:r>
          </w:p>
          <w:p w14:paraId="646AD1AE" w14:textId="0009D08F" w:rsidR="00637442" w:rsidRPr="00932165" w:rsidRDefault="00637442" w:rsidP="00932165">
            <w:pPr>
              <w:spacing w:before="120" w:after="120" w:line="360" w:lineRule="auto"/>
              <w:jc w:val="both"/>
              <w:rPr>
                <w:rFonts w:ascii="Trebuchet MS" w:hAnsi="Trebuchet MS"/>
                <w:i/>
              </w:rPr>
            </w:pPr>
            <w:r w:rsidRPr="00553566">
              <w:rPr>
                <w:rFonts w:ascii="Trebuchet MS" w:hAnsi="Trebuchet MS"/>
                <w:noProof/>
              </w:rPr>
              <w:t>Valoarea totală a proiectului poate fi majorată pe perioada implementării, cu condiția ca diferența dintre valoarea maximă eligibilă a proiectului și valoarea totală a acestuia, reprezintând cheltuieli neeligibile, să fie suportate de către solicitant.</w:t>
            </w:r>
          </w:p>
        </w:tc>
      </w:tr>
    </w:tbl>
    <w:p w14:paraId="714F5B75" w14:textId="77777777" w:rsidR="0058563F" w:rsidRDefault="0058563F" w:rsidP="009F041F">
      <w:pPr>
        <w:pStyle w:val="Heading2"/>
      </w:pPr>
    </w:p>
    <w:p w14:paraId="65B691EC" w14:textId="4E38BA49" w:rsidR="000E0EE7" w:rsidRPr="009F041F" w:rsidRDefault="00334250" w:rsidP="00932165">
      <w:pPr>
        <w:pStyle w:val="Heading2"/>
      </w:pPr>
      <w:bookmarkStart w:id="109" w:name="_Toc143502457"/>
      <w:r>
        <w:t xml:space="preserve">5.5. </w:t>
      </w:r>
      <w:r w:rsidR="000E0EE7" w:rsidRPr="004F1A05">
        <w:t>Cuantumul cofinanțării acordate</w:t>
      </w:r>
      <w:bookmarkEnd w:id="109"/>
      <w:r w:rsidR="000E0EE7" w:rsidRPr="009F041F">
        <w:t xml:space="preserve"> </w:t>
      </w:r>
      <w:r w:rsidR="000E0EE7" w:rsidRPr="009F041F">
        <w:tab/>
      </w:r>
    </w:p>
    <w:tbl>
      <w:tblPr>
        <w:tblStyle w:val="TableGrid"/>
        <w:tblW w:w="0" w:type="auto"/>
        <w:tblLook w:val="04A0" w:firstRow="1" w:lastRow="0" w:firstColumn="1" w:lastColumn="0" w:noHBand="0" w:noVBand="1"/>
      </w:tblPr>
      <w:tblGrid>
        <w:gridCol w:w="9913"/>
      </w:tblGrid>
      <w:tr w:rsidR="00B63863" w:rsidRPr="00B63863" w14:paraId="7C34FF08" w14:textId="77777777" w:rsidTr="00932165">
        <w:tc>
          <w:tcPr>
            <w:tcW w:w="10343" w:type="dxa"/>
          </w:tcPr>
          <w:p w14:paraId="7BB8BEE7" w14:textId="77777777" w:rsidR="004F1A05" w:rsidRPr="004F1A05" w:rsidRDefault="004F1A05" w:rsidP="004F1A05">
            <w:pPr>
              <w:spacing w:before="40" w:after="40" w:line="360" w:lineRule="auto"/>
              <w:jc w:val="both"/>
              <w:rPr>
                <w:rFonts w:ascii="Trebuchet MS" w:hAnsi="Trebuchet MS" w:cs="Calibri"/>
              </w:rPr>
            </w:pPr>
          </w:p>
          <w:p w14:paraId="521E4B84" w14:textId="1FBEF48E" w:rsidR="004F1A05" w:rsidRPr="004F1A05" w:rsidRDefault="004F1A05" w:rsidP="004F1A05">
            <w:pPr>
              <w:spacing w:before="40" w:after="40" w:line="360" w:lineRule="auto"/>
              <w:jc w:val="both"/>
              <w:rPr>
                <w:rFonts w:ascii="Trebuchet MS" w:hAnsi="Trebuchet MS" w:cs="Calibri"/>
              </w:rPr>
            </w:pPr>
            <w:r w:rsidRPr="004F1A05">
              <w:rPr>
                <w:rFonts w:ascii="Trebuchet MS" w:hAnsi="Trebuchet MS" w:cs="Calibri"/>
              </w:rPr>
              <w:t xml:space="preserve">Contribuția programului la finanțarea unei investiții nu poate depăși plafonul de minimis, respectiv 200.000,00 euro, reprezentând </w:t>
            </w:r>
            <w:r w:rsidRPr="004F1A05">
              <w:rPr>
                <w:rFonts w:ascii="Trebuchet MS" w:hAnsi="Trebuchet MS" w:cs="Calibri"/>
                <w:u w:val="single"/>
              </w:rPr>
              <w:t>maximum 90% din valoarea eligibilă a investiției</w:t>
            </w:r>
            <w:r w:rsidRPr="004F1A05">
              <w:rPr>
                <w:rFonts w:ascii="Trebuchet MS" w:hAnsi="Trebuchet MS" w:cs="Calibri"/>
              </w:rPr>
              <w:t>.</w:t>
            </w:r>
          </w:p>
          <w:p w14:paraId="2808FF40" w14:textId="6F43DF24" w:rsidR="000E0EE7" w:rsidRPr="004F1A05" w:rsidRDefault="004F1A05">
            <w:pPr>
              <w:pStyle w:val="ListParagraph"/>
              <w:numPr>
                <w:ilvl w:val="0"/>
                <w:numId w:val="3"/>
              </w:numPr>
              <w:spacing w:line="360" w:lineRule="auto"/>
              <w:jc w:val="both"/>
              <w:rPr>
                <w:rFonts w:ascii="Trebuchet MS" w:hAnsi="Trebuchet MS"/>
              </w:rPr>
            </w:pPr>
            <w:r w:rsidRPr="004F1A05">
              <w:rPr>
                <w:rFonts w:ascii="Trebuchet MS" w:hAnsi="Trebuchet MS" w:cs="Calibri"/>
              </w:rPr>
              <w:t xml:space="preserve">Contribuția solicitantului la finanțarea investiției trebuie să fie de minimum </w:t>
            </w:r>
            <w:r w:rsidRPr="004F1A05">
              <w:rPr>
                <w:rFonts w:ascii="Trebuchet MS" w:hAnsi="Trebuchet MS" w:cs="Calibri"/>
                <w:u w:val="single"/>
              </w:rPr>
              <w:t>minimum 10% din valoarea eligibilă a investiției.</w:t>
            </w:r>
          </w:p>
        </w:tc>
      </w:tr>
    </w:tbl>
    <w:p w14:paraId="68E9157A" w14:textId="77777777" w:rsidR="0058563F" w:rsidRDefault="0058563F" w:rsidP="009F041F">
      <w:pPr>
        <w:pStyle w:val="Heading2"/>
      </w:pPr>
    </w:p>
    <w:p w14:paraId="1828CC5F" w14:textId="30A2998A" w:rsidR="000E0EE7" w:rsidRPr="009F041F" w:rsidRDefault="00334250" w:rsidP="00932165">
      <w:pPr>
        <w:pStyle w:val="Heading2"/>
      </w:pPr>
      <w:bookmarkStart w:id="110" w:name="_Toc143502458"/>
      <w:r>
        <w:t>5.6</w:t>
      </w:r>
      <w:r w:rsidRPr="001621F1">
        <w:t xml:space="preserve">. </w:t>
      </w:r>
      <w:r w:rsidR="000E0EE7" w:rsidRPr="001621F1">
        <w:t>Durata proiectului</w:t>
      </w:r>
      <w:bookmarkEnd w:id="110"/>
      <w:r w:rsidR="000E0EE7" w:rsidRPr="009F041F">
        <w:t xml:space="preserve"> </w:t>
      </w:r>
      <w:r w:rsidR="000E0EE7" w:rsidRPr="009F041F">
        <w:tab/>
      </w:r>
    </w:p>
    <w:tbl>
      <w:tblPr>
        <w:tblStyle w:val="TableGrid"/>
        <w:tblW w:w="10060" w:type="dxa"/>
        <w:tblLook w:val="04A0" w:firstRow="1" w:lastRow="0" w:firstColumn="1" w:lastColumn="0" w:noHBand="0" w:noVBand="1"/>
      </w:tblPr>
      <w:tblGrid>
        <w:gridCol w:w="10060"/>
      </w:tblGrid>
      <w:tr w:rsidR="00B63863" w:rsidRPr="00B63863" w14:paraId="3F1C6EF1" w14:textId="77777777" w:rsidTr="00932165">
        <w:tc>
          <w:tcPr>
            <w:tcW w:w="10060" w:type="dxa"/>
          </w:tcPr>
          <w:p w14:paraId="24E89C64" w14:textId="77777777" w:rsidR="005035F3" w:rsidRDefault="005035F3" w:rsidP="001128D6">
            <w:pPr>
              <w:spacing w:line="360" w:lineRule="auto"/>
              <w:jc w:val="both"/>
              <w:rPr>
                <w:rFonts w:ascii="Trebuchet MS" w:hAnsi="Trebuchet MS" w:cs="Calibri"/>
              </w:rPr>
            </w:pPr>
          </w:p>
          <w:p w14:paraId="64191DD3" w14:textId="7FB6DA7B" w:rsidR="001128D6" w:rsidRPr="00DD0A83" w:rsidRDefault="001128D6" w:rsidP="001128D6">
            <w:pPr>
              <w:spacing w:line="360" w:lineRule="auto"/>
              <w:jc w:val="both"/>
              <w:rPr>
                <w:rFonts w:ascii="Trebuchet MS" w:hAnsi="Trebuchet MS" w:cs="Calibri"/>
              </w:rPr>
            </w:pPr>
            <w:r w:rsidRPr="00DD0A83">
              <w:rPr>
                <w:rFonts w:ascii="Trebuchet MS" w:hAnsi="Trebuchet MS" w:cs="Calibri"/>
              </w:rPr>
              <w:t>Durata proiectului include atât activitățile realizate înainte de depunerea cererii de finanțare cât și actvitățile ce urmează a fi realizate după semnarea contractului de finanțare.</w:t>
            </w:r>
          </w:p>
          <w:p w14:paraId="329A187F" w14:textId="77777777" w:rsidR="001128D6" w:rsidRPr="00DD0A83" w:rsidRDefault="001128D6" w:rsidP="001128D6">
            <w:pPr>
              <w:spacing w:line="360" w:lineRule="auto"/>
              <w:jc w:val="both"/>
              <w:rPr>
                <w:rFonts w:ascii="Trebuchet MS" w:hAnsi="Trebuchet MS" w:cs="Calibri"/>
              </w:rPr>
            </w:pPr>
            <w:r w:rsidRPr="00DD0A83">
              <w:rPr>
                <w:rFonts w:ascii="Trebuchet MS" w:hAnsi="Trebuchet MS" w:cs="Calibri"/>
              </w:rPr>
              <w:t>Prima activitate aferentă proiectului reprezintă cea mai veche activitate desfășurată pentru elaborarea documentației de finanțare.</w:t>
            </w:r>
          </w:p>
          <w:p w14:paraId="5CAA88BE" w14:textId="77777777" w:rsidR="001128D6" w:rsidRDefault="001128D6" w:rsidP="001128D6">
            <w:pPr>
              <w:spacing w:before="120" w:after="120" w:line="360" w:lineRule="auto"/>
              <w:jc w:val="both"/>
              <w:rPr>
                <w:rFonts w:ascii="Trebuchet MS" w:hAnsi="Trebuchet MS" w:cs="Calibri"/>
              </w:rPr>
            </w:pPr>
            <w:r w:rsidRPr="00DD0A83">
              <w:rPr>
                <w:rFonts w:ascii="Trebuchet MS" w:hAnsi="Trebuchet MS" w:cs="Calibri"/>
              </w:rPr>
              <w:lastRenderedPageBreak/>
              <w:t>Solicitantul are obligația de a pevede termene realiste pentru realizarea activităților, cu încadrarea în limitele maxime prevăzute pentru durata maximă de implementare a proiectului.</w:t>
            </w:r>
          </w:p>
          <w:p w14:paraId="703512BA" w14:textId="7394A53F" w:rsidR="000E0EE7" w:rsidRPr="00B63863" w:rsidRDefault="001128D6" w:rsidP="00932165">
            <w:pPr>
              <w:spacing w:before="120" w:after="120" w:line="360" w:lineRule="auto"/>
              <w:jc w:val="both"/>
              <w:rPr>
                <w:rFonts w:ascii="Trebuchet MS" w:hAnsi="Trebuchet MS"/>
                <w:i/>
                <w:sz w:val="24"/>
                <w:szCs w:val="24"/>
              </w:rPr>
            </w:pPr>
            <w:r w:rsidRPr="00DD0A83">
              <w:rPr>
                <w:rFonts w:ascii="Trebuchet MS" w:hAnsi="Trebuchet MS" w:cs="Calibri"/>
              </w:rPr>
              <w:t>Perioada de implementare a proiectului reprezintă perioadă în care se realizează activitățile proiectului cuprinsă între data începerii implementării și data finalizării activităților proiectului, conform graficului de activități aprobat, fără ca data de finalizare să depășească 31 decembrie 2029, la care se adaugă,  dacă este cazul,  și perioada  de  desfășurare  a activităților proiectului înainte de semnarea Contractului de Finanțare, conform regulilor de eligibilitate a cheltuielilor.</w:t>
            </w:r>
          </w:p>
        </w:tc>
      </w:tr>
    </w:tbl>
    <w:p w14:paraId="5A5A9083" w14:textId="77777777" w:rsidR="0058563F" w:rsidRDefault="0058563F" w:rsidP="009F041F">
      <w:pPr>
        <w:pStyle w:val="Heading2"/>
        <w:rPr>
          <w:highlight w:val="lightGray"/>
        </w:rPr>
      </w:pPr>
    </w:p>
    <w:p w14:paraId="5215539D" w14:textId="31385D28" w:rsidR="00E4049A" w:rsidRPr="00932165" w:rsidRDefault="00334250" w:rsidP="00932165">
      <w:pPr>
        <w:pStyle w:val="Heading2"/>
      </w:pPr>
      <w:bookmarkStart w:id="111" w:name="_Toc143502459"/>
      <w:r w:rsidRPr="00932165">
        <w:t xml:space="preserve">5.7. </w:t>
      </w:r>
      <w:r w:rsidR="00E4049A" w:rsidRPr="00932165">
        <w:t>Alte cerințe de eligibilitate a proiectului</w:t>
      </w:r>
      <w:bookmarkEnd w:id="111"/>
      <w:r w:rsidR="00E4049A" w:rsidRPr="00932165">
        <w:t xml:space="preserve"> </w:t>
      </w:r>
    </w:p>
    <w:tbl>
      <w:tblPr>
        <w:tblStyle w:val="TableGrid"/>
        <w:tblW w:w="10065" w:type="dxa"/>
        <w:tblInd w:w="-5" w:type="dxa"/>
        <w:tblLook w:val="04A0" w:firstRow="1" w:lastRow="0" w:firstColumn="1" w:lastColumn="0" w:noHBand="0" w:noVBand="1"/>
      </w:tblPr>
      <w:tblGrid>
        <w:gridCol w:w="10065"/>
      </w:tblGrid>
      <w:tr w:rsidR="001128D6" w14:paraId="6B38C46B" w14:textId="77777777" w:rsidTr="00932165">
        <w:tc>
          <w:tcPr>
            <w:tcW w:w="10065" w:type="dxa"/>
          </w:tcPr>
          <w:p w14:paraId="713722A3" w14:textId="2BE58BC4" w:rsidR="001128D6" w:rsidRPr="001128D6" w:rsidRDefault="001128D6" w:rsidP="00932165">
            <w:pPr>
              <w:spacing w:before="120" w:after="120" w:line="360" w:lineRule="auto"/>
              <w:jc w:val="both"/>
              <w:rPr>
                <w:rFonts w:ascii="Trebuchet MS" w:hAnsi="Trebuchet MS"/>
                <w:i/>
                <w:iCs/>
                <w:sz w:val="24"/>
                <w:szCs w:val="24"/>
              </w:rPr>
            </w:pPr>
            <w:r w:rsidRPr="00932165">
              <w:rPr>
                <w:rFonts w:ascii="Trebuchet MS" w:hAnsi="Trebuchet MS" w:cs="Calibri"/>
                <w:i/>
                <w:iCs/>
              </w:rPr>
              <w:t>Nu este cazul</w:t>
            </w:r>
          </w:p>
        </w:tc>
      </w:tr>
    </w:tbl>
    <w:p w14:paraId="388E8CA4" w14:textId="77777777" w:rsidR="00486BF1" w:rsidRDefault="00486BF1">
      <w:pPr>
        <w:pStyle w:val="Heading1"/>
      </w:pPr>
    </w:p>
    <w:p w14:paraId="2A703A9A" w14:textId="2A3E7155" w:rsidR="002D0DE2" w:rsidRPr="009F041F" w:rsidRDefault="00E01967" w:rsidP="00932165">
      <w:pPr>
        <w:pStyle w:val="Heading1"/>
      </w:pPr>
      <w:bookmarkStart w:id="112" w:name="_Toc143502460"/>
      <w:r>
        <w:t xml:space="preserve">6. </w:t>
      </w:r>
      <w:r w:rsidR="002D0DE2" w:rsidRPr="009F041F">
        <w:t>INDICATORI DE ETAPĂ</w:t>
      </w:r>
      <w:bookmarkEnd w:id="112"/>
      <w:r w:rsidR="00D56036" w:rsidRPr="009F041F">
        <w:t xml:space="preserve"> </w:t>
      </w:r>
      <w:r w:rsidR="002D0DE2" w:rsidRPr="009F041F">
        <w:t xml:space="preserve"> </w:t>
      </w:r>
      <w:r w:rsidR="002D0DE2" w:rsidRPr="009F041F">
        <w:tab/>
      </w:r>
    </w:p>
    <w:tbl>
      <w:tblPr>
        <w:tblStyle w:val="TableGrid"/>
        <w:tblW w:w="9918" w:type="dxa"/>
        <w:tblLook w:val="04A0" w:firstRow="1" w:lastRow="0" w:firstColumn="1" w:lastColumn="0" w:noHBand="0" w:noVBand="1"/>
      </w:tblPr>
      <w:tblGrid>
        <w:gridCol w:w="9918"/>
      </w:tblGrid>
      <w:tr w:rsidR="0073079E" w:rsidRPr="00B63863" w14:paraId="40BEE7E0" w14:textId="77777777" w:rsidTr="00932165">
        <w:tc>
          <w:tcPr>
            <w:tcW w:w="9918" w:type="dxa"/>
          </w:tcPr>
          <w:p w14:paraId="04D00999"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Pe baza informațiilor incluse în cererea de finanțare și, dacă este cazul, a informațiilor suplimentare solicitate beneficiarului, AM PRSM verifică și validează indicatorii de etapă care vor prevăzuți în Planul de monitorizare a proiectului.</w:t>
            </w:r>
          </w:p>
          <w:p w14:paraId="3C0CD2E0"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 xml:space="preserve">Indicatorii de etapă se corelează cu activitatea de bază declarată de beneficiar în cererea de finanțare, precum și cu rezultatele așteptate ale proiectului. </w:t>
            </w:r>
          </w:p>
          <w:p w14:paraId="5302C03A"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Primul indicator de etapă poate fi stabilit la un interval de o lună, dar nu mai mult de 6 luni, calculat din prima zi de începere a implementării proiectului, așa cum este prevăzută în contractul de finanțare.</w:t>
            </w:r>
          </w:p>
          <w:p w14:paraId="2B955DA5"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Dacă data de începere a implementării proiectului este anterioară datei de semnare a contractului de finanțare, primul indicator de etapă este raportat la data semnării contractului de finanțare.</w:t>
            </w:r>
          </w:p>
          <w:p w14:paraId="1C363DFD"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Indicatorii de etapă se raportează atât la stadiul pregătirii și derulării procedurilor de achiziții, cât și la progresul execuției lucrărilor, aferente activității de bază.</w:t>
            </w:r>
          </w:p>
          <w:p w14:paraId="67F4CB7B"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 xml:space="preserve">În intervalul dintre doi indicatori de etapă consecutivi, AM PRSM monitorizează proiectul pe baza rapoartelor de progres și a vizitelor de monitorizare pentru a evalua evoluția progresului </w:t>
            </w:r>
            <w:r w:rsidRPr="00D214B8">
              <w:rPr>
                <w:rFonts w:ascii="Trebuchet MS" w:eastAsia="Times New Roman" w:hAnsi="Trebuchet MS" w:cs="Times New Roman"/>
                <w:iCs/>
              </w:rPr>
              <w:lastRenderedPageBreak/>
              <w:t>implementării proiectului și posibilele abateri de la graficul de implementare, de natură să afecteze atingerea indicatorilor de realizare și de rezultat.</w:t>
            </w:r>
          </w:p>
          <w:p w14:paraId="352F0CD8"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AM PRSM va monitoriza și sprijini beneficiarul pentru a identifica soluții adecvate pentru îndeplinirea indicatorilor de etapă.</w:t>
            </w:r>
          </w:p>
          <w:p w14:paraId="690C882B"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Indicatorii de etapă fac obiectul monitorizării de către AM PRSM și, în situația nerealizării acestora, AM PRSM adoptă și implementează, în funcție de riscurile identificate, acțiuni și măsuri de monitorizare consolidată.</w:t>
            </w:r>
          </w:p>
          <w:p w14:paraId="20D0C153"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Indicatorii de etapă fac obiectul monitorizării de către AM PRSM și, în situația nerealizării acestora, AM PRSM adoptă și implementează, în funcție de riscurile identificate, acțiuni și măsuri de monitorizare consolidată.</w:t>
            </w:r>
          </w:p>
          <w:p w14:paraId="03954F9E"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Cu excepția primului indicator de etapă, în cazul neîndeplinirii celorlalți indicatori de etapă la termenele prevăzute în planul de monitorizare, actualizat prin actele adiționale aprobate, în completarea acțiunilor și măsurilor consolidate de monitorizare, AM PRSM poate aplica, în funcție de analiza obiectivă și riscurile identificate, în condițiile prevăzute în contractul de finanțare, următoarele măsuri:</w:t>
            </w:r>
          </w:p>
          <w:p w14:paraId="121C184C"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5ADCE26A"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66E6EF4C"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44771AF0"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lastRenderedPageBreak/>
              <w:t>d) suspendarea implementării proiectului, până la încetarea cauzelor obiective care afectează derularea activităților și atingerea indicatorilor de etapă;</w:t>
            </w:r>
          </w:p>
          <w:p w14:paraId="28514B58"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e) rezilierea contractului AM PRSM;</w:t>
            </w:r>
          </w:p>
          <w:p w14:paraId="51C446DC"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f) alte măsuri specifice prevăzute de AM PRSM în contractul de finanțare.</w:t>
            </w:r>
          </w:p>
          <w:p w14:paraId="71DF423B"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1CFCC93F"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28C13A73"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Pentru confirmarea îndeplinirii indicatorului de etapă, AM PRSM poate solicita clarificări sau iniția o vizită de monitorizare, caz în care se suspendă termenul de validare.</w:t>
            </w:r>
          </w:p>
          <w:p w14:paraId="17EC08F9"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 xml:space="preserve">În cazul nerespectării termenului de 5 zile lucrătoare pentru încărcarea documentelor justificative care probează îndeplinirea indicatorului, prin sistemul informatic MySMIS2021/SMIS2021+ se blochează posibilitatea de încărcare a documentelor. </w:t>
            </w:r>
          </w:p>
          <w:p w14:paraId="5520FEF7"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Ulterior, beneficiarul poate solicita, motivat, AM PRSM deblocarea aplicației pentru încărcarea documentelor justificative care probează realizarea indicatorului de etapă.</w:t>
            </w:r>
          </w:p>
          <w:p w14:paraId="6DE220A5"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170B4EC2"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 xml:space="preserve">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w:t>
            </w:r>
            <w:r w:rsidRPr="00D214B8">
              <w:rPr>
                <w:rFonts w:ascii="Trebuchet MS" w:eastAsia="Times New Roman" w:hAnsi="Trebuchet MS" w:cs="Times New Roman"/>
                <w:iCs/>
              </w:rPr>
              <w:lastRenderedPageBreak/>
              <w:t>la rezilierea contractului de finanțare potrivit prevederilor art. 37 și 38 din Ordonanța de urgență a Guvernului nr. 133/2021 și recuperarea sumelor deja plătite beneficiarului.</w:t>
            </w:r>
          </w:p>
          <w:p w14:paraId="1E23068C" w14:textId="27D922D9" w:rsidR="002D0DE2" w:rsidRPr="00932165" w:rsidRDefault="00BB7B22" w:rsidP="00BB7B22">
            <w:pPr>
              <w:spacing w:before="120" w:after="120" w:line="360" w:lineRule="auto"/>
              <w:jc w:val="both"/>
              <w:rPr>
                <w:rFonts w:ascii="Trebuchet MS" w:hAnsi="Trebuchet MS"/>
                <w:i/>
              </w:rPr>
            </w:pPr>
            <w:r w:rsidRPr="00D214B8">
              <w:rPr>
                <w:rFonts w:ascii="Trebuchet MS" w:eastAsia="Times New Roman" w:hAnsi="Trebuchet MS" w:cs="Times New Roman"/>
                <w:iCs/>
              </w:rPr>
              <w:t>În procesul de monitorizare a proiectelor, AM PRSM va verifica și confirma îndeplinirea indicatorilor de etapă, în conformitate cu prevederile Planului de monitorizare a proiectului.</w:t>
            </w:r>
          </w:p>
        </w:tc>
      </w:tr>
    </w:tbl>
    <w:p w14:paraId="2CB26CA9" w14:textId="77777777" w:rsidR="000E0B05" w:rsidRPr="00B63863" w:rsidRDefault="000E0B05" w:rsidP="00932165">
      <w:pPr>
        <w:pStyle w:val="Heading1"/>
      </w:pPr>
    </w:p>
    <w:p w14:paraId="0884C0B5" w14:textId="782CAAFC" w:rsidR="00566CCA" w:rsidRPr="009F041F" w:rsidRDefault="00E01967" w:rsidP="00932165">
      <w:pPr>
        <w:pStyle w:val="Heading1"/>
      </w:pPr>
      <w:bookmarkStart w:id="113" w:name="_Toc143502461"/>
      <w:r>
        <w:t xml:space="preserve">7. </w:t>
      </w:r>
      <w:r w:rsidR="00566CCA" w:rsidRPr="009F041F">
        <w:t xml:space="preserve">COMPLETAREA </w:t>
      </w:r>
      <w:r w:rsidR="00D11A8C" w:rsidRPr="009F041F">
        <w:t xml:space="preserve">ȘI DEPUNEREA </w:t>
      </w:r>
      <w:r w:rsidR="00566CCA" w:rsidRPr="009F041F">
        <w:t>CERERILOR DE FINANȚARE</w:t>
      </w:r>
      <w:bookmarkEnd w:id="113"/>
      <w:r w:rsidR="00566CCA" w:rsidRPr="009F041F">
        <w:t xml:space="preserve"> </w:t>
      </w:r>
      <w:r w:rsidR="00566CCA" w:rsidRPr="009F041F">
        <w:tab/>
      </w:r>
    </w:p>
    <w:p w14:paraId="06EEEE14" w14:textId="77777777" w:rsidR="00486BF1" w:rsidRDefault="00486BF1">
      <w:pPr>
        <w:pStyle w:val="Heading2"/>
      </w:pPr>
    </w:p>
    <w:p w14:paraId="67E1A6A2" w14:textId="0FB3FC9E" w:rsidR="00566CCA" w:rsidRPr="009F041F" w:rsidRDefault="009D715E" w:rsidP="00932165">
      <w:pPr>
        <w:pStyle w:val="Heading2"/>
      </w:pPr>
      <w:bookmarkStart w:id="114" w:name="_Toc143502462"/>
      <w:r>
        <w:t xml:space="preserve">7.1. </w:t>
      </w:r>
      <w:r w:rsidR="00566CCA" w:rsidRPr="009F041F">
        <w:t>Completarea formularului cererii</w:t>
      </w:r>
      <w:bookmarkEnd w:id="114"/>
      <w:r w:rsidR="00566CCA" w:rsidRPr="009F041F">
        <w:tab/>
      </w:r>
    </w:p>
    <w:tbl>
      <w:tblPr>
        <w:tblStyle w:val="TableGrid"/>
        <w:tblW w:w="9918" w:type="dxa"/>
        <w:tblLook w:val="04A0" w:firstRow="1" w:lastRow="0" w:firstColumn="1" w:lastColumn="0" w:noHBand="0" w:noVBand="1"/>
      </w:tblPr>
      <w:tblGrid>
        <w:gridCol w:w="9918"/>
      </w:tblGrid>
      <w:tr w:rsidR="00B63863" w:rsidRPr="00B63863" w14:paraId="6A5517BF" w14:textId="77777777" w:rsidTr="00932165">
        <w:tc>
          <w:tcPr>
            <w:tcW w:w="9918" w:type="dxa"/>
          </w:tcPr>
          <w:p w14:paraId="5B825B27" w14:textId="6AD2C423" w:rsidR="001128D6" w:rsidRDefault="001128D6" w:rsidP="001128D6">
            <w:pPr>
              <w:spacing w:before="120" w:after="120" w:line="360" w:lineRule="auto"/>
              <w:jc w:val="both"/>
              <w:rPr>
                <w:rFonts w:ascii="Trebuchet MS" w:hAnsi="Trebuchet MS" w:cs="Trebuchet MS"/>
                <w:lang w:val="en-GB"/>
              </w:rPr>
            </w:pPr>
            <w:proofErr w:type="spellStart"/>
            <w:r w:rsidRPr="00D337AB">
              <w:rPr>
                <w:rFonts w:ascii="Trebuchet MS" w:hAnsi="Trebuchet MS" w:cs="Trebuchet MS"/>
                <w:lang w:val="en-GB"/>
              </w:rPr>
              <w:t>Cererea</w:t>
            </w:r>
            <w:proofErr w:type="spellEnd"/>
            <w:r w:rsidRPr="00D337AB">
              <w:rPr>
                <w:rFonts w:ascii="Trebuchet MS" w:hAnsi="Trebuchet MS" w:cs="Trebuchet MS"/>
                <w:lang w:val="en-GB"/>
              </w:rPr>
              <w:t xml:space="preserve"> de </w:t>
            </w:r>
            <w:proofErr w:type="spellStart"/>
            <w:r w:rsidRPr="00D337AB">
              <w:rPr>
                <w:rFonts w:ascii="Trebuchet MS" w:hAnsi="Trebuchet MS" w:cs="Trebuchet MS"/>
                <w:lang w:val="en-GB"/>
              </w:rPr>
              <w:t>finanțare</w:t>
            </w:r>
            <w:proofErr w:type="spellEnd"/>
            <w:r w:rsidRPr="00D337AB">
              <w:rPr>
                <w:rFonts w:ascii="Trebuchet MS" w:hAnsi="Trebuchet MS" w:cs="Trebuchet MS"/>
                <w:lang w:val="en-GB"/>
              </w:rPr>
              <w:t xml:space="preserve"> </w:t>
            </w:r>
            <w:proofErr w:type="spellStart"/>
            <w:r w:rsidRPr="00D337AB">
              <w:rPr>
                <w:rFonts w:ascii="Trebuchet MS" w:hAnsi="Trebuchet MS" w:cs="Trebuchet MS"/>
                <w:lang w:val="en-GB"/>
              </w:rPr>
              <w:t>depusă</w:t>
            </w:r>
            <w:proofErr w:type="spellEnd"/>
            <w:r w:rsidRPr="00D337AB">
              <w:rPr>
                <w:rFonts w:ascii="Trebuchet MS" w:hAnsi="Trebuchet MS" w:cs="Trebuchet MS"/>
                <w:lang w:val="en-GB"/>
              </w:rPr>
              <w:t xml:space="preserve"> de </w:t>
            </w:r>
            <w:proofErr w:type="spellStart"/>
            <w:r w:rsidRPr="00D337AB">
              <w:rPr>
                <w:rFonts w:ascii="Trebuchet MS" w:hAnsi="Trebuchet MS" w:cs="Trebuchet MS"/>
                <w:lang w:val="en-GB"/>
              </w:rPr>
              <w:t>solicitanți</w:t>
            </w:r>
            <w:proofErr w:type="spellEnd"/>
            <w:r w:rsidRPr="00D337AB">
              <w:rPr>
                <w:rFonts w:ascii="Trebuchet MS" w:hAnsi="Trebuchet MS" w:cs="Trebuchet MS"/>
                <w:lang w:val="en-GB"/>
              </w:rPr>
              <w:t xml:space="preserve"> </w:t>
            </w:r>
            <w:proofErr w:type="spellStart"/>
            <w:r w:rsidRPr="00D337AB">
              <w:rPr>
                <w:rFonts w:ascii="Trebuchet MS" w:hAnsi="Trebuchet MS" w:cs="Trebuchet MS"/>
                <w:lang w:val="en-GB"/>
              </w:rPr>
              <w:t>va</w:t>
            </w:r>
            <w:proofErr w:type="spellEnd"/>
            <w:r w:rsidRPr="00D337AB">
              <w:rPr>
                <w:rFonts w:ascii="Trebuchet MS" w:hAnsi="Trebuchet MS" w:cs="Trebuchet MS"/>
                <w:lang w:val="en-GB"/>
              </w:rPr>
              <w:t xml:space="preserve"> </w:t>
            </w:r>
            <w:proofErr w:type="spellStart"/>
            <w:r w:rsidRPr="00D337AB">
              <w:rPr>
                <w:rFonts w:ascii="Trebuchet MS" w:hAnsi="Trebuchet MS" w:cs="Trebuchet MS"/>
                <w:lang w:val="en-GB"/>
              </w:rPr>
              <w:t>respecta</w:t>
            </w:r>
            <w:proofErr w:type="spellEnd"/>
            <w:r w:rsidRPr="00D337AB">
              <w:rPr>
                <w:rFonts w:ascii="Trebuchet MS" w:hAnsi="Trebuchet MS" w:cs="Trebuchet MS"/>
                <w:lang w:val="en-GB"/>
              </w:rPr>
              <w:t xml:space="preserve"> </w:t>
            </w:r>
            <w:proofErr w:type="spellStart"/>
            <w:r w:rsidRPr="00D337AB">
              <w:rPr>
                <w:rFonts w:ascii="Trebuchet MS" w:hAnsi="Trebuchet MS" w:cs="Trebuchet MS"/>
                <w:lang w:val="en-GB"/>
              </w:rPr>
              <w:t>modelul</w:t>
            </w:r>
            <w:proofErr w:type="spellEnd"/>
            <w:r w:rsidRPr="00D337AB">
              <w:rPr>
                <w:rFonts w:ascii="Trebuchet MS" w:hAnsi="Trebuchet MS" w:cs="Trebuchet MS"/>
                <w:lang w:val="en-GB"/>
              </w:rPr>
              <w:t xml:space="preserve"> </w:t>
            </w:r>
            <w:proofErr w:type="spellStart"/>
            <w:r w:rsidRPr="00D337AB">
              <w:rPr>
                <w:rFonts w:ascii="Trebuchet MS" w:hAnsi="Trebuchet MS" w:cs="Trebuchet MS"/>
                <w:lang w:val="en-GB"/>
              </w:rPr>
              <w:t>cadru</w:t>
            </w:r>
            <w:proofErr w:type="spellEnd"/>
            <w:r w:rsidRPr="00D337AB">
              <w:rPr>
                <w:rFonts w:ascii="Trebuchet MS" w:hAnsi="Trebuchet MS" w:cs="Trebuchet MS"/>
                <w:lang w:val="en-GB"/>
              </w:rPr>
              <w:t xml:space="preserve"> </w:t>
            </w:r>
            <w:proofErr w:type="spellStart"/>
            <w:r w:rsidRPr="00D337AB">
              <w:rPr>
                <w:rFonts w:ascii="Trebuchet MS" w:hAnsi="Trebuchet MS" w:cs="Trebuchet MS"/>
                <w:lang w:val="en-GB"/>
              </w:rPr>
              <w:t>aprobat</w:t>
            </w:r>
            <w:proofErr w:type="spellEnd"/>
            <w:r w:rsidRPr="00D337AB">
              <w:rPr>
                <w:rFonts w:ascii="Trebuchet MS" w:hAnsi="Trebuchet MS" w:cs="Trebuchet MS"/>
                <w:lang w:val="en-GB"/>
              </w:rPr>
              <w:t xml:space="preserve"> </w:t>
            </w:r>
            <w:proofErr w:type="spellStart"/>
            <w:r w:rsidRPr="00D337AB">
              <w:rPr>
                <w:rFonts w:ascii="Trebuchet MS" w:hAnsi="Trebuchet MS" w:cs="Trebuchet MS"/>
                <w:lang w:val="en-GB"/>
              </w:rPr>
              <w:t>prin</w:t>
            </w:r>
            <w:proofErr w:type="spellEnd"/>
            <w:r w:rsidRPr="00D337AB">
              <w:rPr>
                <w:rFonts w:ascii="Trebuchet MS" w:hAnsi="Trebuchet MS" w:cs="Trebuchet MS"/>
                <w:lang w:val="en-GB"/>
              </w:rPr>
              <w:t xml:space="preserve"> </w:t>
            </w:r>
            <w:proofErr w:type="spellStart"/>
            <w:r w:rsidRPr="00D337AB">
              <w:rPr>
                <w:rFonts w:ascii="Trebuchet MS" w:hAnsi="Trebuchet MS" w:cs="Trebuchet MS"/>
                <w:lang w:val="en-GB"/>
              </w:rPr>
              <w:t>ordin</w:t>
            </w:r>
            <w:proofErr w:type="spellEnd"/>
            <w:r w:rsidRPr="00D337AB">
              <w:rPr>
                <w:rFonts w:ascii="Trebuchet MS" w:hAnsi="Trebuchet MS" w:cs="Trebuchet MS"/>
                <w:lang w:val="en-GB"/>
              </w:rPr>
              <w:t xml:space="preserve"> al </w:t>
            </w:r>
            <w:proofErr w:type="spellStart"/>
            <w:r w:rsidRPr="00D337AB">
              <w:rPr>
                <w:rFonts w:ascii="Trebuchet MS" w:hAnsi="Trebuchet MS" w:cs="Trebuchet MS"/>
                <w:lang w:val="en-GB"/>
              </w:rPr>
              <w:t>ministrului</w:t>
            </w:r>
            <w:proofErr w:type="spellEnd"/>
            <w:r w:rsidRPr="00D337AB">
              <w:rPr>
                <w:rFonts w:ascii="Trebuchet MS" w:hAnsi="Trebuchet MS" w:cs="Trebuchet MS"/>
                <w:lang w:val="en-GB"/>
              </w:rPr>
              <w:t xml:space="preserve"> </w:t>
            </w:r>
            <w:proofErr w:type="spellStart"/>
            <w:r w:rsidRPr="00D337AB">
              <w:rPr>
                <w:rFonts w:ascii="Trebuchet MS" w:hAnsi="Trebuchet MS" w:cs="Trebuchet MS"/>
                <w:lang w:val="en-GB"/>
              </w:rPr>
              <w:t>investițiilor</w:t>
            </w:r>
            <w:proofErr w:type="spellEnd"/>
            <w:r w:rsidRPr="00D337AB">
              <w:rPr>
                <w:rFonts w:ascii="Trebuchet MS" w:hAnsi="Trebuchet MS" w:cs="Trebuchet MS"/>
                <w:lang w:val="en-GB"/>
              </w:rPr>
              <w:t xml:space="preserve"> </w:t>
            </w:r>
            <w:proofErr w:type="spellStart"/>
            <w:r w:rsidRPr="00D337AB">
              <w:rPr>
                <w:rFonts w:ascii="Trebuchet MS" w:hAnsi="Trebuchet MS" w:cs="Trebuchet MS"/>
                <w:lang w:val="en-GB"/>
              </w:rPr>
              <w:t>și</w:t>
            </w:r>
            <w:proofErr w:type="spellEnd"/>
            <w:r w:rsidRPr="00D337AB">
              <w:rPr>
                <w:rFonts w:ascii="Trebuchet MS" w:hAnsi="Trebuchet MS" w:cs="Trebuchet MS"/>
                <w:lang w:val="en-GB"/>
              </w:rPr>
              <w:t xml:space="preserve"> </w:t>
            </w:r>
            <w:proofErr w:type="spellStart"/>
            <w:r w:rsidRPr="00D337AB">
              <w:rPr>
                <w:rFonts w:ascii="Trebuchet MS" w:hAnsi="Trebuchet MS" w:cs="Trebuchet MS"/>
                <w:lang w:val="en-GB"/>
              </w:rPr>
              <w:t>proiectelor</w:t>
            </w:r>
            <w:proofErr w:type="spellEnd"/>
            <w:r w:rsidRPr="00D337AB">
              <w:rPr>
                <w:rFonts w:ascii="Trebuchet MS" w:hAnsi="Trebuchet MS" w:cs="Trebuchet MS"/>
                <w:lang w:val="en-GB"/>
              </w:rPr>
              <w:t xml:space="preserve"> </w:t>
            </w:r>
            <w:proofErr w:type="spellStart"/>
            <w:r w:rsidRPr="00D337AB">
              <w:rPr>
                <w:rFonts w:ascii="Trebuchet MS" w:hAnsi="Trebuchet MS" w:cs="Trebuchet MS"/>
                <w:lang w:val="en-GB"/>
              </w:rPr>
              <w:t>europene</w:t>
            </w:r>
            <w:proofErr w:type="spellEnd"/>
            <w:r w:rsidRPr="00D337AB">
              <w:rPr>
                <w:rFonts w:ascii="Trebuchet MS" w:hAnsi="Trebuchet MS" w:cs="Trebuchet MS"/>
                <w:lang w:val="en-GB"/>
              </w:rPr>
              <w:t xml:space="preserve"> </w:t>
            </w:r>
            <w:proofErr w:type="spellStart"/>
            <w:r w:rsidRPr="00D337AB">
              <w:rPr>
                <w:rFonts w:ascii="Trebuchet MS" w:hAnsi="Trebuchet MS" w:cs="Trebuchet MS"/>
                <w:lang w:val="en-GB"/>
              </w:rPr>
              <w:t>iar</w:t>
            </w:r>
            <w:proofErr w:type="spellEnd"/>
            <w:r w:rsidRPr="00D337AB">
              <w:rPr>
                <w:rFonts w:ascii="Trebuchet MS" w:hAnsi="Trebuchet MS" w:cs="Trebuchet MS"/>
                <w:lang w:val="en-GB"/>
              </w:rPr>
              <w:t xml:space="preserve"> </w:t>
            </w:r>
            <w:proofErr w:type="spellStart"/>
            <w:r w:rsidRPr="00D337AB">
              <w:rPr>
                <w:rFonts w:ascii="Trebuchet MS" w:hAnsi="Trebuchet MS" w:cs="Trebuchet MS"/>
                <w:lang w:val="en-GB"/>
              </w:rPr>
              <w:t>conținutul</w:t>
            </w:r>
            <w:proofErr w:type="spellEnd"/>
            <w:r w:rsidRPr="00D337AB">
              <w:rPr>
                <w:rFonts w:ascii="Trebuchet MS" w:hAnsi="Trebuchet MS" w:cs="Trebuchet MS"/>
                <w:lang w:val="en-GB"/>
              </w:rPr>
              <w:t xml:space="preserve"> </w:t>
            </w:r>
            <w:proofErr w:type="spellStart"/>
            <w:r w:rsidRPr="00D337AB">
              <w:rPr>
                <w:rFonts w:ascii="Trebuchet MS" w:hAnsi="Trebuchet MS" w:cs="Trebuchet MS"/>
                <w:lang w:val="en-GB"/>
              </w:rPr>
              <w:t>cererii</w:t>
            </w:r>
            <w:proofErr w:type="spellEnd"/>
            <w:r w:rsidRPr="00D337AB">
              <w:rPr>
                <w:rFonts w:ascii="Trebuchet MS" w:hAnsi="Trebuchet MS" w:cs="Trebuchet MS"/>
                <w:lang w:val="en-GB"/>
              </w:rPr>
              <w:t xml:space="preserve"> de </w:t>
            </w:r>
            <w:proofErr w:type="spellStart"/>
            <w:r w:rsidRPr="00D337AB">
              <w:rPr>
                <w:rFonts w:ascii="Trebuchet MS" w:hAnsi="Trebuchet MS" w:cs="Trebuchet MS"/>
                <w:lang w:val="en-GB"/>
              </w:rPr>
              <w:t>finanțare</w:t>
            </w:r>
            <w:proofErr w:type="spellEnd"/>
            <w:r w:rsidRPr="00D337AB">
              <w:rPr>
                <w:rFonts w:ascii="Trebuchet MS" w:hAnsi="Trebuchet MS" w:cs="Trebuchet MS"/>
                <w:lang w:val="en-GB"/>
              </w:rPr>
              <w:t xml:space="preserve"> </w:t>
            </w:r>
            <w:proofErr w:type="spellStart"/>
            <w:r w:rsidRPr="00D337AB">
              <w:rPr>
                <w:rFonts w:ascii="Trebuchet MS" w:hAnsi="Trebuchet MS" w:cs="Trebuchet MS"/>
                <w:lang w:val="en-GB"/>
              </w:rPr>
              <w:t>va</w:t>
            </w:r>
            <w:proofErr w:type="spellEnd"/>
            <w:r w:rsidRPr="00D337AB">
              <w:rPr>
                <w:rFonts w:ascii="Trebuchet MS" w:hAnsi="Trebuchet MS" w:cs="Trebuchet MS"/>
                <w:lang w:val="en-GB"/>
              </w:rPr>
              <w:t xml:space="preserve"> fi </w:t>
            </w:r>
            <w:proofErr w:type="spellStart"/>
            <w:r w:rsidRPr="00D337AB">
              <w:rPr>
                <w:rFonts w:ascii="Trebuchet MS" w:hAnsi="Trebuchet MS" w:cs="Trebuchet MS"/>
                <w:lang w:val="en-GB"/>
              </w:rPr>
              <w:t>implementat</w:t>
            </w:r>
            <w:proofErr w:type="spellEnd"/>
            <w:r w:rsidRPr="00D337AB">
              <w:rPr>
                <w:rFonts w:ascii="Trebuchet MS" w:hAnsi="Trebuchet MS" w:cs="Trebuchet MS"/>
                <w:lang w:val="en-GB"/>
              </w:rPr>
              <w:t xml:space="preserve"> </w:t>
            </w:r>
            <w:proofErr w:type="spellStart"/>
            <w:r w:rsidRPr="00D337AB">
              <w:rPr>
                <w:rFonts w:ascii="Trebuchet MS" w:hAnsi="Trebuchet MS" w:cs="Trebuchet MS"/>
                <w:lang w:val="en-GB"/>
              </w:rPr>
              <w:t>prin</w:t>
            </w:r>
            <w:proofErr w:type="spellEnd"/>
            <w:r w:rsidRPr="00D337AB">
              <w:rPr>
                <w:rFonts w:ascii="Trebuchet MS" w:hAnsi="Trebuchet MS" w:cs="Trebuchet MS"/>
                <w:lang w:val="en-GB"/>
              </w:rPr>
              <w:t xml:space="preserve"> </w:t>
            </w:r>
            <w:proofErr w:type="spellStart"/>
            <w:r w:rsidRPr="00D337AB">
              <w:rPr>
                <w:rFonts w:ascii="Trebuchet MS" w:hAnsi="Trebuchet MS" w:cs="Trebuchet MS"/>
                <w:lang w:val="en-GB"/>
              </w:rPr>
              <w:t>sistemul</w:t>
            </w:r>
            <w:proofErr w:type="spellEnd"/>
            <w:r w:rsidRPr="00D337AB">
              <w:rPr>
                <w:rFonts w:ascii="Trebuchet MS" w:hAnsi="Trebuchet MS" w:cs="Trebuchet MS"/>
                <w:lang w:val="en-GB"/>
              </w:rPr>
              <w:t xml:space="preserve"> informatic MySMIS2021/SMIS2021+ </w:t>
            </w:r>
            <w:proofErr w:type="spellStart"/>
            <w:r w:rsidRPr="00D337AB">
              <w:rPr>
                <w:rFonts w:ascii="Trebuchet MS" w:hAnsi="Trebuchet MS" w:cs="Trebuchet MS"/>
                <w:lang w:val="en-GB"/>
              </w:rPr>
              <w:t>pentru</w:t>
            </w:r>
            <w:proofErr w:type="spellEnd"/>
            <w:r w:rsidRPr="00D337AB">
              <w:rPr>
                <w:rFonts w:ascii="Trebuchet MS" w:hAnsi="Trebuchet MS" w:cs="Trebuchet MS"/>
                <w:lang w:val="en-GB"/>
              </w:rPr>
              <w:t xml:space="preserve"> </w:t>
            </w:r>
            <w:proofErr w:type="spellStart"/>
            <w:r w:rsidRPr="00D337AB">
              <w:rPr>
                <w:rFonts w:ascii="Trebuchet MS" w:hAnsi="Trebuchet MS" w:cs="Trebuchet MS"/>
                <w:lang w:val="en-GB"/>
              </w:rPr>
              <w:t>perioada</w:t>
            </w:r>
            <w:proofErr w:type="spellEnd"/>
            <w:r w:rsidRPr="00D337AB">
              <w:rPr>
                <w:rFonts w:ascii="Trebuchet MS" w:hAnsi="Trebuchet MS" w:cs="Trebuchet MS"/>
                <w:lang w:val="en-GB"/>
              </w:rPr>
              <w:t xml:space="preserve"> de </w:t>
            </w:r>
            <w:proofErr w:type="spellStart"/>
            <w:r w:rsidRPr="00D337AB">
              <w:rPr>
                <w:rFonts w:ascii="Trebuchet MS" w:hAnsi="Trebuchet MS" w:cs="Trebuchet MS"/>
                <w:lang w:val="en-GB"/>
              </w:rPr>
              <w:t>programare</w:t>
            </w:r>
            <w:proofErr w:type="spellEnd"/>
            <w:r w:rsidRPr="00D337AB">
              <w:rPr>
                <w:rFonts w:ascii="Trebuchet MS" w:hAnsi="Trebuchet MS" w:cs="Trebuchet MS"/>
                <w:lang w:val="en-GB"/>
              </w:rPr>
              <w:t xml:space="preserve"> 2021-2027, conform O</w:t>
            </w:r>
            <w:r>
              <w:rPr>
                <w:rFonts w:ascii="Trebuchet MS" w:hAnsi="Trebuchet MS" w:cs="Trebuchet MS"/>
                <w:lang w:val="en-GB"/>
              </w:rPr>
              <w:t>.</w:t>
            </w:r>
            <w:r w:rsidRPr="00D337AB">
              <w:rPr>
                <w:rFonts w:ascii="Trebuchet MS" w:hAnsi="Trebuchet MS" w:cs="Trebuchet MS"/>
                <w:lang w:val="en-GB"/>
              </w:rPr>
              <w:t>U</w:t>
            </w:r>
            <w:r>
              <w:rPr>
                <w:rFonts w:ascii="Trebuchet MS" w:hAnsi="Trebuchet MS" w:cs="Trebuchet MS"/>
                <w:lang w:val="en-GB"/>
              </w:rPr>
              <w:t>.</w:t>
            </w:r>
            <w:r w:rsidRPr="00D337AB">
              <w:rPr>
                <w:rFonts w:ascii="Trebuchet MS" w:hAnsi="Trebuchet MS" w:cs="Trebuchet MS"/>
                <w:lang w:val="en-GB"/>
              </w:rPr>
              <w:t xml:space="preserve">G </w:t>
            </w:r>
            <w:r>
              <w:rPr>
                <w:rFonts w:ascii="Trebuchet MS" w:hAnsi="Trebuchet MS" w:cs="Trebuchet MS"/>
                <w:lang w:val="en-GB"/>
              </w:rPr>
              <w:t xml:space="preserve">nr. </w:t>
            </w:r>
            <w:r w:rsidRPr="00D337AB">
              <w:rPr>
                <w:rFonts w:ascii="Trebuchet MS" w:hAnsi="Trebuchet MS" w:cs="Trebuchet MS"/>
                <w:lang w:val="en-GB"/>
              </w:rPr>
              <w:t>23/2023.</w:t>
            </w:r>
          </w:p>
          <w:p w14:paraId="2479E93D" w14:textId="77777777" w:rsidR="00DA693E" w:rsidRPr="001621F1" w:rsidRDefault="001128D6" w:rsidP="00932165">
            <w:pPr>
              <w:spacing w:before="120" w:after="120" w:line="360" w:lineRule="auto"/>
              <w:jc w:val="both"/>
              <w:rPr>
                <w:rFonts w:ascii="Trebuchet MS" w:hAnsi="Trebuchet MS" w:cs="Trebuchet MS"/>
                <w:iCs/>
                <w:lang w:val="en-GB"/>
              </w:rPr>
            </w:pPr>
            <w:proofErr w:type="spellStart"/>
            <w:r w:rsidRPr="001621F1">
              <w:rPr>
                <w:rFonts w:ascii="Trebuchet MS" w:hAnsi="Trebuchet MS" w:cs="Trebuchet MS"/>
                <w:iCs/>
                <w:lang w:val="en-GB"/>
              </w:rPr>
              <w:t>Solicitantul</w:t>
            </w:r>
            <w:proofErr w:type="spellEnd"/>
            <w:r w:rsidRPr="001621F1">
              <w:rPr>
                <w:rFonts w:ascii="Trebuchet MS" w:hAnsi="Trebuchet MS" w:cs="Trebuchet MS"/>
                <w:iCs/>
                <w:lang w:val="en-GB"/>
              </w:rPr>
              <w:t xml:space="preserve"> are </w:t>
            </w:r>
            <w:proofErr w:type="spellStart"/>
            <w:r w:rsidRPr="001621F1">
              <w:rPr>
                <w:rFonts w:ascii="Trebuchet MS" w:hAnsi="Trebuchet MS" w:cs="Trebuchet MS"/>
                <w:iCs/>
                <w:lang w:val="en-GB"/>
              </w:rPr>
              <w:t>obligația</w:t>
            </w:r>
            <w:proofErr w:type="spellEnd"/>
            <w:r w:rsidRPr="001621F1">
              <w:rPr>
                <w:rFonts w:ascii="Trebuchet MS" w:hAnsi="Trebuchet MS" w:cs="Trebuchet MS"/>
                <w:iCs/>
                <w:lang w:val="en-GB"/>
              </w:rPr>
              <w:t xml:space="preserve"> de a </w:t>
            </w:r>
            <w:proofErr w:type="spellStart"/>
            <w:r w:rsidRPr="001621F1">
              <w:rPr>
                <w:rFonts w:ascii="Trebuchet MS" w:hAnsi="Trebuchet MS" w:cs="Trebuchet MS"/>
                <w:iCs/>
                <w:lang w:val="en-GB"/>
              </w:rPr>
              <w:t>completa</w:t>
            </w:r>
            <w:proofErr w:type="spellEnd"/>
            <w:r w:rsidRPr="001621F1">
              <w:rPr>
                <w:rFonts w:ascii="Trebuchet MS" w:hAnsi="Trebuchet MS" w:cs="Trebuchet MS"/>
                <w:iCs/>
                <w:lang w:val="en-GB"/>
              </w:rPr>
              <w:t xml:space="preserve"> </w:t>
            </w:r>
            <w:proofErr w:type="spellStart"/>
            <w:r w:rsidRPr="001621F1">
              <w:rPr>
                <w:rFonts w:ascii="Trebuchet MS" w:hAnsi="Trebuchet MS" w:cs="Trebuchet MS"/>
                <w:iCs/>
                <w:lang w:val="en-GB"/>
              </w:rPr>
              <w:t>cererea</w:t>
            </w:r>
            <w:proofErr w:type="spellEnd"/>
            <w:r w:rsidRPr="001621F1">
              <w:rPr>
                <w:rFonts w:ascii="Trebuchet MS" w:hAnsi="Trebuchet MS" w:cs="Trebuchet MS"/>
                <w:iCs/>
                <w:lang w:val="en-GB"/>
              </w:rPr>
              <w:t xml:space="preserve"> de </w:t>
            </w:r>
            <w:proofErr w:type="spellStart"/>
            <w:r w:rsidRPr="001621F1">
              <w:rPr>
                <w:rFonts w:ascii="Trebuchet MS" w:hAnsi="Trebuchet MS" w:cs="Trebuchet MS"/>
                <w:iCs/>
                <w:lang w:val="en-GB"/>
              </w:rPr>
              <w:t>finanțare</w:t>
            </w:r>
            <w:proofErr w:type="spellEnd"/>
            <w:r w:rsidRPr="001621F1">
              <w:rPr>
                <w:rFonts w:ascii="Trebuchet MS" w:hAnsi="Trebuchet MS" w:cs="Trebuchet MS"/>
                <w:iCs/>
                <w:lang w:val="en-GB"/>
              </w:rPr>
              <w:t xml:space="preserve"> cu </w:t>
            </w:r>
            <w:proofErr w:type="spellStart"/>
            <w:r w:rsidRPr="001621F1">
              <w:rPr>
                <w:rFonts w:ascii="Trebuchet MS" w:hAnsi="Trebuchet MS" w:cs="Trebuchet MS"/>
                <w:iCs/>
                <w:lang w:val="en-GB"/>
              </w:rPr>
              <w:t>toate</w:t>
            </w:r>
            <w:proofErr w:type="spellEnd"/>
            <w:r w:rsidRPr="001621F1">
              <w:rPr>
                <w:rFonts w:ascii="Trebuchet MS" w:hAnsi="Trebuchet MS" w:cs="Trebuchet MS"/>
                <w:iCs/>
                <w:lang w:val="en-GB"/>
              </w:rPr>
              <w:t xml:space="preserve"> </w:t>
            </w:r>
            <w:proofErr w:type="spellStart"/>
            <w:r w:rsidRPr="001621F1">
              <w:rPr>
                <w:rFonts w:ascii="Trebuchet MS" w:hAnsi="Trebuchet MS" w:cs="Trebuchet MS"/>
                <w:iCs/>
                <w:lang w:val="en-GB"/>
              </w:rPr>
              <w:t>informațiile</w:t>
            </w:r>
            <w:proofErr w:type="spellEnd"/>
            <w:r w:rsidRPr="001621F1">
              <w:rPr>
                <w:rFonts w:ascii="Trebuchet MS" w:hAnsi="Trebuchet MS" w:cs="Trebuchet MS"/>
                <w:iCs/>
                <w:lang w:val="en-GB"/>
              </w:rPr>
              <w:t xml:space="preserve"> </w:t>
            </w:r>
            <w:proofErr w:type="spellStart"/>
            <w:r w:rsidRPr="001621F1">
              <w:rPr>
                <w:rFonts w:ascii="Trebuchet MS" w:hAnsi="Trebuchet MS" w:cs="Trebuchet MS"/>
                <w:iCs/>
                <w:lang w:val="en-GB"/>
              </w:rPr>
              <w:t>necesare</w:t>
            </w:r>
            <w:proofErr w:type="spellEnd"/>
            <w:r w:rsidRPr="001621F1">
              <w:rPr>
                <w:rFonts w:ascii="Trebuchet MS" w:hAnsi="Trebuchet MS" w:cs="Trebuchet MS"/>
                <w:iCs/>
                <w:lang w:val="en-GB"/>
              </w:rPr>
              <w:t>.</w:t>
            </w:r>
          </w:p>
          <w:p w14:paraId="73F59E6D" w14:textId="77777777" w:rsidR="00FA7A18" w:rsidRPr="004F5135" w:rsidRDefault="00FA7A18" w:rsidP="00FA7A18">
            <w:pPr>
              <w:autoSpaceDE w:val="0"/>
              <w:autoSpaceDN w:val="0"/>
              <w:adjustRightInd w:val="0"/>
              <w:spacing w:line="360" w:lineRule="auto"/>
              <w:jc w:val="both"/>
              <w:rPr>
                <w:rFonts w:ascii="Trebuchet MS" w:hAnsi="Trebuchet MS"/>
                <w:lang w:val="en-US"/>
              </w:rPr>
            </w:pPr>
            <w:proofErr w:type="spellStart"/>
            <w:r w:rsidRPr="004F5135">
              <w:rPr>
                <w:rFonts w:ascii="Trebuchet MS" w:hAnsi="Trebuchet MS"/>
                <w:lang w:val="en-US"/>
              </w:rPr>
              <w:t>În</w:t>
            </w:r>
            <w:proofErr w:type="spellEnd"/>
            <w:r w:rsidRPr="004F5135">
              <w:rPr>
                <w:rFonts w:ascii="Trebuchet MS" w:hAnsi="Trebuchet MS"/>
                <w:lang w:val="en-US"/>
              </w:rPr>
              <w:t xml:space="preserve"> </w:t>
            </w:r>
            <w:proofErr w:type="spellStart"/>
            <w:r w:rsidRPr="004F5135">
              <w:rPr>
                <w:rFonts w:ascii="Trebuchet MS" w:hAnsi="Trebuchet MS"/>
                <w:lang w:val="en-US"/>
              </w:rPr>
              <w:t>cazul</w:t>
            </w:r>
            <w:proofErr w:type="spellEnd"/>
            <w:r w:rsidRPr="004F5135">
              <w:rPr>
                <w:rFonts w:ascii="Trebuchet MS" w:hAnsi="Trebuchet MS"/>
                <w:lang w:val="en-US"/>
              </w:rPr>
              <w:t xml:space="preserve"> </w:t>
            </w:r>
            <w:proofErr w:type="spellStart"/>
            <w:r w:rsidRPr="004F5135">
              <w:rPr>
                <w:rFonts w:ascii="Trebuchet MS" w:hAnsi="Trebuchet MS"/>
                <w:lang w:val="en-US"/>
              </w:rPr>
              <w:t>în</w:t>
            </w:r>
            <w:proofErr w:type="spellEnd"/>
            <w:r w:rsidRPr="004F5135">
              <w:rPr>
                <w:rFonts w:ascii="Trebuchet MS" w:hAnsi="Trebuchet MS"/>
                <w:lang w:val="en-US"/>
              </w:rPr>
              <w:t xml:space="preserve"> care </w:t>
            </w:r>
            <w:proofErr w:type="spellStart"/>
            <w:r w:rsidRPr="004F5135">
              <w:rPr>
                <w:rFonts w:ascii="Trebuchet MS" w:hAnsi="Trebuchet MS"/>
                <w:lang w:val="en-US"/>
              </w:rPr>
              <w:t>reprezentantul</w:t>
            </w:r>
            <w:proofErr w:type="spellEnd"/>
            <w:r w:rsidRPr="004F5135">
              <w:rPr>
                <w:rFonts w:ascii="Trebuchet MS" w:hAnsi="Trebuchet MS"/>
                <w:lang w:val="en-US"/>
              </w:rPr>
              <w:t xml:space="preserve"> legal al </w:t>
            </w:r>
            <w:proofErr w:type="spellStart"/>
            <w:r w:rsidRPr="004F5135">
              <w:rPr>
                <w:rFonts w:ascii="Trebuchet MS" w:hAnsi="Trebuchet MS"/>
                <w:lang w:val="en-US"/>
              </w:rPr>
              <w:t>solicitantului</w:t>
            </w:r>
            <w:proofErr w:type="spellEnd"/>
            <w:r w:rsidRPr="004F5135">
              <w:rPr>
                <w:rFonts w:ascii="Trebuchet MS" w:hAnsi="Trebuchet MS"/>
                <w:lang w:val="en-US"/>
              </w:rPr>
              <w:t xml:space="preserve"> de </w:t>
            </w:r>
            <w:proofErr w:type="spellStart"/>
            <w:r w:rsidRPr="004F5135">
              <w:rPr>
                <w:rFonts w:ascii="Trebuchet MS" w:hAnsi="Trebuchet MS"/>
                <w:lang w:val="en-US"/>
              </w:rPr>
              <w:t>finanțare</w:t>
            </w:r>
            <w:proofErr w:type="spellEnd"/>
            <w:r w:rsidRPr="004F5135">
              <w:rPr>
                <w:rFonts w:ascii="Trebuchet MS" w:hAnsi="Trebuchet MS"/>
                <w:lang w:val="en-US"/>
              </w:rPr>
              <w:t xml:space="preserve"> </w:t>
            </w:r>
            <w:proofErr w:type="spellStart"/>
            <w:r w:rsidRPr="004F5135">
              <w:rPr>
                <w:rFonts w:ascii="Trebuchet MS" w:hAnsi="Trebuchet MS"/>
                <w:lang w:val="en-US"/>
              </w:rPr>
              <w:t>este</w:t>
            </w:r>
            <w:proofErr w:type="spellEnd"/>
            <w:r w:rsidRPr="004F5135">
              <w:rPr>
                <w:rFonts w:ascii="Trebuchet MS" w:hAnsi="Trebuchet MS"/>
                <w:lang w:val="en-US"/>
              </w:rPr>
              <w:t xml:space="preserve"> un </w:t>
            </w:r>
            <w:proofErr w:type="spellStart"/>
            <w:r w:rsidRPr="004F5135">
              <w:rPr>
                <w:rFonts w:ascii="Trebuchet MS" w:hAnsi="Trebuchet MS"/>
                <w:lang w:val="en-US"/>
              </w:rPr>
              <w:t>cetățean</w:t>
            </w:r>
            <w:proofErr w:type="spellEnd"/>
            <w:r w:rsidRPr="004F5135">
              <w:rPr>
                <w:rFonts w:ascii="Trebuchet MS" w:hAnsi="Trebuchet MS"/>
                <w:lang w:val="en-US"/>
              </w:rPr>
              <w:t xml:space="preserve"> </w:t>
            </w:r>
            <w:proofErr w:type="spellStart"/>
            <w:r w:rsidRPr="004F5135">
              <w:rPr>
                <w:rFonts w:ascii="Trebuchet MS" w:hAnsi="Trebuchet MS"/>
                <w:lang w:val="en-US"/>
              </w:rPr>
              <w:t>străin</w:t>
            </w:r>
            <w:proofErr w:type="spellEnd"/>
            <w:r w:rsidRPr="004F5135">
              <w:rPr>
                <w:rFonts w:ascii="Trebuchet MS" w:hAnsi="Trebuchet MS"/>
                <w:lang w:val="en-US"/>
              </w:rPr>
              <w:t xml:space="preserve"> </w:t>
            </w:r>
            <w:proofErr w:type="spellStart"/>
            <w:r w:rsidRPr="004F5135">
              <w:rPr>
                <w:rFonts w:ascii="Trebuchet MS" w:hAnsi="Trebuchet MS"/>
                <w:lang w:val="en-US"/>
              </w:rPr>
              <w:t>nerezident</w:t>
            </w:r>
            <w:proofErr w:type="spellEnd"/>
            <w:r w:rsidRPr="004F5135">
              <w:rPr>
                <w:rFonts w:ascii="Trebuchet MS" w:hAnsi="Trebuchet MS"/>
                <w:lang w:val="en-US"/>
              </w:rPr>
              <w:t>:</w:t>
            </w:r>
          </w:p>
          <w:p w14:paraId="30CBB090" w14:textId="77777777" w:rsidR="00FA7A18" w:rsidRPr="004F5135" w:rsidRDefault="00FA7A18" w:rsidP="00FA7A18">
            <w:pPr>
              <w:autoSpaceDE w:val="0"/>
              <w:autoSpaceDN w:val="0"/>
              <w:adjustRightInd w:val="0"/>
              <w:spacing w:line="360" w:lineRule="auto"/>
              <w:jc w:val="both"/>
              <w:rPr>
                <w:rFonts w:ascii="Trebuchet MS" w:hAnsi="Trebuchet MS"/>
                <w:lang w:val="en-US"/>
              </w:rPr>
            </w:pPr>
            <w:r w:rsidRPr="004F5135">
              <w:rPr>
                <w:rFonts w:ascii="Trebuchet MS" w:hAnsi="Trebuchet MS"/>
                <w:lang w:val="en-US"/>
              </w:rPr>
              <w:t xml:space="preserve">a) </w:t>
            </w:r>
            <w:proofErr w:type="spellStart"/>
            <w:r w:rsidRPr="004F5135">
              <w:rPr>
                <w:rFonts w:ascii="Trebuchet MS" w:hAnsi="Trebuchet MS"/>
                <w:lang w:val="en-US"/>
              </w:rPr>
              <w:t>entitatea</w:t>
            </w:r>
            <w:proofErr w:type="spellEnd"/>
            <w:r w:rsidRPr="004F5135">
              <w:rPr>
                <w:rFonts w:ascii="Trebuchet MS" w:hAnsi="Trebuchet MS"/>
                <w:lang w:val="en-US"/>
              </w:rPr>
              <w:t xml:space="preserve"> care </w:t>
            </w:r>
            <w:proofErr w:type="spellStart"/>
            <w:r w:rsidRPr="004F5135">
              <w:rPr>
                <w:rFonts w:ascii="Trebuchet MS" w:hAnsi="Trebuchet MS"/>
                <w:lang w:val="en-US"/>
              </w:rPr>
              <w:t>solicită</w:t>
            </w:r>
            <w:proofErr w:type="spellEnd"/>
            <w:r w:rsidRPr="004F5135">
              <w:rPr>
                <w:rFonts w:ascii="Trebuchet MS" w:hAnsi="Trebuchet MS"/>
                <w:lang w:val="en-US"/>
              </w:rPr>
              <w:t xml:space="preserve"> </w:t>
            </w:r>
            <w:proofErr w:type="spellStart"/>
            <w:r w:rsidRPr="004F5135">
              <w:rPr>
                <w:rFonts w:ascii="Trebuchet MS" w:hAnsi="Trebuchet MS"/>
                <w:lang w:val="en-US"/>
              </w:rPr>
              <w:t>finanțare</w:t>
            </w:r>
            <w:proofErr w:type="spellEnd"/>
            <w:r w:rsidRPr="004F5135">
              <w:rPr>
                <w:rFonts w:ascii="Trebuchet MS" w:hAnsi="Trebuchet MS"/>
                <w:lang w:val="en-US"/>
              </w:rPr>
              <w:t xml:space="preserve"> </w:t>
            </w:r>
            <w:proofErr w:type="spellStart"/>
            <w:r w:rsidRPr="004F5135">
              <w:rPr>
                <w:rFonts w:ascii="Trebuchet MS" w:hAnsi="Trebuchet MS"/>
                <w:lang w:val="en-US"/>
              </w:rPr>
              <w:t>poate</w:t>
            </w:r>
            <w:proofErr w:type="spellEnd"/>
            <w:r w:rsidRPr="004F5135">
              <w:rPr>
                <w:rFonts w:ascii="Trebuchet MS" w:hAnsi="Trebuchet MS"/>
                <w:lang w:val="en-US"/>
              </w:rPr>
              <w:t xml:space="preserve"> fi </w:t>
            </w:r>
            <w:proofErr w:type="spellStart"/>
            <w:r w:rsidRPr="004F5135">
              <w:rPr>
                <w:rFonts w:ascii="Trebuchet MS" w:hAnsi="Trebuchet MS"/>
                <w:lang w:val="en-US"/>
              </w:rPr>
              <w:t>creată</w:t>
            </w:r>
            <w:proofErr w:type="spellEnd"/>
            <w:r w:rsidRPr="004F5135">
              <w:rPr>
                <w:rFonts w:ascii="Trebuchet MS" w:hAnsi="Trebuchet MS"/>
                <w:lang w:val="en-US"/>
              </w:rPr>
              <w:t xml:space="preserve"> </w:t>
            </w:r>
            <w:proofErr w:type="spellStart"/>
            <w:r w:rsidRPr="004F5135">
              <w:rPr>
                <w:rFonts w:ascii="Trebuchet MS" w:hAnsi="Trebuchet MS"/>
                <w:lang w:val="en-US"/>
              </w:rPr>
              <w:t>în</w:t>
            </w:r>
            <w:proofErr w:type="spellEnd"/>
            <w:r w:rsidRPr="004F5135">
              <w:rPr>
                <w:rFonts w:ascii="Trebuchet MS" w:hAnsi="Trebuchet MS"/>
                <w:lang w:val="en-US"/>
              </w:rPr>
              <w:t xml:space="preserve"> </w:t>
            </w:r>
            <w:proofErr w:type="spellStart"/>
            <w:r w:rsidRPr="004F5135">
              <w:rPr>
                <w:rFonts w:ascii="Trebuchet MS" w:hAnsi="Trebuchet MS"/>
                <w:lang w:val="en-US"/>
              </w:rPr>
              <w:t>sistemul</w:t>
            </w:r>
            <w:proofErr w:type="spellEnd"/>
            <w:r w:rsidRPr="004F5135">
              <w:rPr>
                <w:rFonts w:ascii="Trebuchet MS" w:hAnsi="Trebuchet MS"/>
                <w:lang w:val="en-US"/>
              </w:rPr>
              <w:t xml:space="preserve"> </w:t>
            </w:r>
            <w:proofErr w:type="spellStart"/>
            <w:r w:rsidRPr="004F5135">
              <w:rPr>
                <w:rFonts w:ascii="Trebuchet MS" w:hAnsi="Trebuchet MS"/>
                <w:lang w:val="en-US"/>
              </w:rPr>
              <w:t>MySMIS</w:t>
            </w:r>
            <w:proofErr w:type="spellEnd"/>
            <w:r w:rsidRPr="004F5135">
              <w:rPr>
                <w:rFonts w:ascii="Trebuchet MS" w:hAnsi="Trebuchet MS"/>
                <w:lang w:val="en-US"/>
              </w:rPr>
              <w:t xml:space="preserve">, </w:t>
            </w:r>
            <w:proofErr w:type="spellStart"/>
            <w:r w:rsidRPr="004F5135">
              <w:rPr>
                <w:rFonts w:ascii="Trebuchet MS" w:hAnsi="Trebuchet MS"/>
                <w:lang w:val="en-US"/>
              </w:rPr>
              <w:t>doar</w:t>
            </w:r>
            <w:proofErr w:type="spellEnd"/>
            <w:r w:rsidRPr="004F5135">
              <w:rPr>
                <w:rFonts w:ascii="Trebuchet MS" w:hAnsi="Trebuchet MS"/>
                <w:lang w:val="en-US"/>
              </w:rPr>
              <w:t xml:space="preserve"> de </w:t>
            </w:r>
            <w:proofErr w:type="spellStart"/>
            <w:r w:rsidRPr="004F5135">
              <w:rPr>
                <w:rFonts w:ascii="Trebuchet MS" w:hAnsi="Trebuchet MS"/>
                <w:lang w:val="en-US"/>
              </w:rPr>
              <w:t>către</w:t>
            </w:r>
            <w:proofErr w:type="spellEnd"/>
            <w:r w:rsidRPr="004F5135">
              <w:rPr>
                <w:rFonts w:ascii="Trebuchet MS" w:hAnsi="Trebuchet MS"/>
                <w:lang w:val="en-US"/>
              </w:rPr>
              <w:t xml:space="preserve"> un </w:t>
            </w:r>
            <w:proofErr w:type="spellStart"/>
            <w:r w:rsidRPr="004F5135">
              <w:rPr>
                <w:rFonts w:ascii="Trebuchet MS" w:hAnsi="Trebuchet MS"/>
                <w:lang w:val="en-US"/>
              </w:rPr>
              <w:t>împuternicit</w:t>
            </w:r>
            <w:proofErr w:type="spellEnd"/>
            <w:r w:rsidRPr="004F5135">
              <w:rPr>
                <w:rFonts w:ascii="Trebuchet MS" w:hAnsi="Trebuchet MS"/>
                <w:lang w:val="en-US"/>
              </w:rPr>
              <w:t xml:space="preserve">, </w:t>
            </w:r>
            <w:proofErr w:type="spellStart"/>
            <w:r w:rsidRPr="004F5135">
              <w:rPr>
                <w:rFonts w:ascii="Trebuchet MS" w:hAnsi="Trebuchet MS"/>
                <w:lang w:val="en-US"/>
              </w:rPr>
              <w:t>cetățean</w:t>
            </w:r>
            <w:proofErr w:type="spellEnd"/>
            <w:r w:rsidRPr="004F5135">
              <w:rPr>
                <w:rFonts w:ascii="Trebuchet MS" w:hAnsi="Trebuchet MS"/>
                <w:lang w:val="en-US"/>
              </w:rPr>
              <w:t xml:space="preserve"> </w:t>
            </w:r>
            <w:proofErr w:type="spellStart"/>
            <w:r w:rsidRPr="004F5135">
              <w:rPr>
                <w:rFonts w:ascii="Trebuchet MS" w:hAnsi="Trebuchet MS"/>
                <w:lang w:val="en-US"/>
              </w:rPr>
              <w:t>român</w:t>
            </w:r>
            <w:proofErr w:type="spellEnd"/>
            <w:r w:rsidRPr="004F5135">
              <w:rPr>
                <w:rFonts w:ascii="Trebuchet MS" w:hAnsi="Trebuchet MS"/>
                <w:lang w:val="en-US"/>
              </w:rPr>
              <w:t xml:space="preserve"> </w:t>
            </w:r>
            <w:proofErr w:type="spellStart"/>
            <w:r w:rsidRPr="004F5135">
              <w:rPr>
                <w:rFonts w:ascii="Trebuchet MS" w:hAnsi="Trebuchet MS"/>
                <w:lang w:val="en-US"/>
              </w:rPr>
              <w:t>rezident</w:t>
            </w:r>
            <w:proofErr w:type="spellEnd"/>
            <w:r w:rsidRPr="004F5135">
              <w:rPr>
                <w:rFonts w:ascii="Trebuchet MS" w:hAnsi="Trebuchet MS"/>
                <w:lang w:val="en-US"/>
              </w:rPr>
              <w:t xml:space="preserve"> </w:t>
            </w:r>
            <w:proofErr w:type="spellStart"/>
            <w:r w:rsidRPr="004F5135">
              <w:rPr>
                <w:rFonts w:ascii="Trebuchet MS" w:hAnsi="Trebuchet MS"/>
                <w:lang w:val="en-US"/>
              </w:rPr>
              <w:t>sau</w:t>
            </w:r>
            <w:proofErr w:type="spellEnd"/>
            <w:r w:rsidRPr="004F5135">
              <w:rPr>
                <w:rFonts w:ascii="Trebuchet MS" w:hAnsi="Trebuchet MS"/>
                <w:lang w:val="en-US"/>
              </w:rPr>
              <w:t xml:space="preserve"> </w:t>
            </w:r>
            <w:proofErr w:type="spellStart"/>
            <w:r w:rsidRPr="004F5135">
              <w:rPr>
                <w:rFonts w:ascii="Trebuchet MS" w:hAnsi="Trebuchet MS"/>
                <w:lang w:val="en-US"/>
              </w:rPr>
              <w:t>cetățean</w:t>
            </w:r>
            <w:proofErr w:type="spellEnd"/>
            <w:r w:rsidRPr="004F5135">
              <w:rPr>
                <w:rFonts w:ascii="Trebuchet MS" w:hAnsi="Trebuchet MS"/>
                <w:lang w:val="en-US"/>
              </w:rPr>
              <w:t xml:space="preserve"> </w:t>
            </w:r>
            <w:proofErr w:type="spellStart"/>
            <w:r w:rsidRPr="004F5135">
              <w:rPr>
                <w:rFonts w:ascii="Trebuchet MS" w:hAnsi="Trebuchet MS"/>
                <w:lang w:val="en-US"/>
              </w:rPr>
              <w:t>străin</w:t>
            </w:r>
            <w:proofErr w:type="spellEnd"/>
            <w:r w:rsidRPr="004F5135">
              <w:rPr>
                <w:rFonts w:ascii="Trebuchet MS" w:hAnsi="Trebuchet MS"/>
                <w:lang w:val="en-US"/>
              </w:rPr>
              <w:t xml:space="preserve"> </w:t>
            </w:r>
            <w:proofErr w:type="spellStart"/>
            <w:r w:rsidRPr="004F5135">
              <w:rPr>
                <w:rFonts w:ascii="Trebuchet MS" w:hAnsi="Trebuchet MS"/>
                <w:lang w:val="en-US"/>
              </w:rPr>
              <w:t>rezident</w:t>
            </w:r>
            <w:proofErr w:type="spellEnd"/>
            <w:r w:rsidRPr="004F5135">
              <w:rPr>
                <w:rFonts w:ascii="Trebuchet MS" w:hAnsi="Trebuchet MS"/>
                <w:lang w:val="en-US"/>
              </w:rPr>
              <w:t xml:space="preserve">, al </w:t>
            </w:r>
            <w:proofErr w:type="spellStart"/>
            <w:r w:rsidRPr="004F5135">
              <w:rPr>
                <w:rFonts w:ascii="Trebuchet MS" w:hAnsi="Trebuchet MS"/>
                <w:lang w:val="en-US"/>
              </w:rPr>
              <w:t>reprezentantului</w:t>
            </w:r>
            <w:proofErr w:type="spellEnd"/>
            <w:r w:rsidRPr="004F5135">
              <w:rPr>
                <w:rFonts w:ascii="Trebuchet MS" w:hAnsi="Trebuchet MS"/>
                <w:lang w:val="en-US"/>
              </w:rPr>
              <w:t xml:space="preserve"> legal </w:t>
            </w:r>
            <w:proofErr w:type="spellStart"/>
            <w:r w:rsidRPr="004F5135">
              <w:rPr>
                <w:rFonts w:ascii="Trebuchet MS" w:hAnsi="Trebuchet MS"/>
                <w:lang w:val="en-US"/>
              </w:rPr>
              <w:t>cetățean</w:t>
            </w:r>
            <w:proofErr w:type="spellEnd"/>
            <w:r w:rsidRPr="004F5135">
              <w:rPr>
                <w:rFonts w:ascii="Trebuchet MS" w:hAnsi="Trebuchet MS"/>
                <w:lang w:val="en-US"/>
              </w:rPr>
              <w:t xml:space="preserve"> </w:t>
            </w:r>
            <w:proofErr w:type="spellStart"/>
            <w:r w:rsidRPr="004F5135">
              <w:rPr>
                <w:rFonts w:ascii="Trebuchet MS" w:hAnsi="Trebuchet MS"/>
                <w:lang w:val="en-US"/>
              </w:rPr>
              <w:t>străin</w:t>
            </w:r>
            <w:proofErr w:type="spellEnd"/>
            <w:r w:rsidRPr="004F5135">
              <w:rPr>
                <w:rFonts w:ascii="Trebuchet MS" w:hAnsi="Trebuchet MS"/>
                <w:lang w:val="en-US"/>
              </w:rPr>
              <w:t xml:space="preserve"> </w:t>
            </w:r>
            <w:proofErr w:type="spellStart"/>
            <w:r w:rsidRPr="004F5135">
              <w:rPr>
                <w:rFonts w:ascii="Trebuchet MS" w:hAnsi="Trebuchet MS"/>
                <w:lang w:val="en-US"/>
              </w:rPr>
              <w:t>nerezident</w:t>
            </w:r>
            <w:proofErr w:type="spellEnd"/>
            <w:r w:rsidRPr="004F5135">
              <w:rPr>
                <w:rFonts w:ascii="Trebuchet MS" w:hAnsi="Trebuchet MS"/>
                <w:lang w:val="en-US"/>
              </w:rPr>
              <w:t>;</w:t>
            </w:r>
          </w:p>
          <w:p w14:paraId="11414C9F" w14:textId="77777777" w:rsidR="00FA7A18" w:rsidRPr="004F5135" w:rsidRDefault="00FA7A18" w:rsidP="00FA7A18">
            <w:pPr>
              <w:autoSpaceDE w:val="0"/>
              <w:autoSpaceDN w:val="0"/>
              <w:adjustRightInd w:val="0"/>
              <w:spacing w:line="360" w:lineRule="auto"/>
              <w:jc w:val="both"/>
              <w:rPr>
                <w:rFonts w:ascii="Trebuchet MS" w:hAnsi="Trebuchet MS"/>
                <w:lang w:val="en-US"/>
              </w:rPr>
            </w:pPr>
            <w:r w:rsidRPr="004F5135">
              <w:rPr>
                <w:rFonts w:ascii="Trebuchet MS" w:hAnsi="Trebuchet MS"/>
                <w:lang w:val="en-US"/>
              </w:rPr>
              <w:t xml:space="preserve">b) </w:t>
            </w:r>
            <w:proofErr w:type="spellStart"/>
            <w:r w:rsidRPr="004F5135">
              <w:rPr>
                <w:rFonts w:ascii="Trebuchet MS" w:hAnsi="Trebuchet MS"/>
                <w:lang w:val="en-US"/>
              </w:rPr>
              <w:t>pentru</w:t>
            </w:r>
            <w:proofErr w:type="spellEnd"/>
            <w:r w:rsidRPr="004F5135">
              <w:rPr>
                <w:rFonts w:ascii="Trebuchet MS" w:hAnsi="Trebuchet MS"/>
                <w:lang w:val="en-US"/>
              </w:rPr>
              <w:t xml:space="preserve"> </w:t>
            </w:r>
            <w:proofErr w:type="spellStart"/>
            <w:r w:rsidRPr="004F5135">
              <w:rPr>
                <w:rFonts w:ascii="Trebuchet MS" w:hAnsi="Trebuchet MS"/>
                <w:lang w:val="en-US"/>
              </w:rPr>
              <w:t>transmiterea</w:t>
            </w:r>
            <w:proofErr w:type="spellEnd"/>
            <w:r w:rsidRPr="004F5135">
              <w:rPr>
                <w:rFonts w:ascii="Trebuchet MS" w:hAnsi="Trebuchet MS"/>
                <w:lang w:val="en-US"/>
              </w:rPr>
              <w:t xml:space="preserve"> </w:t>
            </w:r>
            <w:proofErr w:type="spellStart"/>
            <w:r w:rsidRPr="004F5135">
              <w:rPr>
                <w:rFonts w:ascii="Trebuchet MS" w:hAnsi="Trebuchet MS"/>
                <w:lang w:val="en-US"/>
              </w:rPr>
              <w:t>formularului</w:t>
            </w:r>
            <w:proofErr w:type="spellEnd"/>
            <w:r w:rsidRPr="004F5135">
              <w:rPr>
                <w:rFonts w:ascii="Trebuchet MS" w:hAnsi="Trebuchet MS"/>
                <w:lang w:val="en-US"/>
              </w:rPr>
              <w:t xml:space="preserve"> </w:t>
            </w:r>
            <w:proofErr w:type="spellStart"/>
            <w:r w:rsidRPr="004F5135">
              <w:rPr>
                <w:rFonts w:ascii="Trebuchet MS" w:hAnsi="Trebuchet MS"/>
                <w:lang w:val="en-US"/>
              </w:rPr>
              <w:t>cererii</w:t>
            </w:r>
            <w:proofErr w:type="spellEnd"/>
            <w:r w:rsidRPr="004F5135">
              <w:rPr>
                <w:rFonts w:ascii="Trebuchet MS" w:hAnsi="Trebuchet MS"/>
                <w:lang w:val="en-US"/>
              </w:rPr>
              <w:t xml:space="preserve"> de </w:t>
            </w:r>
            <w:proofErr w:type="spellStart"/>
            <w:r w:rsidRPr="004F5135">
              <w:rPr>
                <w:rFonts w:ascii="Trebuchet MS" w:hAnsi="Trebuchet MS"/>
                <w:lang w:val="en-US"/>
              </w:rPr>
              <w:t>finanțare</w:t>
            </w:r>
            <w:proofErr w:type="spellEnd"/>
            <w:r w:rsidRPr="004F5135">
              <w:rPr>
                <w:rFonts w:ascii="Trebuchet MS" w:hAnsi="Trebuchet MS"/>
                <w:lang w:val="en-US"/>
              </w:rPr>
              <w:t xml:space="preserve"> </w:t>
            </w:r>
            <w:proofErr w:type="spellStart"/>
            <w:r w:rsidRPr="004F5135">
              <w:rPr>
                <w:rFonts w:ascii="Trebuchet MS" w:hAnsi="Trebuchet MS"/>
                <w:lang w:val="en-US"/>
              </w:rPr>
              <w:t>și</w:t>
            </w:r>
            <w:proofErr w:type="spellEnd"/>
            <w:r w:rsidRPr="004F5135">
              <w:rPr>
                <w:rFonts w:ascii="Trebuchet MS" w:hAnsi="Trebuchet MS"/>
                <w:lang w:val="en-US"/>
              </w:rPr>
              <w:t xml:space="preserve"> </w:t>
            </w:r>
            <w:proofErr w:type="gramStart"/>
            <w:r w:rsidRPr="004F5135">
              <w:rPr>
                <w:rFonts w:ascii="Trebuchet MS" w:hAnsi="Trebuchet MS"/>
                <w:lang w:val="en-US"/>
              </w:rPr>
              <w:t>a</w:t>
            </w:r>
            <w:proofErr w:type="gramEnd"/>
            <w:r w:rsidRPr="004F5135">
              <w:rPr>
                <w:rFonts w:ascii="Trebuchet MS" w:hAnsi="Trebuchet MS"/>
                <w:lang w:val="en-US"/>
              </w:rPr>
              <w:t xml:space="preserve"> </w:t>
            </w:r>
            <w:proofErr w:type="spellStart"/>
            <w:r w:rsidRPr="004F5135">
              <w:rPr>
                <w:rFonts w:ascii="Trebuchet MS" w:hAnsi="Trebuchet MS"/>
                <w:lang w:val="en-US"/>
              </w:rPr>
              <w:t>anexelor</w:t>
            </w:r>
            <w:proofErr w:type="spellEnd"/>
            <w:r w:rsidRPr="004F5135">
              <w:rPr>
                <w:rFonts w:ascii="Trebuchet MS" w:hAnsi="Trebuchet MS"/>
                <w:lang w:val="en-US"/>
              </w:rPr>
              <w:t xml:space="preserve"> </w:t>
            </w:r>
            <w:proofErr w:type="spellStart"/>
            <w:r w:rsidRPr="004F5135">
              <w:rPr>
                <w:rFonts w:ascii="Trebuchet MS" w:hAnsi="Trebuchet MS"/>
                <w:lang w:val="en-US"/>
              </w:rPr>
              <w:t>prin</w:t>
            </w:r>
            <w:proofErr w:type="spellEnd"/>
            <w:r w:rsidRPr="004F5135">
              <w:rPr>
                <w:rFonts w:ascii="Trebuchet MS" w:hAnsi="Trebuchet MS"/>
                <w:lang w:val="en-US"/>
              </w:rPr>
              <w:t xml:space="preserve"> </w:t>
            </w:r>
            <w:r w:rsidRPr="004F5135">
              <w:rPr>
                <w:rFonts w:ascii="Trebuchet MS" w:hAnsi="Trebuchet MS" w:cs="MontserratRoman-Regular"/>
                <w:lang w:val="en-US"/>
              </w:rPr>
              <w:t>MYSMIS</w:t>
            </w:r>
            <w:r w:rsidRPr="004F5135">
              <w:rPr>
                <w:rFonts w:ascii="Trebuchet MS" w:hAnsi="Trebuchet MS"/>
                <w:lang w:val="en-US"/>
              </w:rPr>
              <w:t xml:space="preserve">, </w:t>
            </w:r>
            <w:proofErr w:type="spellStart"/>
            <w:r w:rsidRPr="004F5135">
              <w:rPr>
                <w:rFonts w:ascii="Trebuchet MS" w:hAnsi="Trebuchet MS"/>
                <w:lang w:val="en-US"/>
              </w:rPr>
              <w:t>reprezentantul</w:t>
            </w:r>
            <w:proofErr w:type="spellEnd"/>
            <w:r w:rsidRPr="004F5135">
              <w:rPr>
                <w:rFonts w:ascii="Trebuchet MS" w:hAnsi="Trebuchet MS"/>
                <w:lang w:val="en-US"/>
              </w:rPr>
              <w:t xml:space="preserve"> legal al </w:t>
            </w:r>
            <w:proofErr w:type="spellStart"/>
            <w:r w:rsidRPr="004F5135">
              <w:rPr>
                <w:rFonts w:ascii="Trebuchet MS" w:hAnsi="Trebuchet MS"/>
                <w:lang w:val="en-US"/>
              </w:rPr>
              <w:t>solicitantului</w:t>
            </w:r>
            <w:proofErr w:type="spellEnd"/>
            <w:r w:rsidRPr="004F5135">
              <w:rPr>
                <w:rFonts w:ascii="Trebuchet MS" w:hAnsi="Trebuchet MS"/>
                <w:lang w:val="en-US"/>
              </w:rPr>
              <w:t xml:space="preserve"> de </w:t>
            </w:r>
            <w:proofErr w:type="spellStart"/>
            <w:r w:rsidRPr="004F5135">
              <w:rPr>
                <w:rFonts w:ascii="Trebuchet MS" w:hAnsi="Trebuchet MS"/>
                <w:lang w:val="en-US"/>
              </w:rPr>
              <w:t>finanțare</w:t>
            </w:r>
            <w:proofErr w:type="spellEnd"/>
            <w:r w:rsidRPr="004F5135">
              <w:rPr>
                <w:rFonts w:ascii="Trebuchet MS" w:hAnsi="Trebuchet MS"/>
                <w:lang w:val="en-US"/>
              </w:rPr>
              <w:t xml:space="preserve"> </w:t>
            </w:r>
            <w:proofErr w:type="spellStart"/>
            <w:r w:rsidRPr="004F5135">
              <w:rPr>
                <w:rFonts w:ascii="Trebuchet MS" w:hAnsi="Trebuchet MS"/>
                <w:lang w:val="en-US"/>
              </w:rPr>
              <w:t>cetățean</w:t>
            </w:r>
            <w:proofErr w:type="spellEnd"/>
            <w:r w:rsidRPr="004F5135">
              <w:rPr>
                <w:rFonts w:ascii="Trebuchet MS" w:hAnsi="Trebuchet MS"/>
                <w:lang w:val="en-US"/>
              </w:rPr>
              <w:t xml:space="preserve"> </w:t>
            </w:r>
            <w:proofErr w:type="spellStart"/>
            <w:r w:rsidRPr="004F5135">
              <w:rPr>
                <w:rFonts w:ascii="Trebuchet MS" w:hAnsi="Trebuchet MS"/>
                <w:lang w:val="en-US"/>
              </w:rPr>
              <w:t>străin</w:t>
            </w:r>
            <w:proofErr w:type="spellEnd"/>
            <w:r w:rsidRPr="004F5135">
              <w:rPr>
                <w:rFonts w:ascii="Trebuchet MS" w:hAnsi="Trebuchet MS"/>
                <w:lang w:val="en-US"/>
              </w:rPr>
              <w:t xml:space="preserve"> </w:t>
            </w:r>
            <w:proofErr w:type="spellStart"/>
            <w:r w:rsidRPr="004F5135">
              <w:rPr>
                <w:rFonts w:ascii="Trebuchet MS" w:hAnsi="Trebuchet MS"/>
                <w:lang w:val="en-US"/>
              </w:rPr>
              <w:t>nerezident</w:t>
            </w:r>
            <w:proofErr w:type="spellEnd"/>
            <w:r w:rsidRPr="004F5135">
              <w:rPr>
                <w:rFonts w:ascii="Trebuchet MS" w:hAnsi="Trebuchet MS"/>
                <w:lang w:val="en-US"/>
              </w:rPr>
              <w:t xml:space="preserve"> </w:t>
            </w:r>
            <w:proofErr w:type="spellStart"/>
            <w:r w:rsidRPr="004F5135">
              <w:rPr>
                <w:rFonts w:ascii="Trebuchet MS" w:hAnsi="Trebuchet MS"/>
                <w:lang w:val="en-US"/>
              </w:rPr>
              <w:t>va</w:t>
            </w:r>
            <w:proofErr w:type="spellEnd"/>
            <w:r w:rsidRPr="004F5135">
              <w:rPr>
                <w:rFonts w:ascii="Trebuchet MS" w:hAnsi="Trebuchet MS"/>
                <w:lang w:val="en-US"/>
              </w:rPr>
              <w:t xml:space="preserve"> </w:t>
            </w:r>
            <w:proofErr w:type="spellStart"/>
            <w:r w:rsidRPr="004F5135">
              <w:rPr>
                <w:rFonts w:ascii="Trebuchet MS" w:hAnsi="Trebuchet MS"/>
                <w:lang w:val="en-US"/>
              </w:rPr>
              <w:t>împuternici</w:t>
            </w:r>
            <w:proofErr w:type="spellEnd"/>
            <w:r w:rsidRPr="004F5135">
              <w:rPr>
                <w:rFonts w:ascii="Trebuchet MS" w:hAnsi="Trebuchet MS"/>
                <w:lang w:val="en-US"/>
              </w:rPr>
              <w:t xml:space="preserve">, </w:t>
            </w:r>
            <w:proofErr w:type="spellStart"/>
            <w:r w:rsidRPr="004F5135">
              <w:rPr>
                <w:rFonts w:ascii="Trebuchet MS" w:hAnsi="Trebuchet MS"/>
                <w:lang w:val="en-US"/>
              </w:rPr>
              <w:t>în</w:t>
            </w:r>
            <w:proofErr w:type="spellEnd"/>
            <w:r w:rsidRPr="004F5135">
              <w:rPr>
                <w:rFonts w:ascii="Trebuchet MS" w:hAnsi="Trebuchet MS"/>
                <w:lang w:val="en-US"/>
              </w:rPr>
              <w:t xml:space="preserve"> </w:t>
            </w:r>
            <w:proofErr w:type="spellStart"/>
            <w:r w:rsidRPr="004F5135">
              <w:rPr>
                <w:rFonts w:ascii="Trebuchet MS" w:hAnsi="Trebuchet MS"/>
                <w:lang w:val="en-US"/>
              </w:rPr>
              <w:t>condițiile</w:t>
            </w:r>
            <w:proofErr w:type="spellEnd"/>
            <w:r w:rsidRPr="004F5135">
              <w:rPr>
                <w:rFonts w:ascii="Trebuchet MS" w:hAnsi="Trebuchet MS"/>
                <w:lang w:val="en-US"/>
              </w:rPr>
              <w:t xml:space="preserve"> </w:t>
            </w:r>
            <w:proofErr w:type="spellStart"/>
            <w:r w:rsidRPr="004F5135">
              <w:rPr>
                <w:rFonts w:ascii="Trebuchet MS" w:hAnsi="Trebuchet MS"/>
                <w:lang w:val="en-US"/>
              </w:rPr>
              <w:t>legii</w:t>
            </w:r>
            <w:proofErr w:type="spellEnd"/>
            <w:r w:rsidRPr="004F5135">
              <w:rPr>
                <w:rFonts w:ascii="Trebuchet MS" w:hAnsi="Trebuchet MS"/>
                <w:lang w:val="en-US"/>
              </w:rPr>
              <w:t xml:space="preserve">, </w:t>
            </w:r>
            <w:proofErr w:type="spellStart"/>
            <w:r w:rsidRPr="004F5135">
              <w:rPr>
                <w:rFonts w:ascii="Trebuchet MS" w:hAnsi="Trebuchet MS"/>
                <w:lang w:val="en-US"/>
              </w:rPr>
              <w:t>expres</w:t>
            </w:r>
            <w:proofErr w:type="spellEnd"/>
            <w:r w:rsidRPr="004F5135">
              <w:rPr>
                <w:rFonts w:ascii="Trebuchet MS" w:hAnsi="Trebuchet MS"/>
                <w:lang w:val="en-US"/>
              </w:rPr>
              <w:t xml:space="preserve"> o </w:t>
            </w:r>
            <w:proofErr w:type="spellStart"/>
            <w:r w:rsidRPr="004F5135">
              <w:rPr>
                <w:rFonts w:ascii="Trebuchet MS" w:hAnsi="Trebuchet MS"/>
                <w:lang w:val="en-US"/>
              </w:rPr>
              <w:t>persoană</w:t>
            </w:r>
            <w:proofErr w:type="spellEnd"/>
            <w:r w:rsidRPr="004F5135">
              <w:rPr>
                <w:rFonts w:ascii="Trebuchet MS" w:hAnsi="Trebuchet MS"/>
                <w:lang w:val="en-US"/>
              </w:rPr>
              <w:t xml:space="preserve">, </w:t>
            </w:r>
            <w:proofErr w:type="spellStart"/>
            <w:r w:rsidRPr="004F5135">
              <w:rPr>
                <w:rFonts w:ascii="Trebuchet MS" w:hAnsi="Trebuchet MS"/>
                <w:lang w:val="en-US"/>
              </w:rPr>
              <w:t>respectiv</w:t>
            </w:r>
            <w:proofErr w:type="spellEnd"/>
            <w:r w:rsidRPr="004F5135">
              <w:rPr>
                <w:rFonts w:ascii="Trebuchet MS" w:hAnsi="Trebuchet MS"/>
                <w:lang w:val="en-US"/>
              </w:rPr>
              <w:t xml:space="preserve"> </w:t>
            </w:r>
            <w:proofErr w:type="spellStart"/>
            <w:r w:rsidRPr="004F5135">
              <w:rPr>
                <w:rFonts w:ascii="Trebuchet MS" w:hAnsi="Trebuchet MS"/>
                <w:lang w:val="en-US"/>
              </w:rPr>
              <w:t>cetățean</w:t>
            </w:r>
            <w:proofErr w:type="spellEnd"/>
            <w:r w:rsidRPr="004F5135">
              <w:rPr>
                <w:rFonts w:ascii="Trebuchet MS" w:hAnsi="Trebuchet MS"/>
                <w:lang w:val="en-US"/>
              </w:rPr>
              <w:t xml:space="preserve"> roman </w:t>
            </w:r>
            <w:proofErr w:type="spellStart"/>
            <w:r w:rsidRPr="004F5135">
              <w:rPr>
                <w:rFonts w:ascii="Trebuchet MS" w:hAnsi="Trebuchet MS"/>
                <w:lang w:val="en-US"/>
              </w:rPr>
              <w:t>rezident</w:t>
            </w:r>
            <w:proofErr w:type="spellEnd"/>
            <w:r w:rsidRPr="004F5135">
              <w:rPr>
                <w:rFonts w:ascii="Trebuchet MS" w:hAnsi="Trebuchet MS"/>
                <w:lang w:val="en-US"/>
              </w:rPr>
              <w:t xml:space="preserve"> </w:t>
            </w:r>
            <w:proofErr w:type="spellStart"/>
            <w:r w:rsidRPr="004F5135">
              <w:rPr>
                <w:rFonts w:ascii="Trebuchet MS" w:hAnsi="Trebuchet MS"/>
                <w:lang w:val="en-US"/>
              </w:rPr>
              <w:t>sau</w:t>
            </w:r>
            <w:proofErr w:type="spellEnd"/>
            <w:r w:rsidRPr="004F5135">
              <w:rPr>
                <w:rFonts w:ascii="Trebuchet MS" w:hAnsi="Trebuchet MS"/>
                <w:lang w:val="en-US"/>
              </w:rPr>
              <w:t xml:space="preserve"> </w:t>
            </w:r>
            <w:proofErr w:type="spellStart"/>
            <w:r w:rsidRPr="004F5135">
              <w:rPr>
                <w:rFonts w:ascii="Trebuchet MS" w:hAnsi="Trebuchet MS"/>
                <w:lang w:val="en-US"/>
              </w:rPr>
              <w:t>cetățean</w:t>
            </w:r>
            <w:proofErr w:type="spellEnd"/>
            <w:r w:rsidRPr="004F5135">
              <w:rPr>
                <w:rFonts w:ascii="Trebuchet MS" w:hAnsi="Trebuchet MS"/>
                <w:lang w:val="en-US"/>
              </w:rPr>
              <w:t xml:space="preserve"> </w:t>
            </w:r>
            <w:proofErr w:type="spellStart"/>
            <w:r w:rsidRPr="004F5135">
              <w:rPr>
                <w:rFonts w:ascii="Trebuchet MS" w:hAnsi="Trebuchet MS"/>
                <w:lang w:val="en-US"/>
              </w:rPr>
              <w:t>străin</w:t>
            </w:r>
            <w:proofErr w:type="spellEnd"/>
            <w:r w:rsidRPr="004F5135">
              <w:rPr>
                <w:rFonts w:ascii="Trebuchet MS" w:hAnsi="Trebuchet MS"/>
                <w:lang w:val="en-US"/>
              </w:rPr>
              <w:t xml:space="preserve"> resident;</w:t>
            </w:r>
          </w:p>
          <w:p w14:paraId="11252E1B" w14:textId="77777777" w:rsidR="00FA7A18" w:rsidRPr="004F5135" w:rsidRDefault="00FA7A18" w:rsidP="00FA7A18">
            <w:pPr>
              <w:autoSpaceDE w:val="0"/>
              <w:autoSpaceDN w:val="0"/>
              <w:adjustRightInd w:val="0"/>
              <w:spacing w:line="360" w:lineRule="auto"/>
              <w:jc w:val="both"/>
              <w:rPr>
                <w:rFonts w:ascii="Trebuchet MS" w:hAnsi="Trebuchet MS"/>
                <w:lang w:val="en-US"/>
              </w:rPr>
            </w:pPr>
            <w:r w:rsidRPr="004F5135">
              <w:rPr>
                <w:rFonts w:ascii="Trebuchet MS" w:hAnsi="Trebuchet MS"/>
                <w:lang w:val="en-US"/>
              </w:rPr>
              <w:t xml:space="preserve">c) </w:t>
            </w:r>
            <w:proofErr w:type="spellStart"/>
            <w:r w:rsidRPr="004F5135">
              <w:rPr>
                <w:rFonts w:ascii="Trebuchet MS" w:hAnsi="Trebuchet MS"/>
                <w:lang w:val="en-US"/>
              </w:rPr>
              <w:t>reprezentantul</w:t>
            </w:r>
            <w:proofErr w:type="spellEnd"/>
            <w:r w:rsidRPr="004F5135">
              <w:rPr>
                <w:rFonts w:ascii="Trebuchet MS" w:hAnsi="Trebuchet MS"/>
                <w:lang w:val="en-US"/>
              </w:rPr>
              <w:t xml:space="preserve"> legal </w:t>
            </w:r>
            <w:proofErr w:type="spellStart"/>
            <w:r w:rsidRPr="004F5135">
              <w:rPr>
                <w:rFonts w:ascii="Trebuchet MS" w:hAnsi="Trebuchet MS"/>
                <w:lang w:val="en-US"/>
              </w:rPr>
              <w:t>va</w:t>
            </w:r>
            <w:proofErr w:type="spellEnd"/>
            <w:r w:rsidRPr="004F5135">
              <w:rPr>
                <w:rFonts w:ascii="Trebuchet MS" w:hAnsi="Trebuchet MS"/>
                <w:lang w:val="en-US"/>
              </w:rPr>
              <w:t xml:space="preserve"> </w:t>
            </w:r>
            <w:proofErr w:type="spellStart"/>
            <w:r w:rsidRPr="004F5135">
              <w:rPr>
                <w:rFonts w:ascii="Trebuchet MS" w:hAnsi="Trebuchet MS"/>
                <w:lang w:val="en-US"/>
              </w:rPr>
              <w:t>completa</w:t>
            </w:r>
            <w:proofErr w:type="spellEnd"/>
            <w:r w:rsidRPr="004F5135">
              <w:rPr>
                <w:rFonts w:ascii="Trebuchet MS" w:hAnsi="Trebuchet MS"/>
                <w:lang w:val="en-US"/>
              </w:rPr>
              <w:t xml:space="preserve"> </w:t>
            </w:r>
            <w:proofErr w:type="spellStart"/>
            <w:r w:rsidRPr="004F5135">
              <w:rPr>
                <w:rFonts w:ascii="Trebuchet MS" w:hAnsi="Trebuchet MS"/>
                <w:lang w:val="en-US"/>
              </w:rPr>
              <w:t>și</w:t>
            </w:r>
            <w:proofErr w:type="spellEnd"/>
            <w:r w:rsidRPr="004F5135">
              <w:rPr>
                <w:rFonts w:ascii="Trebuchet MS" w:hAnsi="Trebuchet MS"/>
                <w:lang w:val="en-US"/>
              </w:rPr>
              <w:t xml:space="preserve"> </w:t>
            </w:r>
            <w:proofErr w:type="spellStart"/>
            <w:r w:rsidRPr="004F5135">
              <w:rPr>
                <w:rFonts w:ascii="Trebuchet MS" w:hAnsi="Trebuchet MS"/>
                <w:lang w:val="en-US"/>
              </w:rPr>
              <w:t>semna</w:t>
            </w:r>
            <w:proofErr w:type="spellEnd"/>
            <w:r w:rsidRPr="004F5135">
              <w:rPr>
                <w:rFonts w:ascii="Trebuchet MS" w:hAnsi="Trebuchet MS"/>
                <w:lang w:val="en-US"/>
              </w:rPr>
              <w:t xml:space="preserve"> cu </w:t>
            </w:r>
            <w:proofErr w:type="spellStart"/>
            <w:r w:rsidRPr="004F5135">
              <w:rPr>
                <w:rFonts w:ascii="Trebuchet MS" w:hAnsi="Trebuchet MS"/>
                <w:lang w:val="en-US"/>
              </w:rPr>
              <w:t>semnătură</w:t>
            </w:r>
            <w:proofErr w:type="spellEnd"/>
            <w:r w:rsidRPr="004F5135">
              <w:rPr>
                <w:rFonts w:ascii="Trebuchet MS" w:hAnsi="Trebuchet MS"/>
                <w:lang w:val="en-US"/>
              </w:rPr>
              <w:t xml:space="preserve"> electronica </w:t>
            </w:r>
            <w:proofErr w:type="spellStart"/>
            <w:r w:rsidRPr="004F5135">
              <w:rPr>
                <w:rFonts w:ascii="Trebuchet MS" w:hAnsi="Trebuchet MS"/>
                <w:lang w:val="en-US"/>
              </w:rPr>
              <w:t>extinsă</w:t>
            </w:r>
            <w:proofErr w:type="spellEnd"/>
            <w:r w:rsidRPr="004F5135">
              <w:rPr>
                <w:rFonts w:ascii="Trebuchet MS" w:hAnsi="Trebuchet MS"/>
                <w:lang w:val="en-US"/>
              </w:rPr>
              <w:t xml:space="preserve">, </w:t>
            </w:r>
            <w:proofErr w:type="spellStart"/>
            <w:r w:rsidRPr="004F5135">
              <w:rPr>
                <w:rFonts w:ascii="Trebuchet MS" w:hAnsi="Trebuchet MS"/>
                <w:lang w:val="en-US"/>
              </w:rPr>
              <w:t>vizibilă</w:t>
            </w:r>
            <w:proofErr w:type="spellEnd"/>
            <w:r w:rsidRPr="004F5135">
              <w:rPr>
                <w:rFonts w:ascii="Trebuchet MS" w:hAnsi="Trebuchet MS"/>
                <w:lang w:val="en-US"/>
              </w:rPr>
              <w:t xml:space="preserve">, </w:t>
            </w:r>
            <w:proofErr w:type="spellStart"/>
            <w:r w:rsidRPr="004F5135">
              <w:rPr>
                <w:rFonts w:ascii="Trebuchet MS" w:hAnsi="Trebuchet MS"/>
                <w:lang w:val="en-US"/>
              </w:rPr>
              <w:t>certificată</w:t>
            </w:r>
            <w:proofErr w:type="spellEnd"/>
            <w:r w:rsidRPr="004F5135">
              <w:rPr>
                <w:rFonts w:ascii="Trebuchet MS" w:hAnsi="Trebuchet MS"/>
                <w:lang w:val="en-US"/>
              </w:rPr>
              <w:t xml:space="preserve"> </w:t>
            </w:r>
            <w:proofErr w:type="spellStart"/>
            <w:r w:rsidRPr="004F5135">
              <w:rPr>
                <w:rFonts w:ascii="Trebuchet MS" w:hAnsi="Trebuchet MS"/>
                <w:lang w:val="en-US"/>
              </w:rPr>
              <w:t>în</w:t>
            </w:r>
            <w:proofErr w:type="spellEnd"/>
            <w:r w:rsidRPr="004F5135">
              <w:rPr>
                <w:rFonts w:ascii="Trebuchet MS" w:hAnsi="Trebuchet MS"/>
                <w:lang w:val="en-US"/>
              </w:rPr>
              <w:t xml:space="preserve"> </w:t>
            </w:r>
            <w:proofErr w:type="spellStart"/>
            <w:r w:rsidRPr="004F5135">
              <w:rPr>
                <w:rFonts w:ascii="Trebuchet MS" w:hAnsi="Trebuchet MS"/>
                <w:lang w:val="en-US"/>
              </w:rPr>
              <w:t>conformitate</w:t>
            </w:r>
            <w:proofErr w:type="spellEnd"/>
            <w:r w:rsidRPr="004F5135">
              <w:rPr>
                <w:rFonts w:ascii="Trebuchet MS" w:hAnsi="Trebuchet MS"/>
                <w:lang w:val="en-US"/>
              </w:rPr>
              <w:t xml:space="preserve"> cu </w:t>
            </w:r>
            <w:proofErr w:type="spellStart"/>
            <w:r w:rsidRPr="004F5135">
              <w:rPr>
                <w:rFonts w:ascii="Trebuchet MS" w:hAnsi="Trebuchet MS"/>
                <w:lang w:val="en-US"/>
              </w:rPr>
              <w:t>prevederile</w:t>
            </w:r>
            <w:proofErr w:type="spellEnd"/>
            <w:r w:rsidRPr="004F5135">
              <w:rPr>
                <w:rFonts w:ascii="Trebuchet MS" w:hAnsi="Trebuchet MS"/>
                <w:lang w:val="en-US"/>
              </w:rPr>
              <w:t xml:space="preserve"> </w:t>
            </w:r>
            <w:proofErr w:type="spellStart"/>
            <w:r w:rsidRPr="004F5135">
              <w:rPr>
                <w:rFonts w:ascii="Trebuchet MS" w:hAnsi="Trebuchet MS"/>
                <w:lang w:val="en-US"/>
              </w:rPr>
              <w:t>legale</w:t>
            </w:r>
            <w:proofErr w:type="spellEnd"/>
            <w:r w:rsidRPr="004F5135">
              <w:rPr>
                <w:rFonts w:ascii="Trebuchet MS" w:hAnsi="Trebuchet MS"/>
                <w:lang w:val="en-US"/>
              </w:rPr>
              <w:t xml:space="preserve"> </w:t>
            </w:r>
            <w:proofErr w:type="spellStart"/>
            <w:r w:rsidRPr="004F5135">
              <w:rPr>
                <w:rFonts w:ascii="Trebuchet MS" w:hAnsi="Trebuchet MS"/>
                <w:lang w:val="en-US"/>
              </w:rPr>
              <w:t>în</w:t>
            </w:r>
            <w:proofErr w:type="spellEnd"/>
            <w:r w:rsidRPr="004F5135">
              <w:rPr>
                <w:rFonts w:ascii="Trebuchet MS" w:hAnsi="Trebuchet MS"/>
                <w:lang w:val="en-US"/>
              </w:rPr>
              <w:t xml:space="preserve"> </w:t>
            </w:r>
            <w:proofErr w:type="spellStart"/>
            <w:r w:rsidRPr="004F5135">
              <w:rPr>
                <w:rFonts w:ascii="Trebuchet MS" w:hAnsi="Trebuchet MS"/>
                <w:lang w:val="en-US"/>
              </w:rPr>
              <w:t>vigoare</w:t>
            </w:r>
            <w:proofErr w:type="spellEnd"/>
            <w:r w:rsidRPr="004F5135">
              <w:rPr>
                <w:rFonts w:ascii="Trebuchet MS" w:hAnsi="Trebuchet MS"/>
                <w:lang w:val="en-US"/>
              </w:rPr>
              <w:t xml:space="preserve"> </w:t>
            </w:r>
            <w:proofErr w:type="spellStart"/>
            <w:r w:rsidRPr="004F5135">
              <w:rPr>
                <w:rFonts w:ascii="Trebuchet MS" w:hAnsi="Trebuchet MS"/>
                <w:lang w:val="en-US"/>
              </w:rPr>
              <w:t>toate</w:t>
            </w:r>
            <w:proofErr w:type="spellEnd"/>
            <w:r w:rsidRPr="004F5135">
              <w:rPr>
                <w:rFonts w:ascii="Trebuchet MS" w:hAnsi="Trebuchet MS"/>
                <w:lang w:val="en-US"/>
              </w:rPr>
              <w:t xml:space="preserve"> </w:t>
            </w:r>
            <w:proofErr w:type="spellStart"/>
            <w:r w:rsidRPr="004F5135">
              <w:rPr>
                <w:rFonts w:ascii="Trebuchet MS" w:hAnsi="Trebuchet MS"/>
                <w:lang w:val="en-US"/>
              </w:rPr>
              <w:t>declarațiile</w:t>
            </w:r>
            <w:proofErr w:type="spellEnd"/>
            <w:r w:rsidRPr="004F5135">
              <w:rPr>
                <w:rFonts w:ascii="Trebuchet MS" w:hAnsi="Trebuchet MS"/>
                <w:lang w:val="en-US"/>
              </w:rPr>
              <w:t xml:space="preserve"> date </w:t>
            </w:r>
            <w:proofErr w:type="spellStart"/>
            <w:r w:rsidRPr="004F5135">
              <w:rPr>
                <w:rFonts w:ascii="Trebuchet MS" w:hAnsi="Trebuchet MS"/>
                <w:lang w:val="en-US"/>
              </w:rPr>
              <w:t>în</w:t>
            </w:r>
            <w:proofErr w:type="spellEnd"/>
            <w:r w:rsidRPr="004F5135">
              <w:rPr>
                <w:rFonts w:ascii="Trebuchet MS" w:hAnsi="Trebuchet MS"/>
                <w:lang w:val="en-US"/>
              </w:rPr>
              <w:t xml:space="preserve"> </w:t>
            </w:r>
            <w:proofErr w:type="spellStart"/>
            <w:r w:rsidRPr="004F5135">
              <w:rPr>
                <w:rFonts w:ascii="Trebuchet MS" w:hAnsi="Trebuchet MS"/>
                <w:lang w:val="en-US"/>
              </w:rPr>
              <w:t>nume</w:t>
            </w:r>
            <w:proofErr w:type="spellEnd"/>
            <w:r w:rsidRPr="004F5135">
              <w:rPr>
                <w:rFonts w:ascii="Trebuchet MS" w:hAnsi="Trebuchet MS"/>
                <w:lang w:val="en-US"/>
              </w:rPr>
              <w:t xml:space="preserve"> </w:t>
            </w:r>
            <w:proofErr w:type="spellStart"/>
            <w:r w:rsidRPr="004F5135">
              <w:rPr>
                <w:rFonts w:ascii="Trebuchet MS" w:hAnsi="Trebuchet MS"/>
                <w:lang w:val="en-US"/>
              </w:rPr>
              <w:t>propriu</w:t>
            </w:r>
            <w:proofErr w:type="spellEnd"/>
            <w:r w:rsidRPr="004F5135">
              <w:rPr>
                <w:rFonts w:ascii="Trebuchet MS" w:hAnsi="Trebuchet MS"/>
                <w:lang w:val="en-US"/>
              </w:rPr>
              <w:t>;</w:t>
            </w:r>
          </w:p>
          <w:p w14:paraId="25CDFC4F" w14:textId="5A667A14" w:rsidR="00FA7A18" w:rsidRPr="00932165" w:rsidRDefault="00FA7A18" w:rsidP="00FA7A18">
            <w:pPr>
              <w:spacing w:before="120" w:after="120" w:line="360" w:lineRule="auto"/>
              <w:jc w:val="both"/>
              <w:rPr>
                <w:rFonts w:ascii="Trebuchet MS" w:hAnsi="Trebuchet MS"/>
                <w:i/>
              </w:rPr>
            </w:pPr>
            <w:r w:rsidRPr="004F5135">
              <w:rPr>
                <w:rFonts w:ascii="Trebuchet MS" w:hAnsi="Trebuchet MS"/>
                <w:lang w:val="en-US"/>
              </w:rPr>
              <w:t xml:space="preserve">d) </w:t>
            </w:r>
            <w:proofErr w:type="spellStart"/>
            <w:r w:rsidRPr="004F5135">
              <w:rPr>
                <w:rFonts w:ascii="Trebuchet MS" w:hAnsi="Trebuchet MS"/>
                <w:lang w:val="en-US"/>
              </w:rPr>
              <w:t>persoana</w:t>
            </w:r>
            <w:proofErr w:type="spellEnd"/>
            <w:r w:rsidRPr="004F5135">
              <w:rPr>
                <w:rFonts w:ascii="Trebuchet MS" w:hAnsi="Trebuchet MS"/>
                <w:lang w:val="en-US"/>
              </w:rPr>
              <w:t xml:space="preserve"> </w:t>
            </w:r>
            <w:proofErr w:type="spellStart"/>
            <w:r w:rsidRPr="004F5135">
              <w:rPr>
                <w:rFonts w:ascii="Trebuchet MS" w:hAnsi="Trebuchet MS"/>
                <w:lang w:val="en-US"/>
              </w:rPr>
              <w:t>împuternicită</w:t>
            </w:r>
            <w:proofErr w:type="spellEnd"/>
            <w:r w:rsidRPr="004F5135">
              <w:rPr>
                <w:rFonts w:ascii="Trebuchet MS" w:hAnsi="Trebuchet MS"/>
                <w:lang w:val="en-US"/>
              </w:rPr>
              <w:t xml:space="preserve"> </w:t>
            </w:r>
            <w:proofErr w:type="spellStart"/>
            <w:r w:rsidRPr="004F5135">
              <w:rPr>
                <w:rFonts w:ascii="Trebuchet MS" w:hAnsi="Trebuchet MS"/>
                <w:lang w:val="en-US"/>
              </w:rPr>
              <w:t>va</w:t>
            </w:r>
            <w:proofErr w:type="spellEnd"/>
            <w:r w:rsidRPr="004F5135">
              <w:rPr>
                <w:rFonts w:ascii="Trebuchet MS" w:hAnsi="Trebuchet MS"/>
                <w:lang w:val="en-US"/>
              </w:rPr>
              <w:t xml:space="preserve"> </w:t>
            </w:r>
            <w:proofErr w:type="spellStart"/>
            <w:r w:rsidRPr="004F5135">
              <w:rPr>
                <w:rFonts w:ascii="Trebuchet MS" w:hAnsi="Trebuchet MS"/>
                <w:lang w:val="en-US"/>
              </w:rPr>
              <w:t>semna</w:t>
            </w:r>
            <w:proofErr w:type="spellEnd"/>
            <w:r w:rsidRPr="004F5135">
              <w:rPr>
                <w:rFonts w:ascii="Trebuchet MS" w:hAnsi="Trebuchet MS"/>
                <w:lang w:val="en-US"/>
              </w:rPr>
              <w:t xml:space="preserve"> </w:t>
            </w:r>
            <w:proofErr w:type="spellStart"/>
            <w:r w:rsidRPr="004F5135">
              <w:rPr>
                <w:rFonts w:ascii="Trebuchet MS" w:hAnsi="Trebuchet MS"/>
                <w:lang w:val="en-US"/>
              </w:rPr>
              <w:t>certificarea</w:t>
            </w:r>
            <w:proofErr w:type="spellEnd"/>
            <w:r w:rsidRPr="004F5135">
              <w:rPr>
                <w:rFonts w:ascii="Trebuchet MS" w:hAnsi="Trebuchet MS"/>
                <w:lang w:val="en-US"/>
              </w:rPr>
              <w:t xml:space="preserve"> </w:t>
            </w:r>
            <w:proofErr w:type="spellStart"/>
            <w:r w:rsidRPr="004F5135">
              <w:rPr>
                <w:rFonts w:ascii="Trebuchet MS" w:hAnsi="Trebuchet MS"/>
                <w:lang w:val="en-US"/>
              </w:rPr>
              <w:t>aplicaţiei</w:t>
            </w:r>
            <w:proofErr w:type="spellEnd"/>
            <w:r w:rsidRPr="004F5135">
              <w:rPr>
                <w:rFonts w:ascii="Trebuchet MS" w:hAnsi="Trebuchet MS"/>
                <w:lang w:val="en-US"/>
              </w:rPr>
              <w:t xml:space="preserve"> şi </w:t>
            </w:r>
            <w:proofErr w:type="spellStart"/>
            <w:r w:rsidRPr="004F5135">
              <w:rPr>
                <w:rFonts w:ascii="Trebuchet MS" w:hAnsi="Trebuchet MS"/>
                <w:lang w:val="en-US"/>
              </w:rPr>
              <w:t>va</w:t>
            </w:r>
            <w:proofErr w:type="spellEnd"/>
            <w:r w:rsidRPr="004F5135">
              <w:rPr>
                <w:rFonts w:ascii="Trebuchet MS" w:hAnsi="Trebuchet MS"/>
                <w:lang w:val="en-US"/>
              </w:rPr>
              <w:t xml:space="preserve"> </w:t>
            </w:r>
            <w:proofErr w:type="spellStart"/>
            <w:r w:rsidRPr="004F5135">
              <w:rPr>
                <w:rFonts w:ascii="Trebuchet MS" w:hAnsi="Trebuchet MS"/>
                <w:lang w:val="en-US"/>
              </w:rPr>
              <w:t>transmite</w:t>
            </w:r>
            <w:proofErr w:type="spellEnd"/>
            <w:r w:rsidRPr="004F5135">
              <w:rPr>
                <w:rFonts w:ascii="Trebuchet MS" w:hAnsi="Trebuchet MS"/>
                <w:lang w:val="en-US"/>
              </w:rPr>
              <w:t xml:space="preserve"> </w:t>
            </w:r>
            <w:proofErr w:type="spellStart"/>
            <w:r w:rsidRPr="004F5135">
              <w:rPr>
                <w:rFonts w:ascii="Trebuchet MS" w:hAnsi="Trebuchet MS"/>
                <w:lang w:val="en-US"/>
              </w:rPr>
              <w:t>cererea</w:t>
            </w:r>
            <w:proofErr w:type="spellEnd"/>
            <w:r w:rsidRPr="004F5135">
              <w:rPr>
                <w:rFonts w:ascii="Trebuchet MS" w:hAnsi="Trebuchet MS"/>
                <w:lang w:val="en-US"/>
              </w:rPr>
              <w:t xml:space="preserve"> de </w:t>
            </w:r>
            <w:proofErr w:type="spellStart"/>
            <w:r w:rsidRPr="004F5135">
              <w:rPr>
                <w:rFonts w:ascii="Trebuchet MS" w:hAnsi="Trebuchet MS"/>
                <w:lang w:val="en-US"/>
              </w:rPr>
              <w:t>finanţare</w:t>
            </w:r>
            <w:proofErr w:type="spellEnd"/>
            <w:r w:rsidRPr="004F5135">
              <w:rPr>
                <w:rFonts w:ascii="Trebuchet MS" w:hAnsi="Trebuchet MS"/>
                <w:lang w:val="en-US"/>
              </w:rPr>
              <w:t xml:space="preserve"> </w:t>
            </w:r>
            <w:proofErr w:type="spellStart"/>
            <w:r w:rsidRPr="004F5135">
              <w:rPr>
                <w:rFonts w:ascii="Trebuchet MS" w:hAnsi="Trebuchet MS"/>
                <w:lang w:val="en-US"/>
              </w:rPr>
              <w:t>prin</w:t>
            </w:r>
            <w:proofErr w:type="spellEnd"/>
            <w:r w:rsidRPr="004F5135">
              <w:rPr>
                <w:rFonts w:ascii="Trebuchet MS" w:hAnsi="Trebuchet MS"/>
                <w:lang w:val="en-US"/>
              </w:rPr>
              <w:t xml:space="preserve"> </w:t>
            </w:r>
            <w:proofErr w:type="spellStart"/>
            <w:r w:rsidRPr="004F5135">
              <w:rPr>
                <w:rFonts w:ascii="Trebuchet MS" w:hAnsi="Trebuchet MS"/>
                <w:lang w:val="en-US"/>
              </w:rPr>
              <w:t>sistem</w:t>
            </w:r>
            <w:proofErr w:type="spellEnd"/>
            <w:r w:rsidRPr="004F5135">
              <w:rPr>
                <w:rFonts w:ascii="Trebuchet MS" w:hAnsi="Trebuchet MS"/>
                <w:lang w:val="en-US"/>
              </w:rPr>
              <w:t>.</w:t>
            </w:r>
          </w:p>
        </w:tc>
      </w:tr>
    </w:tbl>
    <w:p w14:paraId="58B25064" w14:textId="77777777" w:rsidR="0058563F" w:rsidRDefault="0058563F" w:rsidP="009F041F">
      <w:pPr>
        <w:pStyle w:val="Heading2"/>
      </w:pPr>
    </w:p>
    <w:p w14:paraId="56C28E9C" w14:textId="613F692A" w:rsidR="00566CCA" w:rsidRPr="009F041F" w:rsidRDefault="009D715E" w:rsidP="00932165">
      <w:pPr>
        <w:pStyle w:val="Heading2"/>
      </w:pPr>
      <w:bookmarkStart w:id="115" w:name="_Toc143502463"/>
      <w:r>
        <w:t xml:space="preserve">7.2. </w:t>
      </w:r>
      <w:r w:rsidR="00566CCA" w:rsidRPr="009F041F">
        <w:t>Limba utilizată în completarea cererii de finanțare</w:t>
      </w:r>
      <w:bookmarkEnd w:id="115"/>
    </w:p>
    <w:tbl>
      <w:tblPr>
        <w:tblStyle w:val="TableGrid"/>
        <w:tblW w:w="9918" w:type="dxa"/>
        <w:tblLook w:val="04A0" w:firstRow="1" w:lastRow="0" w:firstColumn="1" w:lastColumn="0" w:noHBand="0" w:noVBand="1"/>
      </w:tblPr>
      <w:tblGrid>
        <w:gridCol w:w="9918"/>
      </w:tblGrid>
      <w:tr w:rsidR="00B63863" w:rsidRPr="00B63863" w14:paraId="4B092F2F" w14:textId="77777777" w:rsidTr="00932165">
        <w:tc>
          <w:tcPr>
            <w:tcW w:w="9918" w:type="dxa"/>
          </w:tcPr>
          <w:p w14:paraId="3D864BBD" w14:textId="77777777" w:rsidR="00637442" w:rsidRDefault="00637442" w:rsidP="00637442">
            <w:pPr>
              <w:spacing w:line="360" w:lineRule="auto"/>
              <w:jc w:val="both"/>
              <w:rPr>
                <w:rFonts w:ascii="Trebuchet MS" w:hAnsi="Trebuchet MS"/>
                <w:iCs/>
              </w:rPr>
            </w:pPr>
          </w:p>
          <w:p w14:paraId="5AF2958B" w14:textId="08083282" w:rsidR="00637442" w:rsidRPr="00637442" w:rsidRDefault="00637442" w:rsidP="00637442">
            <w:pPr>
              <w:spacing w:line="360" w:lineRule="auto"/>
              <w:jc w:val="both"/>
              <w:rPr>
                <w:rFonts w:ascii="Trebuchet MS" w:hAnsi="Trebuchet MS"/>
                <w:iCs/>
              </w:rPr>
            </w:pPr>
            <w:r w:rsidRPr="00637442">
              <w:rPr>
                <w:rFonts w:ascii="Trebuchet MS" w:hAnsi="Trebuchet MS"/>
                <w:iCs/>
              </w:rPr>
              <w:t xml:space="preserve">Cererea de finanțare și anexele acesteia trebuie să fie completate în limba română. </w:t>
            </w:r>
          </w:p>
          <w:p w14:paraId="0B8366BE" w14:textId="0F6EC369" w:rsidR="00DA693E" w:rsidRPr="00932165" w:rsidRDefault="00637442" w:rsidP="00932165">
            <w:pPr>
              <w:spacing w:before="120" w:after="120" w:line="360" w:lineRule="auto"/>
              <w:jc w:val="both"/>
              <w:rPr>
                <w:rFonts w:ascii="Trebuchet MS" w:hAnsi="Trebuchet MS"/>
                <w:i/>
              </w:rPr>
            </w:pPr>
            <w:r w:rsidRPr="00637442">
              <w:rPr>
                <w:rFonts w:ascii="Trebuchet MS" w:hAnsi="Trebuchet MS"/>
                <w:iCs/>
              </w:rPr>
              <w:lastRenderedPageBreak/>
              <w:t>Orice alte documentele redactate în altă limbă vor fi însoțite, în mod obligatoriu, de traducere legalizată sau autorizată.</w:t>
            </w:r>
          </w:p>
        </w:tc>
      </w:tr>
    </w:tbl>
    <w:p w14:paraId="1AA4E760" w14:textId="77777777" w:rsidR="0058563F" w:rsidRDefault="0058563F" w:rsidP="009F041F">
      <w:pPr>
        <w:pStyle w:val="Heading2"/>
      </w:pPr>
    </w:p>
    <w:p w14:paraId="314530CA" w14:textId="2F884AA8" w:rsidR="000E0B05" w:rsidRPr="009F041F" w:rsidRDefault="009D715E" w:rsidP="00932165">
      <w:pPr>
        <w:pStyle w:val="Heading2"/>
      </w:pPr>
      <w:bookmarkStart w:id="116" w:name="_Toc143502464"/>
      <w:r>
        <w:t xml:space="preserve">7.3. </w:t>
      </w:r>
      <w:r w:rsidR="000E0B05" w:rsidRPr="009F041F">
        <w:t>Metodolgia de justificare și detaliere a bugetului cererii de finanțare</w:t>
      </w:r>
      <w:bookmarkEnd w:id="116"/>
    </w:p>
    <w:tbl>
      <w:tblPr>
        <w:tblStyle w:val="TableGrid"/>
        <w:tblW w:w="9923" w:type="dxa"/>
        <w:tblInd w:w="-5" w:type="dxa"/>
        <w:tblLook w:val="04A0" w:firstRow="1" w:lastRow="0" w:firstColumn="1" w:lastColumn="0" w:noHBand="0" w:noVBand="1"/>
      </w:tblPr>
      <w:tblGrid>
        <w:gridCol w:w="9923"/>
      </w:tblGrid>
      <w:tr w:rsidR="00B63863" w:rsidRPr="00B63863" w14:paraId="4087887B" w14:textId="77777777" w:rsidTr="00932165">
        <w:tc>
          <w:tcPr>
            <w:tcW w:w="9923" w:type="dxa"/>
          </w:tcPr>
          <w:p w14:paraId="699D3CE3" w14:textId="77777777" w:rsidR="00902F5B" w:rsidRPr="00902F5B" w:rsidRDefault="00902F5B" w:rsidP="00902F5B">
            <w:pPr>
              <w:spacing w:line="360" w:lineRule="auto"/>
              <w:jc w:val="both"/>
              <w:rPr>
                <w:rFonts w:ascii="Trebuchet MS" w:hAnsi="Trebuchet MS" w:cs="Calibri"/>
              </w:rPr>
            </w:pPr>
            <w:r w:rsidRPr="00902F5B">
              <w:rPr>
                <w:rFonts w:ascii="Trebuchet MS" w:hAnsi="Trebuchet MS" w:cs="Calibri"/>
              </w:rPr>
              <w:t xml:space="preserve">Bugetul proiectului este cuprins în cererea de finanțare și respectă formatul-cadru și conținutul minim aprobat prin ordin al ministrului investițiilor și proiectelor europene. </w:t>
            </w:r>
          </w:p>
          <w:p w14:paraId="5035C74D" w14:textId="77777777" w:rsidR="00902F5B" w:rsidRPr="00902F5B" w:rsidRDefault="00902F5B" w:rsidP="00902F5B">
            <w:pPr>
              <w:spacing w:line="360" w:lineRule="auto"/>
              <w:jc w:val="both"/>
              <w:rPr>
                <w:rFonts w:ascii="Trebuchet MS" w:hAnsi="Trebuchet MS" w:cs="Calibri"/>
              </w:rPr>
            </w:pPr>
            <w:r w:rsidRPr="00902F5B">
              <w:rPr>
                <w:rFonts w:ascii="Trebuchet MS" w:hAnsi="Trebuchet MS" w:cs="Calibri"/>
              </w:rPr>
              <w:t>Bugetul proiectului se generează în cadrul aplicației MySMIS2021/ SMIS2021+.</w:t>
            </w:r>
          </w:p>
          <w:p w14:paraId="3A2BB1F6" w14:textId="77777777" w:rsidR="00902F5B" w:rsidRPr="00902F5B" w:rsidRDefault="00902F5B" w:rsidP="00902F5B">
            <w:pPr>
              <w:spacing w:line="360" w:lineRule="auto"/>
              <w:jc w:val="both"/>
              <w:rPr>
                <w:rFonts w:ascii="Trebuchet MS" w:hAnsi="Trebuchet MS" w:cs="Calibri"/>
              </w:rPr>
            </w:pPr>
            <w:r w:rsidRPr="00902F5B">
              <w:rPr>
                <w:rFonts w:ascii="Trebuchet MS" w:hAnsi="Trebuchet MS" w:cs="Calibri"/>
              </w:rPr>
              <w:t>Bugetul proiectului se va întocmi respectând prevederile Hotărârii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3956EDCE" w14:textId="77777777" w:rsidR="00902F5B" w:rsidRPr="00902F5B" w:rsidRDefault="00902F5B" w:rsidP="00902F5B">
            <w:pPr>
              <w:spacing w:line="360" w:lineRule="auto"/>
              <w:jc w:val="both"/>
              <w:rPr>
                <w:rFonts w:ascii="Trebuchet MS" w:hAnsi="Trebuchet MS" w:cs="Calibri"/>
              </w:rPr>
            </w:pPr>
            <w:r w:rsidRPr="00902F5B">
              <w:rPr>
                <w:rFonts w:ascii="Trebuchet MS" w:hAnsi="Trebuchet MS" w:cs="Calibri"/>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6EDBD98" w14:textId="77777777" w:rsidR="00902F5B" w:rsidRPr="00902F5B" w:rsidRDefault="00902F5B" w:rsidP="00902F5B">
            <w:pPr>
              <w:spacing w:line="360" w:lineRule="auto"/>
              <w:jc w:val="both"/>
              <w:rPr>
                <w:rFonts w:ascii="Trebuchet MS" w:hAnsi="Trebuchet MS" w:cs="Calibri"/>
              </w:rPr>
            </w:pPr>
          </w:p>
          <w:p w14:paraId="798F4E2D" w14:textId="77777777" w:rsidR="00902F5B" w:rsidRPr="00902F5B" w:rsidRDefault="00902F5B" w:rsidP="00902F5B">
            <w:pPr>
              <w:spacing w:line="360" w:lineRule="auto"/>
              <w:jc w:val="both"/>
              <w:rPr>
                <w:rFonts w:ascii="Trebuchet MS" w:hAnsi="Trebuchet MS" w:cs="Calibri"/>
              </w:rPr>
            </w:pPr>
            <w:r w:rsidRPr="00902F5B">
              <w:rPr>
                <w:rFonts w:ascii="Trebuchet MS" w:hAnsi="Trebuchet MS" w:cs="Calibri"/>
              </w:rPr>
              <w:t>Bugetul proiectului se corelează  cu devizul general al investiției, în cazul proiectelor care prevăd lucrări, întocmit în conformitate cu prevederile H.G.nr.907/ 2016, cu modificările și completările ulterioare.</w:t>
            </w:r>
          </w:p>
          <w:p w14:paraId="09B70C03" w14:textId="77777777" w:rsidR="00902F5B" w:rsidRPr="00902F5B" w:rsidRDefault="00902F5B" w:rsidP="00902F5B">
            <w:pPr>
              <w:spacing w:line="360" w:lineRule="auto"/>
              <w:jc w:val="both"/>
              <w:rPr>
                <w:rFonts w:ascii="Trebuchet MS" w:hAnsi="Trebuchet MS" w:cs="Calibri"/>
              </w:rPr>
            </w:pPr>
            <w:r w:rsidRPr="00902F5B">
              <w:rPr>
                <w:rFonts w:ascii="Trebuchet MS" w:hAnsi="Trebuchet MS" w:cs="Calibri"/>
              </w:rPr>
              <w:t xml:space="preserve">Bugetul proiectului se corelează cu obiectivele proiectului, activitățile prevăzute, resursele alocate/estimate, cu calendarul achizițiilor publice, cu calendarul de realizare, iar cheltuielile vor fi corect încadrate în categoria celor eligibile sau neeligibile. </w:t>
            </w:r>
          </w:p>
          <w:p w14:paraId="4E5485B6" w14:textId="77777777" w:rsidR="00902F5B" w:rsidRPr="00902F5B" w:rsidRDefault="00902F5B" w:rsidP="00902F5B">
            <w:pPr>
              <w:spacing w:line="360" w:lineRule="auto"/>
              <w:jc w:val="both"/>
              <w:rPr>
                <w:rFonts w:ascii="Trebuchet MS" w:hAnsi="Trebuchet MS" w:cs="Calibri"/>
              </w:rPr>
            </w:pPr>
            <w:r w:rsidRPr="00902F5B">
              <w:rPr>
                <w:rFonts w:ascii="Trebuchet MS" w:hAnsi="Trebuchet MS" w:cs="Calibri"/>
              </w:rPr>
              <w:t>Bugetul estimat alocat activității sau pachetului de activități de bază reprezintă minimum 50% din bugetul eligibil al proiectului.</w:t>
            </w:r>
          </w:p>
          <w:p w14:paraId="1B9A80EB" w14:textId="77777777" w:rsidR="00902F5B" w:rsidRPr="00902F5B" w:rsidRDefault="00902F5B" w:rsidP="00902F5B">
            <w:pPr>
              <w:spacing w:line="360" w:lineRule="auto"/>
              <w:jc w:val="both"/>
              <w:rPr>
                <w:rFonts w:ascii="Trebuchet MS" w:hAnsi="Trebuchet MS" w:cs="Calibri"/>
              </w:rPr>
            </w:pPr>
          </w:p>
          <w:p w14:paraId="11507D22" w14:textId="77777777" w:rsidR="00902F5B" w:rsidRPr="00902F5B" w:rsidRDefault="00902F5B" w:rsidP="00902F5B">
            <w:pPr>
              <w:spacing w:line="360" w:lineRule="auto"/>
              <w:jc w:val="both"/>
              <w:rPr>
                <w:rFonts w:ascii="Trebuchet MS" w:hAnsi="Trebuchet MS" w:cs="Calibri"/>
              </w:rPr>
            </w:pPr>
            <w:r w:rsidRPr="00902F5B">
              <w:rPr>
                <w:rFonts w:ascii="Trebuchet MS"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57DD38F2" w14:textId="77777777" w:rsidR="00902F5B" w:rsidRPr="00902F5B" w:rsidRDefault="00902F5B" w:rsidP="00902F5B">
            <w:pPr>
              <w:spacing w:line="360" w:lineRule="auto"/>
              <w:jc w:val="both"/>
              <w:rPr>
                <w:rFonts w:ascii="Trebuchet MS" w:hAnsi="Trebuchet MS" w:cs="Calibri"/>
              </w:rPr>
            </w:pPr>
          </w:p>
          <w:p w14:paraId="5CDE9393" w14:textId="77777777" w:rsidR="00902F5B" w:rsidRPr="00902F5B" w:rsidRDefault="00902F5B" w:rsidP="00902F5B">
            <w:pPr>
              <w:spacing w:line="360" w:lineRule="auto"/>
              <w:jc w:val="both"/>
              <w:rPr>
                <w:rFonts w:ascii="Trebuchet MS" w:hAnsi="Trebuchet MS" w:cs="Calibri"/>
              </w:rPr>
            </w:pPr>
            <w:r w:rsidRPr="00902F5B">
              <w:rPr>
                <w:rFonts w:ascii="Trebuchet MS" w:hAnsi="Trebuchet MS" w:cs="Calibri"/>
              </w:rPr>
              <w:t>Pentru fundamentarea costurilor investiției se vor prezenta oferte de preț/ cataloage/ website-uri, orice alte surse verificabile (cel puțin 3 surse).</w:t>
            </w:r>
          </w:p>
          <w:p w14:paraId="61D04B50" w14:textId="77777777" w:rsidR="00902F5B" w:rsidRPr="00902F5B" w:rsidRDefault="00902F5B" w:rsidP="00902F5B">
            <w:pPr>
              <w:spacing w:line="360" w:lineRule="auto"/>
              <w:jc w:val="both"/>
              <w:rPr>
                <w:rFonts w:ascii="Trebuchet MS" w:hAnsi="Trebuchet MS" w:cs="Calibri"/>
              </w:rPr>
            </w:pPr>
            <w:r w:rsidRPr="00902F5B">
              <w:rPr>
                <w:rFonts w:ascii="Trebuchet MS" w:hAnsi="Trebuchet MS" w:cs="Calibri"/>
              </w:rPr>
              <w:lastRenderedPageBreak/>
              <w:t>De asemenea, se vor depune minim 3 oferte de preț pentru echipamente/ dotări/ servicii și, respectiv, oferte sau baze de preț pentru lucrări (acestea din urma, care sa fie livrabile, în cazul solicitării venite de la evaluatorii tehnic/ financiar).</w:t>
            </w:r>
          </w:p>
          <w:p w14:paraId="0EE61EE5" w14:textId="77777777" w:rsidR="00902F5B" w:rsidRPr="00902F5B" w:rsidRDefault="00902F5B" w:rsidP="00902F5B">
            <w:pPr>
              <w:spacing w:line="360" w:lineRule="auto"/>
              <w:jc w:val="both"/>
              <w:rPr>
                <w:rFonts w:ascii="Trebuchet MS" w:hAnsi="Trebuchet MS" w:cs="Calibri"/>
              </w:rPr>
            </w:pPr>
            <w:r w:rsidRPr="00902F5B">
              <w:rPr>
                <w:rFonts w:ascii="Trebuchet MS" w:hAnsi="Trebuchet MS" w:cs="Calibri"/>
              </w:rPr>
              <w:t xml:space="preserve">Nu se vor face modificări/adnotări în conținutul modelelor anexate ghidului. </w:t>
            </w:r>
          </w:p>
          <w:p w14:paraId="488C117B" w14:textId="2D3C0112" w:rsidR="00DA693E" w:rsidRPr="00BB7B22" w:rsidRDefault="00902F5B" w:rsidP="00902F5B">
            <w:pPr>
              <w:spacing w:line="360" w:lineRule="auto"/>
              <w:jc w:val="both"/>
              <w:rPr>
                <w:rFonts w:ascii="Trebuchet MS" w:hAnsi="Trebuchet MS" w:cs="Calibri"/>
              </w:rPr>
            </w:pPr>
            <w:r w:rsidRPr="00902F5B">
              <w:rPr>
                <w:rFonts w:ascii="Trebuchet MS" w:hAnsi="Trebuchet MS" w:cs="Calibri"/>
              </w:rPr>
              <w:t>Nu este acceptată creșterea valorii eligibile a proiectului ca urmare a eventualelor clarificări/corectări asupra bugetului, efectuate în întreg procesul de evaluare, selecție, contractare și implementare a proiectelor.</w:t>
            </w:r>
          </w:p>
        </w:tc>
      </w:tr>
    </w:tbl>
    <w:p w14:paraId="5E0615E2" w14:textId="77777777" w:rsidR="0058563F" w:rsidRDefault="0058563F" w:rsidP="009F041F">
      <w:pPr>
        <w:pStyle w:val="Heading2"/>
      </w:pPr>
    </w:p>
    <w:p w14:paraId="0C715846" w14:textId="63981FBA" w:rsidR="00566CCA" w:rsidRPr="009F041F" w:rsidRDefault="009D715E" w:rsidP="00932165">
      <w:pPr>
        <w:pStyle w:val="Heading2"/>
      </w:pPr>
      <w:bookmarkStart w:id="117" w:name="_Toc143502465"/>
      <w:r>
        <w:t xml:space="preserve">7.4. </w:t>
      </w:r>
      <w:r w:rsidR="00566CCA" w:rsidRPr="009F041F">
        <w:t xml:space="preserve">Anexe </w:t>
      </w:r>
      <w:r w:rsidR="002D47EF" w:rsidRPr="009F041F">
        <w:t xml:space="preserve">și documente </w:t>
      </w:r>
      <w:r w:rsidR="00566CCA" w:rsidRPr="009F041F">
        <w:t>obligatorii la depunerea cererii</w:t>
      </w:r>
      <w:bookmarkEnd w:id="117"/>
      <w:r w:rsidR="00566CCA" w:rsidRPr="009F041F">
        <w:t xml:space="preserve"> </w:t>
      </w:r>
      <w:r w:rsidR="00566CCA" w:rsidRPr="009F041F">
        <w:tab/>
      </w:r>
    </w:p>
    <w:tbl>
      <w:tblPr>
        <w:tblStyle w:val="TableGrid"/>
        <w:tblW w:w="10064" w:type="dxa"/>
        <w:tblInd w:w="-5" w:type="dxa"/>
        <w:tblLook w:val="04A0" w:firstRow="1" w:lastRow="0" w:firstColumn="1" w:lastColumn="0" w:noHBand="0" w:noVBand="1"/>
      </w:tblPr>
      <w:tblGrid>
        <w:gridCol w:w="10064"/>
      </w:tblGrid>
      <w:tr w:rsidR="00B63863" w:rsidRPr="00B63863" w14:paraId="5FE90373" w14:textId="77777777" w:rsidTr="0008705B">
        <w:tc>
          <w:tcPr>
            <w:tcW w:w="10064" w:type="dxa"/>
          </w:tcPr>
          <w:p w14:paraId="7BAEE1CB" w14:textId="5A93A5F2" w:rsidR="00C62200" w:rsidRPr="00932165" w:rsidRDefault="00C62200" w:rsidP="001128D6">
            <w:pPr>
              <w:spacing w:before="120" w:after="120" w:line="360" w:lineRule="auto"/>
              <w:jc w:val="both"/>
              <w:rPr>
                <w:rFonts w:ascii="Trebuchet MS" w:hAnsi="Trebuchet MS"/>
                <w:b/>
                <w:bCs/>
                <w:iCs/>
                <w:u w:val="single"/>
              </w:rPr>
            </w:pPr>
            <w:r w:rsidRPr="00932165">
              <w:rPr>
                <w:rFonts w:ascii="Trebuchet MS" w:hAnsi="Trebuchet MS"/>
                <w:b/>
                <w:bCs/>
                <w:iCs/>
                <w:u w:val="single"/>
              </w:rPr>
              <w:t>Declarația Unică</w:t>
            </w:r>
          </w:p>
          <w:p w14:paraId="021D7F98" w14:textId="5CCB3B4D" w:rsidR="001128D6" w:rsidRPr="00875DA8" w:rsidRDefault="001128D6" w:rsidP="001128D6">
            <w:pPr>
              <w:spacing w:before="120" w:after="120" w:line="360" w:lineRule="auto"/>
              <w:jc w:val="both"/>
              <w:rPr>
                <w:rFonts w:ascii="Trebuchet MS" w:hAnsi="Trebuchet MS"/>
                <w:iCs/>
              </w:rPr>
            </w:pPr>
            <w:r w:rsidRPr="00875DA8">
              <w:rPr>
                <w:rFonts w:ascii="Trebuchet MS" w:hAnsi="Trebuchet MS"/>
                <w:iCs/>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40B48D10" w14:textId="77777777" w:rsidR="001128D6" w:rsidRPr="00875DA8" w:rsidRDefault="001128D6" w:rsidP="001128D6">
            <w:pPr>
              <w:spacing w:line="360" w:lineRule="auto"/>
              <w:jc w:val="both"/>
              <w:rPr>
                <w:rFonts w:ascii="Trebuchet MS" w:hAnsi="Trebuchet MS" w:cs="Calibri"/>
              </w:rPr>
            </w:pPr>
            <w:r w:rsidRPr="00875DA8">
              <w:rPr>
                <w:rFonts w:ascii="Trebuchet MS" w:hAnsi="Trebuchet MS" w:cs="Calibri"/>
              </w:rPr>
              <w:t>Aplicația MySMIS2021/SMIS2021+ va genera declarația unică, care va fi completată de solicitant și va fi semnată cu semnătură electronică extinsă de către reprezentantul legal al acestuia.</w:t>
            </w:r>
          </w:p>
          <w:p w14:paraId="2DE24B5C" w14:textId="77777777" w:rsidR="001128D6" w:rsidRPr="00875DA8" w:rsidRDefault="001128D6" w:rsidP="001128D6">
            <w:pPr>
              <w:spacing w:line="360" w:lineRule="auto"/>
              <w:jc w:val="both"/>
              <w:rPr>
                <w:rFonts w:ascii="Trebuchet MS" w:hAnsi="Trebuchet MS" w:cs="Calibri"/>
              </w:rPr>
            </w:pPr>
          </w:p>
          <w:p w14:paraId="5D71E39C" w14:textId="77777777" w:rsidR="001128D6" w:rsidRPr="00875DA8" w:rsidRDefault="001128D6" w:rsidP="001128D6">
            <w:pPr>
              <w:spacing w:line="360" w:lineRule="auto"/>
              <w:jc w:val="both"/>
              <w:rPr>
                <w:rFonts w:ascii="Trebuchet MS" w:hAnsi="Trebuchet MS" w:cs="Calibri"/>
              </w:rPr>
            </w:pPr>
            <w:r w:rsidRPr="00875DA8">
              <w:rPr>
                <w:rFonts w:ascii="Trebuchet MS" w:hAnsi="Trebuchet MS" w:cs="Calibri"/>
              </w:rPr>
              <w:t xml:space="preserve">Respectarea cerințelor de ordin administrativ și îndeplinirea condițiilor de eligibilitate, așa cum sunt prevăzute în Ghidul Solicitantului, sunt asumate prin </w:t>
            </w:r>
            <w:r w:rsidRPr="00875DA8">
              <w:rPr>
                <w:rFonts w:ascii="Trebuchet MS" w:hAnsi="Trebuchet MS" w:cs="Calibri"/>
                <w:b/>
                <w:bCs/>
                <w:u w:val="single"/>
              </w:rPr>
              <w:t>declarația unică</w:t>
            </w:r>
            <w:r w:rsidRPr="00875DA8">
              <w:rPr>
                <w:rFonts w:ascii="Trebuchet MS" w:hAnsi="Trebuchet MS" w:cs="Calibri"/>
              </w:rPr>
              <w:t xml:space="preserve">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7535B3AE" w14:textId="77777777" w:rsidR="001128D6" w:rsidRPr="00875DA8" w:rsidRDefault="001128D6" w:rsidP="001128D6">
            <w:pPr>
              <w:spacing w:line="360" w:lineRule="auto"/>
              <w:jc w:val="both"/>
              <w:rPr>
                <w:rFonts w:ascii="Trebuchet MS" w:hAnsi="Trebuchet MS" w:cs="Calibri"/>
              </w:rPr>
            </w:pPr>
          </w:p>
          <w:p w14:paraId="283B1C83" w14:textId="73A27DAE" w:rsidR="001128D6" w:rsidRPr="00875DA8" w:rsidRDefault="001128D6" w:rsidP="001128D6">
            <w:pPr>
              <w:spacing w:line="360" w:lineRule="auto"/>
              <w:jc w:val="both"/>
              <w:rPr>
                <w:rFonts w:ascii="Trebuchet MS" w:hAnsi="Trebuchet MS" w:cs="Calibri"/>
              </w:rPr>
            </w:pPr>
            <w:r w:rsidRPr="00875DA8">
              <w:rPr>
                <w:rFonts w:ascii="Trebuchet MS" w:hAnsi="Trebuchet MS" w:cs="Calibri"/>
              </w:rPr>
              <w:t>Prin declarația unică, emisă pe proprie răspundere, sub sancțiunea pedepselor prevăzute de legislația penală în vigoare privind falsul intelectual și falsul în declarații,  solicitantul, declară îndeplinirea tuturor condițiilor de eligibilitate, așa cum au fost prevăzute în Ghidul Solicitantului, și că va face dovada îndeplinirii acestor condiții, la cererea autorității de management în condițiile prevăzute în Ghidul Solicitantului, sub sancțiunea respingerii cererii de finanțare.</w:t>
            </w:r>
          </w:p>
          <w:p w14:paraId="01089D3E" w14:textId="6EACD690" w:rsidR="001128D6" w:rsidRPr="00875DA8" w:rsidRDefault="001128D6" w:rsidP="001128D6">
            <w:pPr>
              <w:spacing w:line="360" w:lineRule="auto"/>
              <w:jc w:val="both"/>
              <w:rPr>
                <w:rFonts w:ascii="Trebuchet MS" w:hAnsi="Trebuchet MS" w:cs="Calibri"/>
              </w:rPr>
            </w:pPr>
            <w:r w:rsidRPr="00875DA8">
              <w:rPr>
                <w:rFonts w:ascii="Trebuchet MS" w:hAnsi="Trebuchet MS" w:cs="Calibri"/>
              </w:rPr>
              <w:t>Odată cu generarea și semnarea declarației unice, solicitantului i</w:t>
            </w:r>
            <w:r w:rsidR="001621F1">
              <w:rPr>
                <w:rFonts w:ascii="Trebuchet MS" w:hAnsi="Trebuchet MS" w:cs="Calibri"/>
              </w:rPr>
              <w:t xml:space="preserve"> </w:t>
            </w:r>
            <w:r w:rsidRPr="00875DA8">
              <w:rPr>
                <w:rFonts w:ascii="Trebuchet MS" w:hAnsi="Trebuchet MS" w:cs="Calibri"/>
              </w:rPr>
              <w:t>se aduce la cunoștință, în mod automat, prin sistemul informatic MySMIS2021/SMIS2021+, că în etapa de contractare are obligația de a face dovada celor declarate</w:t>
            </w:r>
            <w:r w:rsidRPr="00932165">
              <w:rPr>
                <w:rFonts w:ascii="Trebuchet MS" w:hAnsi="Trebuchet MS"/>
              </w:rPr>
              <w:t>.</w:t>
            </w:r>
          </w:p>
          <w:p w14:paraId="42850EF1" w14:textId="77777777" w:rsidR="001128D6" w:rsidRDefault="001128D6" w:rsidP="001128D6">
            <w:pPr>
              <w:spacing w:line="360" w:lineRule="auto"/>
              <w:jc w:val="both"/>
              <w:rPr>
                <w:rFonts w:ascii="Trebuchet MS" w:hAnsi="Trebuchet MS" w:cs="Calibri"/>
              </w:rPr>
            </w:pPr>
            <w:r w:rsidRPr="00875DA8">
              <w:rPr>
                <w:rFonts w:ascii="Trebuchet MS" w:hAnsi="Trebuchet MS" w:cs="Calibri"/>
              </w:rPr>
              <w:lastRenderedPageBreak/>
              <w:t xml:space="preserve">Solicitantul va declara, de asemenea, pe propria răspundere, odată cu întocmirea declarației unice că deține dreptul de proprietate, fără sarcini, sau alte drepturi reale asupra bunurilor imobile care fac obiectul cererii de finanțare. </w:t>
            </w:r>
          </w:p>
          <w:p w14:paraId="60C74074" w14:textId="77777777" w:rsidR="00180AC7" w:rsidRDefault="00180AC7" w:rsidP="001128D6">
            <w:pPr>
              <w:spacing w:line="360" w:lineRule="auto"/>
              <w:jc w:val="both"/>
              <w:rPr>
                <w:rFonts w:ascii="Trebuchet MS" w:hAnsi="Trebuchet MS" w:cs="Calibri"/>
              </w:rPr>
            </w:pPr>
          </w:p>
          <w:p w14:paraId="4B951BD8" w14:textId="178E76A8" w:rsidR="00180AC7" w:rsidRPr="00180AC7" w:rsidRDefault="00180AC7" w:rsidP="001128D6">
            <w:pPr>
              <w:spacing w:line="360" w:lineRule="auto"/>
              <w:jc w:val="both"/>
              <w:rPr>
                <w:rFonts w:ascii="Trebuchet MS" w:hAnsi="Trebuchet MS" w:cs="Calibri"/>
                <w:b/>
                <w:bCs/>
                <w:u w:val="single"/>
              </w:rPr>
            </w:pPr>
            <w:r w:rsidRPr="00180AC7">
              <w:rPr>
                <w:rFonts w:ascii="Trebuchet MS" w:hAnsi="Trebuchet MS" w:cs="Calibri"/>
                <w:b/>
                <w:bCs/>
                <w:u w:val="single"/>
              </w:rPr>
              <w:t>Declarație pe propria răspundere a beneficiarilor ajutorului de minimis referitoare la respectarea regulii privind cumulul ajutoarelor situate sub pragul de minimis admis.</w:t>
            </w:r>
          </w:p>
          <w:p w14:paraId="059B0EF8" w14:textId="77777777" w:rsidR="001128D6" w:rsidRPr="00875DA8" w:rsidRDefault="001128D6" w:rsidP="001128D6">
            <w:pPr>
              <w:spacing w:line="360" w:lineRule="auto"/>
              <w:jc w:val="both"/>
              <w:rPr>
                <w:rFonts w:ascii="Trebuchet MS" w:hAnsi="Trebuchet MS" w:cs="Calibri"/>
              </w:rPr>
            </w:pPr>
          </w:p>
          <w:p w14:paraId="2899EFC0" w14:textId="77777777" w:rsidR="001128D6" w:rsidRDefault="001128D6" w:rsidP="001128D6">
            <w:pPr>
              <w:spacing w:line="360" w:lineRule="auto"/>
              <w:jc w:val="both"/>
              <w:rPr>
                <w:rFonts w:ascii="Trebuchet MS" w:hAnsi="Trebuchet MS" w:cs="Calibri"/>
                <w:b/>
                <w:bCs/>
                <w:u w:val="single"/>
              </w:rPr>
            </w:pPr>
            <w:r w:rsidRPr="00875DA8">
              <w:rPr>
                <w:rFonts w:ascii="Trebuchet MS" w:hAnsi="Trebuchet MS" w:cs="Calibri"/>
                <w:b/>
                <w:bCs/>
                <w:u w:val="single"/>
              </w:rPr>
              <w:t>Documente solicitate pentru a fi evaluate în etapa de evaluare tehnică și financiară</w:t>
            </w:r>
          </w:p>
          <w:p w14:paraId="783A03CF" w14:textId="0B8F7157" w:rsidR="00351DA1" w:rsidRDefault="001621F1" w:rsidP="00351DA1">
            <w:pPr>
              <w:autoSpaceDE w:val="0"/>
              <w:autoSpaceDN w:val="0"/>
              <w:adjustRightInd w:val="0"/>
              <w:spacing w:after="17" w:line="360" w:lineRule="auto"/>
              <w:jc w:val="both"/>
              <w:rPr>
                <w:rFonts w:ascii="Trebuchet MS" w:hAnsi="Trebuchet MS"/>
                <w:iCs/>
              </w:rPr>
            </w:pPr>
            <w:r w:rsidRPr="001621F1">
              <w:rPr>
                <w:rFonts w:ascii="Trebuchet MS" w:hAnsi="Trebuchet MS" w:cs="Calibri"/>
                <w:b/>
                <w:bCs/>
              </w:rPr>
              <w:t xml:space="preserve"> </w:t>
            </w:r>
            <w:r w:rsidR="00D925CF">
              <w:rPr>
                <w:rFonts w:ascii="Trebuchet MS" w:hAnsi="Trebuchet MS" w:cs="Calibri"/>
                <w:b/>
                <w:bCs/>
              </w:rPr>
              <w:t xml:space="preserve">1. </w:t>
            </w:r>
            <w:r w:rsidR="00351DA1" w:rsidRPr="00351DA1">
              <w:rPr>
                <w:rFonts w:ascii="Trebuchet MS" w:hAnsi="Trebuchet MS" w:cs="Calibri"/>
                <w:b/>
                <w:bCs/>
              </w:rPr>
              <w:t xml:space="preserve">Planul de afaceri </w:t>
            </w:r>
            <w:proofErr w:type="spellStart"/>
            <w:r w:rsidR="00351DA1" w:rsidRPr="00351DA1">
              <w:rPr>
                <w:rFonts w:ascii="Trebuchet MS" w:hAnsi="Trebuchet MS"/>
                <w:b/>
                <w:lang w:val="en-US"/>
              </w:rPr>
              <w:t>inclusiv</w:t>
            </w:r>
            <w:proofErr w:type="spellEnd"/>
            <w:r w:rsidR="00351DA1" w:rsidRPr="00351DA1">
              <w:rPr>
                <w:rFonts w:ascii="Trebuchet MS" w:hAnsi="Trebuchet MS"/>
                <w:b/>
                <w:lang w:val="en-US"/>
              </w:rPr>
              <w:t xml:space="preserve"> </w:t>
            </w:r>
            <w:proofErr w:type="spellStart"/>
            <w:r w:rsidR="00351DA1" w:rsidRPr="00351DA1">
              <w:rPr>
                <w:rFonts w:ascii="Trebuchet MS" w:hAnsi="Trebuchet MS"/>
                <w:b/>
                <w:lang w:val="en-US"/>
              </w:rPr>
              <w:t>Macheta</w:t>
            </w:r>
            <w:proofErr w:type="spellEnd"/>
            <w:r w:rsidR="00351DA1" w:rsidRPr="00351DA1">
              <w:rPr>
                <w:rFonts w:ascii="Trebuchet MS" w:hAnsi="Trebuchet MS"/>
                <w:b/>
                <w:lang w:val="en-US"/>
              </w:rPr>
              <w:t xml:space="preserve"> </w:t>
            </w:r>
            <w:proofErr w:type="spellStart"/>
            <w:r w:rsidR="00351DA1" w:rsidRPr="00351DA1">
              <w:rPr>
                <w:rFonts w:ascii="Trebuchet MS" w:hAnsi="Trebuchet MS"/>
                <w:b/>
                <w:lang w:val="en-US"/>
              </w:rPr>
              <w:t>financiară</w:t>
            </w:r>
            <w:proofErr w:type="spellEnd"/>
            <w:r w:rsidR="00351DA1" w:rsidRPr="00351DA1">
              <w:rPr>
                <w:rFonts w:ascii="Trebuchet MS" w:hAnsi="Trebuchet MS"/>
                <w:b/>
                <w:lang w:val="en-US"/>
              </w:rPr>
              <w:t xml:space="preserve">. </w:t>
            </w:r>
            <w:r w:rsidR="00351DA1" w:rsidRPr="00351DA1">
              <w:rPr>
                <w:rFonts w:ascii="Trebuchet MS" w:hAnsi="Trebuchet MS"/>
                <w:iCs/>
              </w:rPr>
              <w:t>Structura planului de afaceri și a machetei financiare sunt anexate prezentului ghid.</w:t>
            </w:r>
          </w:p>
          <w:p w14:paraId="5D34505B" w14:textId="77777777" w:rsidR="00D925CF" w:rsidRDefault="00D925CF" w:rsidP="00D925CF">
            <w:pPr>
              <w:autoSpaceDE w:val="0"/>
              <w:autoSpaceDN w:val="0"/>
              <w:adjustRightInd w:val="0"/>
              <w:spacing w:line="360" w:lineRule="auto"/>
              <w:jc w:val="both"/>
              <w:rPr>
                <w:rFonts w:ascii="Trebuchet MS" w:hAnsi="Trebuchet MS"/>
                <w:b/>
                <w:color w:val="000000"/>
              </w:rPr>
            </w:pPr>
          </w:p>
          <w:p w14:paraId="197CC8E6" w14:textId="003197BF" w:rsidR="00D925CF" w:rsidRDefault="00D925CF" w:rsidP="00D925CF">
            <w:pPr>
              <w:autoSpaceDE w:val="0"/>
              <w:autoSpaceDN w:val="0"/>
              <w:adjustRightInd w:val="0"/>
              <w:spacing w:line="360" w:lineRule="auto"/>
              <w:jc w:val="both"/>
              <w:rPr>
                <w:rFonts w:ascii="Trebuchet MS" w:hAnsi="Trebuchet MS"/>
                <w:color w:val="000000"/>
              </w:rPr>
            </w:pPr>
            <w:r>
              <w:rPr>
                <w:rFonts w:ascii="Trebuchet MS" w:hAnsi="Trebuchet MS"/>
                <w:b/>
                <w:color w:val="000000"/>
              </w:rPr>
              <w:t xml:space="preserve">2. </w:t>
            </w:r>
            <w:r w:rsidRPr="00815430">
              <w:rPr>
                <w:rFonts w:ascii="Trebuchet MS" w:hAnsi="Trebuchet MS"/>
                <w:b/>
                <w:color w:val="000000"/>
              </w:rPr>
              <w:t>Plan de amplasare a echipamentelor/utilajelor achiziționate prin proiect</w:t>
            </w:r>
            <w:r w:rsidRPr="00815430">
              <w:rPr>
                <w:rFonts w:ascii="Trebuchet MS" w:hAnsi="Trebuchet MS"/>
                <w:color w:val="000000"/>
              </w:rPr>
              <w:t xml:space="preserve">. </w:t>
            </w:r>
          </w:p>
          <w:p w14:paraId="6D93BA38" w14:textId="77777777" w:rsidR="00D925CF" w:rsidRDefault="00D925CF" w:rsidP="00D925CF">
            <w:pPr>
              <w:autoSpaceDE w:val="0"/>
              <w:autoSpaceDN w:val="0"/>
              <w:adjustRightInd w:val="0"/>
              <w:spacing w:line="360" w:lineRule="auto"/>
              <w:jc w:val="both"/>
              <w:rPr>
                <w:rFonts w:ascii="Trebuchet MS" w:hAnsi="Trebuchet MS"/>
                <w:lang w:val="en-US"/>
              </w:rPr>
            </w:pPr>
          </w:p>
          <w:p w14:paraId="7C22A0A5" w14:textId="12DB3E9B" w:rsidR="00D925CF" w:rsidRPr="00815430" w:rsidRDefault="00D925CF" w:rsidP="00D925CF">
            <w:pPr>
              <w:autoSpaceDE w:val="0"/>
              <w:autoSpaceDN w:val="0"/>
              <w:adjustRightInd w:val="0"/>
              <w:spacing w:line="360" w:lineRule="auto"/>
              <w:jc w:val="both"/>
              <w:rPr>
                <w:rFonts w:ascii="Trebuchet MS" w:hAnsi="Trebuchet MS"/>
                <w:lang w:val="en-US"/>
              </w:rPr>
            </w:pPr>
            <w:r>
              <w:rPr>
                <w:rFonts w:ascii="Trebuchet MS" w:hAnsi="Trebuchet MS"/>
                <w:b/>
                <w:lang w:val="en-US"/>
              </w:rPr>
              <w:t xml:space="preserve">3. </w:t>
            </w:r>
            <w:proofErr w:type="spellStart"/>
            <w:r w:rsidRPr="00815430">
              <w:rPr>
                <w:rFonts w:ascii="Trebuchet MS" w:hAnsi="Trebuchet MS"/>
                <w:b/>
                <w:lang w:val="en-US"/>
              </w:rPr>
              <w:t>Documente</w:t>
            </w:r>
            <w:proofErr w:type="spellEnd"/>
            <w:r w:rsidRPr="00815430">
              <w:rPr>
                <w:rFonts w:ascii="Trebuchet MS" w:hAnsi="Trebuchet MS"/>
                <w:b/>
                <w:lang w:val="en-US"/>
              </w:rPr>
              <w:t xml:space="preserve"> justificative </w:t>
            </w:r>
            <w:r w:rsidRPr="00815430">
              <w:rPr>
                <w:rFonts w:ascii="Trebuchet MS" w:hAnsi="Trebuchet MS"/>
                <w:lang w:val="en-US"/>
              </w:rPr>
              <w:t xml:space="preserve">care au stat la </w:t>
            </w:r>
            <w:proofErr w:type="spellStart"/>
            <w:r w:rsidRPr="00815430">
              <w:rPr>
                <w:rFonts w:ascii="Trebuchet MS" w:hAnsi="Trebuchet MS"/>
                <w:lang w:val="en-US"/>
              </w:rPr>
              <w:t>baza</w:t>
            </w:r>
            <w:proofErr w:type="spellEnd"/>
            <w:r w:rsidRPr="00815430">
              <w:rPr>
                <w:rFonts w:ascii="Trebuchet MS" w:hAnsi="Trebuchet MS"/>
                <w:lang w:val="en-US"/>
              </w:rPr>
              <w:t xml:space="preserve"> </w:t>
            </w:r>
            <w:proofErr w:type="spellStart"/>
            <w:r w:rsidRPr="00815430">
              <w:rPr>
                <w:rFonts w:ascii="Trebuchet MS" w:hAnsi="Trebuchet MS"/>
                <w:lang w:val="en-US"/>
              </w:rPr>
              <w:t>stabilirii</w:t>
            </w:r>
            <w:proofErr w:type="spellEnd"/>
            <w:r w:rsidRPr="00815430">
              <w:rPr>
                <w:rFonts w:ascii="Trebuchet MS" w:hAnsi="Trebuchet MS"/>
                <w:lang w:val="en-US"/>
              </w:rPr>
              <w:t xml:space="preserve"> </w:t>
            </w:r>
            <w:proofErr w:type="spellStart"/>
            <w:r w:rsidRPr="00815430">
              <w:rPr>
                <w:rFonts w:ascii="Trebuchet MS" w:hAnsi="Trebuchet MS"/>
                <w:lang w:val="en-US"/>
              </w:rPr>
              <w:t>costurilor</w:t>
            </w:r>
            <w:proofErr w:type="spellEnd"/>
            <w:r w:rsidRPr="00815430">
              <w:rPr>
                <w:rFonts w:ascii="Trebuchet MS" w:hAnsi="Trebuchet MS"/>
                <w:lang w:val="en-US"/>
              </w:rPr>
              <w:t xml:space="preserve"> </w:t>
            </w:r>
            <w:proofErr w:type="spellStart"/>
            <w:r w:rsidRPr="00815430">
              <w:rPr>
                <w:rFonts w:ascii="Trebuchet MS" w:hAnsi="Trebuchet MS"/>
                <w:lang w:val="en-US"/>
              </w:rPr>
              <w:t>în</w:t>
            </w:r>
            <w:proofErr w:type="spellEnd"/>
            <w:r w:rsidRPr="00815430">
              <w:rPr>
                <w:rFonts w:ascii="Trebuchet MS" w:hAnsi="Trebuchet MS"/>
                <w:lang w:val="en-US"/>
              </w:rPr>
              <w:t xml:space="preserve"> </w:t>
            </w:r>
            <w:proofErr w:type="spellStart"/>
            <w:r w:rsidRPr="00815430">
              <w:rPr>
                <w:rFonts w:ascii="Trebuchet MS" w:hAnsi="Trebuchet MS"/>
                <w:lang w:val="en-US"/>
              </w:rPr>
              <w:t>cadrul</w:t>
            </w:r>
            <w:proofErr w:type="spellEnd"/>
            <w:r w:rsidRPr="00815430">
              <w:rPr>
                <w:rFonts w:ascii="Trebuchet MS" w:hAnsi="Trebuchet MS"/>
                <w:lang w:val="en-US"/>
              </w:rPr>
              <w:t xml:space="preserve"> </w:t>
            </w:r>
            <w:proofErr w:type="spellStart"/>
            <w:r w:rsidRPr="00815430">
              <w:rPr>
                <w:rFonts w:ascii="Trebuchet MS" w:hAnsi="Trebuchet MS"/>
                <w:lang w:val="en-US"/>
              </w:rPr>
              <w:t>proiectului</w:t>
            </w:r>
            <w:proofErr w:type="spellEnd"/>
            <w:r w:rsidRPr="00815430">
              <w:rPr>
                <w:rFonts w:ascii="Trebuchet MS" w:hAnsi="Trebuchet MS"/>
                <w:lang w:val="en-US"/>
              </w:rPr>
              <w:t>:</w:t>
            </w:r>
            <w:r w:rsidRPr="0090371A">
              <w:rPr>
                <w:rFonts w:ascii="Trebuchet MS" w:hAnsi="Trebuchet MS" w:cs="Calibri"/>
                <w:bCs/>
              </w:rPr>
              <w:t xml:space="preserve"> oferte de preț/ cataloage/ website-uri, orice alte surse verificabile (cel puțin 3 surse).</w:t>
            </w:r>
          </w:p>
          <w:p w14:paraId="6F07CE28" w14:textId="77777777" w:rsidR="00D925CF" w:rsidRDefault="00D925CF" w:rsidP="00351DA1">
            <w:pPr>
              <w:autoSpaceDE w:val="0"/>
              <w:autoSpaceDN w:val="0"/>
              <w:adjustRightInd w:val="0"/>
              <w:spacing w:after="17" w:line="360" w:lineRule="auto"/>
              <w:jc w:val="both"/>
              <w:rPr>
                <w:rFonts w:ascii="Trebuchet MS" w:hAnsi="Trebuchet MS"/>
                <w:iCs/>
              </w:rPr>
            </w:pPr>
          </w:p>
          <w:p w14:paraId="377FE5BA" w14:textId="032EFDDF" w:rsidR="00351DA1" w:rsidRPr="00351DA1" w:rsidRDefault="00D925CF" w:rsidP="00351DA1">
            <w:pPr>
              <w:autoSpaceDE w:val="0"/>
              <w:autoSpaceDN w:val="0"/>
              <w:adjustRightInd w:val="0"/>
              <w:spacing w:after="17" w:line="360" w:lineRule="auto"/>
              <w:jc w:val="both"/>
              <w:rPr>
                <w:rFonts w:ascii="Trebuchet MS" w:hAnsi="Trebuchet MS"/>
                <w:color w:val="000000"/>
                <w:highlight w:val="yellow"/>
              </w:rPr>
            </w:pPr>
            <w:r>
              <w:rPr>
                <w:rFonts w:ascii="Trebuchet MS" w:hAnsi="Trebuchet MS"/>
                <w:b/>
                <w:lang w:val="en-US"/>
              </w:rPr>
              <w:t xml:space="preserve">4. </w:t>
            </w:r>
            <w:proofErr w:type="spellStart"/>
            <w:r w:rsidR="00351DA1" w:rsidRPr="00815430">
              <w:rPr>
                <w:rFonts w:ascii="Trebuchet MS" w:hAnsi="Trebuchet MS"/>
                <w:b/>
                <w:lang w:val="en-US"/>
              </w:rPr>
              <w:t>Devizul</w:t>
            </w:r>
            <w:proofErr w:type="spellEnd"/>
            <w:r w:rsidR="00351DA1" w:rsidRPr="00815430">
              <w:rPr>
                <w:rFonts w:ascii="Trebuchet MS" w:hAnsi="Trebuchet MS"/>
                <w:b/>
                <w:lang w:val="en-US"/>
              </w:rPr>
              <w:t xml:space="preserve"> general </w:t>
            </w:r>
            <w:proofErr w:type="spellStart"/>
            <w:r w:rsidR="00351DA1" w:rsidRPr="00815430">
              <w:rPr>
                <w:rFonts w:ascii="Trebuchet MS" w:hAnsi="Trebuchet MS"/>
                <w:lang w:val="en-US"/>
              </w:rPr>
              <w:t>întocmit</w:t>
            </w:r>
            <w:proofErr w:type="spellEnd"/>
            <w:r w:rsidR="00351DA1" w:rsidRPr="00815430">
              <w:rPr>
                <w:rFonts w:ascii="Trebuchet MS" w:hAnsi="Trebuchet MS"/>
                <w:lang w:val="en-US"/>
              </w:rPr>
              <w:t xml:space="preserve"> pe </w:t>
            </w:r>
            <w:proofErr w:type="spellStart"/>
            <w:r w:rsidR="00351DA1" w:rsidRPr="00815430">
              <w:rPr>
                <w:rFonts w:ascii="Trebuchet MS" w:hAnsi="Trebuchet MS"/>
                <w:lang w:val="en-US"/>
              </w:rPr>
              <w:t>modelul</w:t>
            </w:r>
            <w:proofErr w:type="spellEnd"/>
            <w:r w:rsidR="00351DA1" w:rsidRPr="00815430">
              <w:rPr>
                <w:rFonts w:ascii="Trebuchet MS" w:hAnsi="Trebuchet MS"/>
                <w:lang w:val="en-US"/>
              </w:rPr>
              <w:t xml:space="preserve"> din </w:t>
            </w:r>
            <w:r w:rsidR="00351DA1" w:rsidRPr="0090371A">
              <w:rPr>
                <w:rFonts w:ascii="Trebuchet MS" w:hAnsi="Trebuchet MS" w:cs="MontserratRoman-Regular"/>
                <w:lang w:val="en-US"/>
              </w:rPr>
              <w:t>HG</w:t>
            </w:r>
            <w:r w:rsidR="00351DA1" w:rsidRPr="00815430">
              <w:rPr>
                <w:rFonts w:ascii="Trebuchet MS" w:hAnsi="Trebuchet MS"/>
                <w:lang w:val="en-US"/>
              </w:rPr>
              <w:t xml:space="preserve"> 907/29.11.2016, </w:t>
            </w:r>
            <w:proofErr w:type="spellStart"/>
            <w:r w:rsidR="00351DA1" w:rsidRPr="00815430">
              <w:rPr>
                <w:rFonts w:ascii="Trebuchet MS" w:hAnsi="Trebuchet MS"/>
                <w:lang w:val="en-US"/>
              </w:rPr>
              <w:t>asumat</w:t>
            </w:r>
            <w:proofErr w:type="spellEnd"/>
            <w:r w:rsidR="00351DA1" w:rsidRPr="00815430">
              <w:rPr>
                <w:rFonts w:ascii="Trebuchet MS" w:hAnsi="Trebuchet MS"/>
                <w:lang w:val="en-US"/>
              </w:rPr>
              <w:t xml:space="preserve"> de </w:t>
            </w:r>
            <w:proofErr w:type="spellStart"/>
            <w:r w:rsidR="00351DA1" w:rsidRPr="00815430">
              <w:rPr>
                <w:rFonts w:ascii="Trebuchet MS" w:hAnsi="Trebuchet MS"/>
                <w:lang w:val="en-US"/>
              </w:rPr>
              <w:t>către</w:t>
            </w:r>
            <w:proofErr w:type="spellEnd"/>
            <w:r w:rsidR="00351DA1" w:rsidRPr="00815430">
              <w:rPr>
                <w:rFonts w:ascii="Trebuchet MS" w:hAnsi="Trebuchet MS"/>
                <w:lang w:val="en-US"/>
              </w:rPr>
              <w:t xml:space="preserve"> </w:t>
            </w:r>
            <w:proofErr w:type="spellStart"/>
            <w:r w:rsidR="00351DA1" w:rsidRPr="00815430">
              <w:rPr>
                <w:rFonts w:ascii="Trebuchet MS" w:hAnsi="Trebuchet MS"/>
                <w:lang w:val="en-US"/>
              </w:rPr>
              <w:t>solicitantul</w:t>
            </w:r>
            <w:proofErr w:type="spellEnd"/>
            <w:r w:rsidR="00351DA1" w:rsidRPr="00815430">
              <w:rPr>
                <w:rFonts w:ascii="Trebuchet MS" w:hAnsi="Trebuchet MS"/>
                <w:lang w:val="en-US"/>
              </w:rPr>
              <w:t xml:space="preserve"> de </w:t>
            </w:r>
            <w:proofErr w:type="spellStart"/>
            <w:r w:rsidR="00351DA1" w:rsidRPr="00815430">
              <w:rPr>
                <w:rFonts w:ascii="Trebuchet MS" w:hAnsi="Trebuchet MS"/>
                <w:lang w:val="en-US"/>
              </w:rPr>
              <w:t>finanțare</w:t>
            </w:r>
            <w:proofErr w:type="spellEnd"/>
            <w:r w:rsidR="00351DA1" w:rsidRPr="00815430">
              <w:rPr>
                <w:rFonts w:ascii="Trebuchet MS" w:hAnsi="Trebuchet MS"/>
                <w:lang w:val="en-US"/>
              </w:rPr>
              <w:t xml:space="preserve"> </w:t>
            </w:r>
            <w:proofErr w:type="spellStart"/>
            <w:r w:rsidR="00351DA1" w:rsidRPr="00815430">
              <w:rPr>
                <w:rFonts w:ascii="Trebuchet MS" w:hAnsi="Trebuchet MS"/>
                <w:lang w:val="en-US"/>
              </w:rPr>
              <w:t>și</w:t>
            </w:r>
            <w:proofErr w:type="spellEnd"/>
            <w:r w:rsidR="00351DA1" w:rsidRPr="00815430">
              <w:rPr>
                <w:rFonts w:ascii="Trebuchet MS" w:hAnsi="Trebuchet MS"/>
                <w:lang w:val="en-US"/>
              </w:rPr>
              <w:t xml:space="preserve"> </w:t>
            </w:r>
            <w:proofErr w:type="spellStart"/>
            <w:r w:rsidR="00351DA1" w:rsidRPr="00815430">
              <w:rPr>
                <w:rFonts w:ascii="Trebuchet MS" w:hAnsi="Trebuchet MS"/>
                <w:lang w:val="en-US"/>
              </w:rPr>
              <w:t>proiectant</w:t>
            </w:r>
            <w:proofErr w:type="spellEnd"/>
            <w:r w:rsidR="00351DA1" w:rsidRPr="00815430">
              <w:rPr>
                <w:rFonts w:ascii="Trebuchet MS" w:hAnsi="Trebuchet MS"/>
                <w:lang w:val="en-US"/>
              </w:rPr>
              <w:t xml:space="preserve">, </w:t>
            </w:r>
            <w:proofErr w:type="spellStart"/>
            <w:r w:rsidR="00351DA1" w:rsidRPr="00815430">
              <w:rPr>
                <w:rFonts w:ascii="Trebuchet MS" w:hAnsi="Trebuchet MS"/>
                <w:i/>
                <w:lang w:val="en-US"/>
              </w:rPr>
              <w:t>pentru</w:t>
            </w:r>
            <w:proofErr w:type="spellEnd"/>
            <w:r w:rsidR="00351DA1" w:rsidRPr="00815430">
              <w:rPr>
                <w:rFonts w:ascii="Trebuchet MS" w:hAnsi="Trebuchet MS"/>
                <w:i/>
                <w:lang w:val="en-US"/>
              </w:rPr>
              <w:t xml:space="preserve"> </w:t>
            </w:r>
            <w:proofErr w:type="spellStart"/>
            <w:r w:rsidR="00351DA1" w:rsidRPr="00815430">
              <w:rPr>
                <w:rFonts w:ascii="Trebuchet MS" w:hAnsi="Trebuchet MS"/>
                <w:i/>
                <w:lang w:val="en-US"/>
              </w:rPr>
              <w:t>proiectele</w:t>
            </w:r>
            <w:proofErr w:type="spellEnd"/>
            <w:r w:rsidR="00351DA1" w:rsidRPr="00815430">
              <w:rPr>
                <w:rFonts w:ascii="Trebuchet MS" w:hAnsi="Trebuchet MS"/>
                <w:i/>
                <w:lang w:val="en-US"/>
              </w:rPr>
              <w:t xml:space="preserve"> care </w:t>
            </w:r>
            <w:proofErr w:type="spellStart"/>
            <w:r w:rsidR="00351DA1" w:rsidRPr="00815430">
              <w:rPr>
                <w:rFonts w:ascii="Trebuchet MS" w:hAnsi="Trebuchet MS"/>
                <w:i/>
                <w:lang w:val="en-US"/>
              </w:rPr>
              <w:t>propun</w:t>
            </w:r>
            <w:proofErr w:type="spellEnd"/>
            <w:r w:rsidR="00351DA1" w:rsidRPr="00815430">
              <w:rPr>
                <w:rFonts w:ascii="Trebuchet MS" w:hAnsi="Trebuchet MS"/>
                <w:i/>
                <w:lang w:val="en-US"/>
              </w:rPr>
              <w:t xml:space="preserve"> </w:t>
            </w:r>
            <w:proofErr w:type="spellStart"/>
            <w:r w:rsidR="00351DA1" w:rsidRPr="00815430">
              <w:rPr>
                <w:rFonts w:ascii="Trebuchet MS" w:hAnsi="Trebuchet MS"/>
                <w:i/>
                <w:lang w:val="en-US"/>
              </w:rPr>
              <w:t>lucrări</w:t>
            </w:r>
            <w:proofErr w:type="spellEnd"/>
            <w:r w:rsidR="00351DA1" w:rsidRPr="00815430">
              <w:rPr>
                <w:rFonts w:ascii="Trebuchet MS" w:hAnsi="Trebuchet MS"/>
                <w:i/>
                <w:lang w:val="en-US"/>
              </w:rPr>
              <w:t xml:space="preserve">, </w:t>
            </w:r>
            <w:proofErr w:type="spellStart"/>
            <w:r w:rsidR="00351DA1" w:rsidRPr="00815430">
              <w:rPr>
                <w:rFonts w:ascii="Trebuchet MS" w:hAnsi="Trebuchet MS"/>
                <w:i/>
                <w:lang w:val="en-US"/>
              </w:rPr>
              <w:t>indiferent</w:t>
            </w:r>
            <w:proofErr w:type="spellEnd"/>
            <w:r w:rsidR="00351DA1" w:rsidRPr="00815430">
              <w:rPr>
                <w:rFonts w:ascii="Trebuchet MS" w:hAnsi="Trebuchet MS"/>
                <w:i/>
                <w:lang w:val="en-US"/>
              </w:rPr>
              <w:t xml:space="preserve"> </w:t>
            </w:r>
            <w:proofErr w:type="spellStart"/>
            <w:r w:rsidR="00351DA1" w:rsidRPr="00815430">
              <w:rPr>
                <w:rFonts w:ascii="Trebuchet MS" w:hAnsi="Trebuchet MS"/>
                <w:i/>
                <w:lang w:val="en-US"/>
              </w:rPr>
              <w:t>dacă</w:t>
            </w:r>
            <w:proofErr w:type="spellEnd"/>
            <w:r w:rsidR="00351DA1" w:rsidRPr="00815430">
              <w:rPr>
                <w:rFonts w:ascii="Trebuchet MS" w:hAnsi="Trebuchet MS"/>
                <w:i/>
                <w:lang w:val="en-US"/>
              </w:rPr>
              <w:t xml:space="preserve"> </w:t>
            </w:r>
            <w:proofErr w:type="spellStart"/>
            <w:r w:rsidR="00351DA1" w:rsidRPr="00815430">
              <w:rPr>
                <w:rFonts w:ascii="Trebuchet MS" w:hAnsi="Trebuchet MS"/>
                <w:i/>
                <w:lang w:val="en-US"/>
              </w:rPr>
              <w:t>este</w:t>
            </w:r>
            <w:proofErr w:type="spellEnd"/>
            <w:r w:rsidR="00351DA1" w:rsidRPr="00815430">
              <w:rPr>
                <w:rFonts w:ascii="Trebuchet MS" w:hAnsi="Trebuchet MS"/>
                <w:i/>
                <w:lang w:val="en-US"/>
              </w:rPr>
              <w:t xml:space="preserve"> </w:t>
            </w:r>
            <w:proofErr w:type="spellStart"/>
            <w:r w:rsidR="00351DA1" w:rsidRPr="00815430">
              <w:rPr>
                <w:rFonts w:ascii="Trebuchet MS" w:hAnsi="Trebuchet MS"/>
                <w:i/>
                <w:lang w:val="en-US"/>
              </w:rPr>
              <w:t>sau</w:t>
            </w:r>
            <w:proofErr w:type="spellEnd"/>
            <w:r w:rsidR="00351DA1" w:rsidRPr="00815430">
              <w:rPr>
                <w:rFonts w:ascii="Trebuchet MS" w:hAnsi="Trebuchet MS"/>
                <w:i/>
                <w:lang w:val="en-US"/>
              </w:rPr>
              <w:t xml:space="preserve"> nu </w:t>
            </w:r>
            <w:proofErr w:type="spellStart"/>
            <w:r w:rsidR="00351DA1" w:rsidRPr="00815430">
              <w:rPr>
                <w:rFonts w:ascii="Trebuchet MS" w:hAnsi="Trebuchet MS"/>
                <w:i/>
                <w:lang w:val="en-US"/>
              </w:rPr>
              <w:t>este</w:t>
            </w:r>
            <w:proofErr w:type="spellEnd"/>
            <w:r w:rsidR="00351DA1" w:rsidRPr="00815430">
              <w:rPr>
                <w:rFonts w:ascii="Trebuchet MS" w:hAnsi="Trebuchet MS"/>
                <w:i/>
                <w:lang w:val="en-US"/>
              </w:rPr>
              <w:t xml:space="preserve"> </w:t>
            </w:r>
            <w:proofErr w:type="spellStart"/>
            <w:r w:rsidR="00351DA1" w:rsidRPr="00815430">
              <w:rPr>
                <w:rFonts w:ascii="Trebuchet MS" w:hAnsi="Trebuchet MS"/>
                <w:i/>
                <w:lang w:val="en-US"/>
              </w:rPr>
              <w:t>necesară</w:t>
            </w:r>
            <w:proofErr w:type="spellEnd"/>
            <w:r w:rsidR="00351DA1" w:rsidRPr="00815430">
              <w:rPr>
                <w:rFonts w:ascii="Trebuchet MS" w:hAnsi="Trebuchet MS"/>
                <w:i/>
                <w:lang w:val="en-US"/>
              </w:rPr>
              <w:t xml:space="preserve"> </w:t>
            </w:r>
            <w:proofErr w:type="spellStart"/>
            <w:r w:rsidR="00351DA1" w:rsidRPr="00815430">
              <w:rPr>
                <w:rFonts w:ascii="Trebuchet MS" w:hAnsi="Trebuchet MS"/>
                <w:i/>
                <w:lang w:val="en-US"/>
              </w:rPr>
              <w:t>Autorizația</w:t>
            </w:r>
            <w:proofErr w:type="spellEnd"/>
            <w:r w:rsidR="00351DA1" w:rsidRPr="00815430">
              <w:rPr>
                <w:rFonts w:ascii="Trebuchet MS" w:hAnsi="Trebuchet MS"/>
                <w:i/>
                <w:lang w:val="en-US"/>
              </w:rPr>
              <w:t xml:space="preserve"> de </w:t>
            </w:r>
            <w:proofErr w:type="spellStart"/>
            <w:r w:rsidR="00351DA1" w:rsidRPr="00815430">
              <w:rPr>
                <w:rFonts w:ascii="Trebuchet MS" w:hAnsi="Trebuchet MS"/>
                <w:i/>
                <w:lang w:val="en-US"/>
              </w:rPr>
              <w:t>construire</w:t>
            </w:r>
            <w:proofErr w:type="spellEnd"/>
            <w:r w:rsidR="00351DA1" w:rsidRPr="00815430">
              <w:rPr>
                <w:rFonts w:ascii="Trebuchet MS" w:hAnsi="Trebuchet MS"/>
                <w:i/>
                <w:lang w:val="en-US"/>
              </w:rPr>
              <w:t>.</w:t>
            </w:r>
          </w:p>
          <w:p w14:paraId="364C9801" w14:textId="77777777" w:rsidR="00D925CF" w:rsidRPr="00D925CF" w:rsidRDefault="00D925CF" w:rsidP="00351DA1">
            <w:pPr>
              <w:autoSpaceDE w:val="0"/>
              <w:autoSpaceDN w:val="0"/>
              <w:adjustRightInd w:val="0"/>
              <w:spacing w:line="360" w:lineRule="auto"/>
              <w:jc w:val="both"/>
              <w:rPr>
                <w:rFonts w:ascii="Trebuchet MS" w:hAnsi="Trebuchet MS"/>
                <w:b/>
                <w:bCs/>
                <w:color w:val="000000"/>
              </w:rPr>
            </w:pPr>
          </w:p>
          <w:p w14:paraId="49EEB524" w14:textId="285AAC05" w:rsidR="00351DA1" w:rsidRPr="00D925CF" w:rsidRDefault="00E00C07" w:rsidP="00351DA1">
            <w:pPr>
              <w:autoSpaceDE w:val="0"/>
              <w:autoSpaceDN w:val="0"/>
              <w:adjustRightInd w:val="0"/>
              <w:spacing w:line="360" w:lineRule="auto"/>
              <w:jc w:val="both"/>
              <w:rPr>
                <w:rFonts w:ascii="Trebuchet MS" w:hAnsi="Trebuchet MS"/>
                <w:color w:val="000000"/>
              </w:rPr>
            </w:pPr>
            <w:r>
              <w:rPr>
                <w:rFonts w:ascii="Trebuchet MS" w:hAnsi="Trebuchet MS"/>
                <w:b/>
                <w:bCs/>
                <w:color w:val="000000"/>
              </w:rPr>
              <w:t>5</w:t>
            </w:r>
            <w:r w:rsidR="00D925CF">
              <w:rPr>
                <w:rFonts w:ascii="Trebuchet MS" w:hAnsi="Trebuchet MS"/>
                <w:b/>
                <w:bCs/>
                <w:color w:val="000000"/>
              </w:rPr>
              <w:t xml:space="preserve">. </w:t>
            </w:r>
            <w:r w:rsidR="00351DA1" w:rsidRPr="00D925CF">
              <w:rPr>
                <w:rFonts w:ascii="Trebuchet MS" w:hAnsi="Trebuchet MS"/>
                <w:b/>
                <w:bCs/>
                <w:color w:val="000000"/>
              </w:rPr>
              <w:t>Situaţiile financiare anuale ale solicitantului</w:t>
            </w:r>
            <w:r w:rsidR="00351DA1" w:rsidRPr="00D925CF">
              <w:rPr>
                <w:rFonts w:ascii="Trebuchet MS" w:hAnsi="Trebuchet MS"/>
                <w:color w:val="000000"/>
              </w:rPr>
              <w:t>, aferente exercițiului financiar anterior</w:t>
            </w:r>
            <w:r w:rsidR="00351DA1" w:rsidRPr="00D925CF">
              <w:rPr>
                <w:rFonts w:ascii="Trebuchet MS" w:hAnsi="Trebuchet MS"/>
                <w:iCs/>
              </w:rPr>
              <w:t xml:space="preserve"> anului depunerii cererii de finanțare</w:t>
            </w:r>
            <w:r w:rsidR="00351DA1" w:rsidRPr="00D925CF">
              <w:rPr>
                <w:rFonts w:ascii="Trebuchet MS" w:hAnsi="Trebuchet MS"/>
                <w:color w:val="000000"/>
              </w:rPr>
              <w:t xml:space="preserve">, aprobate de </w:t>
            </w:r>
            <w:r w:rsidR="00351DA1" w:rsidRPr="00D925CF">
              <w:rPr>
                <w:rFonts w:ascii="Trebuchet MS" w:hAnsi="Trebuchet MS" w:cs="Calibri"/>
                <w:color w:val="000000"/>
              </w:rPr>
              <w:t>adunarea generală a acţionarilor sau asociaţilor</w:t>
            </w:r>
            <w:r w:rsidR="00351DA1" w:rsidRPr="00D925CF">
              <w:rPr>
                <w:rFonts w:ascii="Trebuchet MS" w:hAnsi="Trebuchet MS"/>
                <w:color w:val="000000"/>
              </w:rPr>
              <w:t xml:space="preserve">, inclusiv dovada depunerii la Ministerul Finanțelor (recipisa) </w:t>
            </w:r>
          </w:p>
          <w:p w14:paraId="616C5915" w14:textId="77777777" w:rsidR="00351DA1" w:rsidRPr="00D925CF" w:rsidRDefault="00351DA1">
            <w:pPr>
              <w:pStyle w:val="ListParagraph"/>
              <w:numPr>
                <w:ilvl w:val="0"/>
                <w:numId w:val="38"/>
              </w:numPr>
              <w:autoSpaceDE w:val="0"/>
              <w:autoSpaceDN w:val="0"/>
              <w:adjustRightInd w:val="0"/>
              <w:spacing w:after="17" w:line="360" w:lineRule="auto"/>
              <w:jc w:val="both"/>
              <w:rPr>
                <w:rFonts w:ascii="Trebuchet MS" w:hAnsi="Trebuchet MS"/>
                <w:color w:val="000000"/>
              </w:rPr>
            </w:pPr>
            <w:r w:rsidRPr="00D925CF">
              <w:rPr>
                <w:rFonts w:ascii="Trebuchet MS" w:hAnsi="Trebuchet MS"/>
                <w:color w:val="000000"/>
              </w:rPr>
              <w:t xml:space="preserve">Bilanţul prescurtat (Formular 10) </w:t>
            </w:r>
          </w:p>
          <w:p w14:paraId="1223E367" w14:textId="77777777" w:rsidR="00351DA1" w:rsidRPr="00D925CF" w:rsidRDefault="00351DA1">
            <w:pPr>
              <w:pStyle w:val="ListParagraph"/>
              <w:numPr>
                <w:ilvl w:val="0"/>
                <w:numId w:val="38"/>
              </w:numPr>
              <w:autoSpaceDE w:val="0"/>
              <w:autoSpaceDN w:val="0"/>
              <w:adjustRightInd w:val="0"/>
              <w:spacing w:after="17" w:line="360" w:lineRule="auto"/>
              <w:jc w:val="both"/>
              <w:rPr>
                <w:rFonts w:ascii="Trebuchet MS" w:hAnsi="Trebuchet MS"/>
                <w:color w:val="000000"/>
              </w:rPr>
            </w:pPr>
            <w:r w:rsidRPr="00D925CF">
              <w:rPr>
                <w:rFonts w:ascii="Trebuchet MS" w:hAnsi="Trebuchet MS"/>
                <w:color w:val="000000"/>
              </w:rPr>
              <w:t xml:space="preserve">Contul de profit şi pierdere (Formular 20) </w:t>
            </w:r>
          </w:p>
          <w:p w14:paraId="2892A1D5" w14:textId="67AA7A54" w:rsidR="00351DA1" w:rsidRPr="00D925CF" w:rsidRDefault="00351DA1">
            <w:pPr>
              <w:pStyle w:val="ListParagraph"/>
              <w:numPr>
                <w:ilvl w:val="0"/>
                <w:numId w:val="38"/>
              </w:numPr>
              <w:autoSpaceDE w:val="0"/>
              <w:autoSpaceDN w:val="0"/>
              <w:adjustRightInd w:val="0"/>
              <w:spacing w:after="17" w:line="360" w:lineRule="auto"/>
              <w:jc w:val="both"/>
              <w:rPr>
                <w:rFonts w:ascii="Trebuchet MS" w:hAnsi="Trebuchet MS"/>
                <w:color w:val="000000"/>
              </w:rPr>
            </w:pPr>
            <w:r w:rsidRPr="00D925CF">
              <w:rPr>
                <w:rFonts w:ascii="Trebuchet MS" w:hAnsi="Trebuchet MS"/>
                <w:color w:val="000000"/>
              </w:rPr>
              <w:t xml:space="preserve">Datele informative (Formular 30) </w:t>
            </w:r>
          </w:p>
          <w:p w14:paraId="5EE6B755" w14:textId="3A96BF1B" w:rsidR="00351DA1" w:rsidRPr="00D925CF" w:rsidRDefault="00351DA1">
            <w:pPr>
              <w:pStyle w:val="ListParagraph"/>
              <w:numPr>
                <w:ilvl w:val="0"/>
                <w:numId w:val="38"/>
              </w:numPr>
              <w:autoSpaceDE w:val="0"/>
              <w:autoSpaceDN w:val="0"/>
              <w:adjustRightInd w:val="0"/>
              <w:spacing w:after="17" w:line="360" w:lineRule="auto"/>
              <w:jc w:val="both"/>
              <w:rPr>
                <w:rFonts w:ascii="Trebuchet MS" w:hAnsi="Trebuchet MS"/>
                <w:color w:val="000000"/>
              </w:rPr>
            </w:pPr>
            <w:r w:rsidRPr="00D925CF">
              <w:rPr>
                <w:rFonts w:ascii="Trebuchet MS" w:hAnsi="Trebuchet MS"/>
                <w:color w:val="000000"/>
              </w:rPr>
              <w:t xml:space="preserve">Situația activelor imobilizate (Formular 40) </w:t>
            </w:r>
          </w:p>
          <w:p w14:paraId="0F0BF13B" w14:textId="331F9D6A" w:rsidR="00351DA1" w:rsidRPr="00D925CF" w:rsidRDefault="00351DA1">
            <w:pPr>
              <w:pStyle w:val="ListParagraph"/>
              <w:numPr>
                <w:ilvl w:val="0"/>
                <w:numId w:val="38"/>
              </w:numPr>
              <w:autoSpaceDE w:val="0"/>
              <w:autoSpaceDN w:val="0"/>
              <w:adjustRightInd w:val="0"/>
              <w:spacing w:after="17" w:line="360" w:lineRule="auto"/>
              <w:jc w:val="both"/>
              <w:rPr>
                <w:rFonts w:ascii="Trebuchet MS" w:hAnsi="Trebuchet MS"/>
                <w:color w:val="000000"/>
              </w:rPr>
            </w:pPr>
            <w:r w:rsidRPr="00D925CF">
              <w:rPr>
                <w:rFonts w:ascii="Trebuchet MS" w:hAnsi="Trebuchet MS"/>
                <w:color w:val="000000"/>
              </w:rPr>
              <w:t>Notele explicative la situațiile financiare</w:t>
            </w:r>
          </w:p>
          <w:p w14:paraId="70E44EAF" w14:textId="77777777" w:rsidR="00D925CF" w:rsidRPr="00D925CF" w:rsidRDefault="00351DA1" w:rsidP="00351DA1">
            <w:pPr>
              <w:spacing w:line="360" w:lineRule="auto"/>
              <w:jc w:val="both"/>
              <w:rPr>
                <w:rFonts w:ascii="Trebuchet MS" w:hAnsi="Trebuchet MS"/>
                <w:b/>
                <w:bCs/>
                <w:color w:val="000000"/>
              </w:rPr>
            </w:pPr>
            <w:r w:rsidRPr="00D925CF">
              <w:rPr>
                <w:rFonts w:ascii="Trebuchet MS" w:hAnsi="Trebuchet MS"/>
                <w:b/>
                <w:bCs/>
                <w:color w:val="000000"/>
              </w:rPr>
              <w:t xml:space="preserve"> </w:t>
            </w:r>
          </w:p>
          <w:p w14:paraId="593E5859" w14:textId="6792245B" w:rsidR="00351DA1" w:rsidRPr="00D925CF" w:rsidRDefault="00E00C07" w:rsidP="00351DA1">
            <w:pPr>
              <w:spacing w:line="360" w:lineRule="auto"/>
              <w:jc w:val="both"/>
              <w:rPr>
                <w:rFonts w:ascii="Trebuchet MS" w:hAnsi="Trebuchet MS"/>
                <w:iCs/>
              </w:rPr>
            </w:pPr>
            <w:r>
              <w:rPr>
                <w:rFonts w:ascii="Trebuchet MS" w:hAnsi="Trebuchet MS"/>
                <w:b/>
                <w:bCs/>
                <w:iCs/>
              </w:rPr>
              <w:t>6</w:t>
            </w:r>
            <w:r w:rsidR="00D925CF">
              <w:rPr>
                <w:rFonts w:ascii="Trebuchet MS" w:hAnsi="Trebuchet MS"/>
                <w:b/>
                <w:bCs/>
                <w:iCs/>
              </w:rPr>
              <w:t xml:space="preserve">. </w:t>
            </w:r>
            <w:r w:rsidR="00351DA1" w:rsidRPr="00D925CF">
              <w:rPr>
                <w:rFonts w:ascii="Trebuchet MS" w:hAnsi="Trebuchet MS"/>
                <w:b/>
                <w:bCs/>
                <w:iCs/>
              </w:rPr>
              <w:t xml:space="preserve">Situațiile financiare anuale ale entităților identificate ca întreprinderi partenere și/sau legate cu solicitantul, </w:t>
            </w:r>
            <w:r w:rsidR="00351DA1" w:rsidRPr="00D925CF">
              <w:rPr>
                <w:rFonts w:ascii="Trebuchet MS" w:hAnsi="Trebuchet MS"/>
                <w:iCs/>
              </w:rPr>
              <w:t xml:space="preserve">aferente exercițiului financiar anterior anului depunerii cererii de finanțare, </w:t>
            </w:r>
            <w:r w:rsidR="00351DA1" w:rsidRPr="00D925CF">
              <w:rPr>
                <w:rFonts w:ascii="Trebuchet MS" w:hAnsi="Trebuchet MS"/>
                <w:iCs/>
              </w:rPr>
              <w:lastRenderedPageBreak/>
              <w:t>aprobate de organele statutare ale solicitantului, inclusiv dovada depunerii la Ministerul Finanțelor (recipisa)</w:t>
            </w:r>
          </w:p>
          <w:p w14:paraId="47D04219" w14:textId="2521305A" w:rsidR="00351DA1" w:rsidRPr="00D925CF" w:rsidRDefault="00351DA1">
            <w:pPr>
              <w:pStyle w:val="ListParagraph"/>
              <w:numPr>
                <w:ilvl w:val="0"/>
                <w:numId w:val="39"/>
              </w:numPr>
              <w:spacing w:line="360" w:lineRule="auto"/>
              <w:jc w:val="both"/>
              <w:rPr>
                <w:rFonts w:ascii="Trebuchet MS" w:hAnsi="Trebuchet MS"/>
                <w:iCs/>
              </w:rPr>
            </w:pPr>
            <w:r w:rsidRPr="00D925CF">
              <w:rPr>
                <w:rFonts w:ascii="Trebuchet MS" w:hAnsi="Trebuchet MS"/>
                <w:iCs/>
              </w:rPr>
              <w:t xml:space="preserve">Bilanţul prescurtat (Formular 10) </w:t>
            </w:r>
          </w:p>
          <w:p w14:paraId="1B8484E9" w14:textId="514EE5F6" w:rsidR="00351DA1" w:rsidRPr="00D925CF" w:rsidRDefault="00351DA1">
            <w:pPr>
              <w:pStyle w:val="ListParagraph"/>
              <w:numPr>
                <w:ilvl w:val="0"/>
                <w:numId w:val="39"/>
              </w:numPr>
              <w:spacing w:line="360" w:lineRule="auto"/>
              <w:jc w:val="both"/>
              <w:rPr>
                <w:rFonts w:ascii="Trebuchet MS" w:hAnsi="Trebuchet MS"/>
                <w:iCs/>
              </w:rPr>
            </w:pPr>
            <w:r w:rsidRPr="00D925CF">
              <w:rPr>
                <w:rFonts w:ascii="Trebuchet MS" w:hAnsi="Trebuchet MS"/>
                <w:iCs/>
              </w:rPr>
              <w:t xml:space="preserve">Contul de profit şi pierdere (Formular 20) </w:t>
            </w:r>
          </w:p>
          <w:p w14:paraId="45EBB197" w14:textId="5045346C" w:rsidR="00351DA1" w:rsidRPr="00D925CF" w:rsidRDefault="00351DA1">
            <w:pPr>
              <w:pStyle w:val="ListParagraph"/>
              <w:numPr>
                <w:ilvl w:val="0"/>
                <w:numId w:val="39"/>
              </w:numPr>
              <w:spacing w:line="360" w:lineRule="auto"/>
              <w:jc w:val="both"/>
              <w:rPr>
                <w:rFonts w:ascii="Trebuchet MS" w:hAnsi="Trebuchet MS"/>
                <w:iCs/>
              </w:rPr>
            </w:pPr>
            <w:r w:rsidRPr="00D925CF">
              <w:rPr>
                <w:rFonts w:ascii="Trebuchet MS" w:hAnsi="Trebuchet MS"/>
                <w:iCs/>
              </w:rPr>
              <w:t xml:space="preserve">Datele informative (Formular 30) </w:t>
            </w:r>
          </w:p>
          <w:p w14:paraId="7E08CA9D" w14:textId="2F60AFEB" w:rsidR="00351DA1" w:rsidRPr="00D925CF" w:rsidRDefault="00351DA1">
            <w:pPr>
              <w:pStyle w:val="ListParagraph"/>
              <w:numPr>
                <w:ilvl w:val="0"/>
                <w:numId w:val="39"/>
              </w:numPr>
              <w:spacing w:line="360" w:lineRule="auto"/>
              <w:jc w:val="both"/>
              <w:rPr>
                <w:rFonts w:ascii="Trebuchet MS" w:hAnsi="Trebuchet MS"/>
                <w:iCs/>
              </w:rPr>
            </w:pPr>
            <w:r w:rsidRPr="00D925CF">
              <w:rPr>
                <w:rFonts w:ascii="Trebuchet MS" w:hAnsi="Trebuchet MS"/>
                <w:iCs/>
              </w:rPr>
              <w:t xml:space="preserve">Situația activelor imobilizate (Formular 40) </w:t>
            </w:r>
          </w:p>
          <w:p w14:paraId="1B6C43B0" w14:textId="77777777" w:rsidR="00351DA1" w:rsidRPr="00D925CF" w:rsidRDefault="00351DA1">
            <w:pPr>
              <w:pStyle w:val="ListParagraph"/>
              <w:numPr>
                <w:ilvl w:val="0"/>
                <w:numId w:val="39"/>
              </w:numPr>
              <w:autoSpaceDE w:val="0"/>
              <w:autoSpaceDN w:val="0"/>
              <w:adjustRightInd w:val="0"/>
              <w:spacing w:after="17" w:line="360" w:lineRule="auto"/>
              <w:jc w:val="both"/>
              <w:rPr>
                <w:rFonts w:ascii="Trebuchet MS" w:hAnsi="Trebuchet MS"/>
                <w:color w:val="000000"/>
              </w:rPr>
            </w:pPr>
            <w:r w:rsidRPr="00D925CF">
              <w:rPr>
                <w:rFonts w:ascii="Trebuchet MS" w:hAnsi="Trebuchet MS"/>
                <w:iCs/>
              </w:rPr>
              <w:t>Notele explicative la situațiile financiare</w:t>
            </w:r>
          </w:p>
          <w:p w14:paraId="585D25B5" w14:textId="7A508517" w:rsidR="001128D6" w:rsidRDefault="001128D6" w:rsidP="00351DA1">
            <w:pPr>
              <w:spacing w:after="10" w:line="360" w:lineRule="auto"/>
              <w:ind w:right="1038"/>
              <w:jc w:val="both"/>
              <w:rPr>
                <w:rFonts w:ascii="Trebuchet MS" w:hAnsi="Trebuchet MS" w:cs="Calibri"/>
              </w:rPr>
            </w:pPr>
          </w:p>
          <w:p w14:paraId="727BF742" w14:textId="000A01DB" w:rsidR="00140451" w:rsidRPr="00AD6729" w:rsidRDefault="00E00C07" w:rsidP="00AD6729">
            <w:pPr>
              <w:spacing w:after="10" w:line="360" w:lineRule="auto"/>
              <w:ind w:right="180"/>
              <w:jc w:val="both"/>
              <w:rPr>
                <w:rFonts w:ascii="Trebuchet MS" w:hAnsi="Trebuchet MS" w:cs="Calibri"/>
              </w:rPr>
            </w:pPr>
            <w:r w:rsidRPr="00616669">
              <w:rPr>
                <w:rFonts w:ascii="Trebuchet MS" w:hAnsi="Trebuchet MS"/>
                <w:b/>
                <w:bCs/>
                <w:iCs/>
              </w:rPr>
              <w:t>7</w:t>
            </w:r>
            <w:r w:rsidR="00D925CF" w:rsidRPr="00616669">
              <w:rPr>
                <w:rFonts w:ascii="Trebuchet MS" w:hAnsi="Trebuchet MS"/>
                <w:b/>
                <w:bCs/>
                <w:iCs/>
              </w:rPr>
              <w:t>. Dovada capacității financiare</w:t>
            </w:r>
            <w:r w:rsidR="00D925CF" w:rsidRPr="00616669">
              <w:rPr>
                <w:rFonts w:ascii="Trebuchet MS" w:hAnsi="Trebuchet MS"/>
                <w:iCs/>
              </w:rPr>
              <w:t>: extras de cont bancar curent sau de depozit, linie/contract de credit emise de o instituție de credit bancară, scrisoare de confort prin care solicitantul de finanțare face dovada ca are capacitatea financiară de a acoperi cel puțin contribuţia proprie totală a solicitantului. Contribuţia proprie totală a solicitantului se compune din: contribuția la valoarea eligibilă a proiectului, valoarea neeligibilă a proiectului, TVA deductibilă aferentă proiectului.</w:t>
            </w:r>
          </w:p>
          <w:p w14:paraId="3EB0F859" w14:textId="64271960" w:rsidR="001128D6" w:rsidRPr="00875DA8" w:rsidRDefault="00AD6729" w:rsidP="001128D6">
            <w:pPr>
              <w:spacing w:line="360" w:lineRule="auto"/>
              <w:jc w:val="both"/>
              <w:rPr>
                <w:rFonts w:ascii="Trebuchet MS" w:hAnsi="Trebuchet MS" w:cs="Calibri"/>
              </w:rPr>
            </w:pPr>
            <w:r>
              <w:rPr>
                <w:rFonts w:ascii="Trebuchet MS" w:hAnsi="Trebuchet MS" w:cs="Calibri"/>
                <w:b/>
                <w:bCs/>
              </w:rPr>
              <w:t>8</w:t>
            </w:r>
            <w:r w:rsidR="001128D6" w:rsidRPr="00875DA8">
              <w:rPr>
                <w:rFonts w:ascii="Trebuchet MS" w:hAnsi="Trebuchet MS" w:cs="Calibri"/>
                <w:b/>
                <w:bCs/>
              </w:rPr>
              <w:t>. Documentația privind imunizarea la schimbările climatice.</w:t>
            </w:r>
            <w:r w:rsidR="001128D6" w:rsidRPr="00875DA8">
              <w:rPr>
                <w:rFonts w:ascii="Trebuchet MS" w:hAnsi="Trebuchet MS" w:cs="Calibri"/>
              </w:rPr>
              <w:t xml:space="preserve"> </w:t>
            </w:r>
          </w:p>
          <w:p w14:paraId="26344D6B" w14:textId="6802A66F" w:rsidR="001128D6" w:rsidRPr="00616669" w:rsidRDefault="001128D6" w:rsidP="001128D6">
            <w:pPr>
              <w:spacing w:line="360" w:lineRule="auto"/>
              <w:ind w:left="34"/>
              <w:jc w:val="both"/>
              <w:rPr>
                <w:rFonts w:ascii="Trebuchet MS" w:hAnsi="Trebuchet MS" w:cs="Calibri"/>
                <w:iCs/>
              </w:rPr>
            </w:pPr>
            <w:r w:rsidRPr="00875DA8">
              <w:rPr>
                <w:rFonts w:ascii="Trebuchet MS" w:hAnsi="Trebuchet MS" w:cs="Calibri"/>
                <w:iCs/>
              </w:rPr>
              <w:t xml:space="preserve">Documentația privind imunizarea la schimbările climatice va respecta metodologia de întocmire conform anexei prezentului ghid, iar concluziile documentației se vor regăsi în </w:t>
            </w:r>
            <w:r w:rsidR="00D925CF" w:rsidRPr="00616669">
              <w:rPr>
                <w:rFonts w:ascii="Trebuchet MS" w:hAnsi="Trebuchet MS" w:cs="Calibri"/>
                <w:iCs/>
              </w:rPr>
              <w:t>Planul de afaceri</w:t>
            </w:r>
            <w:r w:rsidRPr="00616669">
              <w:rPr>
                <w:rFonts w:ascii="Trebuchet MS" w:hAnsi="Trebuchet MS" w:cs="Calibri"/>
                <w:iCs/>
              </w:rPr>
              <w:t xml:space="preserve"> și în cererea de finanțare.</w:t>
            </w:r>
          </w:p>
          <w:p w14:paraId="3F8AC89B" w14:textId="77777777" w:rsidR="001128D6" w:rsidRPr="00616669" w:rsidRDefault="001128D6" w:rsidP="001128D6">
            <w:pPr>
              <w:spacing w:line="360" w:lineRule="auto"/>
              <w:ind w:left="34"/>
              <w:jc w:val="both"/>
              <w:rPr>
                <w:rFonts w:ascii="Trebuchet MS" w:hAnsi="Trebuchet MS" w:cs="Calibri"/>
              </w:rPr>
            </w:pPr>
          </w:p>
          <w:p w14:paraId="3272CD3B" w14:textId="409F59C6" w:rsidR="001128D6" w:rsidRPr="00D925CF" w:rsidRDefault="001128D6" w:rsidP="00D925CF">
            <w:pPr>
              <w:spacing w:line="360" w:lineRule="auto"/>
              <w:ind w:left="34"/>
              <w:jc w:val="both"/>
              <w:rPr>
                <w:rFonts w:ascii="Trebuchet MS" w:hAnsi="Trebuchet MS" w:cs="Calibri"/>
              </w:rPr>
            </w:pPr>
            <w:r w:rsidRPr="00875DA8">
              <w:rPr>
                <w:rFonts w:ascii="Trebuchet MS" w:hAnsi="Trebuchet MS" w:cs="Calibri"/>
              </w:rPr>
              <w:t xml:space="preserve">Informațiile privind respectarea și modalitatea de îndeplinire a cerințelor și măsurilor prevăzute pentru obiectivele de mediu vor fi corelate în cererea de finanțare, </w:t>
            </w:r>
            <w:r w:rsidR="00D925CF" w:rsidRPr="00616669">
              <w:rPr>
                <w:rFonts w:ascii="Trebuchet MS" w:hAnsi="Trebuchet MS" w:cs="Calibri"/>
              </w:rPr>
              <w:t>Planul de afaceri</w:t>
            </w:r>
            <w:r w:rsidRPr="00616669">
              <w:rPr>
                <w:rFonts w:ascii="Trebuchet MS" w:hAnsi="Trebuchet MS" w:cs="Calibri"/>
              </w:rPr>
              <w:t xml:space="preserve">, </w:t>
            </w:r>
            <w:r w:rsidRPr="00875DA8">
              <w:rPr>
                <w:rFonts w:ascii="Trebuchet MS" w:hAnsi="Trebuchet MS" w:cs="Calibri"/>
              </w:rPr>
              <w:t>Declarația DNSH precum și documentația privind imunizarea la schimbările climatice.</w:t>
            </w:r>
          </w:p>
          <w:p w14:paraId="5A7761B1" w14:textId="77777777" w:rsidR="00D925CF" w:rsidRDefault="00D925CF" w:rsidP="00AD6729">
            <w:pPr>
              <w:pStyle w:val="ListParagraph"/>
              <w:spacing w:after="22" w:line="360" w:lineRule="auto"/>
              <w:ind w:left="0"/>
              <w:jc w:val="both"/>
              <w:rPr>
                <w:rFonts w:ascii="Trebuchet MS" w:hAnsi="Trebuchet MS" w:cs="Calibri"/>
                <w:b/>
                <w:bCs/>
              </w:rPr>
            </w:pPr>
          </w:p>
          <w:p w14:paraId="6E9C2BB4" w14:textId="4F29F56F" w:rsidR="00D925CF" w:rsidRPr="00AD6729" w:rsidRDefault="001128D6" w:rsidP="00AD6729">
            <w:pPr>
              <w:pStyle w:val="ListParagraph"/>
              <w:numPr>
                <w:ilvl w:val="0"/>
                <w:numId w:val="52"/>
              </w:numPr>
              <w:spacing w:after="22" w:line="360" w:lineRule="auto"/>
              <w:ind w:left="318"/>
              <w:jc w:val="both"/>
              <w:rPr>
                <w:rFonts w:ascii="Trebuchet MS" w:hAnsi="Trebuchet MS" w:cs="Calibri"/>
              </w:rPr>
            </w:pPr>
            <w:r w:rsidRPr="00AD6729">
              <w:rPr>
                <w:rFonts w:ascii="Trebuchet MS" w:hAnsi="Trebuchet MS" w:cs="Calibri"/>
                <w:b/>
                <w:bCs/>
              </w:rPr>
              <w:t>Declarația cu privire la respectarea principiului ”a nu prejudicia în mod semnificativ” (”do no significant harm” – DNSH)</w:t>
            </w:r>
            <w:r w:rsidRPr="00AD6729">
              <w:rPr>
                <w:rFonts w:ascii="Trebuchet MS" w:hAnsi="Trebuchet MS" w:cs="Calibri"/>
              </w:rPr>
              <w:t xml:space="preserve">. </w:t>
            </w:r>
          </w:p>
          <w:p w14:paraId="5CC3028E" w14:textId="1F21005B" w:rsidR="00AD6729" w:rsidRPr="00AD6729" w:rsidRDefault="00AD6729" w:rsidP="00AD6729">
            <w:pPr>
              <w:pStyle w:val="ListParagraph"/>
              <w:numPr>
                <w:ilvl w:val="0"/>
                <w:numId w:val="52"/>
              </w:numPr>
              <w:spacing w:after="22" w:line="360" w:lineRule="auto"/>
              <w:ind w:left="318"/>
              <w:jc w:val="both"/>
              <w:rPr>
                <w:rFonts w:ascii="Trebuchet MS" w:hAnsi="Trebuchet MS" w:cs="Calibri"/>
              </w:rPr>
            </w:pPr>
            <w:r>
              <w:rPr>
                <w:rFonts w:ascii="Trebuchet MS" w:hAnsi="Trebuchet MS" w:cs="Calibri"/>
                <w:b/>
                <w:bCs/>
                <w:color w:val="000000" w:themeColor="text1"/>
              </w:rPr>
              <w:t xml:space="preserve"> </w:t>
            </w:r>
            <w:r w:rsidRPr="00AD6729">
              <w:rPr>
                <w:rFonts w:ascii="Trebuchet MS" w:hAnsi="Trebuchet MS" w:cs="Calibri"/>
                <w:b/>
                <w:bCs/>
                <w:color w:val="000000" w:themeColor="text1"/>
              </w:rPr>
              <w:t>Lista de echipamente și/sau lucrări și/sau servicii cu încadrarea acestora pe secțiunea de cheltuieli eligibile /ne-eligibile.</w:t>
            </w:r>
          </w:p>
          <w:p w14:paraId="54807A84" w14:textId="40EF900A" w:rsidR="001128D6" w:rsidRPr="00932165" w:rsidRDefault="001128D6" w:rsidP="00932165">
            <w:pPr>
              <w:spacing w:before="120" w:after="120" w:line="360" w:lineRule="auto"/>
              <w:jc w:val="both"/>
              <w:rPr>
                <w:rFonts w:ascii="Trebuchet MS" w:hAnsi="Trebuchet MS"/>
                <w:iCs/>
              </w:rPr>
            </w:pPr>
            <w:r w:rsidRPr="00875DA8">
              <w:rPr>
                <w:rFonts w:ascii="Trebuchet MS" w:hAnsi="Trebuchet MS" w:cs="Calibri"/>
              </w:rPr>
              <w:t>În cazul în care solicitantul consideră că poate explica o anumită situație și prin alte documente, acesta le poate anexa la cererea de finanțare, însă acest aspect nu presupune lipsa documentelor obligatorii solicitate.</w:t>
            </w:r>
          </w:p>
        </w:tc>
      </w:tr>
    </w:tbl>
    <w:p w14:paraId="5155AFE4" w14:textId="77777777" w:rsidR="0058563F" w:rsidRDefault="0058563F" w:rsidP="009F041F">
      <w:pPr>
        <w:pStyle w:val="Heading2"/>
      </w:pPr>
    </w:p>
    <w:p w14:paraId="0B7F7F16" w14:textId="40713045" w:rsidR="00B20313" w:rsidRPr="009F041F" w:rsidRDefault="009D715E" w:rsidP="00932165">
      <w:pPr>
        <w:pStyle w:val="Heading2"/>
      </w:pPr>
      <w:bookmarkStart w:id="118" w:name="_Toc143502466"/>
      <w:r>
        <w:t xml:space="preserve">7.5. </w:t>
      </w:r>
      <w:r w:rsidR="00B20313" w:rsidRPr="009F041F">
        <w:t>Aspecte administrative privind depunerea cererii de finanțare</w:t>
      </w:r>
      <w:bookmarkEnd w:id="118"/>
      <w:r w:rsidR="00B20313" w:rsidRPr="009F041F">
        <w:t xml:space="preserve"> </w:t>
      </w:r>
      <w:r w:rsidR="00B20313" w:rsidRPr="009F041F">
        <w:tab/>
      </w:r>
    </w:p>
    <w:tbl>
      <w:tblPr>
        <w:tblStyle w:val="TableGrid"/>
        <w:tblW w:w="10201" w:type="dxa"/>
        <w:tblLook w:val="04A0" w:firstRow="1" w:lastRow="0" w:firstColumn="1" w:lastColumn="0" w:noHBand="0" w:noVBand="1"/>
      </w:tblPr>
      <w:tblGrid>
        <w:gridCol w:w="10201"/>
      </w:tblGrid>
      <w:tr w:rsidR="00B63863" w:rsidRPr="00B63863" w14:paraId="1270F001" w14:textId="77777777" w:rsidTr="00932165">
        <w:tc>
          <w:tcPr>
            <w:tcW w:w="10201" w:type="dxa"/>
          </w:tcPr>
          <w:p w14:paraId="1F482EA4" w14:textId="025F0777" w:rsidR="005D3A6C" w:rsidRDefault="005D3A6C" w:rsidP="005D3A6C">
            <w:pPr>
              <w:spacing w:before="120" w:after="120" w:line="360" w:lineRule="auto"/>
              <w:jc w:val="both"/>
              <w:rPr>
                <w:rFonts w:ascii="Trebuchet MS" w:hAnsi="Trebuchet MS"/>
                <w:iCs/>
              </w:rPr>
            </w:pPr>
            <w:r>
              <w:rPr>
                <w:rFonts w:ascii="Trebuchet MS" w:hAnsi="Trebuchet MS"/>
                <w:iCs/>
              </w:rPr>
              <w:t>Depunerea cererii de finanțare se va realiza doar prin sistemul informatic MySMIS2021/ SMIS2021+.</w:t>
            </w:r>
          </w:p>
          <w:p w14:paraId="7D0DB8A1" w14:textId="67726E5D" w:rsidR="00B20313" w:rsidRPr="00B63863" w:rsidRDefault="005D3A6C" w:rsidP="005D3A6C">
            <w:pPr>
              <w:spacing w:before="120" w:after="120"/>
              <w:rPr>
                <w:rFonts w:ascii="Trebuchet MS" w:hAnsi="Trebuchet MS"/>
                <w:i/>
                <w:sz w:val="24"/>
                <w:szCs w:val="24"/>
              </w:rPr>
            </w:pPr>
            <w:r>
              <w:rPr>
                <w:rFonts w:ascii="Trebuchet MS" w:hAnsi="Trebuchet MS"/>
                <w:iCs/>
              </w:rPr>
              <w:t>Depunerea cererii de finanțare prin orice alte mijloace nu va fi luată în considerare.</w:t>
            </w:r>
          </w:p>
        </w:tc>
      </w:tr>
    </w:tbl>
    <w:p w14:paraId="46BAE526" w14:textId="77777777" w:rsidR="0058563F" w:rsidRDefault="0058563F" w:rsidP="009F041F">
      <w:pPr>
        <w:pStyle w:val="Heading2"/>
      </w:pPr>
    </w:p>
    <w:p w14:paraId="503C824E" w14:textId="66B19C02" w:rsidR="00E61D9C" w:rsidRPr="009F041F" w:rsidRDefault="009D715E" w:rsidP="00932165">
      <w:pPr>
        <w:pStyle w:val="Heading2"/>
      </w:pPr>
      <w:bookmarkStart w:id="119" w:name="_Toc143502467"/>
      <w:r>
        <w:t xml:space="preserve">7.6. </w:t>
      </w:r>
      <w:r w:rsidR="00E61D9C" w:rsidRPr="009F041F">
        <w:t>Anexele și documente obligatorii la momentul contractării</w:t>
      </w:r>
      <w:bookmarkEnd w:id="119"/>
      <w:r w:rsidR="00E61D9C" w:rsidRPr="009F041F">
        <w:t xml:space="preserve"> </w:t>
      </w:r>
      <w:r w:rsidR="00E61D9C" w:rsidRPr="009F041F">
        <w:tab/>
      </w:r>
    </w:p>
    <w:tbl>
      <w:tblPr>
        <w:tblStyle w:val="TableGrid"/>
        <w:tblW w:w="0" w:type="auto"/>
        <w:tblLook w:val="04A0" w:firstRow="1" w:lastRow="0" w:firstColumn="1" w:lastColumn="0" w:noHBand="0" w:noVBand="1"/>
      </w:tblPr>
      <w:tblGrid>
        <w:gridCol w:w="9913"/>
      </w:tblGrid>
      <w:tr w:rsidR="00B63863" w:rsidRPr="00B63863" w14:paraId="42AAB05D" w14:textId="4DDFB215" w:rsidTr="00932165">
        <w:tc>
          <w:tcPr>
            <w:tcW w:w="10343" w:type="dxa"/>
          </w:tcPr>
          <w:p w14:paraId="42EDA9AE" w14:textId="1E93BC90" w:rsidR="0081362C" w:rsidRDefault="0081362C" w:rsidP="00A05BB4">
            <w:pPr>
              <w:spacing w:before="240" w:line="360" w:lineRule="auto"/>
              <w:ind w:left="142"/>
              <w:jc w:val="both"/>
              <w:rPr>
                <w:rFonts w:ascii="Trebuchet MS" w:hAnsi="Trebuchet MS" w:cs="Trebuchet MS"/>
                <w:b/>
                <w:bCs/>
                <w:lang w:val="en-GB"/>
              </w:rPr>
            </w:pPr>
            <w:r>
              <w:rPr>
                <w:rFonts w:ascii="Trebuchet MS" w:hAnsi="Trebuchet MS" w:cs="Trebuchet MS"/>
                <w:b/>
                <w:bCs/>
                <w:lang w:val="en-GB"/>
              </w:rPr>
              <w:t xml:space="preserve">1. </w:t>
            </w:r>
            <w:proofErr w:type="spellStart"/>
            <w:r w:rsidRPr="00815430">
              <w:rPr>
                <w:rFonts w:ascii="Trebuchet MS" w:hAnsi="Trebuchet MS"/>
                <w:b/>
                <w:lang w:val="en-US"/>
              </w:rPr>
              <w:t>Documente</w:t>
            </w:r>
            <w:proofErr w:type="spellEnd"/>
            <w:r w:rsidRPr="00815430">
              <w:rPr>
                <w:rFonts w:ascii="Trebuchet MS" w:hAnsi="Trebuchet MS"/>
                <w:b/>
                <w:lang w:val="en-US"/>
              </w:rPr>
              <w:t xml:space="preserve"> </w:t>
            </w:r>
            <w:proofErr w:type="spellStart"/>
            <w:r w:rsidRPr="00815430">
              <w:rPr>
                <w:rFonts w:ascii="Trebuchet MS" w:hAnsi="Trebuchet MS"/>
                <w:b/>
                <w:lang w:val="en-US"/>
              </w:rPr>
              <w:t>statutare</w:t>
            </w:r>
            <w:proofErr w:type="spellEnd"/>
            <w:r w:rsidRPr="00815430">
              <w:rPr>
                <w:rFonts w:ascii="Trebuchet MS" w:hAnsi="Trebuchet MS"/>
                <w:b/>
                <w:lang w:val="en-US"/>
              </w:rPr>
              <w:t xml:space="preserve">: </w:t>
            </w:r>
            <w:r w:rsidRPr="00815430">
              <w:rPr>
                <w:rFonts w:ascii="Trebuchet MS" w:hAnsi="Trebuchet MS"/>
                <w:color w:val="000000"/>
              </w:rPr>
              <w:t>act constitutiv, contract de societate, statut, actualizate în formă consolidată</w:t>
            </w:r>
            <w:r w:rsidRPr="007C6ED0">
              <w:rPr>
                <w:rFonts w:ascii="Trebuchet MS" w:hAnsi="Trebuchet MS" w:cs="Calibri"/>
                <w:color w:val="000000"/>
              </w:rPr>
              <w:t xml:space="preserve"> (</w:t>
            </w:r>
            <w:r w:rsidRPr="007C6ED0">
              <w:rPr>
                <w:rFonts w:ascii="Trebuchet MS" w:eastAsia="SimSun" w:hAnsi="Trebuchet MS"/>
              </w:rPr>
              <w:t xml:space="preserve">forma consolidată a documentelor statutare se referă la forma actualizată </w:t>
            </w:r>
            <w:proofErr w:type="gramStart"/>
            <w:r w:rsidRPr="007C6ED0">
              <w:rPr>
                <w:rFonts w:ascii="Trebuchet MS" w:eastAsia="SimSun" w:hAnsi="Trebuchet MS"/>
              </w:rPr>
              <w:t>a</w:t>
            </w:r>
            <w:proofErr w:type="gramEnd"/>
            <w:r w:rsidRPr="007C6ED0">
              <w:rPr>
                <w:rFonts w:ascii="Trebuchet MS" w:eastAsia="SimSun" w:hAnsi="Trebuchet MS"/>
              </w:rPr>
              <w:t xml:space="preserve"> acestor documente, care corespunde cu informațiile din certificatul constatator ORC, nu la o formă care să conțină mențiuni cu privire la toate modificările efectuate până la momentul consolidării</w:t>
            </w:r>
            <w:r w:rsidRPr="007C6ED0">
              <w:rPr>
                <w:rFonts w:ascii="Trebuchet MS" w:hAnsi="Trebuchet MS" w:cs="Calibri"/>
                <w:color w:val="000000"/>
              </w:rPr>
              <w:t>).</w:t>
            </w:r>
            <w:r w:rsidRPr="00815430">
              <w:rPr>
                <w:rFonts w:ascii="Trebuchet MS" w:hAnsi="Trebuchet MS"/>
                <w:color w:val="000000"/>
              </w:rPr>
              <w:t xml:space="preserve"> Informațiile din documentele statutare trebuie să corespundă cu informațiile ce reies din Certificatul constatator ORC.</w:t>
            </w:r>
          </w:p>
          <w:p w14:paraId="68CB6808" w14:textId="022991E9" w:rsidR="00A05BB4" w:rsidRPr="00EE70F3" w:rsidRDefault="00682805" w:rsidP="00A05BB4">
            <w:pPr>
              <w:spacing w:before="240" w:line="360" w:lineRule="auto"/>
              <w:jc w:val="both"/>
              <w:rPr>
                <w:rFonts w:ascii="Trebuchet MS" w:hAnsi="Trebuchet MS" w:cs="Calibri"/>
                <w:b/>
                <w:bCs/>
              </w:rPr>
            </w:pPr>
            <w:r>
              <w:rPr>
                <w:rFonts w:ascii="Trebuchet MS" w:hAnsi="Trebuchet MS" w:cs="Calibri"/>
                <w:b/>
                <w:bCs/>
              </w:rPr>
              <w:t>2</w:t>
            </w:r>
            <w:r w:rsidR="00A05BB4" w:rsidRPr="00EE70F3">
              <w:rPr>
                <w:rFonts w:ascii="Trebuchet MS" w:hAnsi="Trebuchet MS" w:cs="Calibri"/>
                <w:b/>
                <w:bCs/>
              </w:rPr>
              <w:t xml:space="preserve">. Mandatul/ </w:t>
            </w:r>
            <w:r w:rsidR="00A05BB4">
              <w:rPr>
                <w:rFonts w:ascii="Trebuchet MS" w:hAnsi="Trebuchet MS" w:cs="Calibri"/>
                <w:b/>
                <w:bCs/>
              </w:rPr>
              <w:t>î</w:t>
            </w:r>
            <w:r w:rsidR="00A05BB4" w:rsidRPr="00EE70F3">
              <w:rPr>
                <w:rFonts w:ascii="Trebuchet MS" w:hAnsi="Trebuchet MS" w:cs="Calibri"/>
                <w:b/>
                <w:bCs/>
              </w:rPr>
              <w:t>mputernicire pentru semnarea unor secțiuni din cererea de finanțare</w:t>
            </w:r>
            <w:r w:rsidR="0081362C">
              <w:rPr>
                <w:rFonts w:ascii="Trebuchet MS" w:hAnsi="Trebuchet MS" w:cs="Calibri"/>
                <w:b/>
                <w:bCs/>
              </w:rPr>
              <w:t xml:space="preserve">, </w:t>
            </w:r>
            <w:r w:rsidR="0081362C" w:rsidRPr="00D925CF">
              <w:rPr>
                <w:rFonts w:ascii="Trebuchet MS" w:hAnsi="Trebuchet MS"/>
                <w:lang w:val="en-US"/>
              </w:rPr>
              <w:t xml:space="preserve">conform </w:t>
            </w:r>
            <w:proofErr w:type="spellStart"/>
            <w:r w:rsidR="0081362C" w:rsidRPr="00D925CF">
              <w:rPr>
                <w:rFonts w:ascii="Trebuchet MS" w:hAnsi="Trebuchet MS"/>
                <w:lang w:val="en-US"/>
              </w:rPr>
              <w:t>legii</w:t>
            </w:r>
            <w:proofErr w:type="spellEnd"/>
            <w:r w:rsidR="0081362C" w:rsidRPr="00D925CF">
              <w:rPr>
                <w:rFonts w:ascii="Trebuchet MS" w:hAnsi="Trebuchet MS" w:cs="MontserratRoman-Regular"/>
                <w:lang w:val="en-US"/>
              </w:rPr>
              <w:t xml:space="preserve">, </w:t>
            </w:r>
            <w:proofErr w:type="spellStart"/>
            <w:r w:rsidR="0081362C" w:rsidRPr="00D925CF">
              <w:rPr>
                <w:rFonts w:ascii="Trebuchet MS" w:hAnsi="Trebuchet MS" w:cs="MontserratRoman-Regular"/>
                <w:lang w:val="en-US"/>
              </w:rPr>
              <w:t>dacă</w:t>
            </w:r>
            <w:proofErr w:type="spellEnd"/>
            <w:r w:rsidR="0081362C" w:rsidRPr="00D925CF">
              <w:rPr>
                <w:rFonts w:ascii="Trebuchet MS" w:hAnsi="Trebuchet MS" w:cs="MontserratRoman-Regular"/>
                <w:lang w:val="en-US"/>
              </w:rPr>
              <w:t xml:space="preserve"> </w:t>
            </w:r>
            <w:proofErr w:type="spellStart"/>
            <w:r w:rsidR="0081362C" w:rsidRPr="00D925CF">
              <w:rPr>
                <w:rFonts w:ascii="Trebuchet MS" w:hAnsi="Trebuchet MS" w:cs="MontserratRoman-Regular"/>
                <w:lang w:val="en-US"/>
              </w:rPr>
              <w:t>reprezentantul</w:t>
            </w:r>
            <w:proofErr w:type="spellEnd"/>
            <w:r w:rsidR="0081362C" w:rsidRPr="00D925CF">
              <w:rPr>
                <w:rFonts w:ascii="Trebuchet MS" w:hAnsi="Trebuchet MS" w:cs="MontserratRoman-Regular"/>
                <w:lang w:val="en-US"/>
              </w:rPr>
              <w:t xml:space="preserve"> legal al </w:t>
            </w:r>
            <w:proofErr w:type="spellStart"/>
            <w:r w:rsidR="0081362C" w:rsidRPr="00D925CF">
              <w:rPr>
                <w:rFonts w:ascii="Trebuchet MS" w:hAnsi="Trebuchet MS" w:cs="MontserratRoman-Regular"/>
                <w:lang w:val="en-US"/>
              </w:rPr>
              <w:t>solicitantului</w:t>
            </w:r>
            <w:proofErr w:type="spellEnd"/>
            <w:r w:rsidR="0081362C" w:rsidRPr="00D925CF">
              <w:rPr>
                <w:rFonts w:ascii="Trebuchet MS" w:hAnsi="Trebuchet MS" w:cs="MontserratRoman-Regular"/>
                <w:lang w:val="en-US"/>
              </w:rPr>
              <w:t xml:space="preserve"> de </w:t>
            </w:r>
            <w:proofErr w:type="spellStart"/>
            <w:r w:rsidR="0081362C" w:rsidRPr="00D925CF">
              <w:rPr>
                <w:rFonts w:ascii="Trebuchet MS" w:hAnsi="Trebuchet MS" w:cs="MontserratRoman-Regular"/>
                <w:lang w:val="en-US"/>
              </w:rPr>
              <w:t>finanțare</w:t>
            </w:r>
            <w:proofErr w:type="spellEnd"/>
            <w:r w:rsidR="0081362C" w:rsidRPr="00D925CF">
              <w:rPr>
                <w:rFonts w:ascii="Trebuchet MS" w:hAnsi="Trebuchet MS" w:cs="MontserratRoman-Regular"/>
                <w:lang w:val="en-US"/>
              </w:rPr>
              <w:t xml:space="preserve"> </w:t>
            </w:r>
            <w:proofErr w:type="spellStart"/>
            <w:r w:rsidR="0081362C" w:rsidRPr="00D925CF">
              <w:rPr>
                <w:rFonts w:ascii="Trebuchet MS" w:hAnsi="Trebuchet MS" w:cs="MontserratRoman-Regular"/>
                <w:lang w:val="en-US"/>
              </w:rPr>
              <w:t>este</w:t>
            </w:r>
            <w:proofErr w:type="spellEnd"/>
            <w:r w:rsidR="0081362C" w:rsidRPr="00D925CF">
              <w:rPr>
                <w:rFonts w:ascii="Trebuchet MS" w:hAnsi="Trebuchet MS" w:cs="MontserratRoman-Regular"/>
                <w:lang w:val="en-US"/>
              </w:rPr>
              <w:t xml:space="preserve"> un </w:t>
            </w:r>
            <w:proofErr w:type="spellStart"/>
            <w:r w:rsidR="0081362C" w:rsidRPr="00D925CF">
              <w:rPr>
                <w:rFonts w:ascii="Trebuchet MS" w:hAnsi="Trebuchet MS" w:cs="MontserratRoman-Regular"/>
                <w:lang w:val="en-US"/>
              </w:rPr>
              <w:t>cetățean</w:t>
            </w:r>
            <w:proofErr w:type="spellEnd"/>
            <w:r w:rsidR="0081362C" w:rsidRPr="00D925CF">
              <w:rPr>
                <w:rFonts w:ascii="Trebuchet MS" w:hAnsi="Trebuchet MS" w:cs="MontserratRoman-Regular"/>
                <w:lang w:val="en-US"/>
              </w:rPr>
              <w:t xml:space="preserve"> </w:t>
            </w:r>
            <w:proofErr w:type="spellStart"/>
            <w:r w:rsidR="0081362C" w:rsidRPr="00D925CF">
              <w:rPr>
                <w:rFonts w:ascii="Trebuchet MS" w:hAnsi="Trebuchet MS" w:cs="MontserratRoman-Regular"/>
                <w:lang w:val="en-US"/>
              </w:rPr>
              <w:t>străin</w:t>
            </w:r>
            <w:proofErr w:type="spellEnd"/>
            <w:r w:rsidR="0081362C" w:rsidRPr="00D925CF">
              <w:rPr>
                <w:rFonts w:ascii="Trebuchet MS" w:hAnsi="Trebuchet MS" w:cs="MontserratRoman-Regular"/>
                <w:lang w:val="en-US"/>
              </w:rPr>
              <w:t xml:space="preserve"> </w:t>
            </w:r>
            <w:proofErr w:type="spellStart"/>
            <w:r w:rsidR="0081362C" w:rsidRPr="00D925CF">
              <w:rPr>
                <w:rFonts w:ascii="Trebuchet MS" w:hAnsi="Trebuchet MS" w:cs="MontserratRoman-Regular"/>
                <w:lang w:val="en-US"/>
              </w:rPr>
              <w:t>nerezident</w:t>
            </w:r>
            <w:proofErr w:type="spellEnd"/>
          </w:p>
          <w:p w14:paraId="5E62EE12" w14:textId="0DB84228" w:rsidR="00A05BB4" w:rsidRPr="00EE70F3" w:rsidRDefault="00A05BB4" w:rsidP="00A05BB4">
            <w:pPr>
              <w:spacing w:before="240" w:line="360" w:lineRule="auto"/>
              <w:jc w:val="both"/>
              <w:rPr>
                <w:rFonts w:ascii="Trebuchet MS" w:hAnsi="Trebuchet MS" w:cs="Calibri"/>
              </w:rPr>
            </w:pPr>
            <w:r w:rsidRPr="00EE70F3">
              <w:rPr>
                <w:rFonts w:ascii="Trebuchet MS" w:hAnsi="Trebuchet MS" w:cs="Calibri"/>
              </w:rPr>
              <w:t>Actul de împuternicire se prezintă în cazul în care anumite secțiuni/anexe din cererea de finanţare nu sunt semnate de reprezentantul legal al solicitantului, ci de o persoană împuternicită în acest sens.</w:t>
            </w:r>
            <w:r w:rsidR="0081362C">
              <w:rPr>
                <w:rFonts w:ascii="Trebuchet MS" w:hAnsi="Trebuchet MS" w:cs="Calibri"/>
              </w:rPr>
              <w:t xml:space="preserve"> </w:t>
            </w:r>
          </w:p>
          <w:p w14:paraId="76F768E1" w14:textId="642C8594" w:rsidR="00A05BB4" w:rsidRPr="00EE70F3" w:rsidRDefault="00A05BB4" w:rsidP="00A05BB4">
            <w:pPr>
              <w:spacing w:before="240" w:line="360" w:lineRule="auto"/>
              <w:jc w:val="both"/>
              <w:rPr>
                <w:rFonts w:ascii="Trebuchet MS" w:hAnsi="Trebuchet MS" w:cs="Calibri"/>
              </w:rPr>
            </w:pPr>
            <w:r w:rsidRPr="00EE70F3">
              <w:rPr>
                <w:rFonts w:ascii="Trebuchet MS" w:hAnsi="Trebuchet MS" w:cs="Calibri"/>
              </w:rPr>
              <w:t xml:space="preserve">NU se acceptă însușirea și semnarea </w:t>
            </w:r>
            <w:r>
              <w:rPr>
                <w:rFonts w:ascii="Trebuchet MS" w:hAnsi="Trebuchet MS" w:cs="Calibri"/>
              </w:rPr>
              <w:t>declarațiilor</w:t>
            </w:r>
            <w:r w:rsidRPr="00EE70F3">
              <w:rPr>
                <w:rFonts w:ascii="Trebuchet MS" w:hAnsi="Trebuchet MS" w:cs="Calibri"/>
              </w:rPr>
              <w:t xml:space="preserve"> solicitate în nume personal ale reprezentantului legal de către o altă persoană împuternicită</w:t>
            </w:r>
            <w:r>
              <w:rPr>
                <w:rFonts w:ascii="Trebuchet MS" w:hAnsi="Trebuchet MS" w:cs="Calibri"/>
              </w:rPr>
              <w:t>.</w:t>
            </w:r>
          </w:p>
          <w:p w14:paraId="19B41813" w14:textId="77777777" w:rsidR="00306A45" w:rsidRDefault="00306A45" w:rsidP="00A05BB4">
            <w:pPr>
              <w:autoSpaceDE w:val="0"/>
              <w:autoSpaceDN w:val="0"/>
              <w:adjustRightInd w:val="0"/>
              <w:spacing w:line="360" w:lineRule="auto"/>
              <w:jc w:val="both"/>
              <w:rPr>
                <w:rFonts w:ascii="Trebuchet MS" w:hAnsi="Trebuchet MS"/>
                <w:iCs/>
              </w:rPr>
            </w:pPr>
          </w:p>
          <w:p w14:paraId="45BF377D" w14:textId="07857107" w:rsidR="00A05BB4" w:rsidRDefault="00682805" w:rsidP="00A05BB4">
            <w:pPr>
              <w:autoSpaceDE w:val="0"/>
              <w:autoSpaceDN w:val="0"/>
              <w:adjustRightInd w:val="0"/>
              <w:spacing w:line="360" w:lineRule="auto"/>
              <w:jc w:val="both"/>
              <w:rPr>
                <w:rFonts w:ascii="Trebuchet MS" w:hAnsi="Trebuchet MS"/>
                <w:b/>
                <w:bCs/>
                <w:iCs/>
              </w:rPr>
            </w:pPr>
            <w:r>
              <w:rPr>
                <w:rFonts w:ascii="Trebuchet MS" w:hAnsi="Trebuchet MS"/>
                <w:b/>
                <w:bCs/>
                <w:iCs/>
              </w:rPr>
              <w:t>3</w:t>
            </w:r>
            <w:r w:rsidR="00306A45" w:rsidRPr="00932165">
              <w:rPr>
                <w:rFonts w:ascii="Trebuchet MS" w:hAnsi="Trebuchet MS"/>
                <w:b/>
                <w:bCs/>
                <w:iCs/>
              </w:rPr>
              <w:t xml:space="preserve">. </w:t>
            </w:r>
            <w:r w:rsidR="00A05BB4" w:rsidRPr="00932165">
              <w:rPr>
                <w:rFonts w:ascii="Trebuchet MS" w:hAnsi="Trebuchet MS"/>
                <w:b/>
                <w:bCs/>
                <w:iCs/>
              </w:rPr>
              <w:t>Pentru a face dovada unui drept real principal fără sarcini asupra bunurilor imobile care fac obiectul cererii de finanțare, solicitantul va depune documentele de proprietate</w:t>
            </w:r>
          </w:p>
          <w:p w14:paraId="336A40FD" w14:textId="77777777" w:rsidR="00682805" w:rsidRPr="00815430" w:rsidRDefault="00682805" w:rsidP="00682805">
            <w:pPr>
              <w:autoSpaceDE w:val="0"/>
              <w:autoSpaceDN w:val="0"/>
              <w:adjustRightInd w:val="0"/>
              <w:spacing w:line="360" w:lineRule="auto"/>
              <w:jc w:val="both"/>
              <w:rPr>
                <w:rFonts w:ascii="Trebuchet MS" w:hAnsi="Trebuchet MS"/>
                <w:lang w:val="en-US"/>
              </w:rPr>
            </w:pPr>
            <w:r w:rsidRPr="00815430">
              <w:rPr>
                <w:rFonts w:ascii="Trebuchet MS" w:hAnsi="Trebuchet MS"/>
                <w:lang w:val="en-US"/>
              </w:rPr>
              <w:t xml:space="preserve">a) </w:t>
            </w:r>
            <w:proofErr w:type="spellStart"/>
            <w:r w:rsidRPr="00815430">
              <w:rPr>
                <w:rFonts w:ascii="Trebuchet MS" w:hAnsi="Trebuchet MS"/>
                <w:lang w:val="en-US"/>
              </w:rPr>
              <w:t>Pentru</w:t>
            </w:r>
            <w:proofErr w:type="spellEnd"/>
            <w:r w:rsidRPr="00815430">
              <w:rPr>
                <w:rFonts w:ascii="Trebuchet MS" w:hAnsi="Trebuchet MS"/>
                <w:lang w:val="en-US"/>
              </w:rPr>
              <w:t xml:space="preserve"> </w:t>
            </w:r>
            <w:proofErr w:type="spellStart"/>
            <w:r w:rsidRPr="00815430">
              <w:rPr>
                <w:rFonts w:ascii="Trebuchet MS" w:hAnsi="Trebuchet MS"/>
                <w:lang w:val="en-US"/>
              </w:rPr>
              <w:t>investiții</w:t>
            </w:r>
            <w:proofErr w:type="spellEnd"/>
            <w:r w:rsidRPr="00815430">
              <w:rPr>
                <w:rFonts w:ascii="Trebuchet MS" w:hAnsi="Trebuchet MS"/>
                <w:lang w:val="en-US"/>
              </w:rPr>
              <w:t xml:space="preserve"> care </w:t>
            </w:r>
            <w:proofErr w:type="spellStart"/>
            <w:r w:rsidRPr="00815430">
              <w:rPr>
                <w:rFonts w:ascii="Trebuchet MS" w:hAnsi="Trebuchet MS"/>
                <w:lang w:val="en-US"/>
              </w:rPr>
              <w:t>includ</w:t>
            </w:r>
            <w:proofErr w:type="spellEnd"/>
            <w:r w:rsidRPr="00815430">
              <w:rPr>
                <w:rFonts w:ascii="Trebuchet MS" w:hAnsi="Trebuchet MS"/>
                <w:lang w:val="en-US"/>
              </w:rPr>
              <w:t xml:space="preserve"> </w:t>
            </w:r>
            <w:proofErr w:type="spellStart"/>
            <w:r w:rsidRPr="00815430">
              <w:rPr>
                <w:rFonts w:ascii="Trebuchet MS" w:hAnsi="Trebuchet MS"/>
                <w:lang w:val="en-US"/>
              </w:rPr>
              <w:t>doar</w:t>
            </w:r>
            <w:proofErr w:type="spellEnd"/>
            <w:r w:rsidRPr="00815430">
              <w:rPr>
                <w:rFonts w:ascii="Trebuchet MS" w:hAnsi="Trebuchet MS"/>
                <w:lang w:val="en-US"/>
              </w:rPr>
              <w:t xml:space="preserve"> </w:t>
            </w:r>
            <w:proofErr w:type="spellStart"/>
            <w:r w:rsidRPr="00815430">
              <w:rPr>
                <w:rFonts w:ascii="Trebuchet MS" w:hAnsi="Trebuchet MS"/>
                <w:lang w:val="en-US"/>
              </w:rPr>
              <w:t>servicii</w:t>
            </w:r>
            <w:proofErr w:type="spellEnd"/>
            <w:r w:rsidRPr="00815430">
              <w:rPr>
                <w:rFonts w:ascii="Trebuchet MS" w:hAnsi="Trebuchet MS"/>
                <w:lang w:val="en-US"/>
              </w:rPr>
              <w:t xml:space="preserve"> </w:t>
            </w:r>
            <w:proofErr w:type="spellStart"/>
            <w:r w:rsidRPr="00815430">
              <w:rPr>
                <w:rFonts w:ascii="Trebuchet MS" w:hAnsi="Trebuchet MS"/>
                <w:lang w:val="en-US"/>
              </w:rPr>
              <w:t>și</w:t>
            </w:r>
            <w:proofErr w:type="spellEnd"/>
            <w:r w:rsidRPr="00815430">
              <w:rPr>
                <w:rFonts w:ascii="Trebuchet MS" w:hAnsi="Trebuchet MS"/>
                <w:lang w:val="en-US"/>
              </w:rPr>
              <w:t>/</w:t>
            </w:r>
            <w:proofErr w:type="spellStart"/>
            <w:r w:rsidRPr="00815430">
              <w:rPr>
                <w:rFonts w:ascii="Trebuchet MS" w:hAnsi="Trebuchet MS"/>
                <w:lang w:val="en-US"/>
              </w:rPr>
              <w:t>sau</w:t>
            </w:r>
            <w:proofErr w:type="spellEnd"/>
            <w:r w:rsidRPr="00815430">
              <w:rPr>
                <w:rFonts w:ascii="Trebuchet MS" w:hAnsi="Trebuchet MS"/>
                <w:lang w:val="en-US"/>
              </w:rPr>
              <w:t xml:space="preserve"> </w:t>
            </w:r>
            <w:proofErr w:type="spellStart"/>
            <w:r w:rsidRPr="00815430">
              <w:rPr>
                <w:rFonts w:ascii="Trebuchet MS" w:hAnsi="Trebuchet MS"/>
                <w:lang w:val="en-US"/>
              </w:rPr>
              <w:t>dotări</w:t>
            </w:r>
            <w:proofErr w:type="spellEnd"/>
            <w:r w:rsidRPr="00815430">
              <w:rPr>
                <w:rFonts w:ascii="Trebuchet MS" w:hAnsi="Trebuchet MS"/>
                <w:lang w:val="en-US"/>
              </w:rPr>
              <w:t>:</w:t>
            </w:r>
          </w:p>
          <w:p w14:paraId="0E4BF0CC" w14:textId="77777777" w:rsidR="00682805" w:rsidRPr="00815430" w:rsidRDefault="00682805" w:rsidP="00682805">
            <w:pPr>
              <w:autoSpaceDE w:val="0"/>
              <w:autoSpaceDN w:val="0"/>
              <w:adjustRightInd w:val="0"/>
              <w:spacing w:line="360" w:lineRule="auto"/>
              <w:jc w:val="both"/>
              <w:rPr>
                <w:rFonts w:ascii="Trebuchet MS" w:hAnsi="Trebuchet MS"/>
                <w:lang w:val="en-US"/>
              </w:rPr>
            </w:pPr>
            <w:r w:rsidRPr="00815430">
              <w:rPr>
                <w:rFonts w:ascii="Trebuchet MS" w:hAnsi="Trebuchet MS"/>
                <w:lang w:val="en-US"/>
              </w:rPr>
              <w:t xml:space="preserve">• contract de </w:t>
            </w:r>
            <w:proofErr w:type="spellStart"/>
            <w:r w:rsidRPr="00815430">
              <w:rPr>
                <w:rFonts w:ascii="Trebuchet MS" w:hAnsi="Trebuchet MS"/>
                <w:lang w:val="en-US"/>
              </w:rPr>
              <w:t>vânzare-cumpărare</w:t>
            </w:r>
            <w:proofErr w:type="spellEnd"/>
            <w:r w:rsidRPr="00815430">
              <w:rPr>
                <w:rFonts w:ascii="Trebuchet MS" w:hAnsi="Trebuchet MS"/>
                <w:lang w:val="en-US"/>
              </w:rPr>
              <w:t xml:space="preserve">/contract de </w:t>
            </w:r>
            <w:proofErr w:type="spellStart"/>
            <w:r w:rsidRPr="00815430">
              <w:rPr>
                <w:rFonts w:ascii="Trebuchet MS" w:hAnsi="Trebuchet MS"/>
                <w:lang w:val="en-US"/>
              </w:rPr>
              <w:t>concesiune</w:t>
            </w:r>
            <w:proofErr w:type="spellEnd"/>
            <w:r w:rsidRPr="00815430">
              <w:rPr>
                <w:rFonts w:ascii="Trebuchet MS" w:hAnsi="Trebuchet MS"/>
                <w:lang w:val="en-US"/>
              </w:rPr>
              <w:t xml:space="preserve">/contract de </w:t>
            </w:r>
            <w:proofErr w:type="spellStart"/>
            <w:r w:rsidRPr="00815430">
              <w:rPr>
                <w:rFonts w:ascii="Trebuchet MS" w:hAnsi="Trebuchet MS"/>
                <w:lang w:val="en-US"/>
              </w:rPr>
              <w:t>superficie</w:t>
            </w:r>
            <w:proofErr w:type="spellEnd"/>
            <w:r w:rsidRPr="00815430">
              <w:rPr>
                <w:rFonts w:ascii="Trebuchet MS" w:hAnsi="Trebuchet MS"/>
                <w:lang w:val="en-US"/>
              </w:rPr>
              <w:t xml:space="preserve">/contract de </w:t>
            </w:r>
            <w:proofErr w:type="spellStart"/>
            <w:r w:rsidRPr="00815430">
              <w:rPr>
                <w:rFonts w:ascii="Trebuchet MS" w:hAnsi="Trebuchet MS"/>
                <w:lang w:val="en-US"/>
              </w:rPr>
              <w:t>comodat</w:t>
            </w:r>
            <w:proofErr w:type="spellEnd"/>
            <w:r w:rsidRPr="00815430">
              <w:rPr>
                <w:rFonts w:ascii="Trebuchet MS" w:hAnsi="Trebuchet MS"/>
                <w:lang w:val="en-US"/>
              </w:rPr>
              <w:t xml:space="preserve">/contract de </w:t>
            </w:r>
            <w:proofErr w:type="spellStart"/>
            <w:r w:rsidRPr="00815430">
              <w:rPr>
                <w:rFonts w:ascii="Trebuchet MS" w:hAnsi="Trebuchet MS"/>
                <w:lang w:val="en-US"/>
              </w:rPr>
              <w:t>închiriere</w:t>
            </w:r>
            <w:proofErr w:type="spellEnd"/>
            <w:r w:rsidRPr="00815430">
              <w:rPr>
                <w:rFonts w:ascii="Trebuchet MS" w:hAnsi="Trebuchet MS"/>
                <w:lang w:val="en-US"/>
              </w:rPr>
              <w:t xml:space="preserve">/contract de </w:t>
            </w:r>
            <w:proofErr w:type="spellStart"/>
            <w:r w:rsidRPr="00815430">
              <w:rPr>
                <w:rFonts w:ascii="Trebuchet MS" w:hAnsi="Trebuchet MS"/>
                <w:lang w:val="en-US"/>
              </w:rPr>
              <w:t>donație</w:t>
            </w:r>
            <w:proofErr w:type="spellEnd"/>
            <w:r w:rsidRPr="00815430">
              <w:rPr>
                <w:rFonts w:ascii="Trebuchet MS" w:hAnsi="Trebuchet MS"/>
                <w:lang w:val="en-US"/>
              </w:rPr>
              <w:t xml:space="preserve">/contract de </w:t>
            </w:r>
            <w:proofErr w:type="spellStart"/>
            <w:r w:rsidRPr="00815430">
              <w:rPr>
                <w:rFonts w:ascii="Trebuchet MS" w:hAnsi="Trebuchet MS"/>
                <w:lang w:val="en-US"/>
              </w:rPr>
              <w:t>locațiune</w:t>
            </w:r>
            <w:proofErr w:type="spellEnd"/>
            <w:r w:rsidRPr="00815430">
              <w:rPr>
                <w:rFonts w:ascii="Trebuchet MS" w:hAnsi="Trebuchet MS"/>
                <w:lang w:val="en-US"/>
              </w:rPr>
              <w:t xml:space="preserve"> </w:t>
            </w:r>
            <w:proofErr w:type="spellStart"/>
            <w:r w:rsidRPr="00815430">
              <w:rPr>
                <w:rFonts w:ascii="Trebuchet MS" w:hAnsi="Trebuchet MS"/>
                <w:lang w:val="en-US"/>
              </w:rPr>
              <w:t>etc</w:t>
            </w:r>
            <w:proofErr w:type="spellEnd"/>
            <w:r>
              <w:rPr>
                <w:rFonts w:ascii="Trebuchet MS" w:hAnsi="Trebuchet MS"/>
                <w:iCs/>
              </w:rPr>
              <w:t>.</w:t>
            </w:r>
          </w:p>
          <w:p w14:paraId="12616F25" w14:textId="77777777" w:rsidR="00682805" w:rsidRPr="00815430" w:rsidRDefault="00682805" w:rsidP="00682805">
            <w:pPr>
              <w:autoSpaceDE w:val="0"/>
              <w:autoSpaceDN w:val="0"/>
              <w:adjustRightInd w:val="0"/>
              <w:spacing w:line="360" w:lineRule="auto"/>
              <w:jc w:val="both"/>
              <w:rPr>
                <w:rFonts w:ascii="Trebuchet MS" w:hAnsi="Trebuchet MS"/>
                <w:lang w:val="en-US"/>
              </w:rPr>
            </w:pPr>
          </w:p>
          <w:p w14:paraId="3EF19849" w14:textId="77777777" w:rsidR="00682805" w:rsidRPr="00815430" w:rsidRDefault="00682805" w:rsidP="00682805">
            <w:pPr>
              <w:autoSpaceDE w:val="0"/>
              <w:autoSpaceDN w:val="0"/>
              <w:adjustRightInd w:val="0"/>
              <w:spacing w:line="360" w:lineRule="auto"/>
              <w:jc w:val="both"/>
              <w:rPr>
                <w:rFonts w:ascii="Trebuchet MS" w:hAnsi="Trebuchet MS"/>
                <w:lang w:val="en-US"/>
              </w:rPr>
            </w:pPr>
            <w:proofErr w:type="spellStart"/>
            <w:r w:rsidRPr="00815430">
              <w:rPr>
                <w:rFonts w:ascii="Trebuchet MS" w:hAnsi="Trebuchet MS"/>
                <w:lang w:val="en-US"/>
              </w:rPr>
              <w:t>În</w:t>
            </w:r>
            <w:proofErr w:type="spellEnd"/>
            <w:r w:rsidRPr="00815430">
              <w:rPr>
                <w:rFonts w:ascii="Trebuchet MS" w:hAnsi="Trebuchet MS"/>
                <w:lang w:val="en-US"/>
              </w:rPr>
              <w:t xml:space="preserve"> </w:t>
            </w:r>
            <w:proofErr w:type="spellStart"/>
            <w:r w:rsidRPr="00815430">
              <w:rPr>
                <w:rFonts w:ascii="Trebuchet MS" w:hAnsi="Trebuchet MS"/>
                <w:lang w:val="en-US"/>
              </w:rPr>
              <w:t>situația</w:t>
            </w:r>
            <w:proofErr w:type="spellEnd"/>
            <w:r w:rsidRPr="00815430">
              <w:rPr>
                <w:rFonts w:ascii="Trebuchet MS" w:hAnsi="Trebuchet MS"/>
                <w:lang w:val="en-US"/>
              </w:rPr>
              <w:t xml:space="preserve"> </w:t>
            </w:r>
            <w:proofErr w:type="spellStart"/>
            <w:r w:rsidRPr="00815430">
              <w:rPr>
                <w:rFonts w:ascii="Trebuchet MS" w:hAnsi="Trebuchet MS"/>
                <w:lang w:val="en-US"/>
              </w:rPr>
              <w:t>în</w:t>
            </w:r>
            <w:proofErr w:type="spellEnd"/>
            <w:r w:rsidRPr="00815430">
              <w:rPr>
                <w:rFonts w:ascii="Trebuchet MS" w:hAnsi="Trebuchet MS"/>
                <w:lang w:val="en-US"/>
              </w:rPr>
              <w:t xml:space="preserve"> care </w:t>
            </w:r>
            <w:proofErr w:type="spellStart"/>
            <w:r w:rsidRPr="00815430">
              <w:rPr>
                <w:rFonts w:ascii="Trebuchet MS" w:hAnsi="Trebuchet MS"/>
                <w:lang w:val="en-US"/>
              </w:rPr>
              <w:t>imobilul</w:t>
            </w:r>
            <w:proofErr w:type="spellEnd"/>
            <w:r w:rsidRPr="00815430">
              <w:rPr>
                <w:rFonts w:ascii="Trebuchet MS" w:hAnsi="Trebuchet MS"/>
                <w:lang w:val="en-US"/>
              </w:rPr>
              <w:t xml:space="preserve"> care </w:t>
            </w:r>
            <w:proofErr w:type="spellStart"/>
            <w:r w:rsidRPr="00815430">
              <w:rPr>
                <w:rFonts w:ascii="Trebuchet MS" w:hAnsi="Trebuchet MS"/>
                <w:lang w:val="en-US"/>
              </w:rPr>
              <w:t>reprezintă</w:t>
            </w:r>
            <w:proofErr w:type="spellEnd"/>
            <w:r w:rsidRPr="00815430">
              <w:rPr>
                <w:rFonts w:ascii="Trebuchet MS" w:hAnsi="Trebuchet MS"/>
                <w:lang w:val="en-US"/>
              </w:rPr>
              <w:t xml:space="preserve"> </w:t>
            </w:r>
            <w:proofErr w:type="spellStart"/>
            <w:r w:rsidRPr="007C6ED0">
              <w:rPr>
                <w:rFonts w:ascii="Trebuchet MS" w:hAnsi="Trebuchet MS" w:cs="MontserratRoman-Regular"/>
                <w:lang w:val="en-US"/>
              </w:rPr>
              <w:t>locația</w:t>
            </w:r>
            <w:proofErr w:type="spellEnd"/>
            <w:r w:rsidRPr="00815430">
              <w:rPr>
                <w:rFonts w:ascii="Trebuchet MS" w:hAnsi="Trebuchet MS"/>
                <w:lang w:val="en-US"/>
              </w:rPr>
              <w:t xml:space="preserve"> de </w:t>
            </w:r>
            <w:proofErr w:type="spellStart"/>
            <w:r w:rsidRPr="00815430">
              <w:rPr>
                <w:rFonts w:ascii="Trebuchet MS" w:hAnsi="Trebuchet MS"/>
                <w:lang w:val="en-US"/>
              </w:rPr>
              <w:t>implementare</w:t>
            </w:r>
            <w:proofErr w:type="spellEnd"/>
            <w:r w:rsidRPr="00815430">
              <w:rPr>
                <w:rFonts w:ascii="Trebuchet MS" w:hAnsi="Trebuchet MS"/>
                <w:lang w:val="en-US"/>
              </w:rPr>
              <w:t xml:space="preserve"> a </w:t>
            </w:r>
            <w:proofErr w:type="spellStart"/>
            <w:r w:rsidRPr="00815430">
              <w:rPr>
                <w:rFonts w:ascii="Trebuchet MS" w:hAnsi="Trebuchet MS"/>
                <w:lang w:val="en-US"/>
              </w:rPr>
              <w:t>proiectului</w:t>
            </w:r>
            <w:proofErr w:type="spellEnd"/>
            <w:r w:rsidRPr="00815430">
              <w:rPr>
                <w:rFonts w:ascii="Trebuchet MS" w:hAnsi="Trebuchet MS"/>
                <w:lang w:val="en-US"/>
              </w:rPr>
              <w:t xml:space="preserve"> </w:t>
            </w:r>
            <w:proofErr w:type="spellStart"/>
            <w:r w:rsidRPr="00815430">
              <w:rPr>
                <w:rFonts w:ascii="Trebuchet MS" w:hAnsi="Trebuchet MS"/>
                <w:lang w:val="en-US"/>
              </w:rPr>
              <w:t>este</w:t>
            </w:r>
            <w:proofErr w:type="spellEnd"/>
            <w:r w:rsidRPr="00815430">
              <w:rPr>
                <w:rFonts w:ascii="Trebuchet MS" w:hAnsi="Trebuchet MS"/>
                <w:lang w:val="en-US"/>
              </w:rPr>
              <w:t xml:space="preserve"> </w:t>
            </w:r>
            <w:proofErr w:type="spellStart"/>
            <w:r w:rsidRPr="00815430">
              <w:rPr>
                <w:rFonts w:ascii="Trebuchet MS" w:hAnsi="Trebuchet MS"/>
                <w:lang w:val="en-US"/>
              </w:rPr>
              <w:t>ipotecat</w:t>
            </w:r>
            <w:proofErr w:type="spellEnd"/>
            <w:r w:rsidRPr="00815430">
              <w:rPr>
                <w:rFonts w:ascii="Trebuchet MS" w:hAnsi="Trebuchet MS"/>
                <w:lang w:val="en-US"/>
              </w:rPr>
              <w:t xml:space="preserve">, se </w:t>
            </w:r>
            <w:proofErr w:type="spellStart"/>
            <w:r w:rsidRPr="00815430">
              <w:rPr>
                <w:rFonts w:ascii="Trebuchet MS" w:hAnsi="Trebuchet MS"/>
                <w:lang w:val="en-US"/>
              </w:rPr>
              <w:t>va</w:t>
            </w:r>
            <w:proofErr w:type="spellEnd"/>
            <w:r w:rsidRPr="00815430">
              <w:rPr>
                <w:rFonts w:ascii="Trebuchet MS" w:hAnsi="Trebuchet MS"/>
                <w:lang w:val="en-US"/>
              </w:rPr>
              <w:t xml:space="preserve"> </w:t>
            </w:r>
            <w:proofErr w:type="spellStart"/>
            <w:r w:rsidRPr="00815430">
              <w:rPr>
                <w:rFonts w:ascii="Trebuchet MS" w:hAnsi="Trebuchet MS"/>
                <w:lang w:val="en-US"/>
              </w:rPr>
              <w:t>transmite</w:t>
            </w:r>
            <w:proofErr w:type="spellEnd"/>
            <w:r w:rsidRPr="00815430">
              <w:rPr>
                <w:rFonts w:ascii="Trebuchet MS" w:hAnsi="Trebuchet MS"/>
                <w:lang w:val="en-US"/>
              </w:rPr>
              <w:t xml:space="preserve"> </w:t>
            </w:r>
            <w:proofErr w:type="spellStart"/>
            <w:r w:rsidRPr="00815430">
              <w:rPr>
                <w:rFonts w:ascii="Trebuchet MS" w:hAnsi="Trebuchet MS"/>
                <w:lang w:val="en-US"/>
              </w:rPr>
              <w:t>acordul</w:t>
            </w:r>
            <w:proofErr w:type="spellEnd"/>
            <w:r w:rsidRPr="00815430">
              <w:rPr>
                <w:rFonts w:ascii="Trebuchet MS" w:hAnsi="Trebuchet MS"/>
                <w:lang w:val="en-US"/>
              </w:rPr>
              <w:t xml:space="preserve"> </w:t>
            </w:r>
            <w:proofErr w:type="spellStart"/>
            <w:r w:rsidRPr="00815430">
              <w:rPr>
                <w:rFonts w:ascii="Trebuchet MS" w:hAnsi="Trebuchet MS"/>
                <w:lang w:val="en-US"/>
              </w:rPr>
              <w:t>instituției</w:t>
            </w:r>
            <w:proofErr w:type="spellEnd"/>
            <w:r w:rsidRPr="00815430">
              <w:rPr>
                <w:rFonts w:ascii="Trebuchet MS" w:hAnsi="Trebuchet MS"/>
                <w:lang w:val="en-US"/>
              </w:rPr>
              <w:t xml:space="preserve"> </w:t>
            </w:r>
            <w:proofErr w:type="spellStart"/>
            <w:r w:rsidRPr="00815430">
              <w:rPr>
                <w:rFonts w:ascii="Trebuchet MS" w:hAnsi="Trebuchet MS"/>
                <w:lang w:val="en-US"/>
              </w:rPr>
              <w:t>în</w:t>
            </w:r>
            <w:proofErr w:type="spellEnd"/>
            <w:r w:rsidRPr="00815430">
              <w:rPr>
                <w:rFonts w:ascii="Trebuchet MS" w:hAnsi="Trebuchet MS"/>
                <w:lang w:val="en-US"/>
              </w:rPr>
              <w:t xml:space="preserve"> </w:t>
            </w:r>
            <w:proofErr w:type="spellStart"/>
            <w:r w:rsidRPr="00815430">
              <w:rPr>
                <w:rFonts w:ascii="Trebuchet MS" w:hAnsi="Trebuchet MS"/>
                <w:lang w:val="en-US"/>
              </w:rPr>
              <w:t>favoarea</w:t>
            </w:r>
            <w:proofErr w:type="spellEnd"/>
            <w:r w:rsidRPr="00815430">
              <w:rPr>
                <w:rFonts w:ascii="Trebuchet MS" w:hAnsi="Trebuchet MS"/>
                <w:lang w:val="en-US"/>
              </w:rPr>
              <w:t xml:space="preserve"> </w:t>
            </w:r>
            <w:proofErr w:type="spellStart"/>
            <w:r w:rsidRPr="00815430">
              <w:rPr>
                <w:rFonts w:ascii="Trebuchet MS" w:hAnsi="Trebuchet MS"/>
                <w:lang w:val="en-US"/>
              </w:rPr>
              <w:t>căreia</w:t>
            </w:r>
            <w:proofErr w:type="spellEnd"/>
            <w:r w:rsidRPr="00815430">
              <w:rPr>
                <w:rFonts w:ascii="Trebuchet MS" w:hAnsi="Trebuchet MS"/>
                <w:lang w:val="en-US"/>
              </w:rPr>
              <w:t xml:space="preserve"> a </w:t>
            </w:r>
            <w:proofErr w:type="spellStart"/>
            <w:r w:rsidRPr="00815430">
              <w:rPr>
                <w:rFonts w:ascii="Trebuchet MS" w:hAnsi="Trebuchet MS"/>
                <w:lang w:val="en-US"/>
              </w:rPr>
              <w:t>fost</w:t>
            </w:r>
            <w:proofErr w:type="spellEnd"/>
            <w:r w:rsidRPr="00815430">
              <w:rPr>
                <w:rFonts w:ascii="Trebuchet MS" w:hAnsi="Trebuchet MS"/>
                <w:lang w:val="en-US"/>
              </w:rPr>
              <w:t xml:space="preserve"> </w:t>
            </w:r>
            <w:proofErr w:type="spellStart"/>
            <w:r w:rsidRPr="00815430">
              <w:rPr>
                <w:rFonts w:ascii="Trebuchet MS" w:hAnsi="Trebuchet MS"/>
                <w:lang w:val="en-US"/>
              </w:rPr>
              <w:t>constituită</w:t>
            </w:r>
            <w:proofErr w:type="spellEnd"/>
            <w:r w:rsidRPr="00815430">
              <w:rPr>
                <w:rFonts w:ascii="Trebuchet MS" w:hAnsi="Trebuchet MS"/>
                <w:lang w:val="en-US"/>
              </w:rPr>
              <w:t xml:space="preserve"> </w:t>
            </w:r>
            <w:proofErr w:type="spellStart"/>
            <w:r w:rsidRPr="00815430">
              <w:rPr>
                <w:rFonts w:ascii="Trebuchet MS" w:hAnsi="Trebuchet MS"/>
                <w:lang w:val="en-US"/>
              </w:rPr>
              <w:t>ipoteca</w:t>
            </w:r>
            <w:proofErr w:type="spellEnd"/>
            <w:r w:rsidRPr="00815430">
              <w:rPr>
                <w:rFonts w:ascii="Trebuchet MS" w:hAnsi="Trebuchet MS"/>
                <w:lang w:val="en-US"/>
              </w:rPr>
              <w:t xml:space="preserve"> din care </w:t>
            </w:r>
            <w:proofErr w:type="spellStart"/>
            <w:r w:rsidRPr="00815430">
              <w:rPr>
                <w:rFonts w:ascii="Trebuchet MS" w:hAnsi="Trebuchet MS"/>
                <w:lang w:val="en-US"/>
              </w:rPr>
              <w:t>să</w:t>
            </w:r>
            <w:proofErr w:type="spellEnd"/>
            <w:r w:rsidRPr="00815430">
              <w:rPr>
                <w:rFonts w:ascii="Trebuchet MS" w:hAnsi="Trebuchet MS"/>
                <w:lang w:val="en-US"/>
              </w:rPr>
              <w:t xml:space="preserve"> </w:t>
            </w:r>
            <w:proofErr w:type="spellStart"/>
            <w:r w:rsidRPr="00815430">
              <w:rPr>
                <w:rFonts w:ascii="Trebuchet MS" w:hAnsi="Trebuchet MS"/>
                <w:lang w:val="en-US"/>
              </w:rPr>
              <w:t>rezulte</w:t>
            </w:r>
            <w:proofErr w:type="spellEnd"/>
            <w:r w:rsidRPr="00815430">
              <w:rPr>
                <w:rFonts w:ascii="Trebuchet MS" w:hAnsi="Trebuchet MS"/>
                <w:lang w:val="en-US"/>
              </w:rPr>
              <w:t xml:space="preserve"> </w:t>
            </w:r>
            <w:proofErr w:type="spellStart"/>
            <w:r w:rsidRPr="00815430">
              <w:rPr>
                <w:rFonts w:ascii="Trebuchet MS" w:hAnsi="Trebuchet MS"/>
                <w:lang w:val="en-US"/>
              </w:rPr>
              <w:t>dreptul</w:t>
            </w:r>
            <w:proofErr w:type="spellEnd"/>
            <w:r w:rsidRPr="00815430">
              <w:rPr>
                <w:rFonts w:ascii="Trebuchet MS" w:hAnsi="Trebuchet MS"/>
                <w:lang w:val="en-US"/>
              </w:rPr>
              <w:t xml:space="preserve"> </w:t>
            </w:r>
            <w:proofErr w:type="spellStart"/>
            <w:r w:rsidRPr="00815430">
              <w:rPr>
                <w:rFonts w:ascii="Trebuchet MS" w:hAnsi="Trebuchet MS"/>
                <w:lang w:val="en-US"/>
              </w:rPr>
              <w:t>solicitantului</w:t>
            </w:r>
            <w:proofErr w:type="spellEnd"/>
            <w:r w:rsidRPr="00815430">
              <w:rPr>
                <w:rFonts w:ascii="Trebuchet MS" w:hAnsi="Trebuchet MS"/>
                <w:lang w:val="en-US"/>
              </w:rPr>
              <w:t xml:space="preserve"> de </w:t>
            </w:r>
            <w:proofErr w:type="spellStart"/>
            <w:r w:rsidRPr="00815430">
              <w:rPr>
                <w:rFonts w:ascii="Trebuchet MS" w:hAnsi="Trebuchet MS"/>
                <w:lang w:val="en-US"/>
              </w:rPr>
              <w:t>finanțare</w:t>
            </w:r>
            <w:proofErr w:type="spellEnd"/>
            <w:r w:rsidRPr="00815430">
              <w:rPr>
                <w:rFonts w:ascii="Trebuchet MS" w:hAnsi="Trebuchet MS"/>
                <w:lang w:val="en-US"/>
              </w:rPr>
              <w:t xml:space="preserve"> de </w:t>
            </w:r>
            <w:proofErr w:type="gramStart"/>
            <w:r w:rsidRPr="00815430">
              <w:rPr>
                <w:rFonts w:ascii="Trebuchet MS" w:hAnsi="Trebuchet MS"/>
                <w:lang w:val="en-US"/>
              </w:rPr>
              <w:t>a</w:t>
            </w:r>
            <w:proofErr w:type="gramEnd"/>
            <w:r w:rsidRPr="00815430">
              <w:rPr>
                <w:rFonts w:ascii="Trebuchet MS" w:hAnsi="Trebuchet MS"/>
                <w:lang w:val="en-US"/>
              </w:rPr>
              <w:t xml:space="preserve"> </w:t>
            </w:r>
            <w:proofErr w:type="spellStart"/>
            <w:r w:rsidRPr="00815430">
              <w:rPr>
                <w:rFonts w:ascii="Trebuchet MS" w:hAnsi="Trebuchet MS"/>
                <w:lang w:val="en-US"/>
              </w:rPr>
              <w:t>implementa</w:t>
            </w:r>
            <w:proofErr w:type="spellEnd"/>
            <w:r w:rsidRPr="00815430">
              <w:rPr>
                <w:rFonts w:ascii="Trebuchet MS" w:hAnsi="Trebuchet MS"/>
                <w:lang w:val="en-US"/>
              </w:rPr>
              <w:t xml:space="preserve"> </w:t>
            </w:r>
            <w:proofErr w:type="spellStart"/>
            <w:r w:rsidRPr="00815430">
              <w:rPr>
                <w:rFonts w:ascii="Trebuchet MS" w:hAnsi="Trebuchet MS"/>
                <w:lang w:val="en-US"/>
              </w:rPr>
              <w:t>investiția</w:t>
            </w:r>
            <w:proofErr w:type="spellEnd"/>
            <w:r w:rsidRPr="00815430">
              <w:rPr>
                <w:rFonts w:ascii="Trebuchet MS" w:hAnsi="Trebuchet MS"/>
                <w:lang w:val="en-US"/>
              </w:rPr>
              <w:t xml:space="preserve">, </w:t>
            </w:r>
            <w:proofErr w:type="spellStart"/>
            <w:r w:rsidRPr="00815430">
              <w:rPr>
                <w:rFonts w:ascii="Trebuchet MS" w:hAnsi="Trebuchet MS"/>
                <w:lang w:val="en-US"/>
              </w:rPr>
              <w:t>iar</w:t>
            </w:r>
            <w:proofErr w:type="spellEnd"/>
            <w:r w:rsidRPr="00815430">
              <w:rPr>
                <w:rFonts w:ascii="Trebuchet MS" w:hAnsi="Trebuchet MS"/>
                <w:lang w:val="en-US"/>
              </w:rPr>
              <w:t xml:space="preserve"> </w:t>
            </w:r>
            <w:proofErr w:type="spellStart"/>
            <w:r w:rsidRPr="00815430">
              <w:rPr>
                <w:rFonts w:ascii="Trebuchet MS" w:hAnsi="Trebuchet MS"/>
                <w:lang w:val="en-US"/>
              </w:rPr>
              <w:t>în</w:t>
            </w:r>
            <w:proofErr w:type="spellEnd"/>
            <w:r w:rsidRPr="00815430">
              <w:rPr>
                <w:rFonts w:ascii="Trebuchet MS" w:hAnsi="Trebuchet MS"/>
                <w:lang w:val="en-US"/>
              </w:rPr>
              <w:t xml:space="preserve"> </w:t>
            </w:r>
            <w:proofErr w:type="spellStart"/>
            <w:r w:rsidRPr="00815430">
              <w:rPr>
                <w:rFonts w:ascii="Trebuchet MS" w:hAnsi="Trebuchet MS"/>
                <w:lang w:val="en-US"/>
              </w:rPr>
              <w:t>situația</w:t>
            </w:r>
            <w:proofErr w:type="spellEnd"/>
            <w:r w:rsidRPr="00815430">
              <w:rPr>
                <w:rFonts w:ascii="Trebuchet MS" w:hAnsi="Trebuchet MS"/>
                <w:lang w:val="en-US"/>
              </w:rPr>
              <w:t xml:space="preserve"> </w:t>
            </w:r>
            <w:proofErr w:type="spellStart"/>
            <w:r w:rsidRPr="00815430">
              <w:rPr>
                <w:rFonts w:ascii="Trebuchet MS" w:hAnsi="Trebuchet MS"/>
                <w:lang w:val="en-US"/>
              </w:rPr>
              <w:t>în</w:t>
            </w:r>
            <w:proofErr w:type="spellEnd"/>
            <w:r w:rsidRPr="00815430">
              <w:rPr>
                <w:rFonts w:ascii="Trebuchet MS" w:hAnsi="Trebuchet MS"/>
                <w:lang w:val="en-US"/>
              </w:rPr>
              <w:t xml:space="preserve"> care </w:t>
            </w:r>
            <w:proofErr w:type="spellStart"/>
            <w:r w:rsidRPr="00815430">
              <w:rPr>
                <w:rFonts w:ascii="Trebuchet MS" w:hAnsi="Trebuchet MS"/>
                <w:lang w:val="en-US"/>
              </w:rPr>
              <w:t>solicitantul</w:t>
            </w:r>
            <w:proofErr w:type="spellEnd"/>
            <w:r w:rsidRPr="00815430">
              <w:rPr>
                <w:rFonts w:ascii="Trebuchet MS" w:hAnsi="Trebuchet MS"/>
                <w:lang w:val="en-US"/>
              </w:rPr>
              <w:t xml:space="preserve"> de </w:t>
            </w:r>
            <w:proofErr w:type="spellStart"/>
            <w:r w:rsidRPr="00815430">
              <w:rPr>
                <w:rFonts w:ascii="Trebuchet MS" w:hAnsi="Trebuchet MS"/>
                <w:lang w:val="en-US"/>
              </w:rPr>
              <w:lastRenderedPageBreak/>
              <w:t>finanțare</w:t>
            </w:r>
            <w:proofErr w:type="spellEnd"/>
            <w:r w:rsidRPr="00815430">
              <w:rPr>
                <w:rFonts w:ascii="Trebuchet MS" w:hAnsi="Trebuchet MS"/>
                <w:lang w:val="en-US"/>
              </w:rPr>
              <w:t xml:space="preserve"> nu </w:t>
            </w:r>
            <w:proofErr w:type="spellStart"/>
            <w:r w:rsidRPr="00815430">
              <w:rPr>
                <w:rFonts w:ascii="Trebuchet MS" w:hAnsi="Trebuchet MS"/>
                <w:lang w:val="en-US"/>
              </w:rPr>
              <w:t>este</w:t>
            </w:r>
            <w:proofErr w:type="spellEnd"/>
            <w:r w:rsidRPr="00815430">
              <w:rPr>
                <w:rFonts w:ascii="Trebuchet MS" w:hAnsi="Trebuchet MS"/>
                <w:lang w:val="en-US"/>
              </w:rPr>
              <w:t xml:space="preserve"> </w:t>
            </w:r>
            <w:proofErr w:type="spellStart"/>
            <w:r w:rsidRPr="00815430">
              <w:rPr>
                <w:rFonts w:ascii="Trebuchet MS" w:hAnsi="Trebuchet MS"/>
                <w:lang w:val="en-US"/>
              </w:rPr>
              <w:t>proprietarul</w:t>
            </w:r>
            <w:proofErr w:type="spellEnd"/>
            <w:r w:rsidRPr="00815430">
              <w:rPr>
                <w:rFonts w:ascii="Trebuchet MS" w:hAnsi="Trebuchet MS"/>
                <w:lang w:val="en-US"/>
              </w:rPr>
              <w:t xml:space="preserve"> </w:t>
            </w:r>
            <w:proofErr w:type="spellStart"/>
            <w:r w:rsidRPr="00815430">
              <w:rPr>
                <w:rFonts w:ascii="Trebuchet MS" w:hAnsi="Trebuchet MS"/>
                <w:lang w:val="en-US"/>
              </w:rPr>
              <w:t>imobilului</w:t>
            </w:r>
            <w:proofErr w:type="spellEnd"/>
            <w:r w:rsidRPr="00815430">
              <w:rPr>
                <w:rFonts w:ascii="Trebuchet MS" w:hAnsi="Trebuchet MS"/>
                <w:lang w:val="en-US"/>
              </w:rPr>
              <w:t xml:space="preserve">, </w:t>
            </w:r>
            <w:proofErr w:type="spellStart"/>
            <w:r w:rsidRPr="00815430">
              <w:rPr>
                <w:rFonts w:ascii="Trebuchet MS" w:hAnsi="Trebuchet MS"/>
                <w:lang w:val="en-US"/>
              </w:rPr>
              <w:t>dreptul</w:t>
            </w:r>
            <w:proofErr w:type="spellEnd"/>
            <w:r w:rsidRPr="00815430">
              <w:rPr>
                <w:rFonts w:ascii="Trebuchet MS" w:hAnsi="Trebuchet MS"/>
                <w:lang w:val="en-US"/>
              </w:rPr>
              <w:t xml:space="preserve"> </w:t>
            </w:r>
            <w:proofErr w:type="spellStart"/>
            <w:r w:rsidRPr="00815430">
              <w:rPr>
                <w:rFonts w:ascii="Trebuchet MS" w:hAnsi="Trebuchet MS"/>
                <w:lang w:val="en-US"/>
              </w:rPr>
              <w:t>acestuia</w:t>
            </w:r>
            <w:proofErr w:type="spellEnd"/>
            <w:r w:rsidRPr="00815430">
              <w:rPr>
                <w:rFonts w:ascii="Trebuchet MS" w:hAnsi="Trebuchet MS"/>
                <w:lang w:val="en-US"/>
              </w:rPr>
              <w:t xml:space="preserve"> de a </w:t>
            </w:r>
            <w:proofErr w:type="spellStart"/>
            <w:r w:rsidRPr="00815430">
              <w:rPr>
                <w:rFonts w:ascii="Trebuchet MS" w:hAnsi="Trebuchet MS"/>
                <w:lang w:val="en-US"/>
              </w:rPr>
              <w:t>încheia</w:t>
            </w:r>
            <w:proofErr w:type="spellEnd"/>
            <w:r w:rsidRPr="00815430">
              <w:rPr>
                <w:rFonts w:ascii="Trebuchet MS" w:hAnsi="Trebuchet MS"/>
                <w:lang w:val="en-US"/>
              </w:rPr>
              <w:t xml:space="preserve"> </w:t>
            </w:r>
            <w:proofErr w:type="spellStart"/>
            <w:r w:rsidRPr="00815430">
              <w:rPr>
                <w:rFonts w:ascii="Trebuchet MS" w:hAnsi="Trebuchet MS"/>
                <w:lang w:val="en-US"/>
              </w:rPr>
              <w:t>contractul</w:t>
            </w:r>
            <w:proofErr w:type="spellEnd"/>
            <w:r w:rsidRPr="00815430">
              <w:rPr>
                <w:rFonts w:ascii="Trebuchet MS" w:hAnsi="Trebuchet MS"/>
                <w:lang w:val="en-US"/>
              </w:rPr>
              <w:t xml:space="preserve"> de </w:t>
            </w:r>
            <w:proofErr w:type="spellStart"/>
            <w:r w:rsidRPr="00815430">
              <w:rPr>
                <w:rFonts w:ascii="Trebuchet MS" w:hAnsi="Trebuchet MS"/>
                <w:lang w:val="en-US"/>
              </w:rPr>
              <w:t>comodat</w:t>
            </w:r>
            <w:proofErr w:type="spellEnd"/>
            <w:r w:rsidRPr="00815430">
              <w:rPr>
                <w:rFonts w:ascii="Trebuchet MS" w:hAnsi="Trebuchet MS"/>
                <w:lang w:val="en-US"/>
              </w:rPr>
              <w:t>/</w:t>
            </w:r>
            <w:proofErr w:type="spellStart"/>
            <w:r w:rsidRPr="00815430">
              <w:rPr>
                <w:rFonts w:ascii="Trebuchet MS" w:hAnsi="Trebuchet MS"/>
                <w:lang w:val="en-US"/>
              </w:rPr>
              <w:t>închiriere</w:t>
            </w:r>
            <w:proofErr w:type="spellEnd"/>
            <w:r w:rsidRPr="00815430">
              <w:rPr>
                <w:rFonts w:ascii="Trebuchet MS" w:hAnsi="Trebuchet MS"/>
                <w:lang w:val="en-US"/>
              </w:rPr>
              <w:t>.</w:t>
            </w:r>
          </w:p>
          <w:p w14:paraId="556C0B0D" w14:textId="77777777" w:rsidR="00682805" w:rsidRPr="00815430" w:rsidRDefault="00682805" w:rsidP="00682805">
            <w:pPr>
              <w:autoSpaceDE w:val="0"/>
              <w:autoSpaceDN w:val="0"/>
              <w:adjustRightInd w:val="0"/>
              <w:spacing w:line="360" w:lineRule="auto"/>
              <w:jc w:val="both"/>
              <w:rPr>
                <w:rFonts w:ascii="Trebuchet MS" w:hAnsi="Trebuchet MS"/>
                <w:lang w:val="en-US"/>
              </w:rPr>
            </w:pPr>
          </w:p>
          <w:p w14:paraId="2CF0C618" w14:textId="1224B170" w:rsidR="00682805" w:rsidRPr="00815430" w:rsidRDefault="00682805" w:rsidP="00682805">
            <w:pPr>
              <w:spacing w:line="360" w:lineRule="auto"/>
              <w:jc w:val="both"/>
              <w:rPr>
                <w:rFonts w:ascii="Trebuchet MS" w:hAnsi="Trebuchet MS"/>
                <w:lang w:val="en-US"/>
              </w:rPr>
            </w:pPr>
            <w:r w:rsidRPr="00815430">
              <w:rPr>
                <w:rFonts w:ascii="Trebuchet MS" w:hAnsi="Trebuchet MS"/>
                <w:lang w:val="en-US"/>
              </w:rPr>
              <w:t>b)</w:t>
            </w:r>
            <w:r>
              <w:rPr>
                <w:rFonts w:ascii="Trebuchet MS" w:hAnsi="Trebuchet MS"/>
                <w:lang w:val="en-US"/>
              </w:rPr>
              <w:t xml:space="preserve"> </w:t>
            </w:r>
            <w:proofErr w:type="spellStart"/>
            <w:r w:rsidRPr="00815430">
              <w:rPr>
                <w:rFonts w:ascii="Trebuchet MS" w:hAnsi="Trebuchet MS"/>
                <w:lang w:val="en-US"/>
              </w:rPr>
              <w:t>Pentru</w:t>
            </w:r>
            <w:proofErr w:type="spellEnd"/>
            <w:r w:rsidRPr="00815430">
              <w:rPr>
                <w:rFonts w:ascii="Trebuchet MS" w:hAnsi="Trebuchet MS"/>
                <w:lang w:val="en-US"/>
              </w:rPr>
              <w:t xml:space="preserve"> </w:t>
            </w:r>
            <w:proofErr w:type="spellStart"/>
            <w:r w:rsidRPr="00815430">
              <w:rPr>
                <w:rFonts w:ascii="Trebuchet MS" w:hAnsi="Trebuchet MS"/>
                <w:lang w:val="en-US"/>
              </w:rPr>
              <w:t>proiecte</w:t>
            </w:r>
            <w:proofErr w:type="spellEnd"/>
            <w:r w:rsidRPr="00815430">
              <w:rPr>
                <w:rFonts w:ascii="Trebuchet MS" w:hAnsi="Trebuchet MS"/>
                <w:lang w:val="en-US"/>
              </w:rPr>
              <w:t xml:space="preserve"> care </w:t>
            </w:r>
            <w:proofErr w:type="spellStart"/>
            <w:r w:rsidRPr="00815430">
              <w:rPr>
                <w:rFonts w:ascii="Trebuchet MS" w:hAnsi="Trebuchet MS"/>
                <w:lang w:val="en-US"/>
              </w:rPr>
              <w:t>propun</w:t>
            </w:r>
            <w:proofErr w:type="spellEnd"/>
            <w:r w:rsidRPr="00815430">
              <w:rPr>
                <w:rFonts w:ascii="Trebuchet MS" w:hAnsi="Trebuchet MS"/>
                <w:lang w:val="en-US"/>
              </w:rPr>
              <w:t xml:space="preserve"> </w:t>
            </w:r>
            <w:proofErr w:type="spellStart"/>
            <w:r w:rsidRPr="00815430">
              <w:rPr>
                <w:rFonts w:ascii="Trebuchet MS" w:hAnsi="Trebuchet MS"/>
                <w:lang w:val="en-US"/>
              </w:rPr>
              <w:t>realizarea</w:t>
            </w:r>
            <w:proofErr w:type="spellEnd"/>
            <w:r w:rsidRPr="00815430">
              <w:rPr>
                <w:rFonts w:ascii="Trebuchet MS" w:hAnsi="Trebuchet MS"/>
                <w:lang w:val="en-US"/>
              </w:rPr>
              <w:t xml:space="preserve"> de </w:t>
            </w:r>
            <w:proofErr w:type="spellStart"/>
            <w:r w:rsidRPr="00815430">
              <w:rPr>
                <w:rFonts w:ascii="Trebuchet MS" w:hAnsi="Trebuchet MS"/>
                <w:lang w:val="en-US"/>
              </w:rPr>
              <w:t>lucrări</w:t>
            </w:r>
            <w:proofErr w:type="spellEnd"/>
            <w:r w:rsidRPr="007C6ED0">
              <w:rPr>
                <w:rFonts w:ascii="Trebuchet MS" w:hAnsi="Trebuchet MS" w:cs="MontserratRoman-Regular"/>
                <w:lang w:val="en-US"/>
              </w:rPr>
              <w:t xml:space="preserve"> care </w:t>
            </w:r>
            <w:proofErr w:type="spellStart"/>
            <w:r w:rsidRPr="007C6ED0">
              <w:rPr>
                <w:rFonts w:ascii="Trebuchet MS" w:hAnsi="Trebuchet MS" w:cs="MontserratRoman-Regular"/>
                <w:lang w:val="en-US"/>
              </w:rPr>
              <w:t>necesită</w:t>
            </w:r>
            <w:proofErr w:type="spellEnd"/>
            <w:r w:rsidRPr="007C6ED0">
              <w:rPr>
                <w:rFonts w:ascii="Trebuchet MS" w:hAnsi="Trebuchet MS" w:cs="MontserratRoman-Regular"/>
                <w:lang w:val="en-US"/>
              </w:rPr>
              <w:t xml:space="preserve"> </w:t>
            </w:r>
            <w:proofErr w:type="spellStart"/>
            <w:r w:rsidRPr="007C6ED0">
              <w:rPr>
                <w:rFonts w:ascii="Trebuchet MS" w:hAnsi="Trebuchet MS" w:cs="MontserratRoman-Regular"/>
                <w:lang w:val="en-US"/>
              </w:rPr>
              <w:t>autorizație</w:t>
            </w:r>
            <w:proofErr w:type="spellEnd"/>
            <w:r w:rsidRPr="007C6ED0">
              <w:rPr>
                <w:rFonts w:ascii="Trebuchet MS" w:hAnsi="Trebuchet MS" w:cs="MontserratRoman-Regular"/>
                <w:lang w:val="en-US"/>
              </w:rPr>
              <w:t xml:space="preserve"> de </w:t>
            </w:r>
            <w:proofErr w:type="spellStart"/>
            <w:r w:rsidRPr="007C6ED0">
              <w:rPr>
                <w:rFonts w:ascii="Trebuchet MS" w:hAnsi="Trebuchet MS" w:cs="MontserratRoman-Regular"/>
                <w:lang w:val="en-US"/>
              </w:rPr>
              <w:t>construire</w:t>
            </w:r>
            <w:proofErr w:type="spellEnd"/>
            <w:r w:rsidRPr="00815430">
              <w:rPr>
                <w:rFonts w:ascii="Trebuchet MS" w:hAnsi="Trebuchet MS"/>
                <w:lang w:val="en-US"/>
              </w:rPr>
              <w:t xml:space="preserve">: </w:t>
            </w:r>
          </w:p>
          <w:p w14:paraId="2BEC4E6D" w14:textId="77777777" w:rsidR="00682805" w:rsidRPr="00815430" w:rsidRDefault="00682805">
            <w:pPr>
              <w:pStyle w:val="ListParagraph"/>
              <w:numPr>
                <w:ilvl w:val="0"/>
                <w:numId w:val="41"/>
              </w:numPr>
              <w:autoSpaceDE w:val="0"/>
              <w:autoSpaceDN w:val="0"/>
              <w:adjustRightInd w:val="0"/>
              <w:spacing w:line="360" w:lineRule="auto"/>
              <w:jc w:val="both"/>
              <w:rPr>
                <w:rFonts w:ascii="Trebuchet MS" w:hAnsi="Trebuchet MS"/>
                <w:color w:val="000000"/>
              </w:rPr>
            </w:pPr>
            <w:r w:rsidRPr="00815430">
              <w:rPr>
                <w:rFonts w:ascii="Trebuchet MS" w:hAnsi="Trebuchet MS"/>
                <w:color w:val="000000"/>
              </w:rPr>
              <w:t xml:space="preserve">Documentele cadastrale şi înregistrarea imobilelor în registre: </w:t>
            </w:r>
          </w:p>
          <w:p w14:paraId="23897EEC" w14:textId="77777777" w:rsidR="00682805" w:rsidRPr="00815430" w:rsidRDefault="00682805">
            <w:pPr>
              <w:numPr>
                <w:ilvl w:val="0"/>
                <w:numId w:val="40"/>
              </w:numPr>
              <w:autoSpaceDE w:val="0"/>
              <w:autoSpaceDN w:val="0"/>
              <w:adjustRightInd w:val="0"/>
              <w:spacing w:before="120" w:after="13" w:line="360" w:lineRule="auto"/>
              <w:jc w:val="both"/>
              <w:rPr>
                <w:rFonts w:ascii="Trebuchet MS" w:hAnsi="Trebuchet MS"/>
                <w:color w:val="000000"/>
              </w:rPr>
            </w:pPr>
            <w:r w:rsidRPr="00815430">
              <w:rPr>
                <w:rFonts w:ascii="Trebuchet MS" w:hAnsi="Trebuchet MS"/>
                <w:color w:val="000000"/>
              </w:rPr>
              <w:t>extras de carte funciară din care să rezulte intabularea</w:t>
            </w:r>
            <w:r>
              <w:rPr>
                <w:rFonts w:ascii="Trebuchet MS" w:hAnsi="Trebuchet MS"/>
                <w:color w:val="000000"/>
              </w:rPr>
              <w:t xml:space="preserve">, </w:t>
            </w:r>
            <w:r>
              <w:rPr>
                <w:rFonts w:ascii="Trebuchet MS" w:hAnsi="Trebuchet MS" w:cs="Calibri"/>
                <w:color w:val="000000"/>
              </w:rPr>
              <w:t>în termen de valabilitate</w:t>
            </w:r>
          </w:p>
          <w:p w14:paraId="6CD6D69C" w14:textId="0677FBA1" w:rsidR="00682805" w:rsidRPr="00815430" w:rsidRDefault="00682805">
            <w:pPr>
              <w:numPr>
                <w:ilvl w:val="0"/>
                <w:numId w:val="40"/>
              </w:numPr>
              <w:autoSpaceDE w:val="0"/>
              <w:autoSpaceDN w:val="0"/>
              <w:adjustRightInd w:val="0"/>
              <w:spacing w:before="120" w:after="13" w:line="360" w:lineRule="auto"/>
              <w:jc w:val="both"/>
              <w:rPr>
                <w:rFonts w:ascii="Trebuchet MS" w:hAnsi="Trebuchet MS"/>
                <w:color w:val="000000"/>
              </w:rPr>
            </w:pPr>
            <w:r w:rsidRPr="00815430">
              <w:rPr>
                <w:rFonts w:ascii="Trebuchet MS" w:hAnsi="Trebuchet MS"/>
                <w:color w:val="000000"/>
              </w:rPr>
              <w:t>plan de amplasament vizat de OCPI pentru imobilele pe care se propune a se realiza investiţia în cadrul proiectului, plan în care să fie evidențiate inclusiv numerele cadastrale</w:t>
            </w:r>
            <w:r w:rsidR="001F7D71">
              <w:rPr>
                <w:rFonts w:ascii="Trebuchet MS" w:hAnsi="Trebuchet MS"/>
                <w:color w:val="000000"/>
              </w:rPr>
              <w:t>, tabel numere cadastrale;</w:t>
            </w:r>
          </w:p>
          <w:p w14:paraId="263DFEF2" w14:textId="08F40554" w:rsidR="00682805" w:rsidRPr="00682805" w:rsidRDefault="00682805">
            <w:pPr>
              <w:pStyle w:val="ListParagraph"/>
              <w:numPr>
                <w:ilvl w:val="0"/>
                <w:numId w:val="42"/>
              </w:numPr>
              <w:autoSpaceDE w:val="0"/>
              <w:autoSpaceDN w:val="0"/>
              <w:adjustRightInd w:val="0"/>
              <w:spacing w:line="360" w:lineRule="auto"/>
              <w:jc w:val="both"/>
              <w:rPr>
                <w:rFonts w:ascii="Trebuchet MS" w:hAnsi="Trebuchet MS"/>
                <w:b/>
                <w:bCs/>
                <w:iCs/>
              </w:rPr>
            </w:pPr>
            <w:r w:rsidRPr="00682805">
              <w:rPr>
                <w:rFonts w:ascii="Trebuchet MS" w:hAnsi="Trebuchet MS"/>
                <w:color w:val="000000"/>
              </w:rPr>
              <w:t>Plan de situație propus pentru realizarea investiţiei, elaborat de proiectant.</w:t>
            </w:r>
          </w:p>
          <w:p w14:paraId="53C089E1" w14:textId="77777777" w:rsidR="00A05BB4" w:rsidRDefault="00A05BB4" w:rsidP="00A05BB4">
            <w:pPr>
              <w:autoSpaceDE w:val="0"/>
              <w:autoSpaceDN w:val="0"/>
              <w:adjustRightInd w:val="0"/>
              <w:spacing w:line="360" w:lineRule="auto"/>
              <w:jc w:val="both"/>
              <w:rPr>
                <w:rFonts w:ascii="Trebuchet MS" w:hAnsi="Trebuchet MS"/>
                <w:iCs/>
              </w:rPr>
            </w:pPr>
          </w:p>
          <w:p w14:paraId="1C7663EB" w14:textId="77777777" w:rsidR="00A05BB4" w:rsidRPr="00EE70F3" w:rsidRDefault="00A05BB4" w:rsidP="00A05BB4">
            <w:pPr>
              <w:autoSpaceDE w:val="0"/>
              <w:autoSpaceDN w:val="0"/>
              <w:adjustRightInd w:val="0"/>
              <w:spacing w:line="360" w:lineRule="auto"/>
              <w:jc w:val="both"/>
              <w:rPr>
                <w:rFonts w:ascii="Trebuchet MS" w:hAnsi="Trebuchet MS"/>
                <w:b/>
                <w:bCs/>
                <w:iCs/>
              </w:rPr>
            </w:pPr>
            <w:r w:rsidRPr="00556647">
              <w:rPr>
                <w:rFonts w:ascii="Trebuchet MS" w:hAnsi="Trebuchet MS"/>
                <w:iCs/>
              </w:rPr>
              <w:t xml:space="preserve">Drepturile asupra infrastructurii pentru care se solicită finanțare trebuie menținute în etapele de evaluare, selecție și contractare, de implementare, precum şi pe o perioadă de </w:t>
            </w:r>
            <w:r w:rsidRPr="00B46A0A">
              <w:rPr>
                <w:rFonts w:ascii="Trebuchet MS" w:hAnsi="Trebuchet MS"/>
                <w:iCs/>
              </w:rPr>
              <w:t>minimum 5 ani</w:t>
            </w:r>
            <w:r w:rsidRPr="00556647">
              <w:rPr>
                <w:rFonts w:ascii="Trebuchet MS" w:hAnsi="Trebuchet MS"/>
                <w:iCs/>
              </w:rPr>
              <w:t xml:space="preserve"> de la data plăţii finale</w:t>
            </w:r>
            <w:r>
              <w:rPr>
                <w:rFonts w:ascii="Trebuchet MS" w:hAnsi="Trebuchet MS"/>
                <w:iCs/>
              </w:rPr>
              <w:t>.</w:t>
            </w:r>
          </w:p>
          <w:p w14:paraId="26DC2FB8" w14:textId="254DBE1C" w:rsidR="00A05BB4" w:rsidRPr="00EE70F3" w:rsidRDefault="00A05BB4" w:rsidP="00A05BB4">
            <w:pPr>
              <w:spacing w:line="360" w:lineRule="auto"/>
              <w:jc w:val="both"/>
              <w:rPr>
                <w:rFonts w:ascii="Trebuchet MS" w:hAnsi="Trebuchet MS" w:cs="Calibri"/>
              </w:rPr>
            </w:pPr>
          </w:p>
          <w:p w14:paraId="2F2DCE49" w14:textId="2A82FB42" w:rsidR="005F1C75" w:rsidRPr="00551B47" w:rsidRDefault="00682805" w:rsidP="00551B47">
            <w:pPr>
              <w:spacing w:after="160" w:line="259" w:lineRule="auto"/>
              <w:rPr>
                <w:rFonts w:ascii="Trebuchet MS" w:hAnsi="Trebuchet MS" w:cs="Calibri"/>
                <w:b/>
                <w:bCs/>
                <w:lang w:val="en-US"/>
              </w:rPr>
            </w:pPr>
            <w:r>
              <w:rPr>
                <w:rFonts w:ascii="Trebuchet MS" w:eastAsia="Times New Roman" w:hAnsi="Trebuchet MS" w:cs="Calibri"/>
                <w:b/>
                <w:bCs/>
              </w:rPr>
              <w:t>4</w:t>
            </w:r>
            <w:r w:rsidR="0008705B" w:rsidRPr="002A6C36">
              <w:rPr>
                <w:rFonts w:ascii="Trebuchet MS" w:eastAsia="Times New Roman" w:hAnsi="Trebuchet MS" w:cs="Calibri"/>
                <w:b/>
                <w:bCs/>
              </w:rPr>
              <w:t xml:space="preserve">. </w:t>
            </w:r>
            <w:proofErr w:type="spellStart"/>
            <w:r w:rsidR="00551B47" w:rsidRPr="00551B47">
              <w:rPr>
                <w:rFonts w:ascii="Trebuchet MS" w:hAnsi="Trebuchet MS" w:cs="Calibri"/>
                <w:b/>
                <w:bCs/>
                <w:lang w:val="en-US"/>
              </w:rPr>
              <w:t>Certificatul</w:t>
            </w:r>
            <w:proofErr w:type="spellEnd"/>
            <w:r w:rsidR="00551B47" w:rsidRPr="00551B47">
              <w:rPr>
                <w:rFonts w:ascii="Trebuchet MS" w:hAnsi="Trebuchet MS" w:cs="Calibri"/>
                <w:b/>
                <w:bCs/>
                <w:lang w:val="en-US"/>
              </w:rPr>
              <w:t xml:space="preserve"> de </w:t>
            </w:r>
            <w:proofErr w:type="spellStart"/>
            <w:r w:rsidR="00551B47" w:rsidRPr="00551B47">
              <w:rPr>
                <w:rFonts w:ascii="Trebuchet MS" w:hAnsi="Trebuchet MS" w:cs="Calibri"/>
                <w:b/>
                <w:bCs/>
                <w:lang w:val="en-US"/>
              </w:rPr>
              <w:t>înregistrare</w:t>
            </w:r>
            <w:proofErr w:type="spellEnd"/>
            <w:r w:rsidR="00551B47" w:rsidRPr="00551B47">
              <w:rPr>
                <w:rFonts w:ascii="Trebuchet MS" w:hAnsi="Trebuchet MS" w:cs="Calibri"/>
                <w:b/>
                <w:bCs/>
                <w:lang w:val="en-US"/>
              </w:rPr>
              <w:t xml:space="preserve"> </w:t>
            </w:r>
            <w:proofErr w:type="spellStart"/>
            <w:r w:rsidR="00551B47" w:rsidRPr="00551B47">
              <w:rPr>
                <w:rFonts w:ascii="Trebuchet MS" w:hAnsi="Trebuchet MS" w:cs="Calibri"/>
                <w:b/>
                <w:bCs/>
                <w:lang w:val="en-US"/>
              </w:rPr>
              <w:t>în</w:t>
            </w:r>
            <w:proofErr w:type="spellEnd"/>
            <w:r w:rsidR="00551B47" w:rsidRPr="00551B47">
              <w:rPr>
                <w:rFonts w:ascii="Trebuchet MS" w:hAnsi="Trebuchet MS" w:cs="Calibri"/>
                <w:b/>
                <w:bCs/>
                <w:lang w:val="en-US"/>
              </w:rPr>
              <w:t xml:space="preserve"> </w:t>
            </w:r>
            <w:proofErr w:type="spellStart"/>
            <w:r w:rsidR="00551B47" w:rsidRPr="00551B47">
              <w:rPr>
                <w:rFonts w:ascii="Trebuchet MS" w:hAnsi="Trebuchet MS" w:cs="Calibri"/>
                <w:b/>
                <w:bCs/>
                <w:lang w:val="en-US"/>
              </w:rPr>
              <w:t>scopuri</w:t>
            </w:r>
            <w:proofErr w:type="spellEnd"/>
            <w:r w:rsidR="00551B47" w:rsidRPr="00551B47">
              <w:rPr>
                <w:rFonts w:ascii="Trebuchet MS" w:hAnsi="Trebuchet MS" w:cs="Calibri"/>
                <w:b/>
                <w:bCs/>
                <w:lang w:val="en-US"/>
              </w:rPr>
              <w:t xml:space="preserve"> de TVA</w:t>
            </w:r>
            <w:r w:rsidR="00551B47" w:rsidRPr="00551B47">
              <w:rPr>
                <w:rFonts w:ascii="Trebuchet MS" w:hAnsi="Trebuchet MS" w:cs="Calibri"/>
                <w:b/>
                <w:bCs/>
              </w:rPr>
              <w:t xml:space="preserve">, </w:t>
            </w:r>
            <w:proofErr w:type="spellStart"/>
            <w:r w:rsidR="00551B47" w:rsidRPr="00551B47">
              <w:rPr>
                <w:rFonts w:ascii="Trebuchet MS" w:hAnsi="Trebuchet MS" w:cs="Calibri"/>
                <w:lang w:val="en-US"/>
              </w:rPr>
              <w:t>dacă</w:t>
            </w:r>
            <w:proofErr w:type="spellEnd"/>
            <w:r w:rsidR="00551B47" w:rsidRPr="00551B47">
              <w:rPr>
                <w:rFonts w:ascii="Trebuchet MS" w:hAnsi="Trebuchet MS" w:cs="Calibri"/>
                <w:lang w:val="en-US"/>
              </w:rPr>
              <w:t xml:space="preserve"> </w:t>
            </w:r>
            <w:proofErr w:type="spellStart"/>
            <w:r w:rsidR="00551B47" w:rsidRPr="00551B47">
              <w:rPr>
                <w:rFonts w:ascii="Trebuchet MS" w:hAnsi="Trebuchet MS" w:cs="Calibri"/>
                <w:lang w:val="en-US"/>
              </w:rPr>
              <w:t>este</w:t>
            </w:r>
            <w:proofErr w:type="spellEnd"/>
            <w:r w:rsidR="00551B47" w:rsidRPr="00551B47">
              <w:rPr>
                <w:rFonts w:ascii="Trebuchet MS" w:hAnsi="Trebuchet MS" w:cs="Calibri"/>
                <w:lang w:val="en-US"/>
              </w:rPr>
              <w:t xml:space="preserve"> </w:t>
            </w:r>
            <w:proofErr w:type="spellStart"/>
            <w:r w:rsidR="00551B47" w:rsidRPr="00551B47">
              <w:rPr>
                <w:rFonts w:ascii="Trebuchet MS" w:hAnsi="Trebuchet MS" w:cs="Calibri"/>
                <w:lang w:val="en-US"/>
              </w:rPr>
              <w:t>cazul</w:t>
            </w:r>
            <w:proofErr w:type="spellEnd"/>
            <w:r w:rsidR="00551B47" w:rsidRPr="00551B47">
              <w:rPr>
                <w:rFonts w:ascii="Trebuchet MS" w:hAnsi="Trebuchet MS" w:cs="Calibri"/>
                <w:b/>
                <w:bCs/>
              </w:rPr>
              <w:t>.</w:t>
            </w:r>
          </w:p>
          <w:p w14:paraId="137170A2" w14:textId="575F9BD1" w:rsidR="005F1C75" w:rsidRPr="002A6C36" w:rsidRDefault="00C60635" w:rsidP="005F1C75">
            <w:pPr>
              <w:spacing w:before="240" w:line="360" w:lineRule="auto"/>
              <w:jc w:val="both"/>
              <w:rPr>
                <w:rFonts w:ascii="Trebuchet MS" w:eastAsia="Times New Roman" w:hAnsi="Trebuchet MS" w:cs="Calibri"/>
                <w:b/>
                <w:bCs/>
              </w:rPr>
            </w:pPr>
            <w:r>
              <w:rPr>
                <w:rFonts w:ascii="Trebuchet MS" w:eastAsia="Times New Roman" w:hAnsi="Trebuchet MS" w:cs="Calibri"/>
                <w:b/>
                <w:bCs/>
              </w:rPr>
              <w:t xml:space="preserve"> </w:t>
            </w:r>
            <w:r w:rsidR="00682805">
              <w:rPr>
                <w:rFonts w:ascii="Trebuchet MS" w:eastAsia="Times New Roman" w:hAnsi="Trebuchet MS" w:cs="Calibri"/>
                <w:b/>
                <w:bCs/>
              </w:rPr>
              <w:t>5</w:t>
            </w:r>
            <w:r w:rsidR="005F1C75" w:rsidRPr="002A6C36">
              <w:rPr>
                <w:rFonts w:ascii="Trebuchet MS" w:eastAsia="Times New Roman" w:hAnsi="Trebuchet MS" w:cs="Calibri"/>
                <w:b/>
                <w:bCs/>
              </w:rPr>
              <w:t xml:space="preserve">. </w:t>
            </w:r>
            <w:r w:rsidR="005F1C75" w:rsidRPr="005F1C75">
              <w:rPr>
                <w:rFonts w:ascii="Trebuchet MS" w:eastAsiaTheme="majorEastAsia" w:hAnsi="Trebuchet MS" w:cstheme="majorBidi"/>
                <w:b/>
                <w:bCs/>
                <w:color w:val="000000" w:themeColor="text1"/>
              </w:rPr>
              <w:t>Graficul cererilor de prefinanțare/plată/rambursare</w:t>
            </w:r>
            <w:r>
              <w:rPr>
                <w:rFonts w:ascii="Trebuchet MS" w:eastAsiaTheme="majorEastAsia" w:hAnsi="Trebuchet MS" w:cstheme="majorBidi"/>
                <w:b/>
                <w:bCs/>
                <w:color w:val="000000" w:themeColor="text1"/>
              </w:rPr>
              <w:t>.</w:t>
            </w:r>
          </w:p>
          <w:p w14:paraId="6D0B4368" w14:textId="3C6EBE68" w:rsidR="00C60635" w:rsidRPr="00C60635" w:rsidRDefault="00C60635" w:rsidP="00C60635">
            <w:pPr>
              <w:spacing w:before="120" w:after="120" w:line="360" w:lineRule="auto"/>
              <w:jc w:val="both"/>
              <w:rPr>
                <w:rFonts w:ascii="Trebuchet MS" w:eastAsia="Times New Roman" w:hAnsi="Trebuchet MS" w:cs="Times New Roman"/>
                <w:b/>
                <w:bCs/>
                <w:iCs/>
              </w:rPr>
            </w:pPr>
            <w:r w:rsidRPr="00C60635">
              <w:rPr>
                <w:rFonts w:ascii="Trebuchet MS" w:eastAsia="Times New Roman" w:hAnsi="Trebuchet MS" w:cs="Times New Roman"/>
                <w:b/>
                <w:bCs/>
                <w:iCs/>
              </w:rPr>
              <w:t xml:space="preserve">6. Pentru expertul care a întocmit documentația de imunizare, se va depune documentul relevant cu privire la încadrarea acestuia ca expert care are dreptul legal să întocmească astfel de documentații. </w:t>
            </w:r>
          </w:p>
          <w:p w14:paraId="0D8CC918" w14:textId="0274808C" w:rsidR="00C60635" w:rsidRDefault="00C60635" w:rsidP="00C60635">
            <w:pPr>
              <w:autoSpaceDE w:val="0"/>
              <w:autoSpaceDN w:val="0"/>
              <w:adjustRightInd w:val="0"/>
              <w:spacing w:line="360" w:lineRule="auto"/>
              <w:jc w:val="both"/>
              <w:rPr>
                <w:rFonts w:ascii="Trebuchet MS" w:eastAsiaTheme="minorEastAsia" w:hAnsi="Trebuchet MS" w:cs="Trebuchet MS"/>
                <w:b/>
                <w:bCs/>
                <w:lang w:val="en-GB"/>
              </w:rPr>
            </w:pPr>
            <w:r>
              <w:rPr>
                <w:rFonts w:ascii="Trebuchet MS" w:eastAsia="Times New Roman" w:hAnsi="Trebuchet MS" w:cs="Times New Roman"/>
                <w:b/>
                <w:bCs/>
                <w:iCs/>
              </w:rPr>
              <w:t xml:space="preserve">7. </w:t>
            </w:r>
            <w:proofErr w:type="spellStart"/>
            <w:r w:rsidRPr="00385413">
              <w:rPr>
                <w:rFonts w:ascii="Trebuchet MS" w:eastAsiaTheme="minorEastAsia" w:hAnsi="Trebuchet MS" w:cs="Trebuchet MS"/>
                <w:b/>
                <w:bCs/>
                <w:lang w:val="en-GB"/>
              </w:rPr>
              <w:t>Planul</w:t>
            </w:r>
            <w:proofErr w:type="spellEnd"/>
            <w:r w:rsidRPr="00385413">
              <w:rPr>
                <w:rFonts w:ascii="Trebuchet MS" w:eastAsiaTheme="minorEastAsia" w:hAnsi="Trebuchet MS" w:cs="Trebuchet MS"/>
                <w:b/>
                <w:bCs/>
                <w:lang w:val="en-GB"/>
              </w:rPr>
              <w:t xml:space="preserve"> de </w:t>
            </w:r>
            <w:proofErr w:type="spellStart"/>
            <w:r w:rsidRPr="00385413">
              <w:rPr>
                <w:rFonts w:ascii="Trebuchet MS" w:eastAsiaTheme="minorEastAsia" w:hAnsi="Trebuchet MS" w:cs="Trebuchet MS"/>
                <w:b/>
                <w:bCs/>
                <w:lang w:val="en-GB"/>
              </w:rPr>
              <w:t>monitorizare</w:t>
            </w:r>
            <w:proofErr w:type="spellEnd"/>
            <w:r w:rsidRPr="00385413">
              <w:rPr>
                <w:rFonts w:ascii="Trebuchet MS" w:eastAsiaTheme="minorEastAsia" w:hAnsi="Trebuchet MS" w:cs="Trebuchet MS"/>
                <w:b/>
                <w:bCs/>
                <w:lang w:val="en-GB"/>
              </w:rPr>
              <w:t xml:space="preserve"> a </w:t>
            </w:r>
            <w:proofErr w:type="spellStart"/>
            <w:r w:rsidRPr="00385413">
              <w:rPr>
                <w:rFonts w:ascii="Trebuchet MS" w:eastAsiaTheme="minorEastAsia" w:hAnsi="Trebuchet MS" w:cs="Trebuchet MS"/>
                <w:b/>
                <w:bCs/>
                <w:lang w:val="en-GB"/>
              </w:rPr>
              <w:t>proiectului</w:t>
            </w:r>
            <w:proofErr w:type="spellEnd"/>
            <w:r w:rsidRPr="00385413">
              <w:rPr>
                <w:rFonts w:ascii="Trebuchet MS" w:eastAsiaTheme="minorEastAsia" w:hAnsi="Trebuchet MS" w:cs="Trebuchet MS"/>
                <w:b/>
                <w:bCs/>
                <w:lang w:val="en-GB"/>
              </w:rPr>
              <w:t>.</w:t>
            </w:r>
          </w:p>
          <w:p w14:paraId="61EC47CD" w14:textId="400064EA" w:rsidR="00262B9A" w:rsidRDefault="00262B9A" w:rsidP="00C60635">
            <w:pPr>
              <w:autoSpaceDE w:val="0"/>
              <w:autoSpaceDN w:val="0"/>
              <w:adjustRightInd w:val="0"/>
              <w:spacing w:line="360" w:lineRule="auto"/>
              <w:jc w:val="both"/>
              <w:rPr>
                <w:rFonts w:ascii="Trebuchet MS" w:eastAsiaTheme="minorEastAsia" w:hAnsi="Trebuchet MS" w:cs="Trebuchet MS"/>
                <w:b/>
                <w:bCs/>
                <w:lang w:val="en-GB"/>
              </w:rPr>
            </w:pPr>
            <w:r>
              <w:rPr>
                <w:rFonts w:ascii="Trebuchet MS" w:eastAsiaTheme="minorEastAsia" w:hAnsi="Trebuchet MS" w:cs="Trebuchet MS"/>
                <w:b/>
                <w:bCs/>
                <w:lang w:val="en-GB"/>
              </w:rPr>
              <w:t xml:space="preserve">8. </w:t>
            </w:r>
            <w:proofErr w:type="spellStart"/>
            <w:r>
              <w:rPr>
                <w:rFonts w:ascii="Trebuchet MS" w:eastAsiaTheme="minorEastAsia" w:hAnsi="Trebuchet MS" w:cs="Trebuchet MS"/>
                <w:b/>
                <w:bCs/>
                <w:lang w:val="en-GB"/>
              </w:rPr>
              <w:t>Declarație</w:t>
            </w:r>
            <w:proofErr w:type="spellEnd"/>
            <w:r>
              <w:rPr>
                <w:rFonts w:ascii="Trebuchet MS" w:eastAsiaTheme="minorEastAsia" w:hAnsi="Trebuchet MS" w:cs="Trebuchet MS"/>
                <w:b/>
                <w:bCs/>
                <w:lang w:val="en-GB"/>
              </w:rPr>
              <w:t xml:space="preserve"> </w:t>
            </w:r>
            <w:proofErr w:type="spellStart"/>
            <w:r>
              <w:rPr>
                <w:rFonts w:ascii="Trebuchet MS" w:eastAsiaTheme="minorEastAsia" w:hAnsi="Trebuchet MS" w:cs="Trebuchet MS"/>
                <w:b/>
                <w:bCs/>
                <w:lang w:val="en-GB"/>
              </w:rPr>
              <w:t>încadrare</w:t>
            </w:r>
            <w:proofErr w:type="spellEnd"/>
            <w:r>
              <w:rPr>
                <w:rFonts w:ascii="Trebuchet MS" w:eastAsiaTheme="minorEastAsia" w:hAnsi="Trebuchet MS" w:cs="Trebuchet MS"/>
                <w:b/>
                <w:bCs/>
                <w:lang w:val="en-GB"/>
              </w:rPr>
              <w:t xml:space="preserve"> </w:t>
            </w:r>
            <w:proofErr w:type="spellStart"/>
            <w:r>
              <w:rPr>
                <w:rFonts w:ascii="Trebuchet MS" w:eastAsiaTheme="minorEastAsia" w:hAnsi="Trebuchet MS" w:cs="Trebuchet MS"/>
                <w:b/>
                <w:bCs/>
                <w:lang w:val="en-GB"/>
              </w:rPr>
              <w:t>în</w:t>
            </w:r>
            <w:proofErr w:type="spellEnd"/>
            <w:r>
              <w:rPr>
                <w:rFonts w:ascii="Trebuchet MS" w:eastAsiaTheme="minorEastAsia" w:hAnsi="Trebuchet MS" w:cs="Trebuchet MS"/>
                <w:b/>
                <w:bCs/>
                <w:lang w:val="en-GB"/>
              </w:rPr>
              <w:t xml:space="preserve"> </w:t>
            </w:r>
            <w:proofErr w:type="spellStart"/>
            <w:r>
              <w:rPr>
                <w:rFonts w:ascii="Trebuchet MS" w:eastAsiaTheme="minorEastAsia" w:hAnsi="Trebuchet MS" w:cs="Trebuchet MS"/>
                <w:b/>
                <w:bCs/>
                <w:lang w:val="en-GB"/>
              </w:rPr>
              <w:t>categoria</w:t>
            </w:r>
            <w:proofErr w:type="spellEnd"/>
            <w:r>
              <w:rPr>
                <w:rFonts w:ascii="Trebuchet MS" w:eastAsiaTheme="minorEastAsia" w:hAnsi="Trebuchet MS" w:cs="Trebuchet MS"/>
                <w:b/>
                <w:bCs/>
                <w:lang w:val="en-GB"/>
              </w:rPr>
              <w:t xml:space="preserve"> IMM</w:t>
            </w:r>
          </w:p>
          <w:p w14:paraId="5A4BB13F" w14:textId="4B5F8CAA" w:rsidR="00262B9A" w:rsidRPr="000B0B39" w:rsidRDefault="00262B9A" w:rsidP="00180AC7">
            <w:pPr>
              <w:autoSpaceDE w:val="0"/>
              <w:autoSpaceDN w:val="0"/>
              <w:adjustRightInd w:val="0"/>
              <w:spacing w:line="360" w:lineRule="auto"/>
              <w:jc w:val="both"/>
              <w:rPr>
                <w:rFonts w:ascii="Trebuchet MS" w:eastAsia="Times New Roman" w:hAnsi="Trebuchet MS" w:cs="Trebuchet MS"/>
                <w:color w:val="FF0000"/>
                <w:lang w:val="en-GB"/>
              </w:rPr>
            </w:pPr>
            <w:r>
              <w:rPr>
                <w:rFonts w:ascii="Trebuchet MS" w:eastAsiaTheme="minorEastAsia" w:hAnsi="Trebuchet MS" w:cs="Trebuchet MS"/>
                <w:b/>
                <w:bCs/>
                <w:lang w:val="en-GB"/>
              </w:rPr>
              <w:t>9.</w:t>
            </w:r>
            <w:r w:rsidR="00180AC7">
              <w:rPr>
                <w:rFonts w:ascii="Trebuchet MS" w:eastAsiaTheme="minorEastAsia" w:hAnsi="Trebuchet MS" w:cs="Trebuchet MS"/>
                <w:b/>
                <w:bCs/>
                <w:lang w:val="en-GB"/>
              </w:rPr>
              <w:t xml:space="preserve"> </w:t>
            </w:r>
            <w:proofErr w:type="spellStart"/>
            <w:r w:rsidR="00180AC7" w:rsidRPr="00180AC7">
              <w:rPr>
                <w:rFonts w:ascii="Trebuchet MS" w:eastAsiaTheme="minorEastAsia" w:hAnsi="Trebuchet MS" w:cs="Trebuchet MS"/>
                <w:b/>
                <w:bCs/>
                <w:lang w:val="en-GB"/>
              </w:rPr>
              <w:t>D</w:t>
            </w:r>
            <w:r w:rsidR="00180AC7">
              <w:rPr>
                <w:rFonts w:ascii="Trebuchet MS" w:eastAsiaTheme="minorEastAsia" w:hAnsi="Trebuchet MS" w:cs="Trebuchet MS"/>
                <w:b/>
                <w:bCs/>
                <w:lang w:val="en-GB"/>
              </w:rPr>
              <w:t>eclarație</w:t>
            </w:r>
            <w:proofErr w:type="spellEnd"/>
            <w:r w:rsidR="00180AC7">
              <w:rPr>
                <w:rFonts w:ascii="Trebuchet MS" w:eastAsiaTheme="minorEastAsia" w:hAnsi="Trebuchet MS" w:cs="Trebuchet MS"/>
                <w:b/>
                <w:bCs/>
                <w:lang w:val="en-GB"/>
              </w:rPr>
              <w:t xml:space="preserve"> </w:t>
            </w:r>
            <w:r w:rsidR="00180AC7" w:rsidRPr="00180AC7">
              <w:rPr>
                <w:rFonts w:ascii="Trebuchet MS" w:eastAsiaTheme="minorEastAsia" w:hAnsi="Trebuchet MS" w:cs="Trebuchet MS"/>
                <w:b/>
                <w:bCs/>
                <w:lang w:val="en-GB"/>
              </w:rPr>
              <w:t xml:space="preserve">pe propria </w:t>
            </w:r>
            <w:proofErr w:type="spellStart"/>
            <w:r w:rsidR="00180AC7" w:rsidRPr="00180AC7">
              <w:rPr>
                <w:rFonts w:ascii="Trebuchet MS" w:eastAsiaTheme="minorEastAsia" w:hAnsi="Trebuchet MS" w:cs="Trebuchet MS"/>
                <w:b/>
                <w:bCs/>
                <w:lang w:val="en-GB"/>
              </w:rPr>
              <w:t>răspundere</w:t>
            </w:r>
            <w:proofErr w:type="spellEnd"/>
            <w:r w:rsidR="00180AC7" w:rsidRPr="00180AC7">
              <w:rPr>
                <w:rFonts w:ascii="Trebuchet MS" w:eastAsiaTheme="minorEastAsia" w:hAnsi="Trebuchet MS" w:cs="Trebuchet MS"/>
                <w:b/>
                <w:bCs/>
                <w:lang w:val="en-GB"/>
              </w:rPr>
              <w:t xml:space="preserve"> a </w:t>
            </w:r>
            <w:proofErr w:type="spellStart"/>
            <w:r w:rsidR="00180AC7" w:rsidRPr="00180AC7">
              <w:rPr>
                <w:rFonts w:ascii="Trebuchet MS" w:eastAsiaTheme="minorEastAsia" w:hAnsi="Trebuchet MS" w:cs="Trebuchet MS"/>
                <w:b/>
                <w:bCs/>
                <w:lang w:val="en-GB"/>
              </w:rPr>
              <w:t>beneficiarilor</w:t>
            </w:r>
            <w:proofErr w:type="spellEnd"/>
            <w:r w:rsidR="00180AC7" w:rsidRPr="00180AC7">
              <w:rPr>
                <w:rFonts w:ascii="Trebuchet MS" w:eastAsiaTheme="minorEastAsia" w:hAnsi="Trebuchet MS" w:cs="Trebuchet MS"/>
                <w:b/>
                <w:bCs/>
                <w:lang w:val="en-GB"/>
              </w:rPr>
              <w:t xml:space="preserve"> </w:t>
            </w:r>
            <w:proofErr w:type="spellStart"/>
            <w:r w:rsidR="00180AC7" w:rsidRPr="00180AC7">
              <w:rPr>
                <w:rFonts w:ascii="Trebuchet MS" w:eastAsiaTheme="minorEastAsia" w:hAnsi="Trebuchet MS" w:cs="Trebuchet MS"/>
                <w:b/>
                <w:bCs/>
                <w:lang w:val="en-GB"/>
              </w:rPr>
              <w:t>ajutorului</w:t>
            </w:r>
            <w:proofErr w:type="spellEnd"/>
            <w:r w:rsidR="00180AC7" w:rsidRPr="00180AC7">
              <w:rPr>
                <w:rFonts w:ascii="Trebuchet MS" w:eastAsiaTheme="minorEastAsia" w:hAnsi="Trebuchet MS" w:cs="Trebuchet MS"/>
                <w:b/>
                <w:bCs/>
                <w:lang w:val="en-GB"/>
              </w:rPr>
              <w:t xml:space="preserve"> de minimis</w:t>
            </w:r>
            <w:r w:rsidR="00180AC7">
              <w:rPr>
                <w:rFonts w:ascii="Trebuchet MS" w:eastAsiaTheme="minorEastAsia" w:hAnsi="Trebuchet MS" w:cs="Trebuchet MS"/>
                <w:b/>
                <w:bCs/>
                <w:lang w:val="en-GB"/>
              </w:rPr>
              <w:t xml:space="preserve"> </w:t>
            </w:r>
            <w:proofErr w:type="spellStart"/>
            <w:r w:rsidR="00180AC7" w:rsidRPr="00180AC7">
              <w:rPr>
                <w:rFonts w:ascii="Trebuchet MS" w:eastAsiaTheme="minorEastAsia" w:hAnsi="Trebuchet MS" w:cs="Trebuchet MS"/>
                <w:b/>
                <w:bCs/>
                <w:lang w:val="en-GB"/>
              </w:rPr>
              <w:t>referitoare</w:t>
            </w:r>
            <w:proofErr w:type="spellEnd"/>
            <w:r w:rsidR="00180AC7" w:rsidRPr="00180AC7">
              <w:rPr>
                <w:rFonts w:ascii="Trebuchet MS" w:eastAsiaTheme="minorEastAsia" w:hAnsi="Trebuchet MS" w:cs="Trebuchet MS"/>
                <w:b/>
                <w:bCs/>
                <w:lang w:val="en-GB"/>
              </w:rPr>
              <w:t xml:space="preserve"> la </w:t>
            </w:r>
            <w:proofErr w:type="spellStart"/>
            <w:r w:rsidR="00180AC7" w:rsidRPr="00180AC7">
              <w:rPr>
                <w:rFonts w:ascii="Trebuchet MS" w:eastAsiaTheme="minorEastAsia" w:hAnsi="Trebuchet MS" w:cs="Trebuchet MS"/>
                <w:b/>
                <w:bCs/>
                <w:lang w:val="en-GB"/>
              </w:rPr>
              <w:t>respectarea</w:t>
            </w:r>
            <w:proofErr w:type="spellEnd"/>
            <w:r w:rsidR="00180AC7" w:rsidRPr="00180AC7">
              <w:rPr>
                <w:rFonts w:ascii="Trebuchet MS" w:eastAsiaTheme="minorEastAsia" w:hAnsi="Trebuchet MS" w:cs="Trebuchet MS"/>
                <w:b/>
                <w:bCs/>
                <w:lang w:val="en-GB"/>
              </w:rPr>
              <w:t xml:space="preserve"> </w:t>
            </w:r>
            <w:proofErr w:type="spellStart"/>
            <w:r w:rsidR="00180AC7" w:rsidRPr="00180AC7">
              <w:rPr>
                <w:rFonts w:ascii="Trebuchet MS" w:eastAsiaTheme="minorEastAsia" w:hAnsi="Trebuchet MS" w:cs="Trebuchet MS"/>
                <w:b/>
                <w:bCs/>
                <w:lang w:val="en-GB"/>
              </w:rPr>
              <w:t>regulii</w:t>
            </w:r>
            <w:proofErr w:type="spellEnd"/>
            <w:r w:rsidR="00180AC7" w:rsidRPr="00180AC7">
              <w:rPr>
                <w:rFonts w:ascii="Trebuchet MS" w:eastAsiaTheme="minorEastAsia" w:hAnsi="Trebuchet MS" w:cs="Trebuchet MS"/>
                <w:b/>
                <w:bCs/>
                <w:lang w:val="en-GB"/>
              </w:rPr>
              <w:t xml:space="preserve"> </w:t>
            </w:r>
            <w:proofErr w:type="spellStart"/>
            <w:r w:rsidR="00180AC7" w:rsidRPr="00180AC7">
              <w:rPr>
                <w:rFonts w:ascii="Trebuchet MS" w:eastAsiaTheme="minorEastAsia" w:hAnsi="Trebuchet MS" w:cs="Trebuchet MS"/>
                <w:b/>
                <w:bCs/>
                <w:lang w:val="en-GB"/>
              </w:rPr>
              <w:t>privind</w:t>
            </w:r>
            <w:proofErr w:type="spellEnd"/>
            <w:r w:rsidR="00180AC7" w:rsidRPr="00180AC7">
              <w:rPr>
                <w:rFonts w:ascii="Trebuchet MS" w:eastAsiaTheme="minorEastAsia" w:hAnsi="Trebuchet MS" w:cs="Trebuchet MS"/>
                <w:b/>
                <w:bCs/>
                <w:lang w:val="en-GB"/>
              </w:rPr>
              <w:t xml:space="preserve"> </w:t>
            </w:r>
            <w:proofErr w:type="spellStart"/>
            <w:r w:rsidR="00180AC7" w:rsidRPr="00180AC7">
              <w:rPr>
                <w:rFonts w:ascii="Trebuchet MS" w:eastAsiaTheme="minorEastAsia" w:hAnsi="Trebuchet MS" w:cs="Trebuchet MS"/>
                <w:b/>
                <w:bCs/>
                <w:lang w:val="en-GB"/>
              </w:rPr>
              <w:t>cumulul</w:t>
            </w:r>
            <w:proofErr w:type="spellEnd"/>
            <w:r w:rsidR="00180AC7">
              <w:rPr>
                <w:rFonts w:ascii="Trebuchet MS" w:eastAsiaTheme="minorEastAsia" w:hAnsi="Trebuchet MS" w:cs="Trebuchet MS"/>
                <w:b/>
                <w:bCs/>
                <w:lang w:val="en-GB"/>
              </w:rPr>
              <w:t xml:space="preserve"> </w:t>
            </w:r>
            <w:proofErr w:type="spellStart"/>
            <w:r w:rsidR="00180AC7" w:rsidRPr="00180AC7">
              <w:rPr>
                <w:rFonts w:ascii="Trebuchet MS" w:eastAsiaTheme="minorEastAsia" w:hAnsi="Trebuchet MS" w:cs="Trebuchet MS"/>
                <w:b/>
                <w:bCs/>
                <w:lang w:val="en-GB"/>
              </w:rPr>
              <w:t>ajutoarelor</w:t>
            </w:r>
            <w:proofErr w:type="spellEnd"/>
            <w:r w:rsidR="00180AC7" w:rsidRPr="00180AC7">
              <w:rPr>
                <w:rFonts w:ascii="Trebuchet MS" w:eastAsiaTheme="minorEastAsia" w:hAnsi="Trebuchet MS" w:cs="Trebuchet MS"/>
                <w:b/>
                <w:bCs/>
                <w:lang w:val="en-GB"/>
              </w:rPr>
              <w:t xml:space="preserve"> situate sub </w:t>
            </w:r>
            <w:proofErr w:type="spellStart"/>
            <w:r w:rsidR="00180AC7" w:rsidRPr="00180AC7">
              <w:rPr>
                <w:rFonts w:ascii="Trebuchet MS" w:eastAsiaTheme="minorEastAsia" w:hAnsi="Trebuchet MS" w:cs="Trebuchet MS"/>
                <w:b/>
                <w:bCs/>
                <w:lang w:val="en-GB"/>
              </w:rPr>
              <w:t>pragul</w:t>
            </w:r>
            <w:proofErr w:type="spellEnd"/>
            <w:r w:rsidR="00180AC7" w:rsidRPr="00180AC7">
              <w:rPr>
                <w:rFonts w:ascii="Trebuchet MS" w:eastAsiaTheme="minorEastAsia" w:hAnsi="Trebuchet MS" w:cs="Trebuchet MS"/>
                <w:b/>
                <w:bCs/>
                <w:lang w:val="en-GB"/>
              </w:rPr>
              <w:t xml:space="preserve"> de minimis admis</w:t>
            </w:r>
          </w:p>
          <w:p w14:paraId="4ACD4FFD" w14:textId="77777777" w:rsidR="00A05BB4" w:rsidRDefault="00A05BB4" w:rsidP="00A05BB4">
            <w:pPr>
              <w:autoSpaceDE w:val="0"/>
              <w:autoSpaceDN w:val="0"/>
              <w:adjustRightInd w:val="0"/>
              <w:spacing w:line="360" w:lineRule="auto"/>
              <w:jc w:val="both"/>
              <w:rPr>
                <w:rFonts w:ascii="Trebuchet MS" w:hAnsi="Trebuchet MS" w:cs="Trebuchet MS"/>
                <w:lang w:val="en-GB"/>
              </w:rPr>
            </w:pPr>
          </w:p>
          <w:p w14:paraId="2E9A556E" w14:textId="4489E40A" w:rsidR="004D0C35" w:rsidRPr="004D0C35" w:rsidRDefault="004D0C35" w:rsidP="00A05BB4">
            <w:pPr>
              <w:autoSpaceDE w:val="0"/>
              <w:autoSpaceDN w:val="0"/>
              <w:adjustRightInd w:val="0"/>
              <w:spacing w:line="360" w:lineRule="auto"/>
              <w:jc w:val="both"/>
              <w:rPr>
                <w:rFonts w:ascii="Trebuchet MS" w:hAnsi="Trebuchet MS" w:cs="Trebuchet MS"/>
                <w:b/>
                <w:bCs/>
                <w:lang w:val="en-GB"/>
              </w:rPr>
            </w:pPr>
            <w:proofErr w:type="spellStart"/>
            <w:r w:rsidRPr="004D0C35">
              <w:rPr>
                <w:rFonts w:ascii="Trebuchet MS" w:hAnsi="Trebuchet MS" w:cs="Trebuchet MS"/>
                <w:b/>
                <w:bCs/>
                <w:lang w:val="en-GB"/>
              </w:rPr>
              <w:t>Atenție</w:t>
            </w:r>
            <w:proofErr w:type="spellEnd"/>
            <w:r w:rsidRPr="004D0C35">
              <w:rPr>
                <w:rFonts w:ascii="Trebuchet MS" w:hAnsi="Trebuchet MS" w:cs="Trebuchet MS"/>
                <w:b/>
                <w:bCs/>
                <w:lang w:val="en-GB"/>
              </w:rPr>
              <w:t>!</w:t>
            </w:r>
          </w:p>
          <w:p w14:paraId="7FEFE600" w14:textId="1D78E11D" w:rsidR="00A82228" w:rsidRDefault="00A05BB4" w:rsidP="00A05BB4">
            <w:pPr>
              <w:autoSpaceDE w:val="0"/>
              <w:autoSpaceDN w:val="0"/>
              <w:adjustRightInd w:val="0"/>
              <w:spacing w:line="360" w:lineRule="auto"/>
              <w:jc w:val="both"/>
              <w:rPr>
                <w:rFonts w:ascii="Trebuchet MS" w:hAnsi="Trebuchet MS" w:cs="Trebuchet MS"/>
                <w:lang w:val="en-GB"/>
              </w:rPr>
            </w:pPr>
            <w:proofErr w:type="spellStart"/>
            <w:r w:rsidRPr="00EE70F3">
              <w:rPr>
                <w:rFonts w:ascii="Trebuchet MS" w:hAnsi="Trebuchet MS" w:cs="Trebuchet MS"/>
                <w:lang w:val="en-GB"/>
              </w:rPr>
              <w:t>Confrom</w:t>
            </w:r>
            <w:proofErr w:type="spellEnd"/>
            <w:r w:rsidRPr="00EE70F3">
              <w:rPr>
                <w:rFonts w:ascii="Trebuchet MS" w:hAnsi="Trebuchet MS" w:cs="Trebuchet MS"/>
                <w:lang w:val="en-GB"/>
              </w:rPr>
              <w:t xml:space="preserve"> O</w:t>
            </w:r>
            <w:r>
              <w:rPr>
                <w:rFonts w:ascii="Trebuchet MS" w:hAnsi="Trebuchet MS" w:cs="Trebuchet MS"/>
                <w:lang w:val="en-GB"/>
              </w:rPr>
              <w:t>.</w:t>
            </w:r>
            <w:r w:rsidRPr="00EE70F3">
              <w:rPr>
                <w:rFonts w:ascii="Trebuchet MS" w:hAnsi="Trebuchet MS" w:cs="Trebuchet MS"/>
                <w:lang w:val="en-GB"/>
              </w:rPr>
              <w:t>U</w:t>
            </w:r>
            <w:r>
              <w:rPr>
                <w:rFonts w:ascii="Trebuchet MS" w:hAnsi="Trebuchet MS" w:cs="Trebuchet MS"/>
                <w:lang w:val="en-GB"/>
              </w:rPr>
              <w:t>.</w:t>
            </w:r>
            <w:r w:rsidRPr="00EE70F3">
              <w:rPr>
                <w:rFonts w:ascii="Trebuchet MS" w:hAnsi="Trebuchet MS" w:cs="Trebuchet MS"/>
                <w:lang w:val="en-GB"/>
              </w:rPr>
              <w:t>G</w:t>
            </w:r>
            <w:r>
              <w:rPr>
                <w:rFonts w:ascii="Trebuchet MS" w:hAnsi="Trebuchet MS" w:cs="Trebuchet MS"/>
                <w:lang w:val="en-GB"/>
              </w:rPr>
              <w:t xml:space="preserve">. nr. </w:t>
            </w:r>
            <w:r w:rsidRPr="00EE70F3">
              <w:rPr>
                <w:rFonts w:ascii="Trebuchet MS" w:hAnsi="Trebuchet MS" w:cs="Trebuchet MS"/>
                <w:lang w:val="en-GB"/>
              </w:rPr>
              <w:t xml:space="preserve">23/2023, </w:t>
            </w:r>
            <w:proofErr w:type="spellStart"/>
            <w:r w:rsidRPr="00EE70F3">
              <w:rPr>
                <w:rFonts w:ascii="Trebuchet MS" w:hAnsi="Trebuchet MS" w:cs="Trebuchet MS"/>
                <w:lang w:val="en-GB"/>
              </w:rPr>
              <w:t>în</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baza</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consimțământului</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solici</w:t>
            </w:r>
            <w:proofErr w:type="spellEnd"/>
            <w:r w:rsidRPr="00EE70F3">
              <w:rPr>
                <w:rFonts w:ascii="Trebuchet MS" w:hAnsi="Trebuchet MS" w:cs="Trebuchet MS"/>
              </w:rPr>
              <w:t>tanților</w:t>
            </w:r>
            <w:r w:rsidRPr="00EE70F3">
              <w:rPr>
                <w:rFonts w:ascii="Trebuchet MS" w:hAnsi="Trebuchet MS" w:cs="Trebuchet MS"/>
                <w:lang w:val="en-GB"/>
              </w:rPr>
              <w:t xml:space="preserve">, cu </w:t>
            </w:r>
            <w:proofErr w:type="spellStart"/>
            <w:r w:rsidRPr="00EE70F3">
              <w:rPr>
                <w:rFonts w:ascii="Trebuchet MS" w:hAnsi="Trebuchet MS" w:cs="Trebuchet MS"/>
                <w:lang w:val="en-GB"/>
              </w:rPr>
              <w:t>respectarea</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prevederilor</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legale</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privind</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protecția</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datelor</w:t>
            </w:r>
            <w:proofErr w:type="spellEnd"/>
            <w:r w:rsidRPr="00EE70F3">
              <w:rPr>
                <w:rFonts w:ascii="Trebuchet MS" w:hAnsi="Trebuchet MS" w:cs="Trebuchet MS"/>
                <w:lang w:val="en-GB"/>
              </w:rPr>
              <w:t xml:space="preserve"> cu </w:t>
            </w:r>
            <w:proofErr w:type="spellStart"/>
            <w:r w:rsidRPr="00EE70F3">
              <w:rPr>
                <w:rFonts w:ascii="Trebuchet MS" w:hAnsi="Trebuchet MS" w:cs="Trebuchet MS"/>
                <w:lang w:val="en-GB"/>
              </w:rPr>
              <w:t>caracter</w:t>
            </w:r>
            <w:proofErr w:type="spellEnd"/>
            <w:r w:rsidRPr="00EE70F3">
              <w:rPr>
                <w:rFonts w:ascii="Trebuchet MS" w:hAnsi="Trebuchet MS" w:cs="Trebuchet MS"/>
                <w:lang w:val="en-GB"/>
              </w:rPr>
              <w:t xml:space="preserve"> personal, </w:t>
            </w:r>
            <w:proofErr w:type="spellStart"/>
            <w:r w:rsidRPr="00EE70F3">
              <w:rPr>
                <w:rFonts w:ascii="Trebuchet MS" w:hAnsi="Trebuchet MS" w:cs="Trebuchet MS"/>
                <w:lang w:val="en-GB"/>
              </w:rPr>
              <w:t>Autoritatea</w:t>
            </w:r>
            <w:proofErr w:type="spellEnd"/>
            <w:r w:rsidRPr="00EE70F3">
              <w:rPr>
                <w:rFonts w:ascii="Trebuchet MS" w:hAnsi="Trebuchet MS" w:cs="Trebuchet MS"/>
                <w:lang w:val="en-GB"/>
              </w:rPr>
              <w:t xml:space="preserve"> de management </w:t>
            </w:r>
            <w:proofErr w:type="spellStart"/>
            <w:r w:rsidRPr="00EE70F3">
              <w:rPr>
                <w:rFonts w:ascii="Trebuchet MS" w:hAnsi="Trebuchet MS" w:cs="Trebuchet MS"/>
                <w:lang w:val="en-GB"/>
              </w:rPr>
              <w:t>va</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obține</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în</w:t>
            </w:r>
            <w:proofErr w:type="spellEnd"/>
            <w:r w:rsidRPr="00EE70F3">
              <w:rPr>
                <w:rFonts w:ascii="Trebuchet MS" w:hAnsi="Trebuchet MS" w:cs="Trebuchet MS"/>
                <w:lang w:val="en-GB"/>
              </w:rPr>
              <w:t xml:space="preserve"> mod direct, din </w:t>
            </w:r>
            <w:proofErr w:type="spellStart"/>
            <w:r w:rsidRPr="00EE70F3">
              <w:rPr>
                <w:rFonts w:ascii="Trebuchet MS" w:hAnsi="Trebuchet MS" w:cs="Trebuchet MS"/>
                <w:lang w:val="en-GB"/>
              </w:rPr>
              <w:t>bazele</w:t>
            </w:r>
            <w:proofErr w:type="spellEnd"/>
            <w:r w:rsidRPr="00EE70F3">
              <w:rPr>
                <w:rFonts w:ascii="Trebuchet MS" w:hAnsi="Trebuchet MS" w:cs="Trebuchet MS"/>
                <w:lang w:val="en-GB"/>
              </w:rPr>
              <w:t xml:space="preserve"> de date </w:t>
            </w:r>
            <w:proofErr w:type="gramStart"/>
            <w:r w:rsidRPr="00EE70F3">
              <w:rPr>
                <w:rFonts w:ascii="Trebuchet MS" w:hAnsi="Trebuchet MS" w:cs="Trebuchet MS"/>
                <w:lang w:val="en-GB"/>
              </w:rPr>
              <w:t>administrate</w:t>
            </w:r>
            <w:proofErr w:type="gramEnd"/>
            <w:r w:rsidRPr="00EE70F3">
              <w:rPr>
                <w:rFonts w:ascii="Trebuchet MS" w:hAnsi="Trebuchet MS" w:cs="Trebuchet MS"/>
                <w:lang w:val="en-GB"/>
              </w:rPr>
              <w:t xml:space="preserve"> de </w:t>
            </w:r>
            <w:proofErr w:type="spellStart"/>
            <w:r w:rsidRPr="00EE70F3">
              <w:rPr>
                <w:rFonts w:ascii="Trebuchet MS" w:hAnsi="Trebuchet MS" w:cs="Trebuchet MS"/>
                <w:lang w:val="en-GB"/>
              </w:rPr>
              <w:t>alte</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instituții</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publice</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prin</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implementarea</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măsurilor</w:t>
            </w:r>
            <w:proofErr w:type="spellEnd"/>
            <w:r w:rsidRPr="00EE70F3">
              <w:rPr>
                <w:rFonts w:ascii="Trebuchet MS" w:hAnsi="Trebuchet MS" w:cs="Trebuchet MS"/>
                <w:lang w:val="en-GB"/>
              </w:rPr>
              <w:t xml:space="preserve"> de </w:t>
            </w:r>
            <w:proofErr w:type="spellStart"/>
            <w:r w:rsidRPr="00EE70F3">
              <w:rPr>
                <w:rFonts w:ascii="Trebuchet MS" w:hAnsi="Trebuchet MS" w:cs="Trebuchet MS"/>
                <w:lang w:val="en-GB"/>
              </w:rPr>
              <w:t>interoperabilitate</w:t>
            </w:r>
            <w:proofErr w:type="spellEnd"/>
            <w:r w:rsidRPr="00EE70F3">
              <w:rPr>
                <w:rFonts w:ascii="Trebuchet MS" w:hAnsi="Trebuchet MS" w:cs="Trebuchet MS"/>
                <w:lang w:val="en-GB"/>
              </w:rPr>
              <w:t>/</w:t>
            </w:r>
            <w:proofErr w:type="spellStart"/>
            <w:r w:rsidRPr="00EE70F3">
              <w:rPr>
                <w:rFonts w:ascii="Trebuchet MS" w:hAnsi="Trebuchet MS" w:cs="Trebuchet MS"/>
                <w:lang w:val="en-GB"/>
              </w:rPr>
              <w:t>interogare</w:t>
            </w:r>
            <w:proofErr w:type="spellEnd"/>
            <w:r w:rsidRPr="00EE70F3">
              <w:rPr>
                <w:rFonts w:ascii="Trebuchet MS" w:hAnsi="Trebuchet MS" w:cs="Trebuchet MS"/>
                <w:lang w:val="en-GB"/>
              </w:rPr>
              <w:t xml:space="preserve"> a </w:t>
            </w:r>
            <w:proofErr w:type="spellStart"/>
            <w:r w:rsidRPr="00EE70F3">
              <w:rPr>
                <w:rFonts w:ascii="Trebuchet MS" w:hAnsi="Trebuchet MS" w:cs="Trebuchet MS"/>
                <w:lang w:val="en-GB"/>
              </w:rPr>
              <w:t>sistemelor</w:t>
            </w:r>
            <w:proofErr w:type="spellEnd"/>
            <w:r w:rsidRPr="00EE70F3">
              <w:rPr>
                <w:rFonts w:ascii="Trebuchet MS" w:hAnsi="Trebuchet MS" w:cs="Trebuchet MS"/>
                <w:lang w:val="en-GB"/>
              </w:rPr>
              <w:t>/</w:t>
            </w:r>
            <w:proofErr w:type="spellStart"/>
            <w:r w:rsidRPr="00EE70F3">
              <w:rPr>
                <w:rFonts w:ascii="Trebuchet MS" w:hAnsi="Trebuchet MS" w:cs="Trebuchet MS"/>
                <w:lang w:val="en-GB"/>
              </w:rPr>
              <w:t>bazelor</w:t>
            </w:r>
            <w:proofErr w:type="spellEnd"/>
            <w:r w:rsidRPr="00EE70F3">
              <w:rPr>
                <w:rFonts w:ascii="Trebuchet MS" w:hAnsi="Trebuchet MS" w:cs="Trebuchet MS"/>
                <w:lang w:val="en-GB"/>
              </w:rPr>
              <w:t xml:space="preserve"> de date/</w:t>
            </w:r>
            <w:proofErr w:type="spellStart"/>
            <w:r w:rsidRPr="00EE70F3">
              <w:rPr>
                <w:rFonts w:ascii="Trebuchet MS" w:hAnsi="Trebuchet MS" w:cs="Trebuchet MS"/>
                <w:lang w:val="en-GB"/>
              </w:rPr>
              <w:t>rapoartelor</w:t>
            </w:r>
            <w:proofErr w:type="spellEnd"/>
            <w:r w:rsidRPr="00EE70F3">
              <w:rPr>
                <w:rFonts w:ascii="Trebuchet MS" w:hAnsi="Trebuchet MS" w:cs="Trebuchet MS"/>
                <w:lang w:val="en-GB"/>
              </w:rPr>
              <w:t>,</w:t>
            </w:r>
            <w:r w:rsidRPr="00EE70F3">
              <w:t xml:space="preserve"> </w:t>
            </w:r>
            <w:proofErr w:type="spellStart"/>
            <w:r w:rsidRPr="00EE70F3">
              <w:rPr>
                <w:rFonts w:ascii="Trebuchet MS" w:hAnsi="Trebuchet MS" w:cs="Trebuchet MS"/>
                <w:lang w:val="en-GB"/>
              </w:rPr>
              <w:t>informații</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necesare</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în</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lastRenderedPageBreak/>
              <w:t>vederea</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confirmării</w:t>
            </w:r>
            <w:proofErr w:type="spellEnd"/>
            <w:r>
              <w:rPr>
                <w:rFonts w:ascii="Trebuchet MS" w:hAnsi="Trebuchet MS" w:cs="Trebuchet MS"/>
                <w:lang w:val="en-GB"/>
              </w:rPr>
              <w:t xml:space="preserve"> </w:t>
            </w:r>
            <w:proofErr w:type="spellStart"/>
            <w:r w:rsidRPr="00EE70F3">
              <w:rPr>
                <w:rFonts w:ascii="Trebuchet MS" w:hAnsi="Trebuchet MS" w:cs="Trebuchet MS"/>
                <w:lang w:val="en-GB"/>
              </w:rPr>
              <w:t>realității</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informațiilor</w:t>
            </w:r>
            <w:proofErr w:type="spellEnd"/>
            <w:r w:rsidRPr="00EE70F3">
              <w:rPr>
                <w:rFonts w:ascii="Trebuchet MS" w:hAnsi="Trebuchet MS" w:cs="Trebuchet MS"/>
                <w:lang w:val="en-GB"/>
              </w:rPr>
              <w:t xml:space="preserve"> din </w:t>
            </w:r>
            <w:proofErr w:type="spellStart"/>
            <w:r w:rsidRPr="00EE70F3">
              <w:rPr>
                <w:rFonts w:ascii="Trebuchet MS" w:hAnsi="Trebuchet MS" w:cs="Trebuchet MS"/>
                <w:lang w:val="en-GB"/>
              </w:rPr>
              <w:t>declarația</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unică</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depusă</w:t>
            </w:r>
            <w:proofErr w:type="spellEnd"/>
            <w:r w:rsidRPr="00EE70F3">
              <w:rPr>
                <w:rFonts w:ascii="Trebuchet MS" w:hAnsi="Trebuchet MS" w:cs="Trebuchet MS"/>
                <w:lang w:val="en-GB"/>
              </w:rPr>
              <w:t xml:space="preserve"> de </w:t>
            </w:r>
            <w:proofErr w:type="spellStart"/>
            <w:r w:rsidRPr="00EE70F3">
              <w:rPr>
                <w:rFonts w:ascii="Trebuchet MS" w:hAnsi="Trebuchet MS" w:cs="Trebuchet MS"/>
                <w:lang w:val="en-GB"/>
              </w:rPr>
              <w:t>către</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solicitant</w:t>
            </w:r>
            <w:proofErr w:type="spellEnd"/>
            <w:r w:rsidRPr="00EE70F3">
              <w:rPr>
                <w:rFonts w:ascii="Trebuchet MS" w:hAnsi="Trebuchet MS" w:cs="Trebuchet MS"/>
                <w:lang w:val="en-GB"/>
              </w:rPr>
              <w:t>/</w:t>
            </w:r>
            <w:proofErr w:type="spellStart"/>
            <w:r w:rsidRPr="00EE70F3">
              <w:rPr>
                <w:rFonts w:ascii="Trebuchet MS" w:hAnsi="Trebuchet MS" w:cs="Trebuchet MS"/>
                <w:lang w:val="en-GB"/>
              </w:rPr>
              <w:t>liderul</w:t>
            </w:r>
            <w:proofErr w:type="spellEnd"/>
            <w:r w:rsidRPr="00EE70F3">
              <w:rPr>
                <w:rFonts w:ascii="Trebuchet MS" w:hAnsi="Trebuchet MS" w:cs="Trebuchet MS"/>
                <w:lang w:val="en-GB"/>
              </w:rPr>
              <w:t xml:space="preserve"> de</w:t>
            </w:r>
            <w:r>
              <w:rPr>
                <w:rFonts w:ascii="Trebuchet MS" w:hAnsi="Trebuchet MS" w:cs="Trebuchet MS"/>
                <w:lang w:val="en-GB"/>
              </w:rPr>
              <w:t xml:space="preserve"> </w:t>
            </w:r>
            <w:proofErr w:type="spellStart"/>
            <w:r w:rsidRPr="00EE70F3">
              <w:rPr>
                <w:rFonts w:ascii="Trebuchet MS" w:hAnsi="Trebuchet MS" w:cs="Trebuchet MS"/>
                <w:lang w:val="en-GB"/>
              </w:rPr>
              <w:t>parteneriat</w:t>
            </w:r>
            <w:proofErr w:type="spellEnd"/>
            <w:r w:rsidRPr="00EE70F3">
              <w:rPr>
                <w:rFonts w:ascii="Trebuchet MS" w:hAnsi="Trebuchet MS" w:cs="Trebuchet MS"/>
                <w:lang w:val="en-GB"/>
              </w:rPr>
              <w:t>/</w:t>
            </w:r>
            <w:proofErr w:type="spellStart"/>
            <w:r w:rsidRPr="00EE70F3">
              <w:rPr>
                <w:rFonts w:ascii="Trebuchet MS" w:hAnsi="Trebuchet MS" w:cs="Trebuchet MS"/>
                <w:lang w:val="en-GB"/>
              </w:rPr>
              <w:t>partener</w:t>
            </w:r>
            <w:proofErr w:type="spellEnd"/>
            <w:r w:rsidRPr="00EE70F3">
              <w:rPr>
                <w:rFonts w:ascii="Trebuchet MS" w:hAnsi="Trebuchet MS" w:cs="Trebuchet MS"/>
                <w:lang w:val="en-GB"/>
              </w:rPr>
              <w:t xml:space="preserve">. </w:t>
            </w:r>
          </w:p>
          <w:p w14:paraId="41828BE1" w14:textId="56907BF2" w:rsidR="00A05BB4" w:rsidRPr="00EE70F3" w:rsidRDefault="00A05BB4" w:rsidP="00A05BB4">
            <w:pPr>
              <w:autoSpaceDE w:val="0"/>
              <w:autoSpaceDN w:val="0"/>
              <w:adjustRightInd w:val="0"/>
              <w:spacing w:line="360" w:lineRule="auto"/>
              <w:jc w:val="both"/>
              <w:rPr>
                <w:rFonts w:ascii="Trebuchet MS" w:hAnsi="Trebuchet MS" w:cs="Trebuchet MS"/>
                <w:b/>
                <w:bCs/>
                <w:lang w:val="en-GB"/>
              </w:rPr>
            </w:pPr>
            <w:proofErr w:type="spellStart"/>
            <w:r w:rsidRPr="00EE70F3">
              <w:rPr>
                <w:rFonts w:ascii="Trebuchet MS" w:hAnsi="Trebuchet MS" w:cs="Trebuchet MS"/>
                <w:b/>
                <w:bCs/>
                <w:lang w:val="en-GB"/>
              </w:rPr>
              <w:t>Dacă</w:t>
            </w:r>
            <w:proofErr w:type="spellEnd"/>
            <w:r w:rsidRPr="00EE70F3">
              <w:rPr>
                <w:rFonts w:ascii="Trebuchet MS" w:hAnsi="Trebuchet MS" w:cs="Trebuchet MS"/>
                <w:b/>
                <w:bCs/>
                <w:lang w:val="en-GB"/>
              </w:rPr>
              <w:t xml:space="preserve"> </w:t>
            </w:r>
            <w:proofErr w:type="spellStart"/>
            <w:r w:rsidRPr="00EE70F3">
              <w:rPr>
                <w:rFonts w:ascii="Trebuchet MS" w:hAnsi="Trebuchet MS" w:cs="Trebuchet MS"/>
                <w:b/>
                <w:bCs/>
                <w:lang w:val="en-GB"/>
              </w:rPr>
              <w:t>obținerea</w:t>
            </w:r>
            <w:proofErr w:type="spellEnd"/>
            <w:r w:rsidRPr="00EE70F3">
              <w:rPr>
                <w:rFonts w:ascii="Trebuchet MS" w:hAnsi="Trebuchet MS" w:cs="Trebuchet MS"/>
                <w:b/>
                <w:bCs/>
                <w:lang w:val="en-GB"/>
              </w:rPr>
              <w:t xml:space="preserve"> </w:t>
            </w:r>
            <w:proofErr w:type="spellStart"/>
            <w:r w:rsidRPr="00EE70F3">
              <w:rPr>
                <w:rFonts w:ascii="Trebuchet MS" w:hAnsi="Trebuchet MS" w:cs="Trebuchet MS"/>
                <w:b/>
                <w:bCs/>
                <w:lang w:val="en-GB"/>
              </w:rPr>
              <w:t>datelor</w:t>
            </w:r>
            <w:proofErr w:type="spellEnd"/>
            <w:r w:rsidRPr="00EE70F3">
              <w:rPr>
                <w:rFonts w:ascii="Trebuchet MS" w:hAnsi="Trebuchet MS" w:cs="Trebuchet MS"/>
                <w:b/>
                <w:bCs/>
                <w:lang w:val="en-GB"/>
              </w:rPr>
              <w:t xml:space="preserve"> </w:t>
            </w:r>
            <w:proofErr w:type="spellStart"/>
            <w:r w:rsidRPr="00EE70F3">
              <w:rPr>
                <w:rFonts w:ascii="Trebuchet MS" w:hAnsi="Trebuchet MS" w:cs="Trebuchet MS"/>
                <w:b/>
                <w:bCs/>
                <w:lang w:val="en-GB"/>
              </w:rPr>
              <w:t>și</w:t>
            </w:r>
            <w:proofErr w:type="spellEnd"/>
            <w:r w:rsidRPr="00EE70F3">
              <w:rPr>
                <w:rFonts w:ascii="Trebuchet MS" w:hAnsi="Trebuchet MS" w:cs="Trebuchet MS"/>
                <w:b/>
                <w:bCs/>
                <w:lang w:val="en-GB"/>
              </w:rPr>
              <w:t xml:space="preserve"> </w:t>
            </w:r>
            <w:proofErr w:type="spellStart"/>
            <w:r w:rsidRPr="00EE70F3">
              <w:rPr>
                <w:rFonts w:ascii="Trebuchet MS" w:hAnsi="Trebuchet MS" w:cs="Trebuchet MS"/>
                <w:b/>
                <w:bCs/>
                <w:lang w:val="en-GB"/>
              </w:rPr>
              <w:t>informațiilor</w:t>
            </w:r>
            <w:proofErr w:type="spellEnd"/>
            <w:r w:rsidRPr="00EE70F3">
              <w:rPr>
                <w:rFonts w:ascii="Trebuchet MS" w:hAnsi="Trebuchet MS" w:cs="Trebuchet MS"/>
                <w:b/>
                <w:bCs/>
                <w:lang w:val="en-GB"/>
              </w:rPr>
              <w:t xml:space="preserve"> </w:t>
            </w:r>
            <w:proofErr w:type="spellStart"/>
            <w:r w:rsidRPr="00EE70F3">
              <w:rPr>
                <w:rFonts w:ascii="Trebuchet MS" w:hAnsi="Trebuchet MS" w:cs="Trebuchet MS"/>
                <w:b/>
                <w:bCs/>
                <w:lang w:val="en-GB"/>
              </w:rPr>
              <w:t>prevăzute</w:t>
            </w:r>
            <w:proofErr w:type="spellEnd"/>
            <w:r w:rsidRPr="00EE70F3">
              <w:rPr>
                <w:rFonts w:ascii="Trebuchet MS" w:hAnsi="Trebuchet MS" w:cs="Trebuchet MS"/>
                <w:b/>
                <w:bCs/>
                <w:lang w:val="en-GB"/>
              </w:rPr>
              <w:t xml:space="preserve"> anterior nu </w:t>
            </w:r>
            <w:proofErr w:type="spellStart"/>
            <w:r w:rsidRPr="00EE70F3">
              <w:rPr>
                <w:rFonts w:ascii="Trebuchet MS" w:hAnsi="Trebuchet MS" w:cs="Trebuchet MS"/>
                <w:b/>
                <w:bCs/>
                <w:lang w:val="en-GB"/>
              </w:rPr>
              <w:t>este</w:t>
            </w:r>
            <w:proofErr w:type="spellEnd"/>
            <w:r w:rsidRPr="00EE70F3">
              <w:rPr>
                <w:rFonts w:ascii="Trebuchet MS" w:hAnsi="Trebuchet MS" w:cs="Trebuchet MS"/>
                <w:b/>
                <w:bCs/>
                <w:lang w:val="en-GB"/>
              </w:rPr>
              <w:t xml:space="preserve"> </w:t>
            </w:r>
            <w:proofErr w:type="spellStart"/>
            <w:r w:rsidRPr="00EE70F3">
              <w:rPr>
                <w:rFonts w:ascii="Trebuchet MS" w:hAnsi="Trebuchet MS" w:cs="Trebuchet MS"/>
                <w:b/>
                <w:bCs/>
                <w:lang w:val="en-GB"/>
              </w:rPr>
              <w:t>posibilă</w:t>
            </w:r>
            <w:proofErr w:type="spellEnd"/>
            <w:r w:rsidRPr="00EE70F3">
              <w:rPr>
                <w:rFonts w:ascii="Trebuchet MS" w:hAnsi="Trebuchet MS" w:cs="Trebuchet MS"/>
                <w:b/>
                <w:bCs/>
                <w:lang w:val="en-GB"/>
              </w:rPr>
              <w:t xml:space="preserve"> </w:t>
            </w:r>
            <w:proofErr w:type="spellStart"/>
            <w:r w:rsidRPr="00EE70F3">
              <w:rPr>
                <w:rFonts w:ascii="Trebuchet MS" w:hAnsi="Trebuchet MS" w:cs="Trebuchet MS"/>
                <w:b/>
                <w:bCs/>
                <w:lang w:val="en-GB"/>
              </w:rPr>
              <w:t>până</w:t>
            </w:r>
            <w:proofErr w:type="spellEnd"/>
            <w:r w:rsidRPr="00EE70F3">
              <w:rPr>
                <w:rFonts w:ascii="Trebuchet MS" w:hAnsi="Trebuchet MS" w:cs="Trebuchet MS"/>
                <w:b/>
                <w:bCs/>
                <w:lang w:val="en-GB"/>
              </w:rPr>
              <w:t xml:space="preserve"> la data </w:t>
            </w:r>
            <w:proofErr w:type="spellStart"/>
            <w:r w:rsidRPr="00EE70F3">
              <w:rPr>
                <w:rFonts w:ascii="Trebuchet MS" w:hAnsi="Trebuchet MS" w:cs="Trebuchet MS"/>
                <w:b/>
                <w:bCs/>
                <w:lang w:val="en-GB"/>
              </w:rPr>
              <w:t>demarării</w:t>
            </w:r>
            <w:proofErr w:type="spellEnd"/>
            <w:r w:rsidRPr="00EE70F3">
              <w:rPr>
                <w:rFonts w:ascii="Trebuchet MS" w:hAnsi="Trebuchet MS" w:cs="Trebuchet MS"/>
                <w:b/>
                <w:bCs/>
                <w:lang w:val="en-GB"/>
              </w:rPr>
              <w:t xml:space="preserve"> </w:t>
            </w:r>
            <w:proofErr w:type="spellStart"/>
            <w:r w:rsidRPr="00EE70F3">
              <w:rPr>
                <w:rFonts w:ascii="Trebuchet MS" w:hAnsi="Trebuchet MS" w:cs="Trebuchet MS"/>
                <w:b/>
                <w:bCs/>
                <w:lang w:val="en-GB"/>
              </w:rPr>
              <w:t>etapei</w:t>
            </w:r>
            <w:proofErr w:type="spellEnd"/>
            <w:r w:rsidRPr="00EE70F3">
              <w:rPr>
                <w:rFonts w:ascii="Trebuchet MS" w:hAnsi="Trebuchet MS" w:cs="Trebuchet MS"/>
                <w:b/>
                <w:bCs/>
                <w:lang w:val="en-GB"/>
              </w:rPr>
              <w:t xml:space="preserve"> </w:t>
            </w:r>
            <w:proofErr w:type="spellStart"/>
            <w:r w:rsidRPr="00EE70F3">
              <w:rPr>
                <w:rFonts w:ascii="Trebuchet MS" w:hAnsi="Trebuchet MS" w:cs="Trebuchet MS"/>
                <w:b/>
                <w:bCs/>
                <w:lang w:val="en-GB"/>
              </w:rPr>
              <w:t>contractuale</w:t>
            </w:r>
            <w:proofErr w:type="spellEnd"/>
            <w:r w:rsidRPr="00EE70F3">
              <w:rPr>
                <w:rFonts w:ascii="Trebuchet MS" w:hAnsi="Trebuchet MS" w:cs="Trebuchet MS"/>
                <w:b/>
                <w:bCs/>
                <w:lang w:val="en-GB"/>
              </w:rPr>
              <w:t xml:space="preserve">, AM </w:t>
            </w:r>
            <w:proofErr w:type="spellStart"/>
            <w:r w:rsidRPr="00EE70F3">
              <w:rPr>
                <w:rFonts w:ascii="Trebuchet MS" w:hAnsi="Trebuchet MS" w:cs="Trebuchet MS"/>
                <w:b/>
                <w:bCs/>
                <w:lang w:val="en-GB"/>
              </w:rPr>
              <w:t>va</w:t>
            </w:r>
            <w:proofErr w:type="spellEnd"/>
            <w:r w:rsidRPr="00EE70F3">
              <w:rPr>
                <w:rFonts w:ascii="Trebuchet MS" w:hAnsi="Trebuchet MS" w:cs="Trebuchet MS"/>
                <w:b/>
                <w:bCs/>
                <w:lang w:val="en-GB"/>
              </w:rPr>
              <w:t xml:space="preserve"> </w:t>
            </w:r>
            <w:proofErr w:type="spellStart"/>
            <w:r w:rsidRPr="00EE70F3">
              <w:rPr>
                <w:rFonts w:ascii="Trebuchet MS" w:hAnsi="Trebuchet MS" w:cs="Trebuchet MS"/>
                <w:b/>
                <w:bCs/>
                <w:lang w:val="en-GB"/>
              </w:rPr>
              <w:t>solicita</w:t>
            </w:r>
            <w:proofErr w:type="spellEnd"/>
            <w:r w:rsidRPr="00EE70F3">
              <w:rPr>
                <w:rFonts w:ascii="Trebuchet MS" w:hAnsi="Trebuchet MS" w:cs="Trebuchet MS"/>
                <w:b/>
                <w:bCs/>
                <w:lang w:val="en-GB"/>
              </w:rPr>
              <w:t xml:space="preserve"> </w:t>
            </w:r>
            <w:proofErr w:type="spellStart"/>
            <w:r w:rsidRPr="00EE70F3">
              <w:rPr>
                <w:rFonts w:ascii="Trebuchet MS" w:hAnsi="Trebuchet MS" w:cs="Trebuchet MS"/>
                <w:b/>
                <w:bCs/>
                <w:lang w:val="en-GB"/>
              </w:rPr>
              <w:t>în</w:t>
            </w:r>
            <w:proofErr w:type="spellEnd"/>
            <w:r w:rsidRPr="00EE70F3">
              <w:rPr>
                <w:rFonts w:ascii="Trebuchet MS" w:hAnsi="Trebuchet MS" w:cs="Trebuchet MS"/>
                <w:b/>
                <w:bCs/>
                <w:lang w:val="en-GB"/>
              </w:rPr>
              <w:t xml:space="preserve"> </w:t>
            </w:r>
            <w:proofErr w:type="spellStart"/>
            <w:r w:rsidRPr="00EE70F3">
              <w:rPr>
                <w:rFonts w:ascii="Trebuchet MS" w:hAnsi="Trebuchet MS" w:cs="Trebuchet MS"/>
                <w:b/>
                <w:bCs/>
                <w:lang w:val="en-GB"/>
              </w:rPr>
              <w:t>termenul</w:t>
            </w:r>
            <w:proofErr w:type="spellEnd"/>
            <w:r w:rsidRPr="00EE70F3">
              <w:rPr>
                <w:rFonts w:ascii="Trebuchet MS" w:hAnsi="Trebuchet MS" w:cs="Trebuchet MS"/>
                <w:b/>
                <w:bCs/>
                <w:lang w:val="en-GB"/>
              </w:rPr>
              <w:t xml:space="preserve"> de 15 </w:t>
            </w:r>
            <w:proofErr w:type="spellStart"/>
            <w:r w:rsidRPr="00EE70F3">
              <w:rPr>
                <w:rFonts w:ascii="Trebuchet MS" w:hAnsi="Trebuchet MS" w:cs="Trebuchet MS"/>
                <w:b/>
                <w:bCs/>
                <w:lang w:val="en-GB"/>
              </w:rPr>
              <w:t>zile</w:t>
            </w:r>
            <w:proofErr w:type="spellEnd"/>
            <w:r w:rsidRPr="00EE70F3">
              <w:rPr>
                <w:rFonts w:ascii="Trebuchet MS" w:hAnsi="Trebuchet MS" w:cs="Trebuchet MS"/>
                <w:b/>
                <w:bCs/>
                <w:lang w:val="en-GB"/>
              </w:rPr>
              <w:t xml:space="preserve"> </w:t>
            </w:r>
            <w:proofErr w:type="spellStart"/>
            <w:r w:rsidRPr="00EE70F3">
              <w:rPr>
                <w:rFonts w:ascii="Trebuchet MS" w:hAnsi="Trebuchet MS" w:cs="Trebuchet MS"/>
                <w:b/>
                <w:bCs/>
                <w:lang w:val="en-GB"/>
              </w:rPr>
              <w:t>lucrătoare</w:t>
            </w:r>
            <w:proofErr w:type="spellEnd"/>
            <w:r w:rsidRPr="00EE70F3">
              <w:rPr>
                <w:rFonts w:ascii="Trebuchet MS" w:hAnsi="Trebuchet MS" w:cs="Trebuchet MS"/>
                <w:b/>
                <w:bCs/>
                <w:lang w:val="en-GB"/>
              </w:rPr>
              <w:t xml:space="preserve"> (</w:t>
            </w:r>
            <w:proofErr w:type="spellStart"/>
            <w:r w:rsidRPr="00EE70F3">
              <w:rPr>
                <w:rFonts w:ascii="Trebuchet MS" w:hAnsi="Trebuchet MS" w:cs="Trebuchet MS"/>
                <w:b/>
                <w:bCs/>
                <w:lang w:val="en-GB"/>
              </w:rPr>
              <w:t>calculat</w:t>
            </w:r>
            <w:proofErr w:type="spellEnd"/>
            <w:r w:rsidRPr="00EE70F3">
              <w:rPr>
                <w:rFonts w:ascii="Trebuchet MS" w:hAnsi="Trebuchet MS" w:cs="Trebuchet MS"/>
                <w:b/>
                <w:bCs/>
                <w:lang w:val="en-GB"/>
              </w:rPr>
              <w:t xml:space="preserve"> de la data </w:t>
            </w:r>
            <w:proofErr w:type="spellStart"/>
            <w:r w:rsidRPr="00EE70F3">
              <w:rPr>
                <w:rFonts w:ascii="Trebuchet MS" w:hAnsi="Trebuchet MS" w:cs="Trebuchet MS"/>
                <w:b/>
                <w:bCs/>
                <w:lang w:val="en-GB"/>
              </w:rPr>
              <w:t>primirii</w:t>
            </w:r>
            <w:proofErr w:type="spellEnd"/>
            <w:r w:rsidRPr="00EE70F3">
              <w:rPr>
                <w:rFonts w:ascii="Trebuchet MS" w:hAnsi="Trebuchet MS" w:cs="Trebuchet MS"/>
                <w:b/>
                <w:bCs/>
                <w:lang w:val="en-GB"/>
              </w:rPr>
              <w:t xml:space="preserve"> </w:t>
            </w:r>
            <w:proofErr w:type="spellStart"/>
            <w:r w:rsidRPr="00EE70F3">
              <w:rPr>
                <w:rFonts w:ascii="Trebuchet MS" w:hAnsi="Trebuchet MS" w:cs="Trebuchet MS"/>
                <w:b/>
                <w:bCs/>
                <w:lang w:val="en-GB"/>
              </w:rPr>
              <w:t>solicitării</w:t>
            </w:r>
            <w:proofErr w:type="spellEnd"/>
            <w:r w:rsidRPr="00EE70F3">
              <w:rPr>
                <w:rFonts w:ascii="Trebuchet MS" w:hAnsi="Trebuchet MS" w:cs="Trebuchet MS"/>
                <w:b/>
                <w:bCs/>
                <w:lang w:val="en-GB"/>
              </w:rPr>
              <w:t xml:space="preserve"> </w:t>
            </w:r>
            <w:proofErr w:type="spellStart"/>
            <w:r w:rsidRPr="00EE70F3">
              <w:rPr>
                <w:rFonts w:ascii="Trebuchet MS" w:hAnsi="Trebuchet MS" w:cs="Trebuchet MS"/>
                <w:b/>
                <w:bCs/>
                <w:lang w:val="en-GB"/>
              </w:rPr>
              <w:t>autorității</w:t>
            </w:r>
            <w:proofErr w:type="spellEnd"/>
            <w:r w:rsidRPr="00EE70F3">
              <w:rPr>
                <w:rFonts w:ascii="Trebuchet MS" w:hAnsi="Trebuchet MS" w:cs="Trebuchet MS"/>
                <w:b/>
                <w:bCs/>
                <w:lang w:val="en-GB"/>
              </w:rPr>
              <w:t xml:space="preserve"> de management) </w:t>
            </w:r>
            <w:proofErr w:type="spellStart"/>
            <w:r>
              <w:rPr>
                <w:rFonts w:ascii="Trebuchet MS" w:hAnsi="Trebuchet MS" w:cs="Trebuchet MS"/>
                <w:b/>
                <w:bCs/>
                <w:lang w:val="en-GB"/>
              </w:rPr>
              <w:t>inclusiv</w:t>
            </w:r>
            <w:proofErr w:type="spellEnd"/>
            <w:r w:rsidRPr="00EE70F3">
              <w:rPr>
                <w:rFonts w:ascii="Trebuchet MS" w:hAnsi="Trebuchet MS" w:cs="Trebuchet MS"/>
                <w:b/>
                <w:bCs/>
                <w:lang w:val="en-GB"/>
              </w:rPr>
              <w:t xml:space="preserve"> </w:t>
            </w:r>
            <w:proofErr w:type="spellStart"/>
            <w:r w:rsidRPr="00EE70F3">
              <w:rPr>
                <w:rFonts w:ascii="Trebuchet MS" w:hAnsi="Trebuchet MS" w:cs="Trebuchet MS"/>
                <w:b/>
                <w:bCs/>
                <w:lang w:val="en-GB"/>
              </w:rPr>
              <w:t>următoarele</w:t>
            </w:r>
            <w:proofErr w:type="spellEnd"/>
            <w:r w:rsidRPr="00EE70F3">
              <w:rPr>
                <w:rFonts w:ascii="Trebuchet MS" w:hAnsi="Trebuchet MS" w:cs="Trebuchet MS"/>
                <w:b/>
                <w:bCs/>
                <w:lang w:val="en-GB"/>
              </w:rPr>
              <w:t xml:space="preserve"> </w:t>
            </w:r>
            <w:proofErr w:type="spellStart"/>
            <w:r w:rsidRPr="00EE70F3">
              <w:rPr>
                <w:rFonts w:ascii="Trebuchet MS" w:hAnsi="Trebuchet MS" w:cs="Trebuchet MS"/>
                <w:b/>
                <w:bCs/>
                <w:lang w:val="en-GB"/>
              </w:rPr>
              <w:t>documente</w:t>
            </w:r>
            <w:proofErr w:type="spellEnd"/>
            <w:r w:rsidRPr="00EE70F3">
              <w:rPr>
                <w:rFonts w:ascii="Trebuchet MS" w:hAnsi="Trebuchet MS" w:cs="Trebuchet MS"/>
                <w:b/>
                <w:bCs/>
                <w:lang w:val="en-GB"/>
              </w:rPr>
              <w:t>:</w:t>
            </w:r>
          </w:p>
          <w:p w14:paraId="483D10F4" w14:textId="16F41598" w:rsidR="00A05BB4" w:rsidRPr="00EE70F3" w:rsidRDefault="000C5E3E" w:rsidP="00A05BB4">
            <w:pPr>
              <w:spacing w:before="240" w:line="360" w:lineRule="auto"/>
              <w:jc w:val="both"/>
              <w:rPr>
                <w:rFonts w:ascii="Trebuchet MS" w:hAnsi="Trebuchet MS" w:cs="Calibri"/>
              </w:rPr>
            </w:pPr>
            <w:r>
              <w:rPr>
                <w:rFonts w:ascii="Trebuchet MS" w:hAnsi="Trebuchet MS" w:cs="Calibri"/>
                <w:b/>
                <w:bCs/>
              </w:rPr>
              <w:t>8</w:t>
            </w:r>
            <w:r w:rsidR="00A05BB4" w:rsidRPr="00EE70F3">
              <w:rPr>
                <w:rFonts w:ascii="Trebuchet MS" w:hAnsi="Trebuchet MS" w:cs="Calibri"/>
                <w:b/>
                <w:bCs/>
              </w:rPr>
              <w:t xml:space="preserve">. Certificat de atestare </w:t>
            </w:r>
            <w:r w:rsidR="00A05BB4" w:rsidRPr="00543D05">
              <w:rPr>
                <w:rFonts w:ascii="Trebuchet MS" w:hAnsi="Trebuchet MS" w:cs="Calibri"/>
                <w:b/>
                <w:bCs/>
              </w:rPr>
              <w:t>fiscală</w:t>
            </w:r>
            <w:r w:rsidR="000B0B39" w:rsidRPr="00543D05">
              <w:rPr>
                <w:rFonts w:ascii="Trebuchet MS" w:hAnsi="Trebuchet MS" w:cs="Calibri"/>
              </w:rPr>
              <w:t xml:space="preserve"> </w:t>
            </w:r>
            <w:r w:rsidR="00A05BB4" w:rsidRPr="00543D05">
              <w:rPr>
                <w:rFonts w:ascii="Trebuchet MS" w:hAnsi="Trebuchet MS" w:cs="Calibri"/>
              </w:rPr>
              <w:t xml:space="preserve"> referitor la obligațiile</w:t>
            </w:r>
            <w:r w:rsidR="00A05BB4" w:rsidRPr="00EE70F3">
              <w:rPr>
                <w:rFonts w:ascii="Trebuchet MS" w:hAnsi="Trebuchet MS" w:cs="Calibri"/>
              </w:rPr>
              <w:t xml:space="preserve"> de plată la bugetul local </w:t>
            </w:r>
            <w:r w:rsidR="00543D05" w:rsidRPr="00543D05">
              <w:rPr>
                <w:rFonts w:ascii="Trebuchet MS" w:hAnsi="Trebuchet MS" w:cs="Calibri"/>
              </w:rPr>
              <w:t>(</w:t>
            </w:r>
            <w:r w:rsidR="00543D05" w:rsidRPr="00543D05">
              <w:rPr>
                <w:rFonts w:ascii="Trebuchet MS" w:eastAsia="Calibri" w:hAnsi="Trebuchet MS" w:cs="Calibri"/>
              </w:rPr>
              <w:t>atât pentru sediul social al solicitantului, cât şi pentru toate punctele de lucru autorizate</w:t>
            </w:r>
            <w:r w:rsidR="00543D05" w:rsidRPr="00543D05">
              <w:rPr>
                <w:rFonts w:ascii="Trebuchet MS" w:hAnsi="Trebuchet MS" w:cs="Calibri"/>
              </w:rPr>
              <w:t>)</w:t>
            </w:r>
            <w:r w:rsidR="00543D05">
              <w:rPr>
                <w:rFonts w:ascii="Trebuchet MS" w:hAnsi="Trebuchet MS" w:cs="Calibri"/>
              </w:rPr>
              <w:t xml:space="preserve">, </w:t>
            </w:r>
            <w:r w:rsidR="00A05BB4" w:rsidRPr="00EE70F3">
              <w:rPr>
                <w:rFonts w:ascii="Trebuchet MS" w:hAnsi="Trebuchet MS" w:cs="Calibri"/>
              </w:rPr>
              <w:t>precum și la bugetul de stat, din care să reiasă că solicitantul și-a achitat obligațiile de plată nete la bugetul de stat și respectiv, bugetul local, în ultimul an calendaristic.</w:t>
            </w:r>
          </w:p>
          <w:p w14:paraId="69C02ECA" w14:textId="77777777" w:rsidR="00A05BB4" w:rsidRPr="00EE70F3" w:rsidRDefault="00A05BB4" w:rsidP="00A05BB4">
            <w:pPr>
              <w:spacing w:before="240" w:line="360" w:lineRule="auto"/>
              <w:jc w:val="both"/>
              <w:rPr>
                <w:rFonts w:ascii="Trebuchet MS" w:hAnsi="Trebuchet MS" w:cs="Calibri"/>
              </w:rPr>
            </w:pPr>
            <w:r w:rsidRPr="00EE70F3">
              <w:rPr>
                <w:rFonts w:ascii="Trebuchet MS" w:hAnsi="Trebuchet MS" w:cs="Calibri"/>
              </w:rPr>
              <w:t>Certificatele de atestare fiscală trebuie să fie în termen de valabilitate.</w:t>
            </w:r>
          </w:p>
          <w:p w14:paraId="1ECBBF82" w14:textId="78FE3530" w:rsidR="00A05BB4" w:rsidRPr="004D0C35" w:rsidRDefault="00A05BB4" w:rsidP="00A05BB4">
            <w:pPr>
              <w:spacing w:before="240" w:line="360" w:lineRule="auto"/>
              <w:jc w:val="both"/>
              <w:rPr>
                <w:rFonts w:ascii="Trebuchet MS" w:hAnsi="Trebuchet MS" w:cs="Calibri"/>
              </w:rPr>
            </w:pPr>
            <w:r w:rsidRPr="00EE70F3">
              <w:rPr>
                <w:rFonts w:ascii="Trebuchet MS" w:hAnsi="Trebuchet MS" w:cs="Calibri"/>
              </w:rPr>
              <w:t>În cazul în care solicitantul are debite, va solicita detalierea acestora în certificatul de atestare fiscală.</w:t>
            </w:r>
            <w:r w:rsidRPr="004D0C35">
              <w:rPr>
                <w:rFonts w:ascii="Trebuchet MS" w:hAnsi="Trebuchet MS" w:cs="Calibri"/>
              </w:rPr>
              <w:t>În cazul parteneriatelor toți membrii parteneriatului vor prezenta aceste documente.</w:t>
            </w:r>
          </w:p>
          <w:p w14:paraId="097E9860" w14:textId="4D3FB5A2" w:rsidR="00A05BB4" w:rsidRPr="008E3C9C" w:rsidRDefault="000C5E3E" w:rsidP="00A05BB4">
            <w:pPr>
              <w:spacing w:before="240" w:line="360" w:lineRule="auto"/>
              <w:jc w:val="both"/>
              <w:rPr>
                <w:rFonts w:ascii="Trebuchet MS" w:hAnsi="Trebuchet MS" w:cs="Calibri"/>
              </w:rPr>
            </w:pPr>
            <w:r>
              <w:rPr>
                <w:rFonts w:ascii="Trebuchet MS" w:hAnsi="Trebuchet MS" w:cs="Calibri"/>
                <w:b/>
                <w:bCs/>
              </w:rPr>
              <w:t>9</w:t>
            </w:r>
            <w:r w:rsidR="00A05BB4" w:rsidRPr="00EE70F3">
              <w:rPr>
                <w:rFonts w:ascii="Trebuchet MS" w:hAnsi="Trebuchet MS" w:cs="Calibri"/>
                <w:b/>
                <w:bCs/>
              </w:rPr>
              <w:t>.Certificatul de cazier fiscal al solicitantului.</w:t>
            </w:r>
            <w:r w:rsidR="00A05BB4" w:rsidRPr="00EE70F3">
              <w:rPr>
                <w:rFonts w:ascii="Trebuchet MS" w:hAnsi="Trebuchet MS" w:cs="Calibri"/>
              </w:rPr>
              <w:t xml:space="preserve"> Certificatul de cazier fiscal trebuie să fie în termen de valabilitate. În cazul parteneriatelor toți membrii parteneriatului vor prezenta acest document.</w:t>
            </w:r>
          </w:p>
          <w:p w14:paraId="3F199075" w14:textId="77777777" w:rsidR="00385413" w:rsidRDefault="00A05BB4" w:rsidP="00385413">
            <w:pPr>
              <w:spacing w:before="120" w:after="120" w:line="360" w:lineRule="auto"/>
              <w:ind w:right="42"/>
              <w:jc w:val="both"/>
              <w:rPr>
                <w:rFonts w:ascii="Trebuchet MS" w:hAnsi="Trebuchet MS"/>
                <w:iCs/>
              </w:rPr>
            </w:pPr>
            <w:r w:rsidRPr="004D0C35">
              <w:rPr>
                <w:rFonts w:ascii="Trebuchet MS" w:hAnsi="Trebuchet MS"/>
                <w:b/>
                <w:bCs/>
                <w:iCs/>
              </w:rPr>
              <w:t>1</w:t>
            </w:r>
            <w:r w:rsidR="000C5E3E">
              <w:rPr>
                <w:rFonts w:ascii="Trebuchet MS" w:hAnsi="Trebuchet MS"/>
                <w:b/>
                <w:bCs/>
                <w:iCs/>
              </w:rPr>
              <w:t>0</w:t>
            </w:r>
            <w:r w:rsidRPr="004D0C35">
              <w:rPr>
                <w:rFonts w:ascii="Trebuchet MS" w:hAnsi="Trebuchet MS"/>
                <w:b/>
                <w:bCs/>
                <w:iCs/>
              </w:rPr>
              <w:t>. Documente privind identificarea</w:t>
            </w:r>
            <w:r w:rsidRPr="00EE70F3">
              <w:rPr>
                <w:rFonts w:ascii="Trebuchet MS" w:hAnsi="Trebuchet MS"/>
                <w:b/>
                <w:bCs/>
                <w:iCs/>
              </w:rPr>
              <w:t xml:space="preserve"> reprezentantului legal</w:t>
            </w:r>
            <w:r w:rsidRPr="00EE70F3">
              <w:rPr>
                <w:rFonts w:ascii="Trebuchet MS" w:hAnsi="Trebuchet MS"/>
                <w:iCs/>
              </w:rPr>
              <w:t xml:space="preserve"> al solicitantului și dacă este cazul al partenerilor</w:t>
            </w:r>
            <w:r>
              <w:rPr>
                <w:rFonts w:ascii="Trebuchet MS" w:hAnsi="Trebuchet MS"/>
                <w:iCs/>
              </w:rPr>
              <w:t>.</w:t>
            </w:r>
          </w:p>
          <w:p w14:paraId="48E2FC2B" w14:textId="10472324" w:rsidR="00AD6729" w:rsidRDefault="00AD6729" w:rsidP="00385413">
            <w:pPr>
              <w:spacing w:before="120" w:after="120" w:line="360" w:lineRule="auto"/>
              <w:ind w:right="42"/>
              <w:jc w:val="both"/>
              <w:rPr>
                <w:rFonts w:ascii="Trebuchet MS" w:hAnsi="Trebuchet MS"/>
                <w:iCs/>
              </w:rPr>
            </w:pPr>
            <w:r>
              <w:rPr>
                <w:rFonts w:ascii="Trebuchet MS" w:hAnsi="Trebuchet MS"/>
                <w:iCs/>
              </w:rPr>
              <w:t xml:space="preserve">11. </w:t>
            </w:r>
            <w:r w:rsidR="000B6D2F" w:rsidRPr="00FE4E04">
              <w:rPr>
                <w:rFonts w:ascii="Trebuchet MS" w:hAnsi="Trebuchet MS" w:cs="Calibri"/>
                <w:b/>
                <w:bCs/>
                <w:iCs/>
                <w:color w:val="000000" w:themeColor="text1"/>
              </w:rPr>
              <w:t>Autorizația de construire</w:t>
            </w:r>
            <w:r w:rsidR="000B6D2F" w:rsidRPr="00FE4E04">
              <w:rPr>
                <w:rFonts w:ascii="Trebuchet MS" w:hAnsi="Trebuchet MS" w:cs="Calibri"/>
                <w:iCs/>
                <w:color w:val="000000" w:themeColor="text1"/>
              </w:rPr>
              <w:t xml:space="preserve"> emisă în scopul execuției lucrărilor proiectului, în termen de valabilitate, </w:t>
            </w:r>
            <w:r w:rsidR="000B6D2F" w:rsidRPr="0085442B">
              <w:rPr>
                <w:rFonts w:ascii="Trebuchet MS" w:hAnsi="Trebuchet MS" w:cs="Calibri"/>
                <w:iCs/>
                <w:color w:val="000000" w:themeColor="text1"/>
              </w:rPr>
              <w:t>dacă este cazul</w:t>
            </w:r>
            <w:r w:rsidR="000B6D2F">
              <w:rPr>
                <w:rFonts w:ascii="Trebuchet MS" w:hAnsi="Trebuchet MS" w:cs="Calibri"/>
                <w:iCs/>
                <w:color w:val="000000" w:themeColor="text1"/>
              </w:rPr>
              <w:t xml:space="preserve"> (pentru proiectele care prevăd lucrări</w:t>
            </w:r>
          </w:p>
          <w:p w14:paraId="0E41059F" w14:textId="74F92E01" w:rsidR="00AD6729" w:rsidRDefault="00AD6729" w:rsidP="00385413">
            <w:pPr>
              <w:spacing w:before="120" w:after="120" w:line="360" w:lineRule="auto"/>
              <w:ind w:right="42"/>
              <w:jc w:val="both"/>
              <w:rPr>
                <w:rFonts w:ascii="Trebuchet MS" w:hAnsi="Trebuchet MS"/>
                <w:iCs/>
              </w:rPr>
            </w:pPr>
            <w:r w:rsidRPr="00AD6729">
              <w:rPr>
                <w:rFonts w:ascii="Trebuchet MS" w:hAnsi="Trebuchet MS"/>
                <w:iCs/>
              </w:rPr>
              <w:t>1</w:t>
            </w:r>
            <w:r w:rsidR="000B6D2F">
              <w:rPr>
                <w:rFonts w:ascii="Trebuchet MS" w:hAnsi="Trebuchet MS"/>
                <w:iCs/>
              </w:rPr>
              <w:t>2</w:t>
            </w:r>
            <w:r w:rsidRPr="00AD6729">
              <w:rPr>
                <w:rFonts w:ascii="Trebuchet MS" w:hAnsi="Trebuchet MS"/>
                <w:iCs/>
              </w:rPr>
              <w:t>. Decizia privind procedura de evaluare a impactului asupra mediului emisă de autoritatea de mediu, în conformitate cu prevederile Legii nr. 292/2018 privind evaluarea impactului anumitor proiecte publice și private asupra mediului și ale Ordinului nr. 269/2020 sau Clasarea notificării (pentru acele proiecte care pot avea efecte semnificative asupra mediului).</w:t>
            </w:r>
          </w:p>
          <w:p w14:paraId="516F65FD" w14:textId="613FD73B" w:rsidR="00E2604F" w:rsidRDefault="00E2604F" w:rsidP="00385413">
            <w:pPr>
              <w:spacing w:before="120" w:after="120" w:line="360" w:lineRule="auto"/>
              <w:ind w:right="42"/>
              <w:jc w:val="both"/>
              <w:rPr>
                <w:rFonts w:ascii="Trebuchet MS" w:hAnsi="Trebuchet MS"/>
                <w:iCs/>
              </w:rPr>
            </w:pPr>
            <w:r>
              <w:rPr>
                <w:rFonts w:ascii="Trebuchet MS" w:hAnsi="Trebuchet MS"/>
                <w:iCs/>
                <w:color w:val="000000" w:themeColor="text1"/>
              </w:rPr>
              <w:t>13. Declarația privind încadrarea în categoria IMM.</w:t>
            </w:r>
          </w:p>
          <w:p w14:paraId="3C5FCF91" w14:textId="70F55CA0" w:rsidR="00AD6729" w:rsidRPr="00932165" w:rsidRDefault="00AD6729" w:rsidP="00385413">
            <w:pPr>
              <w:spacing w:before="120" w:after="120" w:line="360" w:lineRule="auto"/>
              <w:ind w:right="42"/>
              <w:jc w:val="both"/>
              <w:rPr>
                <w:rFonts w:ascii="Trebuchet MS" w:hAnsi="Trebuchet MS"/>
                <w:iCs/>
              </w:rPr>
            </w:pPr>
          </w:p>
        </w:tc>
      </w:tr>
    </w:tbl>
    <w:p w14:paraId="52148A92" w14:textId="77777777" w:rsidR="0058563F" w:rsidRDefault="0058563F" w:rsidP="009F041F">
      <w:pPr>
        <w:pStyle w:val="Heading2"/>
      </w:pPr>
    </w:p>
    <w:p w14:paraId="5FB2110B" w14:textId="393F7266" w:rsidR="003256EB" w:rsidRPr="009F041F" w:rsidRDefault="009D715E" w:rsidP="00932165">
      <w:pPr>
        <w:pStyle w:val="Heading2"/>
      </w:pPr>
      <w:bookmarkStart w:id="120" w:name="_Toc143502468"/>
      <w:r>
        <w:t xml:space="preserve">7.7. </w:t>
      </w:r>
      <w:r w:rsidR="003256EB" w:rsidRPr="009F041F">
        <w:t>Renunțarea la cererea de finanțare</w:t>
      </w:r>
      <w:bookmarkEnd w:id="120"/>
      <w:r w:rsidR="003256EB" w:rsidRPr="009F041F">
        <w:tab/>
      </w:r>
    </w:p>
    <w:tbl>
      <w:tblPr>
        <w:tblStyle w:val="TableGrid"/>
        <w:tblW w:w="10060" w:type="dxa"/>
        <w:tblLook w:val="04A0" w:firstRow="1" w:lastRow="0" w:firstColumn="1" w:lastColumn="0" w:noHBand="0" w:noVBand="1"/>
      </w:tblPr>
      <w:tblGrid>
        <w:gridCol w:w="10060"/>
      </w:tblGrid>
      <w:tr w:rsidR="00B63863" w:rsidRPr="00B63863" w14:paraId="6233B68C" w14:textId="77777777" w:rsidTr="00932165">
        <w:tc>
          <w:tcPr>
            <w:tcW w:w="10060" w:type="dxa"/>
          </w:tcPr>
          <w:p w14:paraId="7BCD7BE5" w14:textId="77777777" w:rsidR="00D3403A" w:rsidRDefault="00D3403A" w:rsidP="009167BA">
            <w:pPr>
              <w:autoSpaceDE w:val="0"/>
              <w:autoSpaceDN w:val="0"/>
              <w:adjustRightInd w:val="0"/>
              <w:spacing w:line="360" w:lineRule="auto"/>
              <w:jc w:val="both"/>
              <w:rPr>
                <w:rFonts w:ascii="Trebuchet MS" w:hAnsi="Trebuchet MS" w:cs="MontserratRoman-Regular"/>
              </w:rPr>
            </w:pPr>
          </w:p>
          <w:p w14:paraId="018D45AE" w14:textId="267F46D7" w:rsidR="009167BA" w:rsidRPr="009167BA" w:rsidRDefault="009167BA" w:rsidP="009167BA">
            <w:pPr>
              <w:autoSpaceDE w:val="0"/>
              <w:autoSpaceDN w:val="0"/>
              <w:adjustRightInd w:val="0"/>
              <w:spacing w:line="360" w:lineRule="auto"/>
              <w:jc w:val="both"/>
              <w:rPr>
                <w:rFonts w:ascii="Trebuchet MS" w:hAnsi="Trebuchet MS" w:cs="MontserratRoman-Regular"/>
              </w:rPr>
            </w:pPr>
            <w:r w:rsidRPr="009167BA">
              <w:rPr>
                <w:rFonts w:ascii="Trebuchet MS" w:hAnsi="Trebuchet MS" w:cs="MontserratRoman-Regular"/>
              </w:rPr>
              <w:lastRenderedPageBreak/>
              <w:t xml:space="preserve">Pe parcursul procesului de evaluare, selecție și contractare, solicitantul de finanțare are dreptul de a solicita retragerea de la finanțare a proiectului depus. </w:t>
            </w:r>
          </w:p>
          <w:p w14:paraId="23B6CE8C" w14:textId="77777777" w:rsidR="009167BA" w:rsidRPr="009167BA" w:rsidRDefault="009167BA" w:rsidP="009167BA">
            <w:pPr>
              <w:autoSpaceDE w:val="0"/>
              <w:autoSpaceDN w:val="0"/>
              <w:adjustRightInd w:val="0"/>
              <w:spacing w:line="360" w:lineRule="auto"/>
              <w:jc w:val="both"/>
              <w:rPr>
                <w:rFonts w:ascii="Trebuchet MS" w:hAnsi="Trebuchet MS" w:cs="MontserratRoman-Regular"/>
              </w:rPr>
            </w:pPr>
            <w:r w:rsidRPr="009167BA">
              <w:rPr>
                <w:rFonts w:ascii="Trebuchet MS" w:hAnsi="Trebuchet MS" w:cs="MontserratRoman-Regular"/>
              </w:rPr>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371E9C64" w14:textId="77777777" w:rsidR="009167BA" w:rsidRPr="009167BA" w:rsidRDefault="009167BA" w:rsidP="009167BA">
            <w:pPr>
              <w:autoSpaceDE w:val="0"/>
              <w:autoSpaceDN w:val="0"/>
              <w:adjustRightInd w:val="0"/>
              <w:spacing w:line="360" w:lineRule="auto"/>
              <w:jc w:val="both"/>
              <w:rPr>
                <w:rFonts w:ascii="Trebuchet MS" w:hAnsi="Trebuchet MS" w:cs="MontserratRoman-Regular"/>
              </w:rPr>
            </w:pPr>
            <w:r w:rsidRPr="009167BA">
              <w:rPr>
                <w:rFonts w:ascii="Trebuchet MS" w:hAnsi="Trebuchet MS" w:cs="MontserratRoman-Regular"/>
              </w:rPr>
              <w:t>a) prin sistemul electronic MySMIS 2021/SMIS 2021;</w:t>
            </w:r>
          </w:p>
          <w:p w14:paraId="2C626AE7" w14:textId="77777777" w:rsidR="009167BA" w:rsidRPr="009167BA" w:rsidRDefault="009167BA" w:rsidP="009167BA">
            <w:pPr>
              <w:autoSpaceDE w:val="0"/>
              <w:autoSpaceDN w:val="0"/>
              <w:adjustRightInd w:val="0"/>
              <w:spacing w:line="360" w:lineRule="auto"/>
              <w:jc w:val="both"/>
              <w:rPr>
                <w:rFonts w:ascii="Trebuchet MS" w:hAnsi="Trebuchet MS" w:cs="MontserratRoman-Regular"/>
              </w:rPr>
            </w:pPr>
            <w:r w:rsidRPr="009167BA">
              <w:rPr>
                <w:rFonts w:ascii="Trebuchet MS" w:hAnsi="Trebuchet MS" w:cs="MontserratRoman-Regular"/>
              </w:rPr>
              <w:t>sau</w:t>
            </w:r>
          </w:p>
          <w:p w14:paraId="56ABF57C" w14:textId="77777777" w:rsidR="009167BA" w:rsidRPr="009167BA" w:rsidRDefault="009167BA" w:rsidP="009167BA">
            <w:pPr>
              <w:autoSpaceDE w:val="0"/>
              <w:autoSpaceDN w:val="0"/>
              <w:adjustRightInd w:val="0"/>
              <w:spacing w:line="360" w:lineRule="auto"/>
              <w:jc w:val="both"/>
              <w:rPr>
                <w:rFonts w:ascii="Trebuchet MS" w:hAnsi="Trebuchet MS" w:cs="MontserratRoman-Regular"/>
              </w:rPr>
            </w:pPr>
            <w:r w:rsidRPr="009167BA">
              <w:rPr>
                <w:rFonts w:ascii="Trebuchet MS" w:hAnsi="Trebuchet MS" w:cs="MontserratRoman-Regular"/>
              </w:rPr>
              <w:t>b) prin completarea Formularului de retragere de la finanțare a proiectului.</w:t>
            </w:r>
          </w:p>
          <w:p w14:paraId="1DF58086" w14:textId="77777777" w:rsidR="009167BA" w:rsidRPr="009167BA" w:rsidRDefault="009167BA" w:rsidP="009167BA">
            <w:pPr>
              <w:spacing w:line="360" w:lineRule="auto"/>
              <w:jc w:val="both"/>
              <w:rPr>
                <w:rFonts w:ascii="Trebuchet MS" w:hAnsi="Trebuchet MS" w:cs="MontserratRoman-Regular"/>
              </w:rPr>
            </w:pPr>
          </w:p>
          <w:p w14:paraId="4D44C483" w14:textId="39980BAD" w:rsidR="003256EB" w:rsidRPr="00932165" w:rsidRDefault="009167BA" w:rsidP="00932165">
            <w:pPr>
              <w:spacing w:before="120" w:after="120" w:line="360" w:lineRule="auto"/>
              <w:rPr>
                <w:rFonts w:ascii="Trebuchet MS" w:hAnsi="Trebuchet MS"/>
                <w:i/>
              </w:rPr>
            </w:pPr>
            <w:r w:rsidRPr="009167BA">
              <w:rPr>
                <w:rFonts w:ascii="Trebuchet MS" w:hAnsi="Trebuchet MS" w:cs="MontserratRoman-Regular"/>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438BE9B2" w14:textId="77777777" w:rsidR="00D82B4E" w:rsidRDefault="00D82B4E" w:rsidP="00D84C69">
      <w:pPr>
        <w:spacing w:before="120" w:after="120"/>
        <w:rPr>
          <w:rFonts w:ascii="Trebuchet MS" w:hAnsi="Trebuchet MS"/>
          <w:i/>
          <w:sz w:val="24"/>
          <w:szCs w:val="24"/>
        </w:rPr>
      </w:pPr>
    </w:p>
    <w:p w14:paraId="76257B27" w14:textId="77777777" w:rsidR="002253DE" w:rsidRDefault="002253DE" w:rsidP="00D84C69">
      <w:pPr>
        <w:spacing w:before="120" w:after="120"/>
        <w:rPr>
          <w:rFonts w:ascii="Trebuchet MS" w:hAnsi="Trebuchet MS"/>
          <w:i/>
          <w:sz w:val="24"/>
          <w:szCs w:val="24"/>
        </w:rPr>
      </w:pPr>
    </w:p>
    <w:p w14:paraId="7242CD9E" w14:textId="77777777" w:rsidR="002253DE" w:rsidRPr="00B63863" w:rsidRDefault="002253DE" w:rsidP="00D84C69">
      <w:pPr>
        <w:spacing w:before="120" w:after="120"/>
        <w:rPr>
          <w:rFonts w:ascii="Trebuchet MS" w:hAnsi="Trebuchet MS"/>
          <w:i/>
          <w:sz w:val="24"/>
          <w:szCs w:val="24"/>
        </w:rPr>
      </w:pPr>
    </w:p>
    <w:p w14:paraId="7DE052E4" w14:textId="1904CEC1" w:rsidR="00566CCA" w:rsidRPr="009F041F" w:rsidRDefault="00E01967" w:rsidP="00932165">
      <w:pPr>
        <w:pStyle w:val="Heading1"/>
      </w:pPr>
      <w:bookmarkStart w:id="121" w:name="_Toc143502469"/>
      <w:r>
        <w:t xml:space="preserve">8. </w:t>
      </w:r>
      <w:r w:rsidR="00566CCA" w:rsidRPr="009F041F">
        <w:t>PROCESUL DE EVALUARE, SELECȚIE ȘI CONTRACTARE A PROIECTELO</w:t>
      </w:r>
      <w:bookmarkEnd w:id="121"/>
      <w:r w:rsidR="00566CCA" w:rsidRPr="009F041F">
        <w:tab/>
      </w:r>
    </w:p>
    <w:p w14:paraId="7B01741E" w14:textId="77777777" w:rsidR="00486BF1" w:rsidRDefault="00486BF1">
      <w:pPr>
        <w:pStyle w:val="Heading2"/>
      </w:pPr>
    </w:p>
    <w:p w14:paraId="7C7D68C1" w14:textId="0FA6546C" w:rsidR="007022AD" w:rsidRPr="009F041F" w:rsidRDefault="009D715E" w:rsidP="00932165">
      <w:pPr>
        <w:pStyle w:val="Heading2"/>
      </w:pPr>
      <w:bookmarkStart w:id="122" w:name="_Toc143502470"/>
      <w:r>
        <w:t xml:space="preserve">8.1. </w:t>
      </w:r>
      <w:r w:rsidR="007022AD" w:rsidRPr="009F041F">
        <w:t>Principalele etape ale procesului de evaluare, selecție și contractare</w:t>
      </w:r>
      <w:bookmarkEnd w:id="122"/>
      <w:r w:rsidR="007022AD" w:rsidRPr="009F041F">
        <w:tab/>
      </w:r>
    </w:p>
    <w:tbl>
      <w:tblPr>
        <w:tblStyle w:val="TableGrid"/>
        <w:tblW w:w="9918" w:type="dxa"/>
        <w:tblLook w:val="04A0" w:firstRow="1" w:lastRow="0" w:firstColumn="1" w:lastColumn="0" w:noHBand="0" w:noVBand="1"/>
      </w:tblPr>
      <w:tblGrid>
        <w:gridCol w:w="9918"/>
      </w:tblGrid>
      <w:tr w:rsidR="00B63863" w:rsidRPr="00B63863" w14:paraId="4C498006" w14:textId="77777777" w:rsidTr="00932165">
        <w:tc>
          <w:tcPr>
            <w:tcW w:w="9918" w:type="dxa"/>
          </w:tcPr>
          <w:p w14:paraId="6D47FB26" w14:textId="65ED4F1A" w:rsidR="0052204A" w:rsidRPr="0052204A" w:rsidRDefault="0052204A" w:rsidP="0052204A">
            <w:pPr>
              <w:spacing w:before="120" w:after="120" w:line="360" w:lineRule="auto"/>
              <w:jc w:val="both"/>
              <w:rPr>
                <w:rFonts w:ascii="Trebuchet MS" w:hAnsi="Trebuchet MS"/>
                <w:iCs/>
              </w:rPr>
            </w:pPr>
            <w:r w:rsidRPr="0052204A">
              <w:rPr>
                <w:rFonts w:ascii="Trebuchet MS" w:hAnsi="Trebuchet MS"/>
                <w:iCs/>
              </w:rPr>
              <w:t xml:space="preserve">Principalele etape ale procesului de evaluare, selecție și contractare sunt: </w:t>
            </w:r>
          </w:p>
          <w:p w14:paraId="7D7AC4C1" w14:textId="77777777" w:rsidR="0052204A" w:rsidRPr="0052204A" w:rsidRDefault="0052204A" w:rsidP="0052204A">
            <w:pPr>
              <w:spacing w:before="120" w:after="120" w:line="360" w:lineRule="auto"/>
              <w:jc w:val="both"/>
              <w:rPr>
                <w:rFonts w:ascii="Trebuchet MS" w:hAnsi="Trebuchet MS"/>
                <w:b/>
                <w:bCs/>
                <w:u w:val="single"/>
              </w:rPr>
            </w:pPr>
            <w:r w:rsidRPr="0052204A">
              <w:rPr>
                <w:rFonts w:ascii="Trebuchet MS" w:hAnsi="Trebuchet MS"/>
              </w:rPr>
              <w:t xml:space="preserve">1. </w:t>
            </w:r>
            <w:r w:rsidRPr="0052204A">
              <w:rPr>
                <w:rFonts w:ascii="Trebuchet MS" w:hAnsi="Trebuchet MS"/>
                <w:b/>
                <w:bCs/>
                <w:u w:val="single"/>
              </w:rPr>
              <w:t xml:space="preserve">Depunerea și înregistrarea cererilor de finanțare </w:t>
            </w:r>
          </w:p>
          <w:p w14:paraId="5730C7D9" w14:textId="56EEF459" w:rsidR="0052204A" w:rsidRPr="002A6060" w:rsidRDefault="0052204A" w:rsidP="0052204A">
            <w:pPr>
              <w:spacing w:before="120" w:after="120" w:line="360" w:lineRule="auto"/>
              <w:jc w:val="both"/>
              <w:rPr>
                <w:rFonts w:ascii="Trebuchet MS" w:hAnsi="Trebuchet MS" w:cs="Calibri"/>
                <w:lang w:val="en-US"/>
              </w:rPr>
            </w:pPr>
            <w:proofErr w:type="spellStart"/>
            <w:r w:rsidRPr="0052204A">
              <w:rPr>
                <w:rFonts w:ascii="Trebuchet MS" w:hAnsi="Trebuchet MS"/>
                <w:lang w:val="fr-BE"/>
              </w:rPr>
              <w:t>Depunerea</w:t>
            </w:r>
            <w:proofErr w:type="spellEnd"/>
            <w:r w:rsidRPr="0052204A">
              <w:rPr>
                <w:rFonts w:ascii="Trebuchet MS" w:hAnsi="Trebuchet MS"/>
                <w:lang w:val="fr-BE"/>
              </w:rPr>
              <w:t xml:space="preserve"> </w:t>
            </w:r>
            <w:proofErr w:type="spellStart"/>
            <w:r w:rsidRPr="0052204A">
              <w:rPr>
                <w:rFonts w:ascii="Trebuchet MS" w:hAnsi="Trebuchet MS"/>
                <w:lang w:val="fr-BE"/>
              </w:rPr>
              <w:t>unei</w:t>
            </w:r>
            <w:proofErr w:type="spellEnd"/>
            <w:r w:rsidRPr="0052204A">
              <w:rPr>
                <w:rFonts w:ascii="Trebuchet MS" w:hAnsi="Trebuchet MS"/>
                <w:lang w:val="fr-BE"/>
              </w:rPr>
              <w:t xml:space="preserve"> </w:t>
            </w:r>
            <w:proofErr w:type="spellStart"/>
            <w:r w:rsidRPr="0052204A">
              <w:rPr>
                <w:rFonts w:ascii="Trebuchet MS" w:hAnsi="Trebuchet MS"/>
                <w:lang w:val="fr-BE"/>
              </w:rPr>
              <w:t>cereri</w:t>
            </w:r>
            <w:proofErr w:type="spellEnd"/>
            <w:r w:rsidRPr="0052204A">
              <w:rPr>
                <w:rFonts w:ascii="Trebuchet MS" w:hAnsi="Trebuchet MS"/>
                <w:lang w:val="fr-BE"/>
              </w:rPr>
              <w:t xml:space="preserve"> de </w:t>
            </w:r>
            <w:proofErr w:type="spellStart"/>
            <w:r w:rsidRPr="0052204A">
              <w:rPr>
                <w:rFonts w:ascii="Trebuchet MS" w:hAnsi="Trebuchet MS"/>
                <w:lang w:val="fr-BE"/>
              </w:rPr>
              <w:t>finanțare</w:t>
            </w:r>
            <w:proofErr w:type="spellEnd"/>
            <w:r w:rsidRPr="0052204A">
              <w:rPr>
                <w:rFonts w:ascii="Trebuchet MS" w:hAnsi="Trebuchet MS"/>
                <w:lang w:val="fr-BE"/>
              </w:rPr>
              <w:t xml:space="preserve"> </w:t>
            </w:r>
            <w:proofErr w:type="spellStart"/>
            <w:r w:rsidRPr="0052204A">
              <w:rPr>
                <w:rFonts w:ascii="Trebuchet MS" w:hAnsi="Trebuchet MS"/>
                <w:lang w:val="fr-BE"/>
              </w:rPr>
              <w:t>reprezintă</w:t>
            </w:r>
            <w:proofErr w:type="spellEnd"/>
            <w:r w:rsidRPr="0052204A">
              <w:rPr>
                <w:rFonts w:ascii="Trebuchet MS" w:hAnsi="Trebuchet MS"/>
                <w:lang w:val="fr-BE"/>
              </w:rPr>
              <w:t xml:space="preserve"> </w:t>
            </w:r>
            <w:proofErr w:type="spellStart"/>
            <w:r w:rsidRPr="0052204A">
              <w:rPr>
                <w:rFonts w:ascii="Trebuchet MS" w:hAnsi="Trebuchet MS"/>
                <w:lang w:val="fr-BE"/>
              </w:rPr>
              <w:t>operațiunea</w:t>
            </w:r>
            <w:proofErr w:type="spellEnd"/>
            <w:r w:rsidRPr="0052204A">
              <w:rPr>
                <w:rFonts w:ascii="Trebuchet MS" w:hAnsi="Trebuchet MS"/>
                <w:lang w:val="fr-BE"/>
              </w:rPr>
              <w:t xml:space="preserve"> de </w:t>
            </w:r>
            <w:proofErr w:type="spellStart"/>
            <w:r w:rsidRPr="0052204A">
              <w:rPr>
                <w:rFonts w:ascii="Trebuchet MS" w:hAnsi="Trebuchet MS"/>
                <w:lang w:val="fr-BE"/>
              </w:rPr>
              <w:t>transmitere</w:t>
            </w:r>
            <w:proofErr w:type="spellEnd"/>
            <w:r w:rsidRPr="0052204A">
              <w:rPr>
                <w:rFonts w:ascii="Trebuchet MS" w:hAnsi="Trebuchet MS"/>
                <w:lang w:val="fr-BE"/>
              </w:rPr>
              <w:t xml:space="preserve">, de </w:t>
            </w:r>
            <w:proofErr w:type="spellStart"/>
            <w:r w:rsidRPr="0052204A">
              <w:rPr>
                <w:rFonts w:ascii="Trebuchet MS" w:hAnsi="Trebuchet MS"/>
                <w:lang w:val="fr-BE"/>
              </w:rPr>
              <w:t>către</w:t>
            </w:r>
            <w:proofErr w:type="spellEnd"/>
            <w:r w:rsidRPr="0052204A">
              <w:rPr>
                <w:rFonts w:ascii="Trebuchet MS" w:hAnsi="Trebuchet MS"/>
                <w:lang w:val="fr-BE"/>
              </w:rPr>
              <w:t xml:space="preserve"> un </w:t>
            </w:r>
            <w:proofErr w:type="spellStart"/>
            <w:r w:rsidRPr="0052204A">
              <w:rPr>
                <w:rFonts w:ascii="Trebuchet MS" w:hAnsi="Trebuchet MS"/>
                <w:lang w:val="fr-BE"/>
              </w:rPr>
              <w:t>solicitant</w:t>
            </w:r>
            <w:proofErr w:type="spellEnd"/>
            <w:r w:rsidRPr="0052204A">
              <w:rPr>
                <w:rFonts w:ascii="Trebuchet MS" w:hAnsi="Trebuchet MS"/>
                <w:lang w:val="fr-BE"/>
              </w:rPr>
              <w:t xml:space="preserve">, a </w:t>
            </w:r>
            <w:proofErr w:type="spellStart"/>
            <w:r w:rsidRPr="0052204A">
              <w:rPr>
                <w:rFonts w:ascii="Trebuchet MS" w:hAnsi="Trebuchet MS"/>
                <w:lang w:val="fr-BE"/>
              </w:rPr>
              <w:t>unei</w:t>
            </w:r>
            <w:proofErr w:type="spellEnd"/>
            <w:r w:rsidRPr="0052204A">
              <w:rPr>
                <w:rFonts w:ascii="Trebuchet MS" w:hAnsi="Trebuchet MS"/>
                <w:lang w:val="fr-BE"/>
              </w:rPr>
              <w:t xml:space="preserve"> </w:t>
            </w:r>
            <w:proofErr w:type="spellStart"/>
            <w:r w:rsidRPr="0052204A">
              <w:rPr>
                <w:rFonts w:ascii="Trebuchet MS" w:hAnsi="Trebuchet MS"/>
                <w:lang w:val="fr-BE"/>
              </w:rPr>
              <w:t>solicitări</w:t>
            </w:r>
            <w:proofErr w:type="spellEnd"/>
            <w:r w:rsidRPr="0052204A">
              <w:rPr>
                <w:rFonts w:ascii="Trebuchet MS" w:hAnsi="Trebuchet MS"/>
                <w:lang w:val="fr-BE"/>
              </w:rPr>
              <w:t xml:space="preserve"> de </w:t>
            </w:r>
            <w:proofErr w:type="spellStart"/>
            <w:r w:rsidRPr="0052204A">
              <w:rPr>
                <w:rFonts w:ascii="Trebuchet MS" w:hAnsi="Trebuchet MS"/>
                <w:lang w:val="fr-BE"/>
              </w:rPr>
              <w:t>finanțare</w:t>
            </w:r>
            <w:proofErr w:type="spellEnd"/>
            <w:r w:rsidRPr="0052204A">
              <w:rPr>
                <w:rFonts w:ascii="Trebuchet MS" w:hAnsi="Trebuchet MS"/>
                <w:lang w:val="fr-BE"/>
              </w:rPr>
              <w:t xml:space="preserve"> (</w:t>
            </w:r>
            <w:proofErr w:type="spellStart"/>
            <w:r w:rsidRPr="0052204A">
              <w:rPr>
                <w:rFonts w:ascii="Trebuchet MS" w:hAnsi="Trebuchet MS"/>
                <w:lang w:val="fr-BE"/>
              </w:rPr>
              <w:t>cerere</w:t>
            </w:r>
            <w:proofErr w:type="spellEnd"/>
            <w:r w:rsidRPr="0052204A">
              <w:rPr>
                <w:rFonts w:ascii="Trebuchet MS" w:hAnsi="Trebuchet MS"/>
                <w:lang w:val="fr-BE"/>
              </w:rPr>
              <w:t xml:space="preserve"> de </w:t>
            </w:r>
            <w:proofErr w:type="spellStart"/>
            <w:r w:rsidRPr="0052204A">
              <w:rPr>
                <w:rFonts w:ascii="Trebuchet MS" w:hAnsi="Trebuchet MS"/>
                <w:lang w:val="fr-BE"/>
              </w:rPr>
              <w:t>finanțare</w:t>
            </w:r>
            <w:proofErr w:type="spellEnd"/>
            <w:r w:rsidRPr="0052204A">
              <w:rPr>
                <w:rFonts w:ascii="Trebuchet MS" w:hAnsi="Trebuchet MS"/>
                <w:lang w:val="fr-BE"/>
              </w:rPr>
              <w:t xml:space="preserve">), </w:t>
            </w:r>
            <w:proofErr w:type="spellStart"/>
            <w:r w:rsidRPr="0052204A">
              <w:rPr>
                <w:rFonts w:ascii="Trebuchet MS" w:hAnsi="Trebuchet MS"/>
                <w:lang w:val="fr-BE"/>
              </w:rPr>
              <w:t>prin</w:t>
            </w:r>
            <w:proofErr w:type="spellEnd"/>
            <w:r w:rsidRPr="0052204A">
              <w:rPr>
                <w:rFonts w:ascii="Trebuchet MS" w:hAnsi="Trebuchet MS"/>
                <w:lang w:val="fr-BE"/>
              </w:rPr>
              <w:t xml:space="preserve"> </w:t>
            </w:r>
            <w:proofErr w:type="spellStart"/>
            <w:r w:rsidRPr="0052204A">
              <w:rPr>
                <w:rFonts w:ascii="Trebuchet MS" w:hAnsi="Trebuchet MS"/>
                <w:lang w:val="fr-BE"/>
              </w:rPr>
              <w:t>intermediul</w:t>
            </w:r>
            <w:proofErr w:type="spellEnd"/>
            <w:r w:rsidRPr="0052204A">
              <w:rPr>
                <w:rFonts w:ascii="Trebuchet MS" w:hAnsi="Trebuchet MS"/>
                <w:lang w:val="fr-BE"/>
              </w:rPr>
              <w:t xml:space="preserve"> </w:t>
            </w:r>
            <w:proofErr w:type="spellStart"/>
            <w:r w:rsidRPr="0052204A">
              <w:rPr>
                <w:rFonts w:ascii="Trebuchet MS" w:hAnsi="Trebuchet MS"/>
                <w:lang w:val="fr-BE"/>
              </w:rPr>
              <w:t>aplicației</w:t>
            </w:r>
            <w:proofErr w:type="spellEnd"/>
            <w:r w:rsidRPr="0052204A">
              <w:rPr>
                <w:rFonts w:ascii="Trebuchet MS" w:hAnsi="Trebuchet MS"/>
                <w:lang w:val="fr-BE"/>
              </w:rPr>
              <w:t xml:space="preserve"> </w:t>
            </w:r>
            <w:r w:rsidRPr="0052204A">
              <w:rPr>
                <w:rFonts w:ascii="Trebuchet MS" w:hAnsi="Trebuchet MS"/>
                <w:lang w:val="en-GB"/>
              </w:rPr>
              <w:t>SMIS2021/MySMIS2021</w:t>
            </w:r>
            <w:r w:rsidRPr="0052204A">
              <w:rPr>
                <w:rFonts w:ascii="Trebuchet MS" w:hAnsi="Trebuchet MS"/>
                <w:lang w:val="fr-BE"/>
              </w:rPr>
              <w:t>.</w:t>
            </w:r>
            <w:r w:rsidRPr="0052204A">
              <w:rPr>
                <w:rFonts w:ascii="Trebuchet MS" w:hAnsi="Trebuchet MS" w:cs="Calibri"/>
                <w:lang w:val="fr-BE"/>
              </w:rPr>
              <w:t xml:space="preserve"> </w:t>
            </w:r>
            <w:proofErr w:type="spellStart"/>
            <w:r w:rsidRPr="0052204A">
              <w:rPr>
                <w:rFonts w:ascii="Trebuchet MS" w:hAnsi="Trebuchet MS" w:cs="Calibri"/>
                <w:lang w:val="fr-BE"/>
              </w:rPr>
              <w:t>Aplicația</w:t>
            </w:r>
            <w:proofErr w:type="spellEnd"/>
            <w:r w:rsidRPr="0052204A">
              <w:rPr>
                <w:rFonts w:ascii="Trebuchet MS" w:hAnsi="Trebuchet MS" w:cs="Calibri"/>
                <w:lang w:val="fr-BE"/>
              </w:rPr>
              <w:t xml:space="preserve"> </w:t>
            </w:r>
            <w:r w:rsidRPr="0052204A">
              <w:rPr>
                <w:rFonts w:ascii="Trebuchet MS" w:hAnsi="Trebuchet MS" w:cs="Trebuchet MS"/>
                <w:lang w:val="en-GB"/>
              </w:rPr>
              <w:t>SMIS2021/MySMIS2021</w:t>
            </w:r>
            <w:r w:rsidRPr="0052204A">
              <w:rPr>
                <w:rFonts w:ascii="Trebuchet MS" w:hAnsi="Trebuchet MS" w:cs="Calibri"/>
                <w:lang w:val="fr-BE"/>
              </w:rPr>
              <w:t xml:space="preserve"> </w:t>
            </w:r>
            <w:proofErr w:type="spellStart"/>
            <w:r w:rsidRPr="0052204A">
              <w:rPr>
                <w:rFonts w:ascii="Trebuchet MS" w:hAnsi="Trebuchet MS" w:cs="Calibri"/>
                <w:lang w:val="fr-BE"/>
              </w:rPr>
              <w:t>alocă</w:t>
            </w:r>
            <w:proofErr w:type="spellEnd"/>
            <w:r w:rsidRPr="0052204A">
              <w:rPr>
                <w:rFonts w:ascii="Trebuchet MS" w:hAnsi="Trebuchet MS" w:cs="Calibri"/>
                <w:lang w:val="fr-BE"/>
              </w:rPr>
              <w:t xml:space="preserve">, </w:t>
            </w:r>
            <w:proofErr w:type="spellStart"/>
            <w:r w:rsidRPr="0052204A">
              <w:rPr>
                <w:rFonts w:ascii="Trebuchet MS" w:hAnsi="Trebuchet MS" w:cs="Calibri"/>
                <w:lang w:val="fr-BE"/>
              </w:rPr>
              <w:t>în</w:t>
            </w:r>
            <w:proofErr w:type="spellEnd"/>
            <w:r w:rsidRPr="0052204A">
              <w:rPr>
                <w:rFonts w:ascii="Trebuchet MS" w:hAnsi="Trebuchet MS" w:cs="Calibri"/>
                <w:lang w:val="fr-BE"/>
              </w:rPr>
              <w:t xml:space="preserve"> mod </w:t>
            </w:r>
            <w:proofErr w:type="spellStart"/>
            <w:r w:rsidRPr="0052204A">
              <w:rPr>
                <w:rFonts w:ascii="Trebuchet MS" w:hAnsi="Trebuchet MS" w:cs="Calibri"/>
                <w:lang w:val="fr-BE"/>
              </w:rPr>
              <w:t>automat</w:t>
            </w:r>
            <w:proofErr w:type="spellEnd"/>
            <w:r w:rsidRPr="0052204A">
              <w:rPr>
                <w:rFonts w:ascii="Trebuchet MS" w:hAnsi="Trebuchet MS" w:cs="Calibri"/>
                <w:lang w:val="fr-BE"/>
              </w:rPr>
              <w:t xml:space="preserve">, </w:t>
            </w:r>
            <w:proofErr w:type="spellStart"/>
            <w:r w:rsidRPr="0052204A">
              <w:rPr>
                <w:rFonts w:ascii="Trebuchet MS" w:hAnsi="Trebuchet MS" w:cs="Calibri"/>
                <w:lang w:val="fr-BE"/>
              </w:rPr>
              <w:t>codul</w:t>
            </w:r>
            <w:proofErr w:type="spellEnd"/>
            <w:r w:rsidRPr="0052204A">
              <w:rPr>
                <w:rFonts w:ascii="Trebuchet MS" w:hAnsi="Trebuchet MS" w:cs="Calibri"/>
                <w:lang w:val="fr-BE"/>
              </w:rPr>
              <w:t xml:space="preserve"> </w:t>
            </w:r>
            <w:proofErr w:type="spellStart"/>
            <w:r w:rsidRPr="0052204A">
              <w:rPr>
                <w:rFonts w:ascii="Trebuchet MS" w:hAnsi="Trebuchet MS" w:cs="Calibri"/>
                <w:lang w:val="fr-BE"/>
              </w:rPr>
              <w:t>proiectului</w:t>
            </w:r>
            <w:proofErr w:type="spellEnd"/>
            <w:r w:rsidRPr="0052204A">
              <w:rPr>
                <w:rFonts w:ascii="Trebuchet MS" w:hAnsi="Trebuchet MS" w:cs="Calibri"/>
                <w:lang w:val="fr-BE"/>
              </w:rPr>
              <w:t xml:space="preserve"> (</w:t>
            </w:r>
            <w:proofErr w:type="spellStart"/>
            <w:r w:rsidRPr="0052204A">
              <w:rPr>
                <w:rFonts w:ascii="Trebuchet MS" w:hAnsi="Trebuchet MS" w:cs="Calibri"/>
                <w:lang w:val="fr-BE"/>
              </w:rPr>
              <w:t>codul</w:t>
            </w:r>
            <w:proofErr w:type="spellEnd"/>
            <w:r w:rsidRPr="0052204A">
              <w:rPr>
                <w:rFonts w:ascii="Trebuchet MS" w:hAnsi="Trebuchet MS" w:cs="Calibri"/>
                <w:lang w:val="fr-BE"/>
              </w:rPr>
              <w:t xml:space="preserve"> SMIS).</w:t>
            </w:r>
            <w:r w:rsidRPr="0052204A">
              <w:rPr>
                <w:rFonts w:ascii="Trebuchet MS" w:hAnsi="Trebuchet MS" w:cs="Calibri"/>
                <w:lang w:val="en-US"/>
              </w:rPr>
              <w:t xml:space="preserve"> La </w:t>
            </w:r>
            <w:proofErr w:type="spellStart"/>
            <w:r w:rsidRPr="0052204A">
              <w:rPr>
                <w:rFonts w:ascii="Trebuchet MS" w:hAnsi="Trebuchet MS" w:cs="Calibri"/>
                <w:lang w:val="en-US"/>
              </w:rPr>
              <w:t>nivelul</w:t>
            </w:r>
            <w:proofErr w:type="spellEnd"/>
            <w:r w:rsidRPr="0052204A">
              <w:rPr>
                <w:rFonts w:ascii="Trebuchet MS" w:hAnsi="Trebuchet MS" w:cs="Calibri"/>
                <w:lang w:val="en-US"/>
              </w:rPr>
              <w:t xml:space="preserve"> AM, </w:t>
            </w:r>
            <w:proofErr w:type="spellStart"/>
            <w:r w:rsidRPr="0052204A">
              <w:rPr>
                <w:rFonts w:ascii="Trebuchet MS" w:hAnsi="Trebuchet MS" w:cs="Calibri"/>
                <w:lang w:val="en-US"/>
              </w:rPr>
              <w:t>cererile</w:t>
            </w:r>
            <w:proofErr w:type="spellEnd"/>
            <w:r w:rsidRPr="0052204A">
              <w:rPr>
                <w:rFonts w:ascii="Trebuchet MS" w:hAnsi="Trebuchet MS" w:cs="Calibri"/>
                <w:lang w:val="en-US"/>
              </w:rPr>
              <w:t xml:space="preserve"> de </w:t>
            </w:r>
            <w:proofErr w:type="spellStart"/>
            <w:r w:rsidRPr="0052204A">
              <w:rPr>
                <w:rFonts w:ascii="Trebuchet MS" w:hAnsi="Trebuchet MS" w:cs="Calibri"/>
                <w:lang w:val="en-US"/>
              </w:rPr>
              <w:t>finanțare</w:t>
            </w:r>
            <w:proofErr w:type="spellEnd"/>
            <w:r w:rsidRPr="0052204A">
              <w:rPr>
                <w:rFonts w:ascii="Trebuchet MS" w:hAnsi="Trebuchet MS" w:cs="Calibri"/>
                <w:lang w:val="en-US"/>
              </w:rPr>
              <w:t xml:space="preserve"> </w:t>
            </w:r>
            <w:proofErr w:type="spellStart"/>
            <w:r w:rsidRPr="0052204A">
              <w:rPr>
                <w:rFonts w:ascii="Trebuchet MS" w:hAnsi="Trebuchet MS" w:cs="Calibri"/>
                <w:lang w:val="en-US"/>
              </w:rPr>
              <w:t>depuse</w:t>
            </w:r>
            <w:proofErr w:type="spellEnd"/>
            <w:r w:rsidRPr="0052204A">
              <w:rPr>
                <w:rFonts w:ascii="Trebuchet MS" w:hAnsi="Trebuchet MS" w:cs="Calibri"/>
                <w:lang w:val="en-US"/>
              </w:rPr>
              <w:t xml:space="preserve"> </w:t>
            </w:r>
            <w:proofErr w:type="spellStart"/>
            <w:r w:rsidRPr="0052204A">
              <w:rPr>
                <w:rFonts w:ascii="Trebuchet MS" w:hAnsi="Trebuchet MS" w:cs="Calibri"/>
                <w:lang w:val="en-US"/>
              </w:rPr>
              <w:t>vor</w:t>
            </w:r>
            <w:proofErr w:type="spellEnd"/>
            <w:r w:rsidRPr="0052204A">
              <w:rPr>
                <w:rFonts w:ascii="Trebuchet MS" w:hAnsi="Trebuchet MS" w:cs="Calibri"/>
                <w:lang w:val="en-US"/>
              </w:rPr>
              <w:t xml:space="preserve"> fi </w:t>
            </w:r>
            <w:proofErr w:type="spellStart"/>
            <w:r w:rsidRPr="0052204A">
              <w:rPr>
                <w:rFonts w:ascii="Trebuchet MS" w:hAnsi="Trebuchet MS" w:cs="Calibri"/>
                <w:lang w:val="en-US"/>
              </w:rPr>
              <w:t>înregistrate</w:t>
            </w:r>
            <w:proofErr w:type="spellEnd"/>
            <w:r w:rsidRPr="0052204A">
              <w:rPr>
                <w:rFonts w:ascii="Trebuchet MS" w:hAnsi="Trebuchet MS" w:cs="Calibri"/>
                <w:lang w:val="en-US"/>
              </w:rPr>
              <w:t xml:space="preserve"> </w:t>
            </w:r>
            <w:proofErr w:type="spellStart"/>
            <w:r w:rsidRPr="0052204A">
              <w:rPr>
                <w:rFonts w:ascii="Trebuchet MS" w:hAnsi="Trebuchet MS" w:cs="Calibri"/>
                <w:lang w:val="en-US"/>
              </w:rPr>
              <w:t>în</w:t>
            </w:r>
            <w:proofErr w:type="spellEnd"/>
            <w:r w:rsidRPr="0052204A">
              <w:rPr>
                <w:rFonts w:ascii="Trebuchet MS" w:hAnsi="Trebuchet MS" w:cs="Calibri"/>
                <w:lang w:val="en-US"/>
              </w:rPr>
              <w:t xml:space="preserve"> </w:t>
            </w:r>
            <w:proofErr w:type="spellStart"/>
            <w:r w:rsidRPr="0052204A">
              <w:rPr>
                <w:rFonts w:ascii="Trebuchet MS" w:hAnsi="Trebuchet MS" w:cs="Calibri"/>
                <w:lang w:val="en-US"/>
              </w:rPr>
              <w:t>MySMIS</w:t>
            </w:r>
            <w:proofErr w:type="spellEnd"/>
            <w:r w:rsidRPr="0052204A">
              <w:rPr>
                <w:rFonts w:ascii="Trebuchet MS" w:hAnsi="Trebuchet MS" w:cs="Calibri"/>
                <w:lang w:val="en-US"/>
              </w:rPr>
              <w:t xml:space="preserve"> (BackOffice).</w:t>
            </w:r>
          </w:p>
          <w:p w14:paraId="056FAF85" w14:textId="122A231C" w:rsidR="0052204A" w:rsidRPr="0052204A" w:rsidRDefault="002A6060" w:rsidP="0052204A">
            <w:pPr>
              <w:spacing w:line="360" w:lineRule="auto"/>
              <w:jc w:val="both"/>
              <w:rPr>
                <w:rFonts w:ascii="Trebuchet MS" w:hAnsi="Trebuchet MS" w:cs="Calibri"/>
                <w:b/>
                <w:bCs/>
                <w:u w:val="single"/>
                <w:lang w:val="en-GB"/>
              </w:rPr>
            </w:pPr>
            <w:r>
              <w:rPr>
                <w:rFonts w:ascii="Trebuchet MS" w:hAnsi="Trebuchet MS" w:cs="Calibri"/>
                <w:b/>
                <w:bCs/>
                <w:i/>
                <w:u w:val="single"/>
              </w:rPr>
              <w:t>2</w:t>
            </w:r>
            <w:r w:rsidR="0052204A" w:rsidRPr="0052204A">
              <w:rPr>
                <w:rFonts w:ascii="Trebuchet MS" w:hAnsi="Trebuchet MS" w:cs="Calibri"/>
                <w:b/>
                <w:bCs/>
                <w:i/>
                <w:u w:val="single"/>
              </w:rPr>
              <w:t xml:space="preserve">. </w:t>
            </w:r>
            <w:proofErr w:type="spellStart"/>
            <w:r w:rsidR="0052204A" w:rsidRPr="0052204A">
              <w:rPr>
                <w:rFonts w:ascii="Trebuchet MS" w:hAnsi="Trebuchet MS" w:cs="Calibri"/>
                <w:b/>
                <w:bCs/>
                <w:u w:val="single"/>
                <w:lang w:val="en-GB"/>
              </w:rPr>
              <w:t>Verificarea</w:t>
            </w:r>
            <w:proofErr w:type="spellEnd"/>
            <w:r w:rsidR="0052204A" w:rsidRPr="0052204A">
              <w:rPr>
                <w:rFonts w:ascii="Trebuchet MS" w:hAnsi="Trebuchet MS" w:cs="Calibri"/>
                <w:b/>
                <w:bCs/>
                <w:u w:val="single"/>
                <w:lang w:val="en-GB"/>
              </w:rPr>
              <w:t xml:space="preserve"> </w:t>
            </w:r>
            <w:proofErr w:type="spellStart"/>
            <w:r w:rsidR="0052204A" w:rsidRPr="0052204A">
              <w:rPr>
                <w:rFonts w:ascii="Trebuchet MS" w:hAnsi="Trebuchet MS" w:cs="Calibri"/>
                <w:b/>
                <w:bCs/>
                <w:u w:val="single"/>
                <w:lang w:val="en-GB"/>
              </w:rPr>
              <w:t>conformității</w:t>
            </w:r>
            <w:proofErr w:type="spellEnd"/>
            <w:r w:rsidR="0052204A" w:rsidRPr="0052204A">
              <w:rPr>
                <w:rFonts w:ascii="Trebuchet MS" w:hAnsi="Trebuchet MS" w:cs="Calibri"/>
                <w:b/>
                <w:bCs/>
                <w:u w:val="single"/>
                <w:lang w:val="en-GB"/>
              </w:rPr>
              <w:t xml:space="preserve"> administrative </w:t>
            </w:r>
          </w:p>
          <w:p w14:paraId="178D0465" w14:textId="728BDA92" w:rsidR="0052204A" w:rsidRDefault="0052204A" w:rsidP="0052204A">
            <w:pPr>
              <w:spacing w:line="360" w:lineRule="auto"/>
              <w:jc w:val="both"/>
              <w:rPr>
                <w:rFonts w:ascii="Trebuchet MS" w:hAnsi="Trebuchet MS" w:cs="Calibri"/>
                <w:lang w:val="en-GB"/>
              </w:rPr>
            </w:pPr>
            <w:r w:rsidRPr="0052204A">
              <w:rPr>
                <w:rFonts w:ascii="Trebuchet MS" w:hAnsi="Trebuchet MS" w:cs="Calibri"/>
                <w:lang w:val="en-GB"/>
              </w:rPr>
              <w:t xml:space="preserve">Această </w:t>
            </w:r>
            <w:proofErr w:type="spellStart"/>
            <w:r w:rsidRPr="0052204A">
              <w:rPr>
                <w:rFonts w:ascii="Trebuchet MS" w:hAnsi="Trebuchet MS" w:cs="Calibri"/>
                <w:lang w:val="en-GB"/>
              </w:rPr>
              <w:t>etapă</w:t>
            </w:r>
            <w:proofErr w:type="spellEnd"/>
            <w:r w:rsidRPr="0052204A">
              <w:rPr>
                <w:rFonts w:ascii="Trebuchet MS" w:hAnsi="Trebuchet MS" w:cs="Calibri"/>
                <w:lang w:val="en-GB"/>
              </w:rPr>
              <w:t xml:space="preserve"> </w:t>
            </w:r>
            <w:proofErr w:type="spellStart"/>
            <w:r w:rsidRPr="0052204A">
              <w:rPr>
                <w:rFonts w:ascii="Trebuchet MS" w:hAnsi="Trebuchet MS" w:cs="Calibri"/>
                <w:lang w:val="en-GB"/>
              </w:rPr>
              <w:t>este</w:t>
            </w:r>
            <w:proofErr w:type="spellEnd"/>
            <w:r w:rsidRPr="0052204A">
              <w:rPr>
                <w:rFonts w:ascii="Trebuchet MS" w:hAnsi="Trebuchet MS" w:cs="Calibri"/>
                <w:lang w:val="en-GB"/>
              </w:rPr>
              <w:t xml:space="preserve"> </w:t>
            </w:r>
            <w:proofErr w:type="spellStart"/>
            <w:r w:rsidRPr="0052204A">
              <w:rPr>
                <w:rFonts w:ascii="Trebuchet MS" w:hAnsi="Trebuchet MS" w:cs="Calibri"/>
                <w:lang w:val="en-GB"/>
              </w:rPr>
              <w:t>complet</w:t>
            </w:r>
            <w:proofErr w:type="spellEnd"/>
            <w:r w:rsidRPr="0052204A">
              <w:rPr>
                <w:rFonts w:ascii="Trebuchet MS" w:hAnsi="Trebuchet MS" w:cs="Calibri"/>
                <w:lang w:val="en-GB"/>
              </w:rPr>
              <w:t xml:space="preserve"> </w:t>
            </w:r>
            <w:proofErr w:type="spellStart"/>
            <w:r w:rsidRPr="0052204A">
              <w:rPr>
                <w:rFonts w:ascii="Trebuchet MS" w:hAnsi="Trebuchet MS" w:cs="Calibri"/>
                <w:lang w:val="en-GB"/>
              </w:rPr>
              <w:t>digitalizată</w:t>
            </w:r>
            <w:proofErr w:type="spellEnd"/>
            <w:r w:rsidRPr="0052204A">
              <w:rPr>
                <w:rFonts w:ascii="Trebuchet MS" w:hAnsi="Trebuchet MS" w:cs="Calibri"/>
                <w:lang w:val="en-GB"/>
              </w:rPr>
              <w:t xml:space="preserve">, </w:t>
            </w:r>
            <w:proofErr w:type="spellStart"/>
            <w:r w:rsidRPr="0052204A">
              <w:rPr>
                <w:rFonts w:ascii="Trebuchet MS" w:hAnsi="Trebuchet MS" w:cs="Calibri"/>
                <w:lang w:val="en-GB"/>
              </w:rPr>
              <w:t>respectiv</w:t>
            </w:r>
            <w:proofErr w:type="spellEnd"/>
            <w:r w:rsidRPr="0052204A">
              <w:rPr>
                <w:rFonts w:ascii="Trebuchet MS" w:hAnsi="Trebuchet MS" w:cs="Calibri"/>
                <w:lang w:val="en-GB"/>
              </w:rPr>
              <w:t xml:space="preserve"> </w:t>
            </w:r>
            <w:proofErr w:type="spellStart"/>
            <w:r w:rsidRPr="0052204A">
              <w:rPr>
                <w:rFonts w:ascii="Trebuchet MS" w:hAnsi="Trebuchet MS" w:cs="Calibri"/>
                <w:lang w:val="en-GB"/>
              </w:rPr>
              <w:t>este</w:t>
            </w:r>
            <w:proofErr w:type="spellEnd"/>
            <w:r w:rsidRPr="0052204A">
              <w:rPr>
                <w:rFonts w:ascii="Trebuchet MS" w:hAnsi="Trebuchet MS" w:cs="Calibri"/>
                <w:lang w:val="en-GB"/>
              </w:rPr>
              <w:t xml:space="preserve"> </w:t>
            </w:r>
            <w:proofErr w:type="spellStart"/>
            <w:r w:rsidRPr="0052204A">
              <w:rPr>
                <w:rFonts w:ascii="Trebuchet MS" w:hAnsi="Trebuchet MS" w:cs="Calibri"/>
                <w:lang w:val="en-GB"/>
              </w:rPr>
              <w:t>realizată</w:t>
            </w:r>
            <w:proofErr w:type="spellEnd"/>
            <w:r w:rsidRPr="0052204A">
              <w:rPr>
                <w:rFonts w:ascii="Trebuchet MS" w:hAnsi="Trebuchet MS" w:cs="Calibri"/>
                <w:lang w:val="en-GB"/>
              </w:rPr>
              <w:t xml:space="preserve"> </w:t>
            </w:r>
            <w:proofErr w:type="spellStart"/>
            <w:r w:rsidRPr="0052204A">
              <w:rPr>
                <w:rFonts w:ascii="Trebuchet MS" w:hAnsi="Trebuchet MS" w:cs="Calibri"/>
                <w:lang w:val="en-GB"/>
              </w:rPr>
              <w:t>în</w:t>
            </w:r>
            <w:proofErr w:type="spellEnd"/>
            <w:r w:rsidRPr="0052204A">
              <w:rPr>
                <w:rFonts w:ascii="Trebuchet MS" w:hAnsi="Trebuchet MS" w:cs="Calibri"/>
                <w:lang w:val="en-GB"/>
              </w:rPr>
              <w:t xml:space="preserve"> mod automat </w:t>
            </w:r>
            <w:proofErr w:type="spellStart"/>
            <w:r w:rsidRPr="0052204A">
              <w:rPr>
                <w:rFonts w:ascii="Trebuchet MS" w:hAnsi="Trebuchet MS" w:cs="Calibri"/>
                <w:lang w:val="en-GB"/>
              </w:rPr>
              <w:t>prin</w:t>
            </w:r>
            <w:proofErr w:type="spellEnd"/>
            <w:r w:rsidRPr="0052204A">
              <w:rPr>
                <w:rFonts w:ascii="Trebuchet MS" w:hAnsi="Trebuchet MS" w:cs="Calibri"/>
                <w:lang w:val="en-GB"/>
              </w:rPr>
              <w:t xml:space="preserve"> </w:t>
            </w:r>
            <w:proofErr w:type="spellStart"/>
            <w:r w:rsidRPr="0052204A">
              <w:rPr>
                <w:rFonts w:ascii="Trebuchet MS" w:hAnsi="Trebuchet MS" w:cs="Calibri"/>
                <w:lang w:val="en-GB"/>
              </w:rPr>
              <w:t>sistemul</w:t>
            </w:r>
            <w:proofErr w:type="spellEnd"/>
            <w:r w:rsidRPr="0052204A">
              <w:rPr>
                <w:rFonts w:ascii="Trebuchet MS" w:hAnsi="Trebuchet MS" w:cs="Calibri"/>
                <w:lang w:val="en-GB"/>
              </w:rPr>
              <w:t xml:space="preserve"> informatic MySMIS2021/SMIS2021+, pe </w:t>
            </w:r>
            <w:proofErr w:type="spellStart"/>
            <w:r w:rsidRPr="0052204A">
              <w:rPr>
                <w:rFonts w:ascii="Trebuchet MS" w:hAnsi="Trebuchet MS" w:cs="Calibri"/>
                <w:lang w:val="en-GB"/>
              </w:rPr>
              <w:t>baza</w:t>
            </w:r>
            <w:proofErr w:type="spellEnd"/>
            <w:r w:rsidRPr="0052204A">
              <w:rPr>
                <w:rFonts w:ascii="Trebuchet MS" w:hAnsi="Trebuchet MS" w:cs="Calibri"/>
                <w:lang w:val="en-GB"/>
              </w:rPr>
              <w:t xml:space="preserve"> </w:t>
            </w:r>
            <w:proofErr w:type="spellStart"/>
            <w:r w:rsidRPr="0052204A">
              <w:rPr>
                <w:rFonts w:ascii="Trebuchet MS" w:hAnsi="Trebuchet MS" w:cs="Calibri"/>
                <w:lang w:val="en-GB"/>
              </w:rPr>
              <w:t>declarației</w:t>
            </w:r>
            <w:proofErr w:type="spellEnd"/>
            <w:r w:rsidRPr="0052204A">
              <w:rPr>
                <w:rFonts w:ascii="Trebuchet MS" w:hAnsi="Trebuchet MS" w:cs="Calibri"/>
                <w:lang w:val="en-GB"/>
              </w:rPr>
              <w:t xml:space="preserve"> </w:t>
            </w:r>
            <w:proofErr w:type="spellStart"/>
            <w:r w:rsidRPr="0052204A">
              <w:rPr>
                <w:rFonts w:ascii="Trebuchet MS" w:hAnsi="Trebuchet MS" w:cs="Calibri"/>
                <w:lang w:val="en-GB"/>
              </w:rPr>
              <w:t>unice</w:t>
            </w:r>
            <w:proofErr w:type="spellEnd"/>
            <w:r w:rsidRPr="0052204A">
              <w:rPr>
                <w:rFonts w:ascii="Trebuchet MS" w:hAnsi="Trebuchet MS" w:cs="Calibri"/>
                <w:lang w:val="en-GB"/>
              </w:rPr>
              <w:t xml:space="preserve"> </w:t>
            </w:r>
            <w:proofErr w:type="spellStart"/>
            <w:r w:rsidRPr="0052204A">
              <w:rPr>
                <w:rFonts w:ascii="Trebuchet MS" w:hAnsi="Trebuchet MS" w:cs="Calibri"/>
                <w:lang w:val="en-GB"/>
              </w:rPr>
              <w:t>generată</w:t>
            </w:r>
            <w:proofErr w:type="spellEnd"/>
            <w:r w:rsidRPr="0052204A">
              <w:rPr>
                <w:rFonts w:ascii="Trebuchet MS" w:hAnsi="Trebuchet MS" w:cs="Calibri"/>
                <w:lang w:val="en-GB"/>
              </w:rPr>
              <w:t xml:space="preserve"> de </w:t>
            </w:r>
            <w:proofErr w:type="spellStart"/>
            <w:r w:rsidRPr="0052204A">
              <w:rPr>
                <w:rFonts w:ascii="Trebuchet MS" w:hAnsi="Trebuchet MS" w:cs="Calibri"/>
                <w:lang w:val="en-GB"/>
              </w:rPr>
              <w:t>sistemul</w:t>
            </w:r>
            <w:proofErr w:type="spellEnd"/>
            <w:r w:rsidRPr="0052204A">
              <w:rPr>
                <w:rFonts w:ascii="Trebuchet MS" w:hAnsi="Trebuchet MS" w:cs="Calibri"/>
                <w:lang w:val="en-GB"/>
              </w:rPr>
              <w:t xml:space="preserve"> informatic MySMIS2021/SMIS2021+.</w:t>
            </w:r>
          </w:p>
          <w:p w14:paraId="58B40318" w14:textId="50D31ECF" w:rsidR="002A6060" w:rsidRPr="0052204A" w:rsidRDefault="002A6060" w:rsidP="002A6060">
            <w:pPr>
              <w:spacing w:before="120" w:after="120" w:line="360" w:lineRule="auto"/>
              <w:jc w:val="both"/>
              <w:rPr>
                <w:rFonts w:ascii="Trebuchet MS" w:hAnsi="Trebuchet MS" w:cs="Calibri"/>
                <w:b/>
                <w:bCs/>
                <w:u w:val="single"/>
              </w:rPr>
            </w:pPr>
            <w:r>
              <w:rPr>
                <w:rFonts w:ascii="Trebuchet MS" w:hAnsi="Trebuchet MS"/>
                <w:b/>
                <w:bCs/>
                <w:i/>
                <w:u w:val="single"/>
              </w:rPr>
              <w:t>3</w:t>
            </w:r>
            <w:r w:rsidRPr="0052204A">
              <w:rPr>
                <w:rFonts w:ascii="Trebuchet MS" w:hAnsi="Trebuchet MS"/>
                <w:b/>
                <w:bCs/>
                <w:i/>
                <w:u w:val="single"/>
              </w:rPr>
              <w:t xml:space="preserve">. </w:t>
            </w:r>
            <w:r w:rsidRPr="0052204A">
              <w:rPr>
                <w:rFonts w:ascii="Trebuchet MS" w:hAnsi="Trebuchet MS" w:cs="Calibri"/>
                <w:b/>
                <w:bCs/>
                <w:u w:val="single"/>
              </w:rPr>
              <w:t>Desemnarea comisiei de evaluare</w:t>
            </w:r>
          </w:p>
          <w:p w14:paraId="71EAD32B" w14:textId="23A2889D" w:rsidR="002A6060" w:rsidRPr="0052204A" w:rsidRDefault="002A6060" w:rsidP="002A6060">
            <w:pPr>
              <w:spacing w:line="360" w:lineRule="auto"/>
              <w:jc w:val="both"/>
              <w:rPr>
                <w:rFonts w:ascii="Trebuchet MS" w:hAnsi="Trebuchet MS" w:cs="Calibri"/>
                <w:lang w:val="en-GB"/>
              </w:rPr>
            </w:pPr>
            <w:r>
              <w:rPr>
                <w:rFonts w:ascii="Trebuchet MS" w:hAnsi="Trebuchet MS" w:cs="Calibri"/>
              </w:rPr>
              <w:lastRenderedPageBreak/>
              <w:t>V</w:t>
            </w:r>
            <w:r w:rsidRPr="0052204A">
              <w:rPr>
                <w:rFonts w:ascii="Trebuchet MS" w:hAnsi="Trebuchet MS" w:cs="Calibri"/>
              </w:rPr>
              <w:t>or fi desemnați experții independenți responsabili cu evaluarea tehnico-financiară a cererii de finanțare, precum și experții din cadrul AM PRSM-Serviciul Evaluare, Selecție și Contractare care vor primi rolurile de președinte/secretar ai comisiilor de evaluare.</w:t>
            </w:r>
          </w:p>
          <w:p w14:paraId="17EE5BC7" w14:textId="77777777" w:rsidR="0052204A" w:rsidRPr="0052204A" w:rsidRDefault="0052204A" w:rsidP="0052204A">
            <w:pPr>
              <w:spacing w:before="120" w:after="120" w:line="360" w:lineRule="auto"/>
              <w:jc w:val="both"/>
              <w:rPr>
                <w:rFonts w:ascii="Trebuchet MS" w:hAnsi="Trebuchet MS"/>
                <w:b/>
                <w:bCs/>
                <w:u w:val="single"/>
              </w:rPr>
            </w:pPr>
            <w:r w:rsidRPr="0052204A">
              <w:rPr>
                <w:rFonts w:ascii="Trebuchet MS" w:hAnsi="Trebuchet MS"/>
                <w:b/>
                <w:bCs/>
                <w:i/>
                <w:u w:val="single"/>
              </w:rPr>
              <w:t xml:space="preserve">4. </w:t>
            </w:r>
            <w:r w:rsidRPr="0052204A">
              <w:rPr>
                <w:rFonts w:ascii="Trebuchet MS" w:hAnsi="Trebuchet MS" w:cs="Calibri"/>
                <w:b/>
                <w:bCs/>
                <w:u w:val="single"/>
              </w:rPr>
              <w:t>Evaluarea tehnică și financiară a cererii de</w:t>
            </w:r>
            <w:r w:rsidRPr="0052204A">
              <w:rPr>
                <w:rFonts w:ascii="Trebuchet MS" w:hAnsi="Trebuchet MS"/>
                <w:b/>
                <w:bCs/>
                <w:u w:val="single"/>
              </w:rPr>
              <w:t xml:space="preserve"> finanțare</w:t>
            </w:r>
          </w:p>
          <w:p w14:paraId="2E43A6E7" w14:textId="77777777" w:rsidR="0052204A" w:rsidRPr="0052204A" w:rsidRDefault="0052204A" w:rsidP="0052204A">
            <w:pPr>
              <w:spacing w:line="360" w:lineRule="auto"/>
              <w:jc w:val="both"/>
              <w:rPr>
                <w:rFonts w:ascii="Trebuchet MS" w:hAnsi="Trebuchet MS" w:cs="Trebuchet MS"/>
                <w:lang w:val="en-GB"/>
              </w:rPr>
            </w:pPr>
            <w:proofErr w:type="spellStart"/>
            <w:r w:rsidRPr="0052204A">
              <w:rPr>
                <w:rFonts w:ascii="Trebuchet MS" w:hAnsi="Trebuchet MS" w:cs="Trebuchet MS"/>
                <w:lang w:val="en-GB"/>
              </w:rPr>
              <w:t>După</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verificarea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conformității</w:t>
            </w:r>
            <w:proofErr w:type="spellEnd"/>
            <w:r w:rsidRPr="0052204A">
              <w:rPr>
                <w:rFonts w:ascii="Trebuchet MS" w:hAnsi="Trebuchet MS" w:cs="Trebuchet MS"/>
                <w:lang w:val="en-GB"/>
              </w:rPr>
              <w:t xml:space="preserve"> administrative, </w:t>
            </w:r>
            <w:proofErr w:type="spellStart"/>
            <w:r w:rsidRPr="0052204A">
              <w:rPr>
                <w:rFonts w:ascii="Trebuchet MS" w:hAnsi="Trebuchet MS" w:cs="Trebuchet MS"/>
                <w:lang w:val="en-GB"/>
              </w:rPr>
              <w:t>solicitantul</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sau</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după</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caz</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liderul</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parteneriat</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este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informat</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prin</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emiterea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unei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notificări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prin</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intermediul</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aplicației</w:t>
            </w:r>
            <w:proofErr w:type="spellEnd"/>
            <w:r w:rsidRPr="0052204A">
              <w:rPr>
                <w:rFonts w:ascii="Trebuchet MS" w:hAnsi="Trebuchet MS" w:cs="Trebuchet MS"/>
                <w:lang w:val="en-GB"/>
              </w:rPr>
              <w:t xml:space="preserve"> MySMIS2021/SMIS2021+, cu </w:t>
            </w:r>
            <w:proofErr w:type="spellStart"/>
            <w:r w:rsidRPr="0052204A">
              <w:rPr>
                <w:rFonts w:ascii="Trebuchet MS" w:hAnsi="Trebuchet MS" w:cs="Trebuchet MS"/>
                <w:lang w:val="en-GB"/>
              </w:rPr>
              <w:t>privire</w:t>
            </w:r>
            <w:proofErr w:type="spellEnd"/>
            <w:r w:rsidRPr="0052204A">
              <w:rPr>
                <w:rFonts w:ascii="Trebuchet MS" w:hAnsi="Trebuchet MS" w:cs="Trebuchet MS"/>
                <w:lang w:val="en-GB"/>
              </w:rPr>
              <w:t xml:space="preserve"> la </w:t>
            </w:r>
            <w:proofErr w:type="spellStart"/>
            <w:r w:rsidRPr="0052204A">
              <w:rPr>
                <w:rFonts w:ascii="Trebuchet MS" w:hAnsi="Trebuchet MS" w:cs="Trebuchet MS"/>
                <w:lang w:val="en-GB"/>
              </w:rPr>
              <w:t>trecerea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proiectului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în</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etapa</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evaluare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tehnică</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și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financiară</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sau</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după</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caz</w:t>
            </w:r>
            <w:proofErr w:type="spellEnd"/>
            <w:r w:rsidRPr="0052204A">
              <w:rPr>
                <w:rFonts w:ascii="Trebuchet MS" w:hAnsi="Trebuchet MS" w:cs="Trebuchet MS"/>
                <w:lang w:val="en-GB"/>
              </w:rPr>
              <w:t xml:space="preserve">, cu </w:t>
            </w:r>
            <w:proofErr w:type="spellStart"/>
            <w:r w:rsidRPr="0052204A">
              <w:rPr>
                <w:rFonts w:ascii="Trebuchet MS" w:hAnsi="Trebuchet MS" w:cs="Trebuchet MS"/>
                <w:lang w:val="en-GB"/>
              </w:rPr>
              <w:t>privire</w:t>
            </w:r>
            <w:proofErr w:type="spellEnd"/>
            <w:r w:rsidRPr="0052204A">
              <w:rPr>
                <w:rFonts w:ascii="Trebuchet MS" w:hAnsi="Trebuchet MS" w:cs="Trebuchet MS"/>
                <w:lang w:val="en-GB"/>
              </w:rPr>
              <w:t xml:space="preserve"> la </w:t>
            </w:r>
            <w:proofErr w:type="spellStart"/>
            <w:r w:rsidRPr="0052204A">
              <w:rPr>
                <w:rFonts w:ascii="Trebuchet MS" w:hAnsi="Trebuchet MS" w:cs="Trebuchet MS"/>
                <w:lang w:val="en-GB"/>
              </w:rPr>
              <w:t>nerespectarea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cerințelor</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conformitate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administrativă</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situație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în</w:t>
            </w:r>
            <w:proofErr w:type="spellEnd"/>
            <w:r w:rsidRPr="0052204A">
              <w:rPr>
                <w:rFonts w:ascii="Trebuchet MS" w:hAnsi="Trebuchet MS" w:cs="Trebuchet MS"/>
                <w:lang w:val="en-GB"/>
              </w:rPr>
              <w:t xml:space="preserve"> care nu </w:t>
            </w:r>
            <w:proofErr w:type="spellStart"/>
            <w:r w:rsidRPr="0052204A">
              <w:rPr>
                <w:rFonts w:ascii="Trebuchet MS" w:hAnsi="Trebuchet MS" w:cs="Trebuchet MS"/>
                <w:lang w:val="en-GB"/>
              </w:rPr>
              <w:t>este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demarată</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etapa</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evaluare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tehnică</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și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financiară</w:t>
            </w:r>
            <w:proofErr w:type="spellEnd"/>
            <w:r w:rsidRPr="0052204A">
              <w:rPr>
                <w:rFonts w:ascii="Trebuchet MS" w:hAnsi="Trebuchet MS" w:cs="Trebuchet MS"/>
                <w:lang w:val="en-GB"/>
              </w:rPr>
              <w:t>.</w:t>
            </w:r>
          </w:p>
          <w:p w14:paraId="7466BBF0" w14:textId="77777777" w:rsidR="0052204A" w:rsidRPr="0052204A" w:rsidRDefault="0052204A" w:rsidP="0052204A">
            <w:pPr>
              <w:spacing w:before="120" w:after="120" w:line="360" w:lineRule="auto"/>
              <w:jc w:val="both"/>
              <w:rPr>
                <w:rFonts w:ascii="Trebuchet MS" w:hAnsi="Trebuchet MS" w:cs="Trebuchet MS"/>
                <w:lang w:val="en-GB"/>
              </w:rPr>
            </w:pPr>
            <w:proofErr w:type="spellStart"/>
            <w:r w:rsidRPr="0052204A">
              <w:rPr>
                <w:rFonts w:ascii="Trebuchet MS" w:hAnsi="Trebuchet MS" w:cs="Trebuchet MS"/>
                <w:lang w:val="en-GB"/>
              </w:rPr>
              <w:t>Cererile</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finanțare</w:t>
            </w:r>
            <w:proofErr w:type="spellEnd"/>
            <w:r w:rsidRPr="0052204A">
              <w:rPr>
                <w:rFonts w:ascii="Trebuchet MS" w:hAnsi="Trebuchet MS" w:cs="Trebuchet MS"/>
                <w:lang w:val="en-GB"/>
              </w:rPr>
              <w:t xml:space="preserve"> se </w:t>
            </w:r>
            <w:proofErr w:type="spellStart"/>
            <w:r w:rsidRPr="0052204A">
              <w:rPr>
                <w:rFonts w:ascii="Trebuchet MS" w:hAnsi="Trebuchet MS" w:cs="Trebuchet MS"/>
                <w:lang w:val="en-GB"/>
              </w:rPr>
              <w:t>evaluează</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către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comisiile</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evaluare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constituite</w:t>
            </w:r>
            <w:proofErr w:type="spellEnd"/>
            <w:r w:rsidRPr="0052204A">
              <w:rPr>
                <w:rFonts w:ascii="Trebuchet MS" w:hAnsi="Trebuchet MS" w:cs="Trebuchet MS"/>
                <w:lang w:val="en-GB"/>
              </w:rPr>
              <w:t xml:space="preserve"> la </w:t>
            </w:r>
            <w:proofErr w:type="spellStart"/>
            <w:r w:rsidRPr="0052204A">
              <w:rPr>
                <w:rFonts w:ascii="Trebuchet MS" w:hAnsi="Trebuchet MS" w:cs="Trebuchet MS"/>
                <w:lang w:val="en-GB"/>
              </w:rPr>
              <w:t>nivelul</w:t>
            </w:r>
            <w:proofErr w:type="spellEnd"/>
            <w:r w:rsidRPr="0052204A">
              <w:rPr>
                <w:rFonts w:ascii="Trebuchet MS" w:hAnsi="Trebuchet MS" w:cs="Trebuchet MS"/>
                <w:lang w:val="en-GB"/>
              </w:rPr>
              <w:t xml:space="preserve"> AM PRSM </w:t>
            </w:r>
            <w:proofErr w:type="spellStart"/>
            <w:r w:rsidRPr="0052204A">
              <w:rPr>
                <w:rFonts w:ascii="Trebuchet MS" w:hAnsi="Trebuchet MS" w:cs="Trebuchet MS"/>
                <w:lang w:val="en-GB"/>
              </w:rPr>
              <w:t>în</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conformitate</w:t>
            </w:r>
            <w:proofErr w:type="spellEnd"/>
            <w:r w:rsidRPr="0052204A">
              <w:rPr>
                <w:rFonts w:ascii="Trebuchet MS" w:hAnsi="Trebuchet MS" w:cs="Trebuchet MS"/>
                <w:lang w:val="en-GB"/>
              </w:rPr>
              <w:t xml:space="preserve"> cu </w:t>
            </w:r>
            <w:proofErr w:type="spellStart"/>
            <w:r w:rsidRPr="0052204A">
              <w:rPr>
                <w:rFonts w:ascii="Trebuchet MS" w:hAnsi="Trebuchet MS" w:cs="Trebuchet MS"/>
                <w:lang w:val="en-GB"/>
              </w:rPr>
              <w:t>metodologia</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evaluare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și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selecție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aprobată</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Comitetul</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monitorizare</w:t>
            </w:r>
            <w:proofErr w:type="spellEnd"/>
            <w:r w:rsidRPr="0052204A">
              <w:rPr>
                <w:rFonts w:ascii="Trebuchet MS" w:hAnsi="Trebuchet MS" w:cs="Trebuchet MS"/>
                <w:lang w:val="en-GB"/>
              </w:rPr>
              <w:t xml:space="preserve"> al PR Sud Muntenia, precum </w:t>
            </w:r>
            <w:proofErr w:type="spellStart"/>
            <w:r w:rsidRPr="0052204A">
              <w:rPr>
                <w:rFonts w:ascii="Trebuchet MS" w:hAnsi="Trebuchet MS" w:cs="Trebuchet MS"/>
                <w:lang w:val="en-GB"/>
              </w:rPr>
              <w:t>și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în</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concordanță</w:t>
            </w:r>
            <w:proofErr w:type="spellEnd"/>
            <w:r w:rsidRPr="0052204A">
              <w:rPr>
                <w:rFonts w:ascii="Trebuchet MS" w:hAnsi="Trebuchet MS" w:cs="Trebuchet MS"/>
                <w:lang w:val="en-GB"/>
              </w:rPr>
              <w:t xml:space="preserve"> cu </w:t>
            </w:r>
            <w:proofErr w:type="spellStart"/>
            <w:r w:rsidRPr="0052204A">
              <w:rPr>
                <w:rFonts w:ascii="Trebuchet MS" w:hAnsi="Trebuchet MS" w:cs="Trebuchet MS"/>
                <w:lang w:val="en-GB"/>
              </w:rPr>
              <w:t>prevederile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Ghidului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Solicitantului</w:t>
            </w:r>
            <w:proofErr w:type="spellEnd"/>
            <w:r w:rsidRPr="0052204A">
              <w:rPr>
                <w:rFonts w:ascii="Trebuchet MS" w:hAnsi="Trebuchet MS" w:cs="Trebuchet MS"/>
                <w:lang w:val="en-GB"/>
              </w:rPr>
              <w:t xml:space="preserve"> </w:t>
            </w:r>
            <w:r w:rsidRPr="0052204A">
              <w:rPr>
                <w:rFonts w:ascii="Trebuchet MS" w:hAnsi="Trebuchet MS" w:cs="Calibri"/>
              </w:rPr>
              <w:t xml:space="preserve">și cu instrucțiunile </w:t>
            </w:r>
            <w:proofErr w:type="spellStart"/>
            <w:r w:rsidRPr="0052204A">
              <w:rPr>
                <w:rFonts w:ascii="Trebuchet MS" w:hAnsi="Trebuchet MS" w:cs="Calibri"/>
                <w:lang w:val="en-US"/>
              </w:rPr>
              <w:t>Autorității</w:t>
            </w:r>
            <w:proofErr w:type="spellEnd"/>
            <w:r w:rsidRPr="0052204A">
              <w:rPr>
                <w:rFonts w:ascii="Trebuchet MS" w:hAnsi="Trebuchet MS" w:cs="Calibri"/>
                <w:lang w:val="en-US"/>
              </w:rPr>
              <w:t xml:space="preserve"> de Management a </w:t>
            </w:r>
            <w:proofErr w:type="spellStart"/>
            <w:r w:rsidRPr="0052204A">
              <w:rPr>
                <w:rFonts w:ascii="Trebuchet MS" w:hAnsi="Trebuchet MS" w:cs="Calibri"/>
                <w:lang w:val="en-US"/>
              </w:rPr>
              <w:t>Programului</w:t>
            </w:r>
            <w:proofErr w:type="spellEnd"/>
            <w:r w:rsidRPr="0052204A">
              <w:rPr>
                <w:rFonts w:ascii="Trebuchet MS" w:hAnsi="Trebuchet MS" w:cs="Calibri"/>
                <w:lang w:val="en-US"/>
              </w:rPr>
              <w:t xml:space="preserve"> Regional Sud-Muntenia.</w:t>
            </w:r>
          </w:p>
          <w:p w14:paraId="2444E618" w14:textId="77777777" w:rsidR="0052204A" w:rsidRPr="0052204A" w:rsidRDefault="0052204A" w:rsidP="0052204A">
            <w:pPr>
              <w:spacing w:before="120" w:after="120" w:line="360" w:lineRule="auto"/>
              <w:jc w:val="both"/>
              <w:rPr>
                <w:rFonts w:ascii="Trebuchet MS" w:hAnsi="Trebuchet MS" w:cs="Trebuchet MS"/>
                <w:lang w:val="en-GB"/>
              </w:rPr>
            </w:pPr>
            <w:r w:rsidRPr="0052204A">
              <w:rPr>
                <w:rFonts w:ascii="Trebuchet MS" w:hAnsi="Trebuchet MS" w:cs="Trebuchet MS"/>
                <w:lang w:val="en-GB"/>
              </w:rPr>
              <w:t xml:space="preserve">Pe </w:t>
            </w:r>
            <w:proofErr w:type="spellStart"/>
            <w:r w:rsidRPr="0052204A">
              <w:rPr>
                <w:rFonts w:ascii="Trebuchet MS" w:hAnsi="Trebuchet MS" w:cs="Trebuchet MS"/>
                <w:lang w:val="en-GB"/>
              </w:rPr>
              <w:t>parcursul</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procesului</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evaluare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tehnică</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și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financiară</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comisia</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evaluare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poate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solicita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clarificări</w:t>
            </w:r>
            <w:proofErr w:type="spellEnd"/>
            <w:r w:rsidRPr="0052204A">
              <w:rPr>
                <w:rFonts w:ascii="Trebuchet MS" w:hAnsi="Trebuchet MS" w:cs="Trebuchet MS"/>
                <w:lang w:val="en-GB"/>
              </w:rPr>
              <w:t>.</w:t>
            </w:r>
          </w:p>
          <w:p w14:paraId="023BDC99" w14:textId="77777777" w:rsidR="0052204A" w:rsidRPr="0052204A" w:rsidRDefault="0052204A" w:rsidP="0052204A">
            <w:pPr>
              <w:spacing w:before="120" w:after="120" w:line="360" w:lineRule="auto"/>
              <w:jc w:val="both"/>
              <w:rPr>
                <w:rFonts w:ascii="Trebuchet MS" w:hAnsi="Trebuchet MS" w:cs="Trebuchet MS"/>
                <w:lang w:val="en-GB"/>
              </w:rPr>
            </w:pPr>
            <w:proofErr w:type="spellStart"/>
            <w:r w:rsidRPr="0052204A">
              <w:rPr>
                <w:rFonts w:ascii="Trebuchet MS" w:hAnsi="Trebuchet MS" w:cs="Trebuchet MS"/>
                <w:lang w:val="en-GB"/>
              </w:rPr>
              <w:t>Pentru</w:t>
            </w:r>
            <w:proofErr w:type="spellEnd"/>
            <w:r w:rsidRPr="0052204A">
              <w:rPr>
                <w:rFonts w:ascii="Trebuchet MS" w:hAnsi="Trebuchet MS" w:cs="Trebuchet MS"/>
                <w:lang w:val="en-GB"/>
              </w:rPr>
              <w:t xml:space="preserve"> a </w:t>
            </w:r>
            <w:proofErr w:type="spellStart"/>
            <w:r w:rsidRPr="0052204A">
              <w:rPr>
                <w:rFonts w:ascii="Trebuchet MS" w:hAnsi="Trebuchet MS" w:cs="Trebuchet MS"/>
                <w:lang w:val="en-GB"/>
              </w:rPr>
              <w:t>asigura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principiul</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tratamentului</w:t>
            </w:r>
            <w:proofErr w:type="spellEnd"/>
            <w:r w:rsidRPr="0052204A">
              <w:rPr>
                <w:rFonts w:ascii="Trebuchet MS" w:hAnsi="Trebuchet MS" w:cs="Trebuchet MS"/>
                <w:lang w:val="en-GB"/>
              </w:rPr>
              <w:t xml:space="preserve"> egal, </w:t>
            </w:r>
            <w:proofErr w:type="spellStart"/>
            <w:r w:rsidRPr="0052204A">
              <w:rPr>
                <w:rFonts w:ascii="Trebuchet MS" w:hAnsi="Trebuchet MS" w:cs="Trebuchet MS"/>
                <w:lang w:val="en-GB"/>
              </w:rPr>
              <w:t>nediscriminarea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și</w:t>
            </w:r>
            <w:proofErr w:type="spellEnd"/>
            <w:r w:rsidRPr="0052204A">
              <w:rPr>
                <w:rFonts w:ascii="Trebuchet MS" w:hAnsi="Trebuchet MS" w:cs="Trebuchet MS"/>
                <w:lang w:val="en-GB"/>
              </w:rPr>
              <w:t xml:space="preserve"> a </w:t>
            </w:r>
            <w:proofErr w:type="spellStart"/>
            <w:r w:rsidRPr="0052204A">
              <w:rPr>
                <w:rFonts w:ascii="Trebuchet MS" w:hAnsi="Trebuchet MS" w:cs="Trebuchet MS"/>
                <w:lang w:val="en-GB"/>
              </w:rPr>
              <w:t>nu</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afecta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principiul</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competițional</w:t>
            </w:r>
            <w:proofErr w:type="spellEnd"/>
            <w:r w:rsidRPr="0052204A">
              <w:rPr>
                <w:rFonts w:ascii="Trebuchet MS" w:hAnsi="Trebuchet MS" w:cs="Trebuchet MS"/>
                <w:lang w:val="en-GB"/>
              </w:rPr>
              <w:t xml:space="preserve"> al </w:t>
            </w:r>
            <w:proofErr w:type="spellStart"/>
            <w:r w:rsidRPr="0052204A">
              <w:rPr>
                <w:rFonts w:ascii="Trebuchet MS" w:hAnsi="Trebuchet MS" w:cs="Trebuchet MS"/>
                <w:lang w:val="en-GB"/>
              </w:rPr>
              <w:t>proiectelor</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temele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ce</w:t>
            </w:r>
            <w:proofErr w:type="spellEnd"/>
            <w:r w:rsidRPr="0052204A">
              <w:rPr>
                <w:rFonts w:ascii="Trebuchet MS" w:hAnsi="Trebuchet MS" w:cs="Trebuchet MS"/>
                <w:lang w:val="en-GB"/>
              </w:rPr>
              <w:t xml:space="preserve"> pot face </w:t>
            </w:r>
            <w:proofErr w:type="spellStart"/>
            <w:r w:rsidRPr="0052204A">
              <w:rPr>
                <w:rFonts w:ascii="Trebuchet MS" w:hAnsi="Trebuchet MS" w:cs="Trebuchet MS"/>
                <w:lang w:val="en-GB"/>
              </w:rPr>
              <w:t>subiectul</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clarificărilor</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în</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cadrul</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etapei</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evaluare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tehnică</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și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financiară</w:t>
            </w:r>
            <w:proofErr w:type="spellEnd"/>
            <w:r w:rsidRPr="0052204A">
              <w:rPr>
                <w:rFonts w:ascii="Trebuchet MS" w:hAnsi="Trebuchet MS" w:cs="Trebuchet MS"/>
                <w:lang w:val="en-GB"/>
              </w:rPr>
              <w:t xml:space="preserve"> se </w:t>
            </w:r>
            <w:proofErr w:type="spellStart"/>
            <w:r w:rsidRPr="0052204A">
              <w:rPr>
                <w:rFonts w:ascii="Trebuchet MS" w:hAnsi="Trebuchet MS" w:cs="Trebuchet MS"/>
                <w:lang w:val="en-GB"/>
              </w:rPr>
              <w:t>referă</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Ia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următoarele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aspecte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fără</w:t>
            </w:r>
            <w:proofErr w:type="spellEnd"/>
            <w:r w:rsidRPr="0052204A">
              <w:rPr>
                <w:rFonts w:ascii="Trebuchet MS" w:hAnsi="Trebuchet MS" w:cs="Trebuchet MS"/>
                <w:lang w:val="en-GB"/>
              </w:rPr>
              <w:t xml:space="preserve"> a fi exhaustive):</w:t>
            </w:r>
          </w:p>
          <w:p w14:paraId="4D8A7DB2" w14:textId="77777777" w:rsidR="0052204A" w:rsidRPr="0052204A" w:rsidRDefault="0052204A" w:rsidP="0052204A">
            <w:pPr>
              <w:spacing w:before="120" w:after="120" w:line="360" w:lineRule="auto"/>
              <w:jc w:val="both"/>
              <w:rPr>
                <w:rFonts w:ascii="Trebuchet MS" w:hAnsi="Trebuchet MS" w:cs="Trebuchet MS"/>
                <w:lang w:val="en-GB"/>
              </w:rPr>
            </w:pPr>
            <w:r w:rsidRPr="0052204A">
              <w:rPr>
                <w:rFonts w:ascii="Trebuchet MS" w:hAnsi="Trebuchet MS" w:cs="Trebuchet MS"/>
                <w:lang w:val="en-GB"/>
              </w:rPr>
              <w:t>•</w:t>
            </w:r>
            <w:r w:rsidRPr="0052204A">
              <w:rPr>
                <w:rFonts w:ascii="Trebuchet MS" w:hAnsi="Trebuchet MS" w:cs="Trebuchet MS"/>
                <w:lang w:val="en-GB"/>
              </w:rPr>
              <w:tab/>
            </w:r>
            <w:proofErr w:type="spellStart"/>
            <w:r w:rsidRPr="0052204A">
              <w:rPr>
                <w:rFonts w:ascii="Trebuchet MS" w:hAnsi="Trebuchet MS" w:cs="Trebuchet MS"/>
                <w:lang w:val="en-GB"/>
              </w:rPr>
              <w:t>buget</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incorect</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calculat</w:t>
            </w:r>
            <w:proofErr w:type="spellEnd"/>
            <w:r w:rsidRPr="0052204A">
              <w:rPr>
                <w:rFonts w:ascii="Trebuchet MS" w:hAnsi="Trebuchet MS" w:cs="Trebuchet MS"/>
                <w:lang w:val="en-GB"/>
              </w:rPr>
              <w:t xml:space="preserve"> din </w:t>
            </w:r>
            <w:proofErr w:type="spellStart"/>
            <w:r w:rsidRPr="0052204A">
              <w:rPr>
                <w:rFonts w:ascii="Trebuchet MS" w:hAnsi="Trebuchet MS" w:cs="Trebuchet MS"/>
                <w:lang w:val="en-GB"/>
              </w:rPr>
              <w:t>punct</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vedere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aritmetic</w:t>
            </w:r>
            <w:proofErr w:type="spellEnd"/>
            <w:r w:rsidRPr="0052204A">
              <w:rPr>
                <w:rFonts w:ascii="Trebuchet MS" w:hAnsi="Trebuchet MS" w:cs="Trebuchet MS"/>
                <w:lang w:val="en-GB"/>
              </w:rPr>
              <w:t>;</w:t>
            </w:r>
          </w:p>
          <w:p w14:paraId="550504A2" w14:textId="77777777" w:rsidR="0052204A" w:rsidRPr="0052204A" w:rsidRDefault="0052204A" w:rsidP="0052204A">
            <w:pPr>
              <w:spacing w:before="120" w:after="120" w:line="360" w:lineRule="auto"/>
              <w:jc w:val="both"/>
              <w:rPr>
                <w:rFonts w:ascii="Trebuchet MS" w:hAnsi="Trebuchet MS" w:cs="Trebuchet MS"/>
                <w:lang w:val="en-GB"/>
              </w:rPr>
            </w:pPr>
            <w:r w:rsidRPr="0052204A">
              <w:rPr>
                <w:rFonts w:ascii="Trebuchet MS" w:hAnsi="Trebuchet MS" w:cs="Trebuchet MS"/>
                <w:lang w:val="en-GB"/>
              </w:rPr>
              <w:t>•</w:t>
            </w:r>
            <w:r w:rsidRPr="0052204A">
              <w:rPr>
                <w:rFonts w:ascii="Trebuchet MS" w:hAnsi="Trebuchet MS" w:cs="Trebuchet MS"/>
                <w:lang w:val="en-GB"/>
              </w:rPr>
              <w:tab/>
            </w:r>
            <w:proofErr w:type="spellStart"/>
            <w:r w:rsidRPr="0052204A">
              <w:rPr>
                <w:rFonts w:ascii="Trebuchet MS" w:hAnsi="Trebuchet MS" w:cs="Trebuchet MS"/>
                <w:lang w:val="en-GB"/>
              </w:rPr>
              <w:t>necorelarea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bugetului</w:t>
            </w:r>
            <w:proofErr w:type="spellEnd"/>
            <w:r w:rsidRPr="0052204A">
              <w:rPr>
                <w:rFonts w:ascii="Trebuchet MS" w:hAnsi="Trebuchet MS" w:cs="Trebuchet MS"/>
                <w:lang w:val="en-GB"/>
              </w:rPr>
              <w:t xml:space="preserve"> cu </w:t>
            </w:r>
            <w:proofErr w:type="spellStart"/>
            <w:r w:rsidRPr="0052204A">
              <w:rPr>
                <w:rFonts w:ascii="Trebuchet MS" w:hAnsi="Trebuchet MS" w:cs="Trebuchet MS"/>
                <w:lang w:val="en-GB"/>
              </w:rPr>
              <w:t>activitățile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proiectului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și</w:t>
            </w:r>
            <w:proofErr w:type="spellEnd"/>
            <w:r w:rsidRPr="0052204A">
              <w:rPr>
                <w:rFonts w:ascii="Trebuchet MS" w:hAnsi="Trebuchet MS" w:cs="Trebuchet MS"/>
                <w:lang w:val="en-GB"/>
              </w:rPr>
              <w:t xml:space="preserve"> cu </w:t>
            </w:r>
            <w:proofErr w:type="spellStart"/>
            <w:r w:rsidRPr="0052204A">
              <w:rPr>
                <w:rFonts w:ascii="Trebuchet MS" w:hAnsi="Trebuchet MS" w:cs="Trebuchet MS"/>
                <w:lang w:val="en-GB"/>
              </w:rPr>
              <w:t>planul</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achiziții</w:t>
            </w:r>
            <w:proofErr w:type="spellEnd"/>
            <w:r w:rsidRPr="0052204A">
              <w:rPr>
                <w:rFonts w:ascii="Trebuchet MS" w:hAnsi="Trebuchet MS" w:cs="Trebuchet MS"/>
                <w:lang w:val="en-GB"/>
              </w:rPr>
              <w:t xml:space="preserve">; </w:t>
            </w:r>
          </w:p>
          <w:p w14:paraId="3C8FAC12" w14:textId="77777777" w:rsidR="0052204A" w:rsidRPr="0052204A" w:rsidRDefault="0052204A" w:rsidP="0052204A">
            <w:pPr>
              <w:spacing w:before="120" w:after="120" w:line="360" w:lineRule="auto"/>
              <w:jc w:val="both"/>
              <w:rPr>
                <w:rFonts w:ascii="Trebuchet MS" w:hAnsi="Trebuchet MS" w:cs="Trebuchet MS"/>
                <w:lang w:val="en-GB"/>
              </w:rPr>
            </w:pPr>
            <w:r w:rsidRPr="0052204A">
              <w:rPr>
                <w:rFonts w:ascii="Trebuchet MS" w:hAnsi="Trebuchet MS" w:cs="Trebuchet MS"/>
                <w:lang w:val="en-GB"/>
              </w:rPr>
              <w:t>•</w:t>
            </w:r>
            <w:r w:rsidRPr="0052204A">
              <w:rPr>
                <w:rFonts w:ascii="Trebuchet MS" w:hAnsi="Trebuchet MS" w:cs="Trebuchet MS"/>
                <w:lang w:val="en-GB"/>
              </w:rPr>
              <w:tab/>
            </w:r>
            <w:proofErr w:type="spellStart"/>
            <w:r w:rsidRPr="0052204A">
              <w:rPr>
                <w:rFonts w:ascii="Trebuchet MS" w:hAnsi="Trebuchet MS" w:cs="Trebuchet MS"/>
                <w:lang w:val="en-GB"/>
              </w:rPr>
              <w:t>necorelarea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calendarului</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activități</w:t>
            </w:r>
            <w:proofErr w:type="spellEnd"/>
            <w:r w:rsidRPr="0052204A">
              <w:rPr>
                <w:rFonts w:ascii="Trebuchet MS" w:hAnsi="Trebuchet MS" w:cs="Trebuchet MS"/>
                <w:lang w:val="en-GB"/>
              </w:rPr>
              <w:t xml:space="preserve"> cu </w:t>
            </w:r>
            <w:proofErr w:type="spellStart"/>
            <w:r w:rsidRPr="0052204A">
              <w:rPr>
                <w:rFonts w:ascii="Trebuchet MS" w:hAnsi="Trebuchet MS" w:cs="Trebuchet MS"/>
                <w:lang w:val="en-GB"/>
              </w:rPr>
              <w:t>planul</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achiziții</w:t>
            </w:r>
            <w:proofErr w:type="spellEnd"/>
            <w:r w:rsidRPr="0052204A">
              <w:rPr>
                <w:rFonts w:ascii="Trebuchet MS" w:hAnsi="Trebuchet MS" w:cs="Trebuchet MS"/>
                <w:lang w:val="en-GB"/>
              </w:rPr>
              <w:t>;</w:t>
            </w:r>
          </w:p>
          <w:p w14:paraId="6EC8F39F" w14:textId="77777777" w:rsidR="0052204A" w:rsidRPr="0052204A" w:rsidRDefault="0052204A" w:rsidP="0052204A">
            <w:pPr>
              <w:spacing w:before="120" w:after="120" w:line="360" w:lineRule="auto"/>
              <w:jc w:val="both"/>
              <w:rPr>
                <w:rFonts w:ascii="Trebuchet MS" w:hAnsi="Trebuchet MS" w:cs="Trebuchet MS"/>
                <w:lang w:val="en-GB"/>
              </w:rPr>
            </w:pPr>
            <w:r w:rsidRPr="0052204A">
              <w:rPr>
                <w:rFonts w:ascii="Trebuchet MS" w:hAnsi="Trebuchet MS" w:cs="Trebuchet MS"/>
                <w:lang w:val="en-GB"/>
              </w:rPr>
              <w:t>•</w:t>
            </w:r>
            <w:r w:rsidRPr="0052204A">
              <w:rPr>
                <w:rFonts w:ascii="Trebuchet MS" w:hAnsi="Trebuchet MS" w:cs="Trebuchet MS"/>
                <w:lang w:val="en-GB"/>
              </w:rPr>
              <w:tab/>
            </w:r>
            <w:proofErr w:type="spellStart"/>
            <w:r w:rsidRPr="0052204A">
              <w:rPr>
                <w:rFonts w:ascii="Trebuchet MS" w:hAnsi="Trebuchet MS" w:cs="Trebuchet MS"/>
                <w:lang w:val="en-GB"/>
              </w:rPr>
              <w:t>declararea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anumitor</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cheltuieli</w:t>
            </w:r>
            <w:proofErr w:type="spellEnd"/>
            <w:r w:rsidRPr="0052204A">
              <w:rPr>
                <w:rFonts w:ascii="Trebuchet MS" w:hAnsi="Trebuchet MS" w:cs="Trebuchet MS"/>
                <w:lang w:val="en-GB"/>
              </w:rPr>
              <w:t xml:space="preserve"> ca </w:t>
            </w:r>
            <w:proofErr w:type="spellStart"/>
            <w:r w:rsidRPr="0052204A">
              <w:rPr>
                <w:rFonts w:ascii="Trebuchet MS" w:hAnsi="Trebuchet MS" w:cs="Trebuchet MS"/>
                <w:lang w:val="en-GB"/>
              </w:rPr>
              <w:t>fiind</w:t>
            </w:r>
            <w:proofErr w:type="spellEnd"/>
            <w:r w:rsidRPr="0052204A">
              <w:rPr>
                <w:rFonts w:ascii="Trebuchet MS" w:hAnsi="Trebuchet MS" w:cs="Trebuchet MS"/>
                <w:lang w:val="en-GB"/>
              </w:rPr>
              <w:t xml:space="preserve"> ne-</w:t>
            </w:r>
            <w:proofErr w:type="spellStart"/>
            <w:r w:rsidRPr="0052204A">
              <w:rPr>
                <w:rFonts w:ascii="Trebuchet MS" w:hAnsi="Trebuchet MS" w:cs="Trebuchet MS"/>
                <w:lang w:val="en-GB"/>
              </w:rPr>
              <w:t>eligibile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și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reasumarea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acestora</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către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solicitant</w:t>
            </w:r>
            <w:proofErr w:type="spellEnd"/>
            <w:r w:rsidRPr="0052204A">
              <w:rPr>
                <w:rFonts w:ascii="Trebuchet MS" w:hAnsi="Trebuchet MS" w:cs="Trebuchet MS"/>
                <w:lang w:val="en-GB"/>
              </w:rPr>
              <w:t>;</w:t>
            </w:r>
          </w:p>
          <w:p w14:paraId="2E3706BC" w14:textId="77777777" w:rsidR="0052204A" w:rsidRPr="0052204A" w:rsidRDefault="0052204A" w:rsidP="0052204A">
            <w:pPr>
              <w:spacing w:before="120" w:after="120" w:line="360" w:lineRule="auto"/>
              <w:jc w:val="both"/>
              <w:rPr>
                <w:rFonts w:ascii="Trebuchet MS" w:hAnsi="Trebuchet MS" w:cs="Trebuchet MS"/>
                <w:lang w:val="en-GB"/>
              </w:rPr>
            </w:pPr>
            <w:r w:rsidRPr="0052204A">
              <w:rPr>
                <w:rFonts w:ascii="Trebuchet MS" w:hAnsi="Trebuchet MS" w:cs="Trebuchet MS"/>
                <w:lang w:val="en-GB"/>
              </w:rPr>
              <w:t>•</w:t>
            </w:r>
            <w:r w:rsidRPr="0052204A">
              <w:rPr>
                <w:rFonts w:ascii="Trebuchet MS" w:hAnsi="Trebuchet MS" w:cs="Trebuchet MS"/>
                <w:lang w:val="en-GB"/>
              </w:rPr>
              <w:tab/>
            </w:r>
            <w:proofErr w:type="spellStart"/>
            <w:r w:rsidRPr="0052204A">
              <w:rPr>
                <w:rFonts w:ascii="Trebuchet MS" w:hAnsi="Trebuchet MS" w:cs="Trebuchet MS"/>
                <w:lang w:val="en-GB"/>
              </w:rPr>
              <w:t>necorelări</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informații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în</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diferite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parți</w:t>
            </w:r>
            <w:proofErr w:type="spellEnd"/>
            <w:r w:rsidRPr="0052204A">
              <w:rPr>
                <w:rFonts w:ascii="Trebuchet MS" w:hAnsi="Trebuchet MS" w:cs="Trebuchet MS"/>
                <w:lang w:val="en-GB"/>
              </w:rPr>
              <w:t xml:space="preserve"> ale </w:t>
            </w:r>
            <w:proofErr w:type="spellStart"/>
            <w:r w:rsidRPr="0052204A">
              <w:rPr>
                <w:rFonts w:ascii="Trebuchet MS" w:hAnsi="Trebuchet MS" w:cs="Trebuchet MS"/>
                <w:lang w:val="en-GB"/>
              </w:rPr>
              <w:t>cererii</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finanțare</w:t>
            </w:r>
            <w:proofErr w:type="spellEnd"/>
            <w:r w:rsidRPr="0052204A">
              <w:rPr>
                <w:rFonts w:ascii="Trebuchet MS" w:hAnsi="Trebuchet MS" w:cs="Trebuchet MS"/>
                <w:lang w:val="en-GB"/>
              </w:rPr>
              <w:t xml:space="preserve">, care </w:t>
            </w:r>
            <w:proofErr w:type="spellStart"/>
            <w:r w:rsidRPr="0052204A">
              <w:rPr>
                <w:rFonts w:ascii="Trebuchet MS" w:hAnsi="Trebuchet MS" w:cs="Trebuchet MS"/>
                <w:lang w:val="en-GB"/>
              </w:rPr>
              <w:t>să</w:t>
            </w:r>
            <w:proofErr w:type="spellEnd"/>
            <w:r w:rsidRPr="0052204A">
              <w:rPr>
                <w:rFonts w:ascii="Trebuchet MS" w:hAnsi="Trebuchet MS" w:cs="Trebuchet MS"/>
                <w:lang w:val="en-GB"/>
              </w:rPr>
              <w:t xml:space="preserve"> nu </w:t>
            </w:r>
            <w:proofErr w:type="spellStart"/>
            <w:r w:rsidRPr="0052204A">
              <w:rPr>
                <w:rFonts w:ascii="Trebuchet MS" w:hAnsi="Trebuchet MS" w:cs="Trebuchet MS"/>
                <w:lang w:val="en-GB"/>
              </w:rPr>
              <w:t>afecteze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principiile</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competitivitate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în</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cadrul</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procesului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depunctând</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în</w:t>
            </w:r>
            <w:proofErr w:type="spellEnd"/>
            <w:r w:rsidRPr="0052204A">
              <w:rPr>
                <w:rFonts w:ascii="Trebuchet MS" w:hAnsi="Trebuchet MS" w:cs="Trebuchet MS"/>
                <w:lang w:val="en-GB"/>
              </w:rPr>
              <w:t xml:space="preserve"> mod </w:t>
            </w:r>
            <w:proofErr w:type="spellStart"/>
            <w:r w:rsidRPr="0052204A">
              <w:rPr>
                <w:rFonts w:ascii="Trebuchet MS" w:hAnsi="Trebuchet MS" w:cs="Trebuchet MS"/>
                <w:lang w:val="en-GB"/>
              </w:rPr>
              <w:t>corespunzător</w:t>
            </w:r>
            <w:proofErr w:type="spellEnd"/>
            <w:r w:rsidRPr="0052204A">
              <w:rPr>
                <w:rFonts w:ascii="Trebuchet MS" w:hAnsi="Trebuchet MS" w:cs="Trebuchet MS"/>
                <w:lang w:val="en-GB"/>
              </w:rPr>
              <w:t>;</w:t>
            </w:r>
          </w:p>
          <w:p w14:paraId="100A2A66" w14:textId="77777777" w:rsidR="0052204A" w:rsidRPr="0052204A" w:rsidRDefault="0052204A" w:rsidP="0052204A">
            <w:pPr>
              <w:spacing w:before="120" w:after="120" w:line="360" w:lineRule="auto"/>
              <w:jc w:val="both"/>
              <w:rPr>
                <w:rFonts w:ascii="Trebuchet MS" w:hAnsi="Trebuchet MS"/>
                <w:color w:val="000000"/>
                <w:lang w:eastAsia="ro-RO"/>
              </w:rPr>
            </w:pPr>
            <w:r w:rsidRPr="0052204A">
              <w:rPr>
                <w:rFonts w:ascii="Trebuchet MS" w:hAnsi="Trebuchet MS" w:cs="Trebuchet MS"/>
                <w:lang w:val="en-GB"/>
              </w:rPr>
              <w:t>•</w:t>
            </w:r>
            <w:r w:rsidRPr="0052204A">
              <w:rPr>
                <w:rFonts w:ascii="Trebuchet MS" w:hAnsi="Trebuchet MS" w:cs="Trebuchet MS"/>
                <w:lang w:val="en-GB"/>
              </w:rPr>
              <w:tab/>
            </w:r>
            <w:proofErr w:type="spellStart"/>
            <w:r w:rsidRPr="0052204A">
              <w:rPr>
                <w:rFonts w:ascii="Trebuchet MS" w:hAnsi="Trebuchet MS" w:cs="Trebuchet MS"/>
                <w:lang w:val="en-GB"/>
              </w:rPr>
              <w:t>necorelări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între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cererea</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finanțare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și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documentația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tehnico-economică</w:t>
            </w:r>
            <w:proofErr w:type="spellEnd"/>
            <w:r w:rsidRPr="0052204A">
              <w:rPr>
                <w:rFonts w:ascii="Trebuchet MS" w:hAnsi="Trebuchet MS" w:cs="Trebuchet MS"/>
                <w:lang w:val="en-GB"/>
              </w:rPr>
              <w:t xml:space="preserve">/ plan de </w:t>
            </w:r>
            <w:proofErr w:type="spellStart"/>
            <w:r w:rsidRPr="0052204A">
              <w:rPr>
                <w:rFonts w:ascii="Trebuchet MS" w:hAnsi="Trebuchet MS" w:cs="Trebuchet MS"/>
                <w:lang w:val="en-GB"/>
              </w:rPr>
              <w:t>afaceri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acolo</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unde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este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cazul</w:t>
            </w:r>
            <w:proofErr w:type="spellEnd"/>
            <w:r w:rsidRPr="0052204A">
              <w:rPr>
                <w:rFonts w:ascii="Trebuchet MS" w:hAnsi="Trebuchet MS"/>
                <w:color w:val="000000"/>
                <w:lang w:eastAsia="ro-RO"/>
              </w:rPr>
              <w:t>.</w:t>
            </w:r>
          </w:p>
          <w:p w14:paraId="71094532" w14:textId="77777777" w:rsidR="0052204A" w:rsidRPr="0052204A" w:rsidRDefault="0052204A" w:rsidP="0052204A">
            <w:pPr>
              <w:spacing w:line="360" w:lineRule="auto"/>
              <w:jc w:val="both"/>
              <w:rPr>
                <w:rFonts w:ascii="Trebuchet MS" w:hAnsi="Trebuchet MS" w:cs="Trebuchet MS"/>
                <w:lang w:val="en-GB"/>
              </w:rPr>
            </w:pPr>
            <w:proofErr w:type="spellStart"/>
            <w:r w:rsidRPr="0052204A">
              <w:rPr>
                <w:rFonts w:ascii="Trebuchet MS" w:hAnsi="Trebuchet MS" w:cs="Trebuchet MS"/>
                <w:lang w:val="en-GB"/>
              </w:rPr>
              <w:t>Termenul</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răspuns</w:t>
            </w:r>
            <w:proofErr w:type="spellEnd"/>
            <w:r w:rsidRPr="0052204A">
              <w:rPr>
                <w:rFonts w:ascii="Trebuchet MS" w:hAnsi="Trebuchet MS" w:cs="Trebuchet MS"/>
                <w:lang w:val="en-GB"/>
              </w:rPr>
              <w:t xml:space="preserve"> la </w:t>
            </w:r>
            <w:proofErr w:type="spellStart"/>
            <w:r w:rsidRPr="0052204A">
              <w:rPr>
                <w:rFonts w:ascii="Trebuchet MS" w:hAnsi="Trebuchet MS" w:cs="Trebuchet MS"/>
                <w:lang w:val="en-GB"/>
              </w:rPr>
              <w:t>solicitările</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clarificări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este</w:t>
            </w:r>
            <w:proofErr w:type="spellEnd"/>
            <w:r w:rsidRPr="0052204A">
              <w:rPr>
                <w:rFonts w:ascii="Trebuchet MS" w:hAnsi="Trebuchet MS" w:cs="Trebuchet MS"/>
                <w:lang w:val="en-GB"/>
              </w:rPr>
              <w:t xml:space="preserve"> de </w:t>
            </w:r>
            <w:r w:rsidRPr="0052204A">
              <w:rPr>
                <w:rFonts w:ascii="Trebuchet MS" w:hAnsi="Trebuchet MS" w:cs="Trebuchet MS"/>
                <w:b/>
                <w:bCs/>
                <w:lang w:val="en-GB"/>
              </w:rPr>
              <w:t xml:space="preserve">maximum 5 </w:t>
            </w:r>
            <w:proofErr w:type="spellStart"/>
            <w:r w:rsidRPr="0052204A">
              <w:rPr>
                <w:rFonts w:ascii="Trebuchet MS" w:hAnsi="Trebuchet MS" w:cs="Trebuchet MS"/>
                <w:b/>
                <w:bCs/>
                <w:lang w:val="en-GB"/>
              </w:rPr>
              <w:t>zile</w:t>
            </w:r>
            <w:proofErr w:type="spellEnd"/>
            <w:r w:rsidRPr="0052204A">
              <w:rPr>
                <w:rFonts w:ascii="Trebuchet MS" w:hAnsi="Trebuchet MS" w:cs="Trebuchet MS"/>
                <w:b/>
                <w:bCs/>
                <w:lang w:val="en-GB"/>
              </w:rPr>
              <w:t xml:space="preserve"> </w:t>
            </w:r>
            <w:proofErr w:type="spellStart"/>
            <w:r w:rsidRPr="0052204A">
              <w:rPr>
                <w:rFonts w:ascii="Trebuchet MS" w:hAnsi="Trebuchet MS" w:cs="Trebuchet MS"/>
                <w:b/>
                <w:bCs/>
                <w:lang w:val="en-GB"/>
              </w:rPr>
              <w:t>lucrătoare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în</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funcție</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complexitatea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acestora</w:t>
            </w:r>
            <w:proofErr w:type="spellEnd"/>
            <w:r w:rsidRPr="0052204A">
              <w:rPr>
                <w:rFonts w:ascii="Trebuchet MS" w:hAnsi="Trebuchet MS" w:cs="Trebuchet MS"/>
                <w:lang w:val="en-GB"/>
              </w:rPr>
              <w:t>.</w:t>
            </w:r>
          </w:p>
          <w:p w14:paraId="0BB08D92" w14:textId="77777777" w:rsidR="0052204A" w:rsidRPr="0052204A" w:rsidRDefault="0052204A" w:rsidP="0052204A">
            <w:pPr>
              <w:spacing w:line="360" w:lineRule="auto"/>
              <w:jc w:val="both"/>
              <w:rPr>
                <w:rFonts w:ascii="Trebuchet MS" w:hAnsi="Trebuchet MS" w:cs="Trebuchet MS"/>
                <w:lang w:val="en-GB"/>
              </w:rPr>
            </w:pPr>
            <w:proofErr w:type="spellStart"/>
            <w:r w:rsidRPr="0052204A">
              <w:rPr>
                <w:rFonts w:ascii="Trebuchet MS" w:hAnsi="Trebuchet MS" w:cs="Trebuchet MS"/>
                <w:lang w:val="en-GB"/>
              </w:rPr>
              <w:lastRenderedPageBreak/>
              <w:t>În</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lipsa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unor</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răspunsuri</w:t>
            </w:r>
            <w:proofErr w:type="spellEnd"/>
            <w:r w:rsidRPr="0052204A">
              <w:rPr>
                <w:rFonts w:ascii="Trebuchet MS" w:hAnsi="Trebuchet MS" w:cs="Trebuchet MS"/>
                <w:lang w:val="en-GB"/>
              </w:rPr>
              <w:t xml:space="preserve"> la </w:t>
            </w:r>
            <w:proofErr w:type="spellStart"/>
            <w:r w:rsidRPr="0052204A">
              <w:rPr>
                <w:rFonts w:ascii="Trebuchet MS" w:hAnsi="Trebuchet MS" w:cs="Trebuchet MS"/>
                <w:lang w:val="en-GB"/>
              </w:rPr>
              <w:t>clarificări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sau</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în</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cazul</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primirii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unor</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răspunsuri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neconcludente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autoritatea</w:t>
            </w:r>
            <w:proofErr w:type="spellEnd"/>
            <w:r w:rsidRPr="0052204A">
              <w:rPr>
                <w:rFonts w:ascii="Trebuchet MS" w:hAnsi="Trebuchet MS" w:cs="Trebuchet MS"/>
                <w:lang w:val="en-GB"/>
              </w:rPr>
              <w:t xml:space="preserve"> de management </w:t>
            </w:r>
            <w:proofErr w:type="spellStart"/>
            <w:r w:rsidRPr="0052204A">
              <w:rPr>
                <w:rFonts w:ascii="Trebuchet MS" w:hAnsi="Trebuchet MS" w:cs="Trebuchet MS"/>
                <w:lang w:val="en-GB"/>
              </w:rPr>
              <w:t>ia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decizia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privind</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rezultatul</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evaluării</w:t>
            </w:r>
            <w:proofErr w:type="spellEnd"/>
            <w:r w:rsidRPr="0052204A">
              <w:rPr>
                <w:rFonts w:ascii="Trebuchet MS" w:hAnsi="Trebuchet MS" w:cs="Trebuchet MS"/>
                <w:lang w:val="en-GB"/>
              </w:rPr>
              <w:t xml:space="preserve"> pe </w:t>
            </w:r>
            <w:proofErr w:type="spellStart"/>
            <w:r w:rsidRPr="0052204A">
              <w:rPr>
                <w:rFonts w:ascii="Trebuchet MS" w:hAnsi="Trebuchet MS" w:cs="Trebuchet MS"/>
                <w:lang w:val="en-GB"/>
              </w:rPr>
              <w:t>baza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informațiilor</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existente</w:t>
            </w:r>
            <w:proofErr w:type="spellEnd"/>
            <w:r w:rsidRPr="0052204A">
              <w:rPr>
                <w:rFonts w:ascii="Trebuchet MS" w:hAnsi="Trebuchet MS" w:cs="Trebuchet MS"/>
                <w:lang w:val="en-GB"/>
              </w:rPr>
              <w:t>.</w:t>
            </w:r>
          </w:p>
          <w:p w14:paraId="0F33DE01" w14:textId="77777777" w:rsidR="0052204A" w:rsidRPr="0052204A" w:rsidRDefault="0052204A" w:rsidP="0052204A">
            <w:pPr>
              <w:spacing w:line="360" w:lineRule="auto"/>
              <w:jc w:val="both"/>
              <w:rPr>
                <w:rFonts w:ascii="Trebuchet MS" w:hAnsi="Trebuchet MS" w:cs="Trebuchet MS"/>
                <w:lang w:val="en-GB"/>
              </w:rPr>
            </w:pPr>
            <w:proofErr w:type="spellStart"/>
            <w:r w:rsidRPr="0052204A">
              <w:rPr>
                <w:rFonts w:ascii="Trebuchet MS" w:hAnsi="Trebuchet MS" w:cs="Trebuchet MS"/>
                <w:lang w:val="en-GB"/>
              </w:rPr>
              <w:t>În</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cadrul</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etapei</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evaluare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tehnică</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și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financiară</w:t>
            </w:r>
            <w:proofErr w:type="spellEnd"/>
            <w:r w:rsidRPr="0052204A">
              <w:rPr>
                <w:rFonts w:ascii="Trebuchet MS" w:hAnsi="Trebuchet MS" w:cs="Trebuchet MS"/>
                <w:lang w:val="en-GB"/>
              </w:rPr>
              <w:t xml:space="preserve"> se </w:t>
            </w:r>
            <w:proofErr w:type="spellStart"/>
            <w:r w:rsidRPr="0052204A">
              <w:rPr>
                <w:rFonts w:ascii="Trebuchet MS" w:hAnsi="Trebuchet MS" w:cs="Trebuchet MS"/>
                <w:lang w:val="en-GB"/>
              </w:rPr>
              <w:t>efectuează</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și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vizita</w:t>
            </w:r>
            <w:proofErr w:type="spellEnd"/>
            <w:r w:rsidRPr="0052204A">
              <w:rPr>
                <w:rFonts w:ascii="Trebuchet MS" w:hAnsi="Trebuchet MS" w:cs="Trebuchet MS"/>
                <w:lang w:val="en-GB"/>
              </w:rPr>
              <w:t xml:space="preserve"> pe </w:t>
            </w:r>
            <w:proofErr w:type="spellStart"/>
            <w:r w:rsidRPr="0052204A">
              <w:rPr>
                <w:rFonts w:ascii="Trebuchet MS" w:hAnsi="Trebuchet MS" w:cs="Trebuchet MS"/>
                <w:lang w:val="en-GB"/>
              </w:rPr>
              <w:t>teren</w:t>
            </w:r>
            <w:proofErr w:type="spellEnd"/>
            <w:r w:rsidRPr="0052204A">
              <w:rPr>
                <w:rFonts w:ascii="Trebuchet MS" w:hAnsi="Trebuchet MS" w:cs="Trebuchet MS"/>
                <w:lang w:val="en-GB"/>
              </w:rPr>
              <w:t>.</w:t>
            </w:r>
          </w:p>
          <w:p w14:paraId="53D8762C" w14:textId="77777777" w:rsidR="0052204A" w:rsidRPr="0052204A" w:rsidRDefault="0052204A" w:rsidP="0052204A">
            <w:pPr>
              <w:spacing w:line="360" w:lineRule="auto"/>
              <w:jc w:val="both"/>
              <w:rPr>
                <w:rFonts w:ascii="Trebuchet MS" w:hAnsi="Trebuchet MS" w:cs="Trebuchet MS"/>
                <w:lang w:val="en-GB"/>
              </w:rPr>
            </w:pPr>
            <w:proofErr w:type="spellStart"/>
            <w:r w:rsidRPr="0052204A">
              <w:rPr>
                <w:rFonts w:ascii="Trebuchet MS" w:hAnsi="Trebuchet MS" w:cs="Trebuchet MS"/>
                <w:lang w:val="en-GB"/>
              </w:rPr>
              <w:t>Odată</w:t>
            </w:r>
            <w:proofErr w:type="spellEnd"/>
            <w:r w:rsidRPr="0052204A">
              <w:rPr>
                <w:rFonts w:ascii="Trebuchet MS" w:hAnsi="Trebuchet MS" w:cs="Trebuchet MS"/>
                <w:lang w:val="en-GB"/>
              </w:rPr>
              <w:t xml:space="preserve"> cu </w:t>
            </w:r>
            <w:proofErr w:type="spellStart"/>
            <w:r w:rsidRPr="0052204A">
              <w:rPr>
                <w:rFonts w:ascii="Trebuchet MS" w:hAnsi="Trebuchet MS" w:cs="Trebuchet MS"/>
                <w:lang w:val="en-GB"/>
              </w:rPr>
              <w:t>transmiterea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primei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solicitări</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clarificări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solicitantul</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va</w:t>
            </w:r>
            <w:proofErr w:type="spellEnd"/>
            <w:r w:rsidRPr="0052204A">
              <w:rPr>
                <w:rFonts w:ascii="Trebuchet MS" w:hAnsi="Trebuchet MS" w:cs="Trebuchet MS"/>
                <w:lang w:val="en-GB"/>
              </w:rPr>
              <w:t xml:space="preserve"> fi </w:t>
            </w:r>
            <w:proofErr w:type="spellStart"/>
            <w:r w:rsidRPr="0052204A">
              <w:rPr>
                <w:rFonts w:ascii="Trebuchet MS" w:hAnsi="Trebuchet MS" w:cs="Trebuchet MS"/>
                <w:lang w:val="en-GB"/>
              </w:rPr>
              <w:t>notiifcat</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asupra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datei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efectuării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vizitei</w:t>
            </w:r>
            <w:proofErr w:type="spellEnd"/>
            <w:r w:rsidRPr="0052204A">
              <w:rPr>
                <w:rFonts w:ascii="Trebuchet MS" w:hAnsi="Trebuchet MS" w:cs="Trebuchet MS"/>
                <w:lang w:val="en-GB"/>
              </w:rPr>
              <w:t xml:space="preserve"> pe </w:t>
            </w:r>
            <w:proofErr w:type="spellStart"/>
            <w:r w:rsidRPr="0052204A">
              <w:rPr>
                <w:rFonts w:ascii="Trebuchet MS" w:hAnsi="Trebuchet MS" w:cs="Trebuchet MS"/>
                <w:lang w:val="en-GB"/>
              </w:rPr>
              <w:t>teren</w:t>
            </w:r>
            <w:proofErr w:type="spellEnd"/>
            <w:r w:rsidRPr="0052204A">
              <w:rPr>
                <w:rFonts w:ascii="Trebuchet MS" w:hAnsi="Trebuchet MS" w:cs="Trebuchet MS"/>
                <w:lang w:val="en-GB"/>
              </w:rPr>
              <w:t>.</w:t>
            </w:r>
          </w:p>
          <w:p w14:paraId="323A5D76" w14:textId="77777777" w:rsidR="0052204A" w:rsidRPr="0052204A" w:rsidRDefault="0052204A" w:rsidP="0052204A">
            <w:pPr>
              <w:spacing w:line="360" w:lineRule="auto"/>
              <w:jc w:val="both"/>
              <w:rPr>
                <w:rFonts w:ascii="Trebuchet MS" w:hAnsi="Trebuchet MS" w:cs="Trebuchet MS"/>
                <w:lang w:val="en-GB"/>
              </w:rPr>
            </w:pPr>
            <w:bookmarkStart w:id="123" w:name="_Hlk108424368"/>
            <w:proofErr w:type="spellStart"/>
            <w:r w:rsidRPr="0052204A">
              <w:rPr>
                <w:rFonts w:ascii="Trebuchet MS" w:hAnsi="Trebuchet MS" w:cs="Trebuchet MS"/>
                <w:lang w:val="en-GB"/>
              </w:rPr>
              <w:t>Vizita</w:t>
            </w:r>
            <w:proofErr w:type="spellEnd"/>
            <w:r w:rsidRPr="0052204A">
              <w:rPr>
                <w:rFonts w:ascii="Trebuchet MS" w:hAnsi="Trebuchet MS" w:cs="Trebuchet MS"/>
                <w:lang w:val="en-GB"/>
              </w:rPr>
              <w:t xml:space="preserve"> pe </w:t>
            </w:r>
            <w:proofErr w:type="spellStart"/>
            <w:r w:rsidRPr="0052204A">
              <w:rPr>
                <w:rFonts w:ascii="Trebuchet MS" w:hAnsi="Trebuchet MS" w:cs="Trebuchet MS"/>
                <w:lang w:val="en-GB"/>
              </w:rPr>
              <w:t>teren</w:t>
            </w:r>
            <w:proofErr w:type="spellEnd"/>
            <w:r w:rsidRPr="0052204A">
              <w:rPr>
                <w:rFonts w:ascii="Trebuchet MS" w:hAnsi="Trebuchet MS" w:cs="Trebuchet MS"/>
                <w:lang w:val="en-GB"/>
              </w:rPr>
              <w:t xml:space="preserve"> se </w:t>
            </w:r>
            <w:proofErr w:type="spellStart"/>
            <w:r w:rsidRPr="0052204A">
              <w:rPr>
                <w:rFonts w:ascii="Trebuchet MS" w:hAnsi="Trebuchet MS" w:cs="Trebuchet MS"/>
                <w:lang w:val="en-GB"/>
              </w:rPr>
              <w:t>va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desfășura</w:t>
            </w:r>
            <w:proofErr w:type="spellEnd"/>
            <w:r w:rsidRPr="0052204A">
              <w:rPr>
                <w:rFonts w:ascii="Trebuchet MS" w:hAnsi="Trebuchet MS" w:cs="Trebuchet MS"/>
                <w:lang w:val="en-GB"/>
              </w:rPr>
              <w:t xml:space="preserve"> la </w:t>
            </w:r>
            <w:proofErr w:type="spellStart"/>
            <w:r w:rsidRPr="0052204A">
              <w:rPr>
                <w:rFonts w:ascii="Trebuchet MS" w:hAnsi="Trebuchet MS" w:cs="Trebuchet MS"/>
                <w:lang w:val="en-GB"/>
              </w:rPr>
              <w:t>locul</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implementare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propus</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în</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cererea</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finanțare</w:t>
            </w:r>
            <w:proofErr w:type="spellEnd"/>
            <w:r w:rsidRPr="0052204A">
              <w:rPr>
                <w:rFonts w:ascii="Trebuchet MS" w:hAnsi="Trebuchet MS" w:cs="Trebuchet MS"/>
                <w:lang w:val="en-GB"/>
              </w:rPr>
              <w:t xml:space="preserve">, cu </w:t>
            </w:r>
            <w:proofErr w:type="spellStart"/>
            <w:r w:rsidRPr="0052204A">
              <w:rPr>
                <w:rFonts w:ascii="Trebuchet MS" w:hAnsi="Trebuchet MS" w:cs="Trebuchet MS"/>
                <w:lang w:val="en-GB"/>
              </w:rPr>
              <w:t>scopul</w:t>
            </w:r>
            <w:proofErr w:type="spellEnd"/>
            <w:r w:rsidRPr="0052204A">
              <w:rPr>
                <w:rFonts w:ascii="Trebuchet MS" w:hAnsi="Trebuchet MS" w:cs="Trebuchet MS"/>
                <w:lang w:val="en-GB"/>
              </w:rPr>
              <w:t xml:space="preserve"> de a </w:t>
            </w:r>
            <w:proofErr w:type="spellStart"/>
            <w:r w:rsidRPr="0052204A">
              <w:rPr>
                <w:rFonts w:ascii="Trebuchet MS" w:hAnsi="Trebuchet MS" w:cs="Trebuchet MS"/>
                <w:lang w:val="en-GB"/>
              </w:rPr>
              <w:t>confrunta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informațiile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prezentate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în</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cererea</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finanțare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și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anexele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acesteia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documente</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proprietate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documentații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tehnico-economice</w:t>
            </w:r>
            <w:proofErr w:type="spellEnd"/>
            <w:r w:rsidRPr="0052204A">
              <w:rPr>
                <w:rFonts w:ascii="Trebuchet MS" w:hAnsi="Trebuchet MS" w:cs="Trebuchet MS"/>
                <w:lang w:val="en-GB"/>
              </w:rPr>
              <w:t xml:space="preserve">, etc.) cu </w:t>
            </w:r>
            <w:proofErr w:type="spellStart"/>
            <w:r w:rsidRPr="0052204A">
              <w:rPr>
                <w:rFonts w:ascii="Trebuchet MS" w:hAnsi="Trebuchet MS" w:cs="Trebuchet MS"/>
                <w:lang w:val="en-GB"/>
              </w:rPr>
              <w:t>realitatea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în</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teren</w:t>
            </w:r>
            <w:proofErr w:type="spellEnd"/>
            <w:r w:rsidRPr="0052204A">
              <w:rPr>
                <w:rFonts w:ascii="Trebuchet MS" w:hAnsi="Trebuchet MS" w:cs="Trebuchet MS"/>
                <w:lang w:val="en-GB"/>
              </w:rPr>
              <w:t xml:space="preserve">. </w:t>
            </w:r>
          </w:p>
          <w:bookmarkEnd w:id="123"/>
          <w:p w14:paraId="04204BCA" w14:textId="77777777" w:rsidR="0052204A" w:rsidRPr="0052204A" w:rsidRDefault="0052204A" w:rsidP="0052204A">
            <w:pPr>
              <w:spacing w:line="360" w:lineRule="auto"/>
              <w:jc w:val="both"/>
              <w:rPr>
                <w:rFonts w:ascii="Trebuchet MS" w:hAnsi="Trebuchet MS" w:cs="Trebuchet MS"/>
                <w:lang w:val="en-GB"/>
              </w:rPr>
            </w:pPr>
          </w:p>
          <w:p w14:paraId="660848A4" w14:textId="77777777" w:rsidR="0052204A" w:rsidRPr="0052204A" w:rsidRDefault="0052204A" w:rsidP="0052204A">
            <w:pPr>
              <w:spacing w:line="360" w:lineRule="auto"/>
              <w:jc w:val="both"/>
              <w:rPr>
                <w:rFonts w:ascii="Trebuchet MS" w:hAnsi="Trebuchet MS" w:cs="Calibri"/>
                <w:lang w:val="en-GB"/>
              </w:rPr>
            </w:pPr>
            <w:proofErr w:type="spellStart"/>
            <w:r w:rsidRPr="0052204A">
              <w:rPr>
                <w:rFonts w:ascii="Trebuchet MS" w:hAnsi="Trebuchet MS" w:cs="Calibri"/>
                <w:lang w:val="en-GB"/>
              </w:rPr>
              <w:t>Grilele</w:t>
            </w:r>
            <w:proofErr w:type="spellEnd"/>
            <w:r w:rsidRPr="0052204A">
              <w:rPr>
                <w:rFonts w:ascii="Trebuchet MS" w:hAnsi="Trebuchet MS" w:cs="Calibri"/>
                <w:lang w:val="en-GB"/>
              </w:rPr>
              <w:t xml:space="preserve"> de </w:t>
            </w:r>
            <w:proofErr w:type="spellStart"/>
            <w:r w:rsidRPr="0052204A">
              <w:rPr>
                <w:rFonts w:ascii="Trebuchet MS" w:hAnsi="Trebuchet MS" w:cs="Calibri"/>
                <w:lang w:val="en-GB"/>
              </w:rPr>
              <w:t>evaluare</w:t>
            </w:r>
            <w:proofErr w:type="spellEnd"/>
            <w:r w:rsidRPr="0052204A">
              <w:rPr>
                <w:rFonts w:ascii="Trebuchet MS" w:hAnsi="Trebuchet MS" w:cs="Calibri"/>
                <w:lang w:val="en-GB"/>
              </w:rPr>
              <w:t xml:space="preserve"> </w:t>
            </w:r>
            <w:proofErr w:type="spellStart"/>
            <w:r w:rsidRPr="0052204A">
              <w:rPr>
                <w:rFonts w:ascii="Trebuchet MS" w:hAnsi="Trebuchet MS" w:cs="Calibri"/>
                <w:lang w:val="en-GB"/>
              </w:rPr>
              <w:t>tehnică</w:t>
            </w:r>
            <w:proofErr w:type="spellEnd"/>
            <w:r w:rsidRPr="0052204A">
              <w:rPr>
                <w:rFonts w:ascii="Trebuchet MS" w:hAnsi="Trebuchet MS" w:cs="Calibri"/>
                <w:lang w:val="en-GB"/>
              </w:rPr>
              <w:t xml:space="preserve"> </w:t>
            </w:r>
            <w:proofErr w:type="spellStart"/>
            <w:r w:rsidRPr="0052204A">
              <w:rPr>
                <w:rFonts w:ascii="Trebuchet MS" w:hAnsi="Trebuchet MS" w:cs="Calibri"/>
                <w:lang w:val="en-GB"/>
              </w:rPr>
              <w:t>și</w:t>
            </w:r>
            <w:proofErr w:type="spellEnd"/>
            <w:r w:rsidRPr="0052204A">
              <w:rPr>
                <w:rFonts w:ascii="Trebuchet MS" w:hAnsi="Trebuchet MS" w:cs="Calibri"/>
                <w:lang w:val="en-GB"/>
              </w:rPr>
              <w:t xml:space="preserve"> </w:t>
            </w:r>
            <w:proofErr w:type="spellStart"/>
            <w:r w:rsidRPr="0052204A">
              <w:rPr>
                <w:rFonts w:ascii="Trebuchet MS" w:hAnsi="Trebuchet MS" w:cs="Calibri"/>
                <w:lang w:val="en-GB"/>
              </w:rPr>
              <w:t>financiară</w:t>
            </w:r>
            <w:proofErr w:type="spellEnd"/>
            <w:r w:rsidRPr="0052204A">
              <w:rPr>
                <w:rFonts w:ascii="Trebuchet MS" w:hAnsi="Trebuchet MS" w:cs="Calibri"/>
                <w:lang w:val="en-GB"/>
              </w:rPr>
              <w:t xml:space="preserve"> se </w:t>
            </w:r>
            <w:proofErr w:type="spellStart"/>
            <w:r w:rsidRPr="0052204A">
              <w:rPr>
                <w:rFonts w:ascii="Trebuchet MS" w:hAnsi="Trebuchet MS" w:cs="Calibri"/>
                <w:lang w:val="en-GB"/>
              </w:rPr>
              <w:t>completează</w:t>
            </w:r>
            <w:proofErr w:type="spellEnd"/>
            <w:r w:rsidRPr="0052204A">
              <w:rPr>
                <w:rFonts w:ascii="Trebuchet MS" w:hAnsi="Trebuchet MS" w:cs="Calibri"/>
                <w:lang w:val="en-GB"/>
              </w:rPr>
              <w:t xml:space="preserve"> </w:t>
            </w:r>
            <w:proofErr w:type="spellStart"/>
            <w:r w:rsidRPr="0052204A">
              <w:rPr>
                <w:rFonts w:ascii="Trebuchet MS" w:hAnsi="Trebuchet MS" w:cs="Calibri"/>
                <w:lang w:val="en-GB"/>
              </w:rPr>
              <w:t>și</w:t>
            </w:r>
            <w:proofErr w:type="spellEnd"/>
            <w:r w:rsidRPr="0052204A">
              <w:rPr>
                <w:rFonts w:ascii="Trebuchet MS" w:hAnsi="Trebuchet MS" w:cs="Calibri"/>
                <w:lang w:val="en-GB"/>
              </w:rPr>
              <w:t xml:space="preserve"> se </w:t>
            </w:r>
            <w:proofErr w:type="spellStart"/>
            <w:r w:rsidRPr="0052204A">
              <w:rPr>
                <w:rFonts w:ascii="Trebuchet MS" w:hAnsi="Trebuchet MS" w:cs="Calibri"/>
                <w:lang w:val="en-GB"/>
              </w:rPr>
              <w:t>generează</w:t>
            </w:r>
            <w:proofErr w:type="spellEnd"/>
            <w:r w:rsidRPr="0052204A">
              <w:rPr>
                <w:rFonts w:ascii="Trebuchet MS" w:hAnsi="Trebuchet MS" w:cs="Calibri"/>
                <w:lang w:val="en-GB"/>
              </w:rPr>
              <w:t xml:space="preserve"> </w:t>
            </w:r>
            <w:proofErr w:type="spellStart"/>
            <w:r w:rsidRPr="0052204A">
              <w:rPr>
                <w:rFonts w:ascii="Trebuchet MS" w:hAnsi="Trebuchet MS" w:cs="Calibri"/>
                <w:lang w:val="en-GB"/>
              </w:rPr>
              <w:t>în</w:t>
            </w:r>
            <w:proofErr w:type="spellEnd"/>
            <w:r w:rsidRPr="0052204A">
              <w:rPr>
                <w:rFonts w:ascii="Trebuchet MS" w:hAnsi="Trebuchet MS" w:cs="Calibri"/>
                <w:lang w:val="en-GB"/>
              </w:rPr>
              <w:t xml:space="preserve"> </w:t>
            </w:r>
            <w:proofErr w:type="spellStart"/>
            <w:r w:rsidRPr="0052204A">
              <w:rPr>
                <w:rFonts w:ascii="Trebuchet MS" w:hAnsi="Trebuchet MS" w:cs="Calibri"/>
                <w:lang w:val="en-GB"/>
              </w:rPr>
              <w:t>sistemul</w:t>
            </w:r>
            <w:proofErr w:type="spellEnd"/>
            <w:r w:rsidRPr="0052204A">
              <w:rPr>
                <w:rFonts w:ascii="Trebuchet MS" w:hAnsi="Trebuchet MS" w:cs="Calibri"/>
                <w:lang w:val="en-GB"/>
              </w:rPr>
              <w:t xml:space="preserve"> informatic MySMIS2021/SMIS2021+</w:t>
            </w:r>
            <w:r w:rsidRPr="0052204A">
              <w:rPr>
                <w:rFonts w:ascii="Trebuchet MS" w:hAnsi="Trebuchet MS" w:cs="Calibri"/>
              </w:rPr>
              <w:t>.</w:t>
            </w:r>
          </w:p>
          <w:p w14:paraId="66D7A79F" w14:textId="77777777" w:rsidR="0052204A" w:rsidRPr="0052204A" w:rsidRDefault="0052204A" w:rsidP="0052204A">
            <w:pPr>
              <w:spacing w:line="360" w:lineRule="auto"/>
              <w:jc w:val="both"/>
              <w:rPr>
                <w:rFonts w:ascii="Trebuchet MS" w:hAnsi="Trebuchet MS" w:cs="Trebuchet MS"/>
                <w:lang w:val="en-GB"/>
              </w:rPr>
            </w:pPr>
            <w:proofErr w:type="spellStart"/>
            <w:r w:rsidRPr="0052204A">
              <w:rPr>
                <w:rFonts w:ascii="Trebuchet MS" w:hAnsi="Trebuchet MS" w:cs="Trebuchet MS"/>
                <w:lang w:val="en-GB"/>
              </w:rPr>
              <w:t>Rezultatele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evaluării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tehnice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și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financiare</w:t>
            </w:r>
            <w:proofErr w:type="spellEnd"/>
            <w:r w:rsidRPr="0052204A">
              <w:rPr>
                <w:rFonts w:ascii="Trebuchet MS" w:hAnsi="Trebuchet MS" w:cs="Trebuchet MS"/>
                <w:lang w:val="en-GB"/>
              </w:rPr>
              <w:t xml:space="preserve"> se </w:t>
            </w:r>
            <w:proofErr w:type="spellStart"/>
            <w:r w:rsidRPr="0052204A">
              <w:rPr>
                <w:rFonts w:ascii="Trebuchet MS" w:hAnsi="Trebuchet MS" w:cs="Trebuchet MS"/>
                <w:lang w:val="en-GB"/>
              </w:rPr>
              <w:t>comunică</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solicitantului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liderului</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parteneriat</w:t>
            </w:r>
            <w:proofErr w:type="spellEnd"/>
            <w:r w:rsidRPr="0052204A">
              <w:rPr>
                <w:rFonts w:ascii="Trebuchet MS" w:hAnsi="Trebuchet MS" w:cs="Trebuchet MS"/>
                <w:lang w:val="en-GB"/>
              </w:rPr>
              <w:t xml:space="preserve"> electronic, </w:t>
            </w:r>
            <w:proofErr w:type="spellStart"/>
            <w:r w:rsidRPr="0052204A">
              <w:rPr>
                <w:rFonts w:ascii="Trebuchet MS" w:hAnsi="Trebuchet MS" w:cs="Trebuchet MS"/>
                <w:lang w:val="en-GB"/>
              </w:rPr>
              <w:t>prin</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intermediul</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sistemului</w:t>
            </w:r>
            <w:proofErr w:type="spellEnd"/>
            <w:r w:rsidRPr="0052204A">
              <w:rPr>
                <w:rFonts w:ascii="Trebuchet MS" w:hAnsi="Trebuchet MS" w:cs="Trebuchet MS"/>
                <w:lang w:val="en-GB"/>
              </w:rPr>
              <w:t xml:space="preserve"> informatic MySMIS2021/SMIS2021+, </w:t>
            </w:r>
            <w:proofErr w:type="spellStart"/>
            <w:r w:rsidRPr="0052204A">
              <w:rPr>
                <w:rFonts w:ascii="Trebuchet MS" w:hAnsi="Trebuchet MS" w:cs="Trebuchet MS"/>
                <w:lang w:val="en-GB"/>
              </w:rPr>
              <w:t>indicându</w:t>
            </w:r>
            <w:proofErr w:type="spellEnd"/>
            <w:r w:rsidRPr="0052204A">
              <w:rPr>
                <w:rFonts w:ascii="Trebuchet MS" w:hAnsi="Trebuchet MS" w:cs="Trebuchet MS"/>
                <w:lang w:val="en-GB"/>
              </w:rPr>
              <w:t xml:space="preserve">-se </w:t>
            </w:r>
            <w:proofErr w:type="spellStart"/>
            <w:r w:rsidRPr="0052204A">
              <w:rPr>
                <w:rFonts w:ascii="Trebuchet MS" w:hAnsi="Trebuchet MS" w:cs="Trebuchet MS"/>
                <w:lang w:val="en-GB"/>
              </w:rPr>
              <w:t>punctajul</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obținut</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și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justificarea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acordării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respectivului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punctaj</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pentru</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fiecare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criteriu</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în</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parte</w:t>
            </w:r>
            <w:proofErr w:type="spellEnd"/>
            <w:r w:rsidRPr="0052204A">
              <w:rPr>
                <w:rFonts w:ascii="Trebuchet MS" w:hAnsi="Trebuchet MS" w:cs="Trebuchet MS"/>
                <w:lang w:val="en-GB"/>
              </w:rPr>
              <w:t>.</w:t>
            </w:r>
          </w:p>
          <w:p w14:paraId="7A467C1D" w14:textId="2C68428F" w:rsidR="0052204A" w:rsidRPr="0052204A" w:rsidRDefault="0052204A" w:rsidP="0052204A">
            <w:pPr>
              <w:spacing w:line="360" w:lineRule="auto"/>
              <w:jc w:val="both"/>
              <w:rPr>
                <w:rFonts w:ascii="Trebuchet MS" w:hAnsi="Trebuchet MS" w:cs="Trebuchet MS"/>
                <w:lang w:val="en-GB"/>
              </w:rPr>
            </w:pPr>
            <w:r w:rsidRPr="0052204A">
              <w:rPr>
                <w:rFonts w:ascii="Trebuchet MS" w:hAnsi="Trebuchet MS"/>
                <w:iCs/>
              </w:rPr>
              <w:t>Recomandările din evaluare, inclusiv recomandările rezultate din efectuarea vizitei la fața locului, criteriile care au fost punctate în procesul de evaluare și selecție (care nu au fost soluționate până în momentul contractării), precum si recomandările formulate în etapa contractuală, vor face obiectul unei anexe la contract, vor fi obligatorii și îndeplinirea lor va fi monitorizată în etapa de implementare</w:t>
            </w:r>
            <w:r>
              <w:rPr>
                <w:rFonts w:ascii="Trebuchet MS" w:hAnsi="Trebuchet MS"/>
                <w:iCs/>
              </w:rPr>
              <w:t>.</w:t>
            </w:r>
          </w:p>
          <w:p w14:paraId="7D146050" w14:textId="77777777" w:rsidR="0052204A" w:rsidRDefault="0052204A" w:rsidP="0052204A">
            <w:pPr>
              <w:spacing w:line="360" w:lineRule="auto"/>
              <w:jc w:val="both"/>
              <w:rPr>
                <w:rFonts w:ascii="Trebuchet MS" w:hAnsi="Trebuchet MS" w:cs="Calibri"/>
              </w:rPr>
            </w:pPr>
          </w:p>
          <w:p w14:paraId="2FFB86F6" w14:textId="77777777" w:rsidR="002253DE" w:rsidRDefault="002253DE" w:rsidP="0052204A">
            <w:pPr>
              <w:spacing w:line="360" w:lineRule="auto"/>
              <w:jc w:val="both"/>
              <w:rPr>
                <w:rFonts w:ascii="Trebuchet MS" w:hAnsi="Trebuchet MS" w:cs="Calibri"/>
              </w:rPr>
            </w:pPr>
          </w:p>
          <w:p w14:paraId="334E6FBB" w14:textId="77777777" w:rsidR="002253DE" w:rsidRPr="0052204A" w:rsidRDefault="002253DE" w:rsidP="0052204A">
            <w:pPr>
              <w:spacing w:line="360" w:lineRule="auto"/>
              <w:jc w:val="both"/>
              <w:rPr>
                <w:rFonts w:ascii="Trebuchet MS" w:hAnsi="Trebuchet MS" w:cs="Calibri"/>
              </w:rPr>
            </w:pPr>
          </w:p>
          <w:p w14:paraId="11BFDFF7" w14:textId="77777777" w:rsidR="0052204A" w:rsidRPr="0052204A" w:rsidRDefault="0052204A" w:rsidP="0052204A">
            <w:pPr>
              <w:spacing w:line="360" w:lineRule="auto"/>
              <w:jc w:val="both"/>
              <w:rPr>
                <w:rFonts w:ascii="Trebuchet MS" w:hAnsi="Trebuchet MS" w:cs="Calibri"/>
                <w:b/>
                <w:bCs/>
                <w:u w:val="single"/>
              </w:rPr>
            </w:pPr>
            <w:r w:rsidRPr="0052204A">
              <w:rPr>
                <w:rFonts w:ascii="Trebuchet MS" w:hAnsi="Trebuchet MS" w:cs="Calibri"/>
                <w:b/>
                <w:bCs/>
                <w:u w:val="single"/>
              </w:rPr>
              <w:t>5. Contractarea proiectelor</w:t>
            </w:r>
          </w:p>
          <w:p w14:paraId="08FFC6CC" w14:textId="77777777" w:rsidR="0052204A" w:rsidRPr="0052204A" w:rsidRDefault="0052204A" w:rsidP="0052204A">
            <w:pPr>
              <w:autoSpaceDE w:val="0"/>
              <w:autoSpaceDN w:val="0"/>
              <w:adjustRightInd w:val="0"/>
              <w:spacing w:line="360" w:lineRule="auto"/>
              <w:jc w:val="both"/>
              <w:rPr>
                <w:rFonts w:ascii="Trebuchet MS" w:hAnsi="Trebuchet MS" w:cs="Trebuchet MS"/>
                <w:lang w:val="en-GB"/>
              </w:rPr>
            </w:pPr>
            <w:proofErr w:type="spellStart"/>
            <w:r w:rsidRPr="0052204A">
              <w:rPr>
                <w:rFonts w:ascii="Trebuchet MS" w:hAnsi="Trebuchet MS" w:cs="Trebuchet MS"/>
                <w:lang w:val="en-GB"/>
              </w:rPr>
              <w:t>După</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finalizarea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evaluării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tehnice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și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financiare</w:t>
            </w:r>
            <w:proofErr w:type="spellEnd"/>
            <w:r w:rsidRPr="0052204A">
              <w:rPr>
                <w:rFonts w:ascii="Trebuchet MS" w:hAnsi="Trebuchet MS" w:cs="Trebuchet MS"/>
                <w:lang w:val="en-GB"/>
              </w:rPr>
              <w:t xml:space="preserve"> a </w:t>
            </w:r>
            <w:proofErr w:type="spellStart"/>
            <w:r w:rsidRPr="0052204A">
              <w:rPr>
                <w:rFonts w:ascii="Trebuchet MS" w:hAnsi="Trebuchet MS" w:cs="Trebuchet MS"/>
                <w:lang w:val="en-GB"/>
              </w:rPr>
              <w:t>cererilor</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finanțare</w:t>
            </w:r>
            <w:proofErr w:type="spellEnd"/>
            <w:r w:rsidRPr="0052204A">
              <w:rPr>
                <w:rFonts w:ascii="Trebuchet MS" w:hAnsi="Trebuchet MS" w:cs="Trebuchet MS"/>
                <w:lang w:val="en-GB"/>
              </w:rPr>
              <w:t xml:space="preserve">, AM PRSM </w:t>
            </w:r>
            <w:proofErr w:type="spellStart"/>
            <w:r w:rsidRPr="0052204A">
              <w:rPr>
                <w:rFonts w:ascii="Trebuchet MS" w:hAnsi="Trebuchet MS" w:cs="Trebuchet MS"/>
                <w:lang w:val="en-GB"/>
              </w:rPr>
              <w:t>demarează</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etapa</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contractare</w:t>
            </w:r>
            <w:proofErr w:type="spellEnd"/>
            <w:r w:rsidRPr="0052204A">
              <w:rPr>
                <w:rFonts w:ascii="Trebuchet MS" w:hAnsi="Trebuchet MS" w:cs="Trebuchet MS"/>
                <w:lang w:val="en-GB"/>
              </w:rPr>
              <w:t>.</w:t>
            </w:r>
          </w:p>
          <w:p w14:paraId="577A3F33" w14:textId="77777777" w:rsidR="0052204A" w:rsidRPr="0052204A" w:rsidRDefault="0052204A" w:rsidP="0052204A">
            <w:pPr>
              <w:autoSpaceDE w:val="0"/>
              <w:autoSpaceDN w:val="0"/>
              <w:adjustRightInd w:val="0"/>
              <w:spacing w:line="360" w:lineRule="auto"/>
              <w:jc w:val="both"/>
              <w:rPr>
                <w:rFonts w:ascii="Trebuchet MS" w:hAnsi="Trebuchet MS" w:cs="Trebuchet MS"/>
                <w:lang w:val="en-GB"/>
              </w:rPr>
            </w:pPr>
            <w:proofErr w:type="spellStart"/>
            <w:r w:rsidRPr="0052204A">
              <w:rPr>
                <w:rFonts w:ascii="Trebuchet MS" w:hAnsi="Trebuchet MS" w:cs="Trebuchet MS"/>
                <w:lang w:val="en-GB"/>
              </w:rPr>
              <w:t>Intrarea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în</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etapa</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contractare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este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adusă</w:t>
            </w:r>
            <w:proofErr w:type="spellEnd"/>
            <w:r w:rsidRPr="0052204A">
              <w:rPr>
                <w:rFonts w:ascii="Trebuchet MS" w:hAnsi="Trebuchet MS" w:cs="Trebuchet MS"/>
                <w:lang w:val="en-GB"/>
              </w:rPr>
              <w:t xml:space="preserve"> la </w:t>
            </w:r>
            <w:proofErr w:type="spellStart"/>
            <w:r w:rsidRPr="0052204A">
              <w:rPr>
                <w:rFonts w:ascii="Trebuchet MS" w:hAnsi="Trebuchet MS" w:cs="Trebuchet MS"/>
                <w:lang w:val="en-GB"/>
              </w:rPr>
              <w:t>cunoștința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solicitantului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prin</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aplicația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informatică</w:t>
            </w:r>
            <w:proofErr w:type="spellEnd"/>
            <w:r w:rsidRPr="0052204A">
              <w:rPr>
                <w:rFonts w:ascii="Trebuchet MS" w:hAnsi="Trebuchet MS" w:cs="Trebuchet MS"/>
                <w:lang w:val="en-GB"/>
              </w:rPr>
              <w:t xml:space="preserve"> MySMIS2021/SMIS2021+. </w:t>
            </w:r>
          </w:p>
          <w:p w14:paraId="07D75F1F" w14:textId="77777777" w:rsidR="0052204A" w:rsidRPr="0052204A" w:rsidRDefault="0052204A" w:rsidP="0052204A">
            <w:pPr>
              <w:autoSpaceDE w:val="0"/>
              <w:autoSpaceDN w:val="0"/>
              <w:adjustRightInd w:val="0"/>
              <w:spacing w:line="360" w:lineRule="auto"/>
              <w:jc w:val="both"/>
              <w:rPr>
                <w:rFonts w:ascii="Trebuchet MS" w:hAnsi="Trebuchet MS" w:cs="Trebuchet MS"/>
                <w:lang w:val="en-GB"/>
              </w:rPr>
            </w:pPr>
            <w:proofErr w:type="spellStart"/>
            <w:r w:rsidRPr="0052204A">
              <w:rPr>
                <w:rFonts w:ascii="Trebuchet MS" w:hAnsi="Trebuchet MS" w:cs="Trebuchet MS"/>
                <w:lang w:val="en-GB"/>
              </w:rPr>
              <w:t>Solicitanții</w:t>
            </w:r>
            <w:proofErr w:type="spellEnd"/>
            <w:r w:rsidRPr="0052204A">
              <w:rPr>
                <w:rFonts w:ascii="Trebuchet MS" w:hAnsi="Trebuchet MS" w:cs="Trebuchet MS"/>
                <w:lang w:val="en-GB"/>
              </w:rPr>
              <w:t xml:space="preserve"> ale </w:t>
            </w:r>
            <w:proofErr w:type="spellStart"/>
            <w:r w:rsidRPr="0052204A">
              <w:rPr>
                <w:rFonts w:ascii="Trebuchet MS" w:hAnsi="Trebuchet MS" w:cs="Trebuchet MS"/>
                <w:lang w:val="en-GB"/>
              </w:rPr>
              <w:t>căror</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cereri</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finanțare</w:t>
            </w:r>
            <w:proofErr w:type="spellEnd"/>
            <w:r w:rsidRPr="0052204A">
              <w:rPr>
                <w:rFonts w:ascii="Trebuchet MS" w:hAnsi="Trebuchet MS" w:cs="Trebuchet MS"/>
                <w:lang w:val="en-GB"/>
              </w:rPr>
              <w:t xml:space="preserve"> au </w:t>
            </w:r>
            <w:proofErr w:type="spellStart"/>
            <w:r w:rsidRPr="0052204A">
              <w:rPr>
                <w:rFonts w:ascii="Trebuchet MS" w:hAnsi="Trebuchet MS" w:cs="Trebuchet MS"/>
                <w:lang w:val="en-GB"/>
              </w:rPr>
              <w:t>întrunit</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pragul</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excelență</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sau</w:t>
            </w:r>
            <w:proofErr w:type="spellEnd"/>
            <w:r w:rsidRPr="0052204A">
              <w:rPr>
                <w:rFonts w:ascii="Trebuchet MS" w:hAnsi="Trebuchet MS" w:cs="Trebuchet MS"/>
                <w:lang w:val="en-GB"/>
              </w:rPr>
              <w:t xml:space="preserve"> care au </w:t>
            </w:r>
            <w:proofErr w:type="spellStart"/>
            <w:r w:rsidRPr="0052204A">
              <w:rPr>
                <w:rFonts w:ascii="Trebuchet MS" w:hAnsi="Trebuchet MS" w:cs="Trebuchet MS"/>
                <w:lang w:val="en-GB"/>
              </w:rPr>
              <w:t>îndeplinit</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condițiile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prevăzute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în</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Ghidul</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Solicitantului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și</w:t>
            </w:r>
            <w:proofErr w:type="spellEnd"/>
            <w:r w:rsidRPr="0052204A">
              <w:rPr>
                <w:rFonts w:ascii="Trebuchet MS" w:hAnsi="Trebuchet MS" w:cs="Trebuchet MS"/>
                <w:lang w:val="en-GB"/>
              </w:rPr>
              <w:t xml:space="preserve"> ale </w:t>
            </w:r>
            <w:proofErr w:type="spellStart"/>
            <w:r w:rsidRPr="0052204A">
              <w:rPr>
                <w:rFonts w:ascii="Trebuchet MS" w:hAnsi="Trebuchet MS" w:cs="Trebuchet MS"/>
                <w:lang w:val="en-GB"/>
              </w:rPr>
              <w:t>căror</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rezultate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confirmă</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îndeplinirea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condițiilor</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pentru</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selecție</w:t>
            </w:r>
            <w:proofErr w:type="spellEnd"/>
            <w:r w:rsidRPr="0052204A">
              <w:rPr>
                <w:rFonts w:ascii="Trebuchet MS" w:hAnsi="Trebuchet MS" w:cs="Trebuchet MS"/>
                <w:lang w:val="en-GB"/>
              </w:rPr>
              <w:t xml:space="preserve"> sunt </w:t>
            </w:r>
            <w:proofErr w:type="spellStart"/>
            <w:r w:rsidRPr="0052204A">
              <w:rPr>
                <w:rFonts w:ascii="Trebuchet MS" w:hAnsi="Trebuchet MS" w:cs="Trebuchet MS"/>
                <w:lang w:val="en-GB"/>
              </w:rPr>
              <w:t>notificați</w:t>
            </w:r>
            <w:proofErr w:type="spellEnd"/>
            <w:r w:rsidRPr="0052204A">
              <w:rPr>
                <w:rFonts w:ascii="Trebuchet MS" w:hAnsi="Trebuchet MS" w:cs="Trebuchet MS"/>
                <w:lang w:val="en-GB"/>
              </w:rPr>
              <w:t xml:space="preserve"> cu </w:t>
            </w:r>
            <w:proofErr w:type="spellStart"/>
            <w:r w:rsidRPr="0052204A">
              <w:rPr>
                <w:rFonts w:ascii="Trebuchet MS" w:hAnsi="Trebuchet MS" w:cs="Trebuchet MS"/>
                <w:lang w:val="en-GB"/>
              </w:rPr>
              <w:t>privire</w:t>
            </w:r>
            <w:proofErr w:type="spellEnd"/>
            <w:r w:rsidRPr="0052204A">
              <w:rPr>
                <w:rFonts w:ascii="Trebuchet MS" w:hAnsi="Trebuchet MS" w:cs="Trebuchet MS"/>
                <w:lang w:val="en-GB"/>
              </w:rPr>
              <w:t xml:space="preserve"> la </w:t>
            </w:r>
            <w:proofErr w:type="spellStart"/>
            <w:r w:rsidRPr="0052204A">
              <w:rPr>
                <w:rFonts w:ascii="Trebuchet MS" w:hAnsi="Trebuchet MS" w:cs="Trebuchet MS"/>
                <w:lang w:val="en-GB"/>
              </w:rPr>
              <w:t>trecerea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în</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etapa</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contractare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în</w:t>
            </w:r>
            <w:proofErr w:type="spellEnd"/>
            <w:r w:rsidRPr="0052204A">
              <w:rPr>
                <w:rFonts w:ascii="Trebuchet MS" w:hAnsi="Trebuchet MS" w:cs="Trebuchet MS"/>
                <w:lang w:val="en-GB"/>
              </w:rPr>
              <w:t xml:space="preserve"> termen de </w:t>
            </w:r>
            <w:r w:rsidRPr="0052204A">
              <w:rPr>
                <w:rFonts w:ascii="Trebuchet MS" w:hAnsi="Trebuchet MS" w:cs="Trebuchet MS"/>
                <w:b/>
                <w:bCs/>
                <w:lang w:val="en-GB"/>
              </w:rPr>
              <w:t xml:space="preserve">5 </w:t>
            </w:r>
            <w:proofErr w:type="spellStart"/>
            <w:r w:rsidRPr="0052204A">
              <w:rPr>
                <w:rFonts w:ascii="Trebuchet MS" w:hAnsi="Trebuchet MS" w:cs="Trebuchet MS"/>
                <w:b/>
                <w:bCs/>
                <w:lang w:val="en-GB"/>
              </w:rPr>
              <w:t>zile</w:t>
            </w:r>
            <w:proofErr w:type="spellEnd"/>
            <w:r w:rsidRPr="0052204A">
              <w:rPr>
                <w:rFonts w:ascii="Trebuchet MS" w:hAnsi="Trebuchet MS" w:cs="Trebuchet MS"/>
                <w:b/>
                <w:bCs/>
                <w:lang w:val="en-GB"/>
              </w:rPr>
              <w:t xml:space="preserve"> </w:t>
            </w:r>
            <w:proofErr w:type="spellStart"/>
            <w:r w:rsidRPr="0052204A">
              <w:rPr>
                <w:rFonts w:ascii="Trebuchet MS" w:hAnsi="Trebuchet MS" w:cs="Trebuchet MS"/>
                <w:b/>
                <w:bCs/>
                <w:lang w:val="en-GB"/>
              </w:rPr>
              <w:t>lucrătoare</w:t>
            </w:r>
            <w:proofErr w:type="spellEnd"/>
            <w:r w:rsidRPr="0052204A">
              <w:rPr>
                <w:rFonts w:ascii="Trebuchet MS" w:hAnsi="Trebuchet MS" w:cs="Trebuchet MS"/>
                <w:b/>
                <w:bCs/>
                <w:lang w:val="en-GB"/>
              </w:rPr>
              <w:t xml:space="preserve"> de la data </w:t>
            </w:r>
            <w:proofErr w:type="spellStart"/>
            <w:r w:rsidRPr="0052204A">
              <w:rPr>
                <w:rFonts w:ascii="Trebuchet MS" w:hAnsi="Trebuchet MS" w:cs="Trebuchet MS"/>
                <w:b/>
                <w:bCs/>
                <w:lang w:val="en-GB"/>
              </w:rPr>
              <w:t>finalizării</w:t>
            </w:r>
            <w:proofErr w:type="spellEnd"/>
            <w:r w:rsidRPr="0052204A">
              <w:rPr>
                <w:rFonts w:ascii="Trebuchet MS" w:hAnsi="Trebuchet MS" w:cs="Trebuchet MS"/>
                <w:b/>
                <w:bCs/>
                <w:lang w:val="en-GB"/>
              </w:rPr>
              <w:t xml:space="preserve"> </w:t>
            </w:r>
            <w:proofErr w:type="spellStart"/>
            <w:r w:rsidRPr="0052204A">
              <w:rPr>
                <w:rFonts w:ascii="Trebuchet MS" w:hAnsi="Trebuchet MS" w:cs="Trebuchet MS"/>
                <w:b/>
                <w:bCs/>
                <w:lang w:val="en-GB"/>
              </w:rPr>
              <w:t>etapei</w:t>
            </w:r>
            <w:proofErr w:type="spellEnd"/>
            <w:r w:rsidRPr="0052204A">
              <w:rPr>
                <w:rFonts w:ascii="Trebuchet MS" w:hAnsi="Trebuchet MS" w:cs="Trebuchet MS"/>
                <w:b/>
                <w:bCs/>
                <w:lang w:val="en-GB"/>
              </w:rPr>
              <w:t xml:space="preserve"> de </w:t>
            </w:r>
            <w:proofErr w:type="spellStart"/>
            <w:r w:rsidRPr="0052204A">
              <w:rPr>
                <w:rFonts w:ascii="Trebuchet MS" w:hAnsi="Trebuchet MS" w:cs="Trebuchet MS"/>
                <w:b/>
                <w:bCs/>
                <w:lang w:val="en-GB"/>
              </w:rPr>
              <w:t>evaluare</w:t>
            </w:r>
            <w:proofErr w:type="spellEnd"/>
            <w:r w:rsidRPr="0052204A">
              <w:rPr>
                <w:rFonts w:ascii="Trebuchet MS" w:hAnsi="Trebuchet MS" w:cs="Trebuchet MS"/>
                <w:b/>
                <w:bCs/>
                <w:lang w:val="en-GB"/>
              </w:rPr>
              <w:t xml:space="preserve"> </w:t>
            </w:r>
            <w:proofErr w:type="spellStart"/>
            <w:r w:rsidRPr="0052204A">
              <w:rPr>
                <w:rFonts w:ascii="Trebuchet MS" w:hAnsi="Trebuchet MS" w:cs="Trebuchet MS"/>
                <w:b/>
                <w:bCs/>
                <w:lang w:val="en-GB"/>
              </w:rPr>
              <w:t>tehnică</w:t>
            </w:r>
            <w:proofErr w:type="spellEnd"/>
            <w:r w:rsidRPr="0052204A">
              <w:rPr>
                <w:rFonts w:ascii="Trebuchet MS" w:hAnsi="Trebuchet MS" w:cs="Trebuchet MS"/>
                <w:b/>
                <w:bCs/>
                <w:lang w:val="en-GB"/>
              </w:rPr>
              <w:t xml:space="preserve"> </w:t>
            </w:r>
            <w:proofErr w:type="spellStart"/>
            <w:r w:rsidRPr="0052204A">
              <w:rPr>
                <w:rFonts w:ascii="Trebuchet MS" w:hAnsi="Trebuchet MS" w:cs="Trebuchet MS"/>
                <w:b/>
                <w:bCs/>
                <w:lang w:val="en-GB"/>
              </w:rPr>
              <w:t>și</w:t>
            </w:r>
            <w:proofErr w:type="spellEnd"/>
            <w:r w:rsidRPr="0052204A">
              <w:rPr>
                <w:rFonts w:ascii="Trebuchet MS" w:hAnsi="Trebuchet MS" w:cs="Trebuchet MS"/>
                <w:b/>
                <w:bCs/>
                <w:lang w:val="en-GB"/>
              </w:rPr>
              <w:t xml:space="preserve"> </w:t>
            </w:r>
            <w:proofErr w:type="spellStart"/>
            <w:r w:rsidRPr="0052204A">
              <w:rPr>
                <w:rFonts w:ascii="Trebuchet MS" w:hAnsi="Trebuchet MS" w:cs="Trebuchet MS"/>
                <w:b/>
                <w:bCs/>
                <w:lang w:val="en-GB"/>
              </w:rPr>
              <w:t>financiară</w:t>
            </w:r>
            <w:proofErr w:type="spellEnd"/>
            <w:r w:rsidRPr="0052204A">
              <w:rPr>
                <w:rFonts w:ascii="Trebuchet MS" w:hAnsi="Trebuchet MS" w:cs="Trebuchet MS"/>
                <w:b/>
                <w:bCs/>
                <w:lang w:val="en-GB"/>
              </w:rPr>
              <w:t>,</w:t>
            </w:r>
            <w:r w:rsidRPr="0052204A">
              <w:rPr>
                <w:rFonts w:ascii="Trebuchet MS" w:hAnsi="Trebuchet MS" w:cs="Trebuchet MS"/>
                <w:lang w:val="en-GB"/>
              </w:rPr>
              <w:t xml:space="preserve"> </w:t>
            </w:r>
            <w:proofErr w:type="spellStart"/>
            <w:r w:rsidRPr="0052204A">
              <w:rPr>
                <w:rFonts w:ascii="Trebuchet MS" w:hAnsi="Trebuchet MS" w:cs="Trebuchet MS"/>
                <w:lang w:val="en-GB"/>
              </w:rPr>
              <w:t>respectiv</w:t>
            </w:r>
            <w:proofErr w:type="spellEnd"/>
            <w:r w:rsidRPr="0052204A">
              <w:rPr>
                <w:rFonts w:ascii="Trebuchet MS" w:hAnsi="Trebuchet MS" w:cs="Trebuchet MS"/>
                <w:lang w:val="en-GB"/>
              </w:rPr>
              <w:t xml:space="preserve"> de la data </w:t>
            </w:r>
            <w:proofErr w:type="spellStart"/>
            <w:r w:rsidRPr="0052204A">
              <w:rPr>
                <w:rFonts w:ascii="Trebuchet MS" w:hAnsi="Trebuchet MS" w:cs="Trebuchet MS"/>
                <w:lang w:val="en-GB"/>
              </w:rPr>
              <w:t>soluționării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contestațiilor</w:t>
            </w:r>
            <w:proofErr w:type="spellEnd"/>
            <w:r w:rsidRPr="0052204A">
              <w:rPr>
                <w:rFonts w:ascii="Trebuchet MS" w:hAnsi="Trebuchet MS" w:cs="Trebuchet MS"/>
                <w:lang w:val="en-GB"/>
              </w:rPr>
              <w:t>.</w:t>
            </w:r>
          </w:p>
          <w:p w14:paraId="6C68E8B3" w14:textId="77777777" w:rsidR="0052204A" w:rsidRPr="0052204A" w:rsidRDefault="0052204A" w:rsidP="0052204A">
            <w:pPr>
              <w:autoSpaceDE w:val="0"/>
              <w:autoSpaceDN w:val="0"/>
              <w:adjustRightInd w:val="0"/>
              <w:spacing w:line="360" w:lineRule="auto"/>
              <w:jc w:val="both"/>
              <w:rPr>
                <w:rFonts w:ascii="Trebuchet MS" w:hAnsi="Trebuchet MS" w:cs="Trebuchet MS"/>
                <w:lang w:val="en-GB"/>
              </w:rPr>
            </w:pPr>
          </w:p>
          <w:p w14:paraId="0FB3FCF6" w14:textId="77777777" w:rsidR="0052204A" w:rsidRPr="0052204A" w:rsidRDefault="0052204A" w:rsidP="0052204A">
            <w:pPr>
              <w:autoSpaceDE w:val="0"/>
              <w:autoSpaceDN w:val="0"/>
              <w:adjustRightInd w:val="0"/>
              <w:spacing w:line="360" w:lineRule="auto"/>
              <w:jc w:val="both"/>
              <w:rPr>
                <w:rFonts w:ascii="Trebuchet MS" w:hAnsi="Trebuchet MS" w:cs="Trebuchet MS"/>
                <w:lang w:val="en-GB"/>
              </w:rPr>
            </w:pPr>
            <w:proofErr w:type="spellStart"/>
            <w:r w:rsidRPr="0052204A">
              <w:rPr>
                <w:rFonts w:ascii="Trebuchet MS" w:hAnsi="Trebuchet MS" w:cs="Trebuchet MS"/>
                <w:lang w:val="en-GB"/>
              </w:rPr>
              <w:t>În</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etapa</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contractare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solicitanților</w:t>
            </w:r>
            <w:proofErr w:type="spellEnd"/>
            <w:r w:rsidRPr="0052204A">
              <w:rPr>
                <w:rFonts w:ascii="Trebuchet MS" w:hAnsi="Trebuchet MS" w:cs="Trebuchet MS"/>
                <w:lang w:val="en-GB"/>
              </w:rPr>
              <w:t xml:space="preserve"> li se </w:t>
            </w:r>
            <w:proofErr w:type="spellStart"/>
            <w:r w:rsidRPr="0052204A">
              <w:rPr>
                <w:rFonts w:ascii="Trebuchet MS" w:hAnsi="Trebuchet MS" w:cs="Trebuchet MS"/>
                <w:lang w:val="en-GB"/>
              </w:rPr>
              <w:t>solicită</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către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autoritatea</w:t>
            </w:r>
            <w:proofErr w:type="spellEnd"/>
            <w:r w:rsidRPr="0052204A">
              <w:rPr>
                <w:rFonts w:ascii="Trebuchet MS" w:hAnsi="Trebuchet MS" w:cs="Trebuchet MS"/>
                <w:lang w:val="en-GB"/>
              </w:rPr>
              <w:t xml:space="preserve"> de management </w:t>
            </w:r>
            <w:proofErr w:type="spellStart"/>
            <w:r w:rsidRPr="0052204A">
              <w:rPr>
                <w:rFonts w:ascii="Trebuchet MS" w:hAnsi="Trebuchet MS" w:cs="Trebuchet MS"/>
                <w:lang w:val="en-GB"/>
              </w:rPr>
              <w:t>prin</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sistemul</w:t>
            </w:r>
            <w:proofErr w:type="spellEnd"/>
            <w:r w:rsidRPr="0052204A">
              <w:rPr>
                <w:rFonts w:ascii="Trebuchet MS" w:hAnsi="Trebuchet MS" w:cs="Trebuchet MS"/>
                <w:lang w:val="en-GB"/>
              </w:rPr>
              <w:t xml:space="preserve"> informatic MySMIS2021/SMIS2021+ </w:t>
            </w:r>
            <w:proofErr w:type="spellStart"/>
            <w:r w:rsidRPr="0052204A">
              <w:rPr>
                <w:rFonts w:ascii="Trebuchet MS" w:hAnsi="Trebuchet MS" w:cs="Trebuchet MS"/>
                <w:lang w:val="en-GB"/>
              </w:rPr>
              <w:t>să</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facă</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dovada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celor</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declarate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prin</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declarația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unică</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respectiv</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să</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prezinte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documentele</w:t>
            </w:r>
            <w:proofErr w:type="spellEnd"/>
            <w:r w:rsidRPr="0052204A">
              <w:rPr>
                <w:rFonts w:ascii="Trebuchet MS" w:hAnsi="Trebuchet MS" w:cs="Trebuchet MS"/>
                <w:lang w:val="en-GB"/>
              </w:rPr>
              <w:t xml:space="preserve"> justificative </w:t>
            </w:r>
            <w:proofErr w:type="spellStart"/>
            <w:r w:rsidRPr="0052204A">
              <w:rPr>
                <w:rFonts w:ascii="Trebuchet MS" w:hAnsi="Trebuchet MS" w:cs="Trebuchet MS"/>
                <w:lang w:val="en-GB"/>
              </w:rPr>
              <w:t>prin</w:t>
            </w:r>
            <w:proofErr w:type="spellEnd"/>
            <w:r w:rsidRPr="0052204A">
              <w:rPr>
                <w:rFonts w:ascii="Trebuchet MS" w:hAnsi="Trebuchet MS" w:cs="Trebuchet MS"/>
                <w:lang w:val="en-GB"/>
              </w:rPr>
              <w:t xml:space="preserve"> care </w:t>
            </w:r>
            <w:proofErr w:type="spellStart"/>
            <w:r w:rsidRPr="0052204A">
              <w:rPr>
                <w:rFonts w:ascii="Trebuchet MS" w:hAnsi="Trebuchet MS" w:cs="Trebuchet MS"/>
                <w:lang w:val="en-GB"/>
              </w:rPr>
              <w:t>fac</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dovada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îndeplinirii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tuturor</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condițiilor</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eligibilitate</w:t>
            </w:r>
            <w:proofErr w:type="spellEnd"/>
            <w:r w:rsidRPr="0052204A">
              <w:rPr>
                <w:rFonts w:ascii="Trebuchet MS" w:hAnsi="Trebuchet MS" w:cs="Trebuchet MS"/>
                <w:lang w:val="en-GB"/>
              </w:rPr>
              <w:t>.</w:t>
            </w:r>
          </w:p>
          <w:p w14:paraId="06FC2C6F" w14:textId="77777777" w:rsidR="0052204A" w:rsidRPr="0052204A" w:rsidRDefault="0052204A" w:rsidP="0052204A">
            <w:pPr>
              <w:autoSpaceDE w:val="0"/>
              <w:autoSpaceDN w:val="0"/>
              <w:adjustRightInd w:val="0"/>
              <w:spacing w:line="360" w:lineRule="auto"/>
              <w:jc w:val="both"/>
              <w:rPr>
                <w:rFonts w:ascii="Trebuchet MS" w:hAnsi="Trebuchet MS" w:cs="Trebuchet MS"/>
                <w:lang w:val="en-GB"/>
              </w:rPr>
            </w:pPr>
          </w:p>
          <w:p w14:paraId="1341413E" w14:textId="77777777" w:rsidR="0052204A" w:rsidRPr="0052204A" w:rsidRDefault="0052204A" w:rsidP="0052204A">
            <w:pPr>
              <w:autoSpaceDE w:val="0"/>
              <w:autoSpaceDN w:val="0"/>
              <w:adjustRightInd w:val="0"/>
              <w:spacing w:line="360" w:lineRule="auto"/>
              <w:jc w:val="both"/>
              <w:rPr>
                <w:rFonts w:ascii="Trebuchet MS" w:hAnsi="Trebuchet MS" w:cs="Trebuchet MS"/>
                <w:lang w:val="en-GB"/>
              </w:rPr>
            </w:pPr>
            <w:proofErr w:type="spellStart"/>
            <w:r w:rsidRPr="0052204A">
              <w:rPr>
                <w:rFonts w:ascii="Trebuchet MS" w:hAnsi="Trebuchet MS" w:cs="Trebuchet MS"/>
                <w:lang w:val="en-GB"/>
              </w:rPr>
              <w:t>Autoritatea</w:t>
            </w:r>
            <w:proofErr w:type="spellEnd"/>
            <w:r w:rsidRPr="0052204A">
              <w:rPr>
                <w:rFonts w:ascii="Trebuchet MS" w:hAnsi="Trebuchet MS" w:cs="Trebuchet MS"/>
                <w:lang w:val="en-GB"/>
              </w:rPr>
              <w:t xml:space="preserve"> de management </w:t>
            </w:r>
            <w:proofErr w:type="spellStart"/>
            <w:r w:rsidRPr="0052204A">
              <w:rPr>
                <w:rFonts w:ascii="Trebuchet MS" w:hAnsi="Trebuchet MS" w:cs="Trebuchet MS"/>
                <w:lang w:val="en-GB"/>
              </w:rPr>
              <w:t>poate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solicita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clarificări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în</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etapa</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contractare</w:t>
            </w:r>
            <w:proofErr w:type="spellEnd"/>
            <w:r w:rsidRPr="0052204A">
              <w:rPr>
                <w:rFonts w:ascii="Trebuchet MS" w:hAnsi="Trebuchet MS" w:cs="Trebuchet MS"/>
                <w:lang w:val="en-GB"/>
              </w:rPr>
              <w:t>.</w:t>
            </w:r>
          </w:p>
          <w:p w14:paraId="4970B3BA" w14:textId="77777777" w:rsidR="0052204A" w:rsidRPr="0052204A" w:rsidRDefault="0052204A" w:rsidP="0052204A">
            <w:pPr>
              <w:autoSpaceDE w:val="0"/>
              <w:autoSpaceDN w:val="0"/>
              <w:adjustRightInd w:val="0"/>
              <w:spacing w:line="360" w:lineRule="auto"/>
              <w:jc w:val="both"/>
              <w:rPr>
                <w:rFonts w:ascii="Trebuchet MS" w:hAnsi="Trebuchet MS" w:cs="Trebuchet MS"/>
                <w:lang w:val="en-GB"/>
              </w:rPr>
            </w:pPr>
          </w:p>
          <w:p w14:paraId="03ABB600" w14:textId="77777777" w:rsidR="0052204A" w:rsidRPr="0052204A" w:rsidRDefault="0052204A" w:rsidP="0052204A">
            <w:pPr>
              <w:autoSpaceDE w:val="0"/>
              <w:autoSpaceDN w:val="0"/>
              <w:adjustRightInd w:val="0"/>
              <w:spacing w:line="360" w:lineRule="auto"/>
              <w:jc w:val="both"/>
              <w:rPr>
                <w:rFonts w:ascii="Trebuchet MS" w:hAnsi="Trebuchet MS" w:cs="Trebuchet MS"/>
                <w:lang w:val="en-GB"/>
              </w:rPr>
            </w:pPr>
            <w:proofErr w:type="spellStart"/>
            <w:r w:rsidRPr="0052204A">
              <w:rPr>
                <w:rFonts w:ascii="Trebuchet MS" w:hAnsi="Trebuchet MS" w:cs="Trebuchet MS"/>
                <w:lang w:val="en-GB"/>
              </w:rPr>
              <w:t>Urmare</w:t>
            </w:r>
            <w:proofErr w:type="spellEnd"/>
            <w:r w:rsidRPr="0052204A">
              <w:rPr>
                <w:rFonts w:ascii="Trebuchet MS" w:hAnsi="Trebuchet MS" w:cs="Trebuchet MS"/>
                <w:lang w:val="en-GB"/>
              </w:rPr>
              <w:t xml:space="preserve"> a </w:t>
            </w:r>
            <w:proofErr w:type="spellStart"/>
            <w:r w:rsidRPr="0052204A">
              <w:rPr>
                <w:rFonts w:ascii="Trebuchet MS" w:hAnsi="Trebuchet MS" w:cs="Trebuchet MS"/>
                <w:lang w:val="en-GB"/>
              </w:rPr>
              <w:t>verificării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îndeplinirii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condițiilor</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eligibilitate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autoritatea</w:t>
            </w:r>
            <w:proofErr w:type="spellEnd"/>
            <w:r w:rsidRPr="0052204A">
              <w:rPr>
                <w:rFonts w:ascii="Trebuchet MS" w:hAnsi="Trebuchet MS" w:cs="Trebuchet MS"/>
                <w:lang w:val="en-GB"/>
              </w:rPr>
              <w:t xml:space="preserve"> de management </w:t>
            </w:r>
            <w:proofErr w:type="spellStart"/>
            <w:r w:rsidRPr="0052204A">
              <w:rPr>
                <w:rFonts w:ascii="Trebuchet MS" w:hAnsi="Trebuchet MS" w:cs="Trebuchet MS"/>
                <w:lang w:val="en-GB"/>
              </w:rPr>
              <w:t>emite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decizia</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aprobare</w:t>
            </w:r>
            <w:proofErr w:type="spellEnd"/>
            <w:r w:rsidRPr="0052204A">
              <w:rPr>
                <w:rFonts w:ascii="Trebuchet MS" w:hAnsi="Trebuchet MS" w:cs="Trebuchet MS"/>
                <w:lang w:val="en-GB"/>
              </w:rPr>
              <w:t xml:space="preserve"> a </w:t>
            </w:r>
            <w:proofErr w:type="spellStart"/>
            <w:r w:rsidRPr="0052204A">
              <w:rPr>
                <w:rFonts w:ascii="Trebuchet MS" w:hAnsi="Trebuchet MS" w:cs="Trebuchet MS"/>
                <w:lang w:val="en-GB"/>
              </w:rPr>
              <w:t>finanțării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respectiv</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decizia</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respingere</w:t>
            </w:r>
            <w:proofErr w:type="spellEnd"/>
            <w:r w:rsidRPr="0052204A">
              <w:rPr>
                <w:rFonts w:ascii="Trebuchet MS" w:hAnsi="Trebuchet MS" w:cs="Trebuchet MS"/>
                <w:lang w:val="en-GB"/>
              </w:rPr>
              <w:t xml:space="preserve"> a </w:t>
            </w:r>
            <w:proofErr w:type="spellStart"/>
            <w:r w:rsidRPr="0052204A">
              <w:rPr>
                <w:rFonts w:ascii="Trebuchet MS" w:hAnsi="Trebuchet MS" w:cs="Trebuchet MS"/>
                <w:lang w:val="en-GB"/>
              </w:rPr>
              <w:t>finanțării</w:t>
            </w:r>
            <w:proofErr w:type="spellEnd"/>
            <w:r w:rsidRPr="0052204A">
              <w:rPr>
                <w:rFonts w:ascii="Trebuchet MS" w:hAnsi="Trebuchet MS" w:cs="Trebuchet MS"/>
                <w:lang w:val="en-GB"/>
              </w:rPr>
              <w:t>.</w:t>
            </w:r>
          </w:p>
          <w:p w14:paraId="6F954373" w14:textId="687C92F5" w:rsidR="007022AD" w:rsidRPr="00932165" w:rsidRDefault="0052204A" w:rsidP="00932165">
            <w:pPr>
              <w:spacing w:before="120" w:after="120" w:line="360" w:lineRule="auto"/>
              <w:jc w:val="both"/>
              <w:rPr>
                <w:rFonts w:ascii="Trebuchet MS" w:hAnsi="Trebuchet MS"/>
                <w:i/>
              </w:rPr>
            </w:pPr>
            <w:proofErr w:type="spellStart"/>
            <w:r w:rsidRPr="0052204A">
              <w:rPr>
                <w:rFonts w:ascii="Trebuchet MS" w:hAnsi="Trebuchet MS" w:cs="Trebuchet MS"/>
                <w:lang w:val="en-GB"/>
              </w:rPr>
              <w:t>Durata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totală</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până</w:t>
            </w:r>
            <w:proofErr w:type="spellEnd"/>
            <w:r w:rsidRPr="0052204A">
              <w:rPr>
                <w:rFonts w:ascii="Trebuchet MS" w:hAnsi="Trebuchet MS" w:cs="Trebuchet MS"/>
                <w:lang w:val="en-GB"/>
              </w:rPr>
              <w:t xml:space="preserve"> la </w:t>
            </w:r>
            <w:proofErr w:type="spellStart"/>
            <w:r w:rsidRPr="0052204A">
              <w:rPr>
                <w:rFonts w:ascii="Trebuchet MS" w:hAnsi="Trebuchet MS" w:cs="Trebuchet MS"/>
                <w:lang w:val="en-GB"/>
              </w:rPr>
              <w:t>semnarea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contractului</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finanțare</w:t>
            </w:r>
            <w:proofErr w:type="spellEnd"/>
            <w:r w:rsidRPr="0052204A">
              <w:rPr>
                <w:rFonts w:ascii="Trebuchet MS" w:hAnsi="Trebuchet MS" w:cs="Trebuchet MS"/>
                <w:lang w:val="en-GB"/>
              </w:rPr>
              <w:t xml:space="preserve"> nu </w:t>
            </w:r>
            <w:proofErr w:type="spellStart"/>
            <w:r w:rsidRPr="0052204A">
              <w:rPr>
                <w:rFonts w:ascii="Trebuchet MS" w:hAnsi="Trebuchet MS" w:cs="Trebuchet MS"/>
                <w:lang w:val="en-GB"/>
              </w:rPr>
              <w:t>poate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depăși</w:t>
            </w:r>
            <w:proofErr w:type="spellEnd"/>
            <w:r w:rsidRPr="0052204A">
              <w:rPr>
                <w:rFonts w:ascii="Trebuchet MS" w:hAnsi="Trebuchet MS" w:cs="Trebuchet MS"/>
                <w:lang w:val="en-GB"/>
              </w:rPr>
              <w:t xml:space="preserve"> 180 de </w:t>
            </w:r>
            <w:proofErr w:type="spellStart"/>
            <w:r w:rsidRPr="0052204A">
              <w:rPr>
                <w:rFonts w:ascii="Trebuchet MS" w:hAnsi="Trebuchet MS" w:cs="Trebuchet MS"/>
                <w:lang w:val="en-GB"/>
              </w:rPr>
              <w:t>zile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calendaristice</w:t>
            </w:r>
            <w:proofErr w:type="spellEnd"/>
            <w:r w:rsidRPr="0052204A">
              <w:rPr>
                <w:rFonts w:ascii="Trebuchet MS" w:hAnsi="Trebuchet MS" w:cs="Trebuchet MS"/>
                <w:lang w:val="en-GB"/>
              </w:rPr>
              <w:t xml:space="preserve"> calculate de la </w:t>
            </w:r>
            <w:proofErr w:type="spellStart"/>
            <w:r w:rsidRPr="0052204A">
              <w:rPr>
                <w:rFonts w:ascii="Trebuchet MS" w:hAnsi="Trebuchet MS" w:cs="Trebuchet MS"/>
                <w:lang w:val="en-GB"/>
              </w:rPr>
              <w:t>închiderea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apelului</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proiecte</w:t>
            </w:r>
            <w:proofErr w:type="spellEnd"/>
            <w:r w:rsidRPr="0052204A">
              <w:rPr>
                <w:rFonts w:ascii="Trebuchet MS" w:hAnsi="Trebuchet MS" w:cs="Trebuchet MS"/>
                <w:lang w:val="en-GB"/>
              </w:rPr>
              <w:t>.</w:t>
            </w:r>
          </w:p>
        </w:tc>
      </w:tr>
    </w:tbl>
    <w:p w14:paraId="6611634D" w14:textId="77777777" w:rsidR="0058563F" w:rsidRDefault="0058563F" w:rsidP="009F041F">
      <w:pPr>
        <w:pStyle w:val="Heading2"/>
      </w:pPr>
    </w:p>
    <w:p w14:paraId="21D8FD46" w14:textId="31D8D287" w:rsidR="00566CCA" w:rsidRPr="009F041F" w:rsidRDefault="009D715E" w:rsidP="00932165">
      <w:pPr>
        <w:pStyle w:val="Heading2"/>
      </w:pPr>
      <w:bookmarkStart w:id="124" w:name="_Toc143502471"/>
      <w:r>
        <w:t xml:space="preserve">8.2. </w:t>
      </w:r>
      <w:r w:rsidR="00566CCA" w:rsidRPr="009F041F">
        <w:t>Conformitate administrativă</w:t>
      </w:r>
      <w:r w:rsidR="002D47EF" w:rsidRPr="009F041F">
        <w:t xml:space="preserve"> – DECLARAȚIA UNICĂ</w:t>
      </w:r>
      <w:bookmarkEnd w:id="124"/>
      <w:r w:rsidR="00566CCA" w:rsidRPr="009F041F">
        <w:tab/>
      </w:r>
    </w:p>
    <w:tbl>
      <w:tblPr>
        <w:tblStyle w:val="TableGrid"/>
        <w:tblW w:w="0" w:type="auto"/>
        <w:tblLook w:val="04A0" w:firstRow="1" w:lastRow="0" w:firstColumn="1" w:lastColumn="0" w:noHBand="0" w:noVBand="1"/>
      </w:tblPr>
      <w:tblGrid>
        <w:gridCol w:w="9913"/>
      </w:tblGrid>
      <w:tr w:rsidR="00B63863" w:rsidRPr="00B63863" w14:paraId="3B821FCC" w14:textId="77777777" w:rsidTr="00932165">
        <w:tc>
          <w:tcPr>
            <w:tcW w:w="9918" w:type="dxa"/>
          </w:tcPr>
          <w:p w14:paraId="50607A2D" w14:textId="77777777" w:rsidR="0052204A" w:rsidRDefault="0052204A" w:rsidP="0052204A">
            <w:pPr>
              <w:autoSpaceDE w:val="0"/>
              <w:autoSpaceDN w:val="0"/>
              <w:adjustRightInd w:val="0"/>
              <w:spacing w:line="360" w:lineRule="auto"/>
              <w:jc w:val="both"/>
              <w:rPr>
                <w:rFonts w:ascii="Trebuchet MS" w:hAnsi="Trebuchet MS" w:cs="Trebuchet MS"/>
                <w:lang w:val="en-GB"/>
              </w:rPr>
            </w:pPr>
          </w:p>
          <w:p w14:paraId="2E14571E" w14:textId="130F6348" w:rsidR="0052204A" w:rsidRPr="0052204A" w:rsidRDefault="0052204A" w:rsidP="0052204A">
            <w:pPr>
              <w:autoSpaceDE w:val="0"/>
              <w:autoSpaceDN w:val="0"/>
              <w:adjustRightInd w:val="0"/>
              <w:spacing w:line="360" w:lineRule="auto"/>
              <w:jc w:val="both"/>
              <w:rPr>
                <w:rFonts w:ascii="Trebuchet MS" w:hAnsi="Trebuchet MS" w:cs="Trebuchet MS"/>
                <w:lang w:val="en-GB"/>
              </w:rPr>
            </w:pPr>
            <w:proofErr w:type="spellStart"/>
            <w:r w:rsidRPr="0052204A">
              <w:rPr>
                <w:rFonts w:ascii="Trebuchet MS" w:hAnsi="Trebuchet MS" w:cs="Trebuchet MS"/>
                <w:lang w:val="en-GB"/>
              </w:rPr>
              <w:t>Aplicația</w:t>
            </w:r>
            <w:proofErr w:type="spellEnd"/>
            <w:r w:rsidRPr="0052204A">
              <w:rPr>
                <w:rFonts w:ascii="Trebuchet MS" w:hAnsi="Trebuchet MS" w:cs="Trebuchet MS"/>
                <w:lang w:val="en-GB"/>
              </w:rPr>
              <w:t xml:space="preserve"> MySMIS2021/SMIS2021+ </w:t>
            </w:r>
            <w:proofErr w:type="spellStart"/>
            <w:r w:rsidRPr="0052204A">
              <w:rPr>
                <w:rFonts w:ascii="Trebuchet MS" w:hAnsi="Trebuchet MS" w:cs="Trebuchet MS"/>
                <w:lang w:val="en-GB"/>
              </w:rPr>
              <w:t>generează</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declarația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unică</w:t>
            </w:r>
            <w:proofErr w:type="spellEnd"/>
            <w:r w:rsidRPr="0052204A">
              <w:rPr>
                <w:rFonts w:ascii="Trebuchet MS" w:hAnsi="Trebuchet MS" w:cs="Trebuchet MS"/>
                <w:lang w:val="en-GB"/>
              </w:rPr>
              <w:t xml:space="preserve"> care </w:t>
            </w:r>
            <w:proofErr w:type="spellStart"/>
            <w:r w:rsidRPr="0052204A">
              <w:rPr>
                <w:rFonts w:ascii="Trebuchet MS" w:hAnsi="Trebuchet MS" w:cs="Trebuchet MS"/>
                <w:lang w:val="en-GB"/>
              </w:rPr>
              <w:t>este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completată</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solicitant</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și</w:t>
            </w:r>
            <w:proofErr w:type="spellEnd"/>
            <w:r w:rsidRPr="0052204A">
              <w:rPr>
                <w:rFonts w:ascii="Trebuchet MS" w:hAnsi="Trebuchet MS" w:cs="Trebuchet MS"/>
                <w:lang w:val="en-GB"/>
              </w:rPr>
              <w:t xml:space="preserve"> se </w:t>
            </w:r>
            <w:proofErr w:type="spellStart"/>
            <w:r w:rsidRPr="0052204A">
              <w:rPr>
                <w:rFonts w:ascii="Trebuchet MS" w:hAnsi="Trebuchet MS" w:cs="Trebuchet MS"/>
                <w:lang w:val="en-GB"/>
              </w:rPr>
              <w:t>semnează</w:t>
            </w:r>
            <w:proofErr w:type="spellEnd"/>
            <w:r w:rsidRPr="0052204A">
              <w:rPr>
                <w:rFonts w:ascii="Trebuchet MS" w:hAnsi="Trebuchet MS" w:cs="Trebuchet MS"/>
                <w:lang w:val="en-GB"/>
              </w:rPr>
              <w:t xml:space="preserve"> cu </w:t>
            </w:r>
            <w:proofErr w:type="spellStart"/>
            <w:r w:rsidRPr="0052204A">
              <w:rPr>
                <w:rFonts w:ascii="Trebuchet MS" w:hAnsi="Trebuchet MS" w:cs="Trebuchet MS"/>
                <w:lang w:val="en-GB"/>
              </w:rPr>
              <w:t>semnătură</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electronică</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extinsă</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către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reprezentantul</w:t>
            </w:r>
            <w:proofErr w:type="spellEnd"/>
            <w:r w:rsidRPr="0052204A">
              <w:rPr>
                <w:rFonts w:ascii="Trebuchet MS" w:hAnsi="Trebuchet MS" w:cs="Trebuchet MS"/>
                <w:lang w:val="en-GB"/>
              </w:rPr>
              <w:t xml:space="preserve"> legal al </w:t>
            </w:r>
            <w:proofErr w:type="spellStart"/>
            <w:r w:rsidRPr="0052204A">
              <w:rPr>
                <w:rFonts w:ascii="Trebuchet MS" w:hAnsi="Trebuchet MS" w:cs="Trebuchet MS"/>
                <w:lang w:val="en-GB"/>
              </w:rPr>
              <w:t>acestuia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sau</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împuternicitul</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acestuia</w:t>
            </w:r>
            <w:proofErr w:type="spellEnd"/>
            <w:r w:rsidRPr="0052204A">
              <w:rPr>
                <w:rFonts w:ascii="Trebuchet MS" w:hAnsi="Trebuchet MS" w:cs="Trebuchet MS"/>
                <w:lang w:val="en-GB"/>
              </w:rPr>
              <w:t>.</w:t>
            </w:r>
          </w:p>
          <w:p w14:paraId="5D5EE20E" w14:textId="77777777" w:rsidR="0052204A" w:rsidRPr="0052204A" w:rsidRDefault="0052204A" w:rsidP="0052204A">
            <w:pPr>
              <w:autoSpaceDE w:val="0"/>
              <w:autoSpaceDN w:val="0"/>
              <w:adjustRightInd w:val="0"/>
              <w:spacing w:line="360" w:lineRule="auto"/>
              <w:jc w:val="both"/>
              <w:rPr>
                <w:rFonts w:ascii="Trebuchet MS" w:hAnsi="Trebuchet MS" w:cs="ArialMT"/>
                <w:lang w:val="en-GB"/>
              </w:rPr>
            </w:pPr>
          </w:p>
          <w:p w14:paraId="1C1309DB" w14:textId="77777777" w:rsidR="0052204A" w:rsidRPr="0052204A" w:rsidRDefault="0052204A" w:rsidP="0052204A">
            <w:pPr>
              <w:autoSpaceDE w:val="0"/>
              <w:autoSpaceDN w:val="0"/>
              <w:adjustRightInd w:val="0"/>
              <w:spacing w:line="360" w:lineRule="auto"/>
              <w:jc w:val="both"/>
              <w:rPr>
                <w:rFonts w:ascii="Trebuchet MS" w:hAnsi="Trebuchet MS" w:cs="ArialMT"/>
                <w:lang w:val="en-GB"/>
              </w:rPr>
            </w:pPr>
            <w:proofErr w:type="spellStart"/>
            <w:r w:rsidRPr="0052204A">
              <w:rPr>
                <w:rFonts w:ascii="Trebuchet MS" w:hAnsi="Trebuchet MS" w:cs="ArialMT"/>
                <w:lang w:val="en-GB"/>
              </w:rPr>
              <w:t>Respectarea</w:t>
            </w:r>
            <w:proofErr w:type="spellEnd"/>
            <w:r w:rsidRPr="0052204A">
              <w:rPr>
                <w:rFonts w:ascii="Trebuchet MS" w:hAnsi="Trebuchet MS" w:cs="ArialMT"/>
                <w:lang w:val="en-GB"/>
              </w:rPr>
              <w:t xml:space="preserve"> </w:t>
            </w:r>
            <w:proofErr w:type="spellStart"/>
            <w:r w:rsidRPr="0052204A">
              <w:rPr>
                <w:rFonts w:ascii="Trebuchet MS" w:hAnsi="Trebuchet MS" w:cs="ArialMT"/>
                <w:lang w:val="en-GB"/>
              </w:rPr>
              <w:t>cerințelor</w:t>
            </w:r>
            <w:proofErr w:type="spellEnd"/>
            <w:r w:rsidRPr="0052204A">
              <w:rPr>
                <w:rFonts w:ascii="Trebuchet MS" w:hAnsi="Trebuchet MS" w:cs="ArialMT"/>
                <w:lang w:val="en-GB"/>
              </w:rPr>
              <w:t xml:space="preserve"> de </w:t>
            </w:r>
            <w:proofErr w:type="spellStart"/>
            <w:r w:rsidRPr="0052204A">
              <w:rPr>
                <w:rFonts w:ascii="Trebuchet MS" w:hAnsi="Trebuchet MS" w:cs="ArialMT"/>
                <w:lang w:val="en-GB"/>
              </w:rPr>
              <w:t>ordin</w:t>
            </w:r>
            <w:proofErr w:type="spellEnd"/>
            <w:r w:rsidRPr="0052204A">
              <w:rPr>
                <w:rFonts w:ascii="Trebuchet MS" w:hAnsi="Trebuchet MS" w:cs="ArialMT"/>
                <w:lang w:val="en-GB"/>
              </w:rPr>
              <w:t xml:space="preserve"> </w:t>
            </w:r>
            <w:proofErr w:type="spellStart"/>
            <w:r w:rsidRPr="0052204A">
              <w:rPr>
                <w:rFonts w:ascii="Trebuchet MS" w:hAnsi="Trebuchet MS" w:cs="ArialMT"/>
                <w:lang w:val="en-GB"/>
              </w:rPr>
              <w:t>administrativ</w:t>
            </w:r>
            <w:proofErr w:type="spellEnd"/>
            <w:r w:rsidRPr="0052204A">
              <w:rPr>
                <w:rFonts w:ascii="Trebuchet MS" w:hAnsi="Trebuchet MS" w:cs="ArialMT"/>
                <w:lang w:val="en-GB"/>
              </w:rPr>
              <w:t xml:space="preserve"> </w:t>
            </w:r>
            <w:proofErr w:type="spellStart"/>
            <w:r w:rsidRPr="0052204A">
              <w:rPr>
                <w:rFonts w:ascii="Trebuchet MS" w:hAnsi="Trebuchet MS" w:cs="ArialMT"/>
                <w:lang w:val="en-GB"/>
              </w:rPr>
              <w:t>și</w:t>
            </w:r>
            <w:proofErr w:type="spellEnd"/>
            <w:r w:rsidRPr="0052204A">
              <w:rPr>
                <w:rFonts w:ascii="Trebuchet MS" w:hAnsi="Trebuchet MS" w:cs="ArialMT"/>
                <w:lang w:val="en-GB"/>
              </w:rPr>
              <w:t xml:space="preserve"> </w:t>
            </w:r>
            <w:proofErr w:type="spellStart"/>
            <w:r w:rsidRPr="0052204A">
              <w:rPr>
                <w:rFonts w:ascii="Trebuchet MS" w:hAnsi="Trebuchet MS" w:cs="ArialMT"/>
                <w:lang w:val="en-GB"/>
              </w:rPr>
              <w:t>îndeplinirea</w:t>
            </w:r>
            <w:proofErr w:type="spellEnd"/>
            <w:r w:rsidRPr="0052204A">
              <w:rPr>
                <w:rFonts w:ascii="Trebuchet MS" w:hAnsi="Trebuchet MS" w:cs="ArialMT"/>
                <w:lang w:val="en-GB"/>
              </w:rPr>
              <w:t xml:space="preserve"> </w:t>
            </w:r>
            <w:proofErr w:type="spellStart"/>
            <w:r w:rsidRPr="0052204A">
              <w:rPr>
                <w:rFonts w:ascii="Trebuchet MS" w:hAnsi="Trebuchet MS" w:cs="ArialMT"/>
                <w:lang w:val="en-GB"/>
              </w:rPr>
              <w:t>condițiilor</w:t>
            </w:r>
            <w:proofErr w:type="spellEnd"/>
            <w:r w:rsidRPr="0052204A">
              <w:rPr>
                <w:rFonts w:ascii="Trebuchet MS" w:hAnsi="Trebuchet MS" w:cs="ArialMT"/>
                <w:lang w:val="en-GB"/>
              </w:rPr>
              <w:t xml:space="preserve"> de </w:t>
            </w:r>
            <w:proofErr w:type="spellStart"/>
            <w:r w:rsidRPr="0052204A">
              <w:rPr>
                <w:rFonts w:ascii="Trebuchet MS" w:hAnsi="Trebuchet MS" w:cs="ArialMT"/>
                <w:lang w:val="en-GB"/>
              </w:rPr>
              <w:t>eligibilitate</w:t>
            </w:r>
            <w:proofErr w:type="spellEnd"/>
            <w:r w:rsidRPr="0052204A">
              <w:rPr>
                <w:rFonts w:ascii="Trebuchet MS" w:hAnsi="Trebuchet MS" w:cs="ArialMT"/>
                <w:lang w:val="en-GB"/>
              </w:rPr>
              <w:t xml:space="preserve">, </w:t>
            </w:r>
            <w:proofErr w:type="spellStart"/>
            <w:r w:rsidRPr="0052204A">
              <w:rPr>
                <w:rFonts w:ascii="Trebuchet MS" w:hAnsi="Trebuchet MS" w:cs="ArialMT"/>
                <w:lang w:val="en-GB"/>
              </w:rPr>
              <w:t>așa</w:t>
            </w:r>
            <w:proofErr w:type="spellEnd"/>
            <w:r w:rsidRPr="0052204A">
              <w:rPr>
                <w:rFonts w:ascii="Trebuchet MS" w:hAnsi="Trebuchet MS" w:cs="ArialMT"/>
                <w:lang w:val="en-GB"/>
              </w:rPr>
              <w:t xml:space="preserve"> cum sunt </w:t>
            </w:r>
            <w:proofErr w:type="spellStart"/>
            <w:r w:rsidRPr="0052204A">
              <w:rPr>
                <w:rFonts w:ascii="Trebuchet MS" w:hAnsi="Trebuchet MS" w:cs="ArialMT"/>
                <w:lang w:val="en-GB"/>
              </w:rPr>
              <w:t>prevăzute</w:t>
            </w:r>
            <w:proofErr w:type="spellEnd"/>
            <w:r w:rsidRPr="0052204A">
              <w:rPr>
                <w:rFonts w:ascii="Trebuchet MS" w:hAnsi="Trebuchet MS" w:cs="ArialMT"/>
                <w:lang w:val="en-GB"/>
              </w:rPr>
              <w:t xml:space="preserve"> </w:t>
            </w:r>
            <w:proofErr w:type="spellStart"/>
            <w:r w:rsidRPr="0052204A">
              <w:rPr>
                <w:rFonts w:ascii="Trebuchet MS" w:hAnsi="Trebuchet MS" w:cs="ArialMT"/>
                <w:lang w:val="en-GB"/>
              </w:rPr>
              <w:t>în</w:t>
            </w:r>
            <w:proofErr w:type="spellEnd"/>
            <w:r w:rsidRPr="0052204A">
              <w:rPr>
                <w:rFonts w:ascii="Trebuchet MS" w:hAnsi="Trebuchet MS" w:cs="ArialMT"/>
                <w:lang w:val="en-GB"/>
              </w:rPr>
              <w:t xml:space="preserve"> </w:t>
            </w:r>
            <w:proofErr w:type="spellStart"/>
            <w:r w:rsidRPr="0052204A">
              <w:rPr>
                <w:rFonts w:ascii="Trebuchet MS" w:hAnsi="Trebuchet MS" w:cs="ArialMT"/>
                <w:lang w:val="en-GB"/>
              </w:rPr>
              <w:t>Ghidul</w:t>
            </w:r>
            <w:proofErr w:type="spellEnd"/>
            <w:r w:rsidRPr="0052204A">
              <w:rPr>
                <w:rFonts w:ascii="Trebuchet MS" w:hAnsi="Trebuchet MS" w:cs="ArialMT"/>
                <w:lang w:val="en-GB"/>
              </w:rPr>
              <w:t xml:space="preserve"> </w:t>
            </w:r>
            <w:proofErr w:type="spellStart"/>
            <w:r w:rsidRPr="0052204A">
              <w:rPr>
                <w:rFonts w:ascii="Trebuchet MS" w:hAnsi="Trebuchet MS" w:cs="ArialMT"/>
                <w:lang w:val="en-GB"/>
              </w:rPr>
              <w:t>solicitantului</w:t>
            </w:r>
            <w:proofErr w:type="spellEnd"/>
            <w:r w:rsidRPr="0052204A">
              <w:rPr>
                <w:rFonts w:ascii="Trebuchet MS" w:hAnsi="Trebuchet MS" w:cs="ArialMT"/>
                <w:lang w:val="en-GB"/>
              </w:rPr>
              <w:t xml:space="preserve">, sunt </w:t>
            </w:r>
            <w:proofErr w:type="spellStart"/>
            <w:r w:rsidRPr="0052204A">
              <w:rPr>
                <w:rFonts w:ascii="Trebuchet MS" w:hAnsi="Trebuchet MS" w:cs="ArialMT"/>
                <w:lang w:val="en-GB"/>
              </w:rPr>
              <w:t>asumate</w:t>
            </w:r>
            <w:proofErr w:type="spellEnd"/>
            <w:r w:rsidRPr="0052204A">
              <w:rPr>
                <w:rFonts w:ascii="Trebuchet MS" w:hAnsi="Trebuchet MS" w:cs="ArialMT"/>
                <w:lang w:val="en-GB"/>
              </w:rPr>
              <w:t xml:space="preserve"> </w:t>
            </w:r>
            <w:proofErr w:type="spellStart"/>
            <w:r w:rsidRPr="0052204A">
              <w:rPr>
                <w:rFonts w:ascii="Trebuchet MS" w:hAnsi="Trebuchet MS" w:cs="ArialMT"/>
                <w:lang w:val="en-GB"/>
              </w:rPr>
              <w:t>prin</w:t>
            </w:r>
            <w:proofErr w:type="spellEnd"/>
            <w:r w:rsidRPr="0052204A">
              <w:rPr>
                <w:rFonts w:ascii="Trebuchet MS" w:hAnsi="Trebuchet MS" w:cs="ArialMT"/>
                <w:lang w:val="en-GB"/>
              </w:rPr>
              <w:t xml:space="preserve"> </w:t>
            </w:r>
            <w:proofErr w:type="spellStart"/>
            <w:r w:rsidRPr="0052204A">
              <w:rPr>
                <w:rFonts w:ascii="Trebuchet MS" w:hAnsi="Trebuchet MS" w:cs="ArialMT"/>
                <w:lang w:val="en-GB"/>
              </w:rPr>
              <w:t>declarația</w:t>
            </w:r>
            <w:proofErr w:type="spellEnd"/>
            <w:r w:rsidRPr="0052204A">
              <w:rPr>
                <w:rFonts w:ascii="Trebuchet MS" w:hAnsi="Trebuchet MS" w:cs="ArialMT"/>
                <w:lang w:val="en-GB"/>
              </w:rPr>
              <w:t xml:space="preserve"> </w:t>
            </w:r>
            <w:proofErr w:type="spellStart"/>
            <w:r w:rsidRPr="0052204A">
              <w:rPr>
                <w:rFonts w:ascii="Trebuchet MS" w:hAnsi="Trebuchet MS" w:cs="ArialMT"/>
                <w:lang w:val="en-GB"/>
              </w:rPr>
              <w:t>unică</w:t>
            </w:r>
            <w:proofErr w:type="spellEnd"/>
            <w:r w:rsidRPr="0052204A">
              <w:rPr>
                <w:rFonts w:ascii="Trebuchet MS" w:hAnsi="Trebuchet MS" w:cs="ArialMT"/>
                <w:lang w:val="en-GB"/>
              </w:rPr>
              <w:t xml:space="preserve"> a </w:t>
            </w:r>
            <w:proofErr w:type="spellStart"/>
            <w:r w:rsidRPr="0052204A">
              <w:rPr>
                <w:rFonts w:ascii="Trebuchet MS" w:hAnsi="Trebuchet MS" w:cs="ArialMT"/>
                <w:lang w:val="en-GB"/>
              </w:rPr>
              <w:t>solicitantului</w:t>
            </w:r>
            <w:proofErr w:type="spellEnd"/>
            <w:r w:rsidRPr="0052204A">
              <w:rPr>
                <w:rFonts w:ascii="Trebuchet MS" w:hAnsi="Trebuchet MS" w:cs="ArialMT"/>
                <w:lang w:val="en-GB"/>
              </w:rPr>
              <w:t xml:space="preserve">, care se </w:t>
            </w:r>
            <w:proofErr w:type="spellStart"/>
            <w:r w:rsidRPr="0052204A">
              <w:rPr>
                <w:rFonts w:ascii="Trebuchet MS" w:hAnsi="Trebuchet MS" w:cs="ArialMT"/>
                <w:lang w:val="en-GB"/>
              </w:rPr>
              <w:t>depune</w:t>
            </w:r>
            <w:proofErr w:type="spellEnd"/>
            <w:r w:rsidRPr="0052204A">
              <w:rPr>
                <w:rFonts w:ascii="Trebuchet MS" w:hAnsi="Trebuchet MS" w:cs="ArialMT"/>
                <w:lang w:val="en-GB"/>
              </w:rPr>
              <w:t xml:space="preserve"> </w:t>
            </w:r>
            <w:proofErr w:type="spellStart"/>
            <w:r w:rsidRPr="0052204A">
              <w:rPr>
                <w:rFonts w:ascii="Trebuchet MS" w:hAnsi="Trebuchet MS" w:cs="ArialMT"/>
                <w:lang w:val="en-GB"/>
              </w:rPr>
              <w:t>odată</w:t>
            </w:r>
            <w:proofErr w:type="spellEnd"/>
            <w:r w:rsidRPr="0052204A">
              <w:rPr>
                <w:rFonts w:ascii="Trebuchet MS" w:hAnsi="Trebuchet MS" w:cs="ArialMT"/>
                <w:lang w:val="en-GB"/>
              </w:rPr>
              <w:t xml:space="preserve"> cu </w:t>
            </w:r>
            <w:proofErr w:type="spellStart"/>
            <w:r w:rsidRPr="0052204A">
              <w:rPr>
                <w:rFonts w:ascii="Trebuchet MS" w:hAnsi="Trebuchet MS" w:cs="ArialMT"/>
                <w:lang w:val="en-GB"/>
              </w:rPr>
              <w:t>cererea</w:t>
            </w:r>
            <w:proofErr w:type="spellEnd"/>
            <w:r w:rsidRPr="0052204A">
              <w:rPr>
                <w:rFonts w:ascii="Trebuchet MS" w:hAnsi="Trebuchet MS" w:cs="ArialMT"/>
                <w:lang w:val="en-GB"/>
              </w:rPr>
              <w:t xml:space="preserve"> de </w:t>
            </w:r>
            <w:proofErr w:type="spellStart"/>
            <w:r w:rsidRPr="0052204A">
              <w:rPr>
                <w:rFonts w:ascii="Trebuchet MS" w:hAnsi="Trebuchet MS" w:cs="ArialMT"/>
                <w:lang w:val="en-GB"/>
              </w:rPr>
              <w:t>finanțare</w:t>
            </w:r>
            <w:proofErr w:type="spellEnd"/>
            <w:r w:rsidRPr="0052204A">
              <w:rPr>
                <w:rFonts w:ascii="Trebuchet MS" w:hAnsi="Trebuchet MS" w:cs="ArialMT"/>
                <w:lang w:val="en-GB"/>
              </w:rPr>
              <w:t xml:space="preserve"> </w:t>
            </w:r>
            <w:proofErr w:type="spellStart"/>
            <w:r w:rsidRPr="0052204A">
              <w:rPr>
                <w:rFonts w:ascii="Trebuchet MS" w:hAnsi="Trebuchet MS" w:cs="ArialMT"/>
                <w:lang w:val="en-GB"/>
              </w:rPr>
              <w:t>urmând</w:t>
            </w:r>
            <w:proofErr w:type="spellEnd"/>
            <w:r w:rsidRPr="0052204A">
              <w:rPr>
                <w:rFonts w:ascii="Trebuchet MS" w:hAnsi="Trebuchet MS" w:cs="ArialMT"/>
                <w:lang w:val="en-GB"/>
              </w:rPr>
              <w:t xml:space="preserve"> ca, </w:t>
            </w:r>
            <w:proofErr w:type="spellStart"/>
            <w:r w:rsidRPr="0052204A">
              <w:rPr>
                <w:rFonts w:ascii="Trebuchet MS" w:hAnsi="Trebuchet MS" w:cs="ArialMT"/>
                <w:lang w:val="en-GB"/>
              </w:rPr>
              <w:t>în</w:t>
            </w:r>
            <w:proofErr w:type="spellEnd"/>
            <w:r w:rsidRPr="0052204A">
              <w:rPr>
                <w:rFonts w:ascii="Trebuchet MS" w:hAnsi="Trebuchet MS" w:cs="ArialMT"/>
                <w:lang w:val="en-GB"/>
              </w:rPr>
              <w:t xml:space="preserve"> </w:t>
            </w:r>
            <w:proofErr w:type="spellStart"/>
            <w:r w:rsidRPr="0052204A">
              <w:rPr>
                <w:rFonts w:ascii="Trebuchet MS" w:hAnsi="Trebuchet MS" w:cs="ArialMT"/>
                <w:lang w:val="en-GB"/>
              </w:rPr>
              <w:t>situația</w:t>
            </w:r>
            <w:proofErr w:type="spellEnd"/>
            <w:r w:rsidRPr="0052204A">
              <w:rPr>
                <w:rFonts w:ascii="Trebuchet MS" w:hAnsi="Trebuchet MS" w:cs="ArialMT"/>
                <w:lang w:val="en-GB"/>
              </w:rPr>
              <w:t xml:space="preserve"> </w:t>
            </w:r>
            <w:proofErr w:type="spellStart"/>
            <w:r w:rsidRPr="0052204A">
              <w:rPr>
                <w:rFonts w:ascii="Trebuchet MS" w:hAnsi="Trebuchet MS" w:cs="ArialMT"/>
                <w:lang w:val="en-GB"/>
              </w:rPr>
              <w:t>în</w:t>
            </w:r>
            <w:proofErr w:type="spellEnd"/>
            <w:r w:rsidRPr="0052204A">
              <w:rPr>
                <w:rFonts w:ascii="Trebuchet MS" w:hAnsi="Trebuchet MS" w:cs="ArialMT"/>
                <w:lang w:val="en-GB"/>
              </w:rPr>
              <w:t xml:space="preserve"> care, </w:t>
            </w:r>
            <w:proofErr w:type="spellStart"/>
            <w:r w:rsidRPr="0052204A">
              <w:rPr>
                <w:rFonts w:ascii="Trebuchet MS" w:hAnsi="Trebuchet MS" w:cs="ArialMT"/>
                <w:lang w:val="en-GB"/>
              </w:rPr>
              <w:t>după</w:t>
            </w:r>
            <w:proofErr w:type="spellEnd"/>
            <w:r w:rsidRPr="0052204A">
              <w:rPr>
                <w:rFonts w:ascii="Trebuchet MS" w:hAnsi="Trebuchet MS" w:cs="ArialMT"/>
                <w:lang w:val="en-GB"/>
              </w:rPr>
              <w:t xml:space="preserve"> </w:t>
            </w:r>
            <w:proofErr w:type="spellStart"/>
            <w:r w:rsidRPr="0052204A">
              <w:rPr>
                <w:rFonts w:ascii="Trebuchet MS" w:hAnsi="Trebuchet MS" w:cs="ArialMT"/>
                <w:lang w:val="en-GB"/>
              </w:rPr>
              <w:t>evaluarea</w:t>
            </w:r>
            <w:proofErr w:type="spellEnd"/>
            <w:r w:rsidRPr="0052204A">
              <w:rPr>
                <w:rFonts w:ascii="Trebuchet MS" w:hAnsi="Trebuchet MS" w:cs="ArialMT"/>
                <w:lang w:val="en-GB"/>
              </w:rPr>
              <w:t xml:space="preserve"> </w:t>
            </w:r>
            <w:proofErr w:type="spellStart"/>
            <w:r w:rsidRPr="0052204A">
              <w:rPr>
                <w:rFonts w:ascii="Trebuchet MS" w:hAnsi="Trebuchet MS" w:cs="ArialMT"/>
                <w:lang w:val="en-GB"/>
              </w:rPr>
              <w:t>tehnică</w:t>
            </w:r>
            <w:proofErr w:type="spellEnd"/>
            <w:r w:rsidRPr="0052204A">
              <w:rPr>
                <w:rFonts w:ascii="Trebuchet MS" w:hAnsi="Trebuchet MS" w:cs="ArialMT"/>
                <w:lang w:val="en-GB"/>
              </w:rPr>
              <w:t xml:space="preserve"> </w:t>
            </w:r>
            <w:proofErr w:type="spellStart"/>
            <w:r w:rsidRPr="0052204A">
              <w:rPr>
                <w:rFonts w:ascii="Trebuchet MS" w:hAnsi="Trebuchet MS" w:cs="ArialMT"/>
                <w:lang w:val="en-GB"/>
              </w:rPr>
              <w:t>și</w:t>
            </w:r>
            <w:proofErr w:type="spellEnd"/>
            <w:r w:rsidRPr="0052204A">
              <w:rPr>
                <w:rFonts w:ascii="Trebuchet MS" w:hAnsi="Trebuchet MS" w:cs="ArialMT"/>
                <w:lang w:val="en-GB"/>
              </w:rPr>
              <w:t xml:space="preserve"> </w:t>
            </w:r>
            <w:proofErr w:type="spellStart"/>
            <w:r w:rsidRPr="0052204A">
              <w:rPr>
                <w:rFonts w:ascii="Trebuchet MS" w:hAnsi="Trebuchet MS" w:cs="ArialMT"/>
                <w:lang w:val="en-GB"/>
              </w:rPr>
              <w:t>financiară</w:t>
            </w:r>
            <w:proofErr w:type="spellEnd"/>
            <w:r w:rsidRPr="0052204A">
              <w:rPr>
                <w:rFonts w:ascii="Trebuchet MS" w:hAnsi="Trebuchet MS" w:cs="ArialMT"/>
                <w:lang w:val="en-GB"/>
              </w:rPr>
              <w:t xml:space="preserve">, </w:t>
            </w:r>
            <w:proofErr w:type="spellStart"/>
            <w:r w:rsidRPr="0052204A">
              <w:rPr>
                <w:rFonts w:ascii="Trebuchet MS" w:hAnsi="Trebuchet MS" w:cs="ArialMT"/>
                <w:lang w:val="en-GB"/>
              </w:rPr>
              <w:t>proiectul</w:t>
            </w:r>
            <w:proofErr w:type="spellEnd"/>
            <w:r w:rsidRPr="0052204A">
              <w:rPr>
                <w:rFonts w:ascii="Trebuchet MS" w:hAnsi="Trebuchet MS" w:cs="ArialMT"/>
                <w:lang w:val="en-GB"/>
              </w:rPr>
              <w:t xml:space="preserve"> </w:t>
            </w:r>
            <w:proofErr w:type="spellStart"/>
            <w:r w:rsidRPr="0052204A">
              <w:rPr>
                <w:rFonts w:ascii="Trebuchet MS" w:hAnsi="Trebuchet MS" w:cs="ArialMT"/>
                <w:lang w:val="en-GB"/>
              </w:rPr>
              <w:t>este</w:t>
            </w:r>
            <w:proofErr w:type="spellEnd"/>
            <w:r w:rsidRPr="0052204A">
              <w:rPr>
                <w:rFonts w:ascii="Trebuchet MS" w:hAnsi="Trebuchet MS" w:cs="ArialMT"/>
                <w:lang w:val="en-GB"/>
              </w:rPr>
              <w:t xml:space="preserve"> </w:t>
            </w:r>
            <w:proofErr w:type="spellStart"/>
            <w:r w:rsidRPr="0052204A">
              <w:rPr>
                <w:rFonts w:ascii="Trebuchet MS" w:hAnsi="Trebuchet MS" w:cs="ArialMT"/>
                <w:lang w:val="en-GB"/>
              </w:rPr>
              <w:t>propus</w:t>
            </w:r>
            <w:proofErr w:type="spellEnd"/>
            <w:r w:rsidRPr="0052204A">
              <w:rPr>
                <w:rFonts w:ascii="Trebuchet MS" w:hAnsi="Trebuchet MS" w:cs="ArialMT"/>
                <w:lang w:val="en-GB"/>
              </w:rPr>
              <w:t xml:space="preserve"> </w:t>
            </w:r>
            <w:proofErr w:type="spellStart"/>
            <w:r w:rsidRPr="0052204A">
              <w:rPr>
                <w:rFonts w:ascii="Trebuchet MS" w:hAnsi="Trebuchet MS" w:cs="ArialMT"/>
                <w:lang w:val="en-GB"/>
              </w:rPr>
              <w:t>pentru</w:t>
            </w:r>
            <w:proofErr w:type="spellEnd"/>
            <w:r w:rsidRPr="0052204A">
              <w:rPr>
                <w:rFonts w:ascii="Trebuchet MS" w:hAnsi="Trebuchet MS" w:cs="ArialMT"/>
                <w:lang w:val="en-GB"/>
              </w:rPr>
              <w:t xml:space="preserve"> </w:t>
            </w:r>
            <w:proofErr w:type="spellStart"/>
            <w:r w:rsidRPr="0052204A">
              <w:rPr>
                <w:rFonts w:ascii="Trebuchet MS" w:hAnsi="Trebuchet MS" w:cs="ArialMT"/>
                <w:lang w:val="en-GB"/>
              </w:rPr>
              <w:t>contractare</w:t>
            </w:r>
            <w:proofErr w:type="spellEnd"/>
            <w:r w:rsidRPr="0052204A">
              <w:rPr>
                <w:rFonts w:ascii="Trebuchet MS" w:hAnsi="Trebuchet MS" w:cs="ArialMT"/>
                <w:lang w:val="en-GB"/>
              </w:rPr>
              <w:t xml:space="preserve">, </w:t>
            </w:r>
            <w:proofErr w:type="spellStart"/>
            <w:r w:rsidRPr="0052204A">
              <w:rPr>
                <w:rFonts w:ascii="Trebuchet MS" w:hAnsi="Trebuchet MS" w:cs="ArialMT"/>
                <w:lang w:val="en-GB"/>
              </w:rPr>
              <w:t>solicitantul</w:t>
            </w:r>
            <w:proofErr w:type="spellEnd"/>
          </w:p>
          <w:p w14:paraId="216DD713" w14:textId="77777777" w:rsidR="0052204A" w:rsidRPr="0052204A" w:rsidRDefault="0052204A" w:rsidP="0052204A">
            <w:pPr>
              <w:autoSpaceDE w:val="0"/>
              <w:autoSpaceDN w:val="0"/>
              <w:adjustRightInd w:val="0"/>
              <w:spacing w:line="360" w:lineRule="auto"/>
              <w:jc w:val="both"/>
              <w:rPr>
                <w:rFonts w:ascii="Trebuchet MS" w:hAnsi="Trebuchet MS" w:cs="Trebuchet MS"/>
                <w:lang w:val="en-GB"/>
              </w:rPr>
            </w:pPr>
            <w:proofErr w:type="spellStart"/>
            <w:r w:rsidRPr="0052204A">
              <w:rPr>
                <w:rFonts w:ascii="Trebuchet MS" w:hAnsi="Trebuchet MS" w:cs="ArialMT"/>
                <w:lang w:val="en-GB"/>
              </w:rPr>
              <w:t>să</w:t>
            </w:r>
            <w:proofErr w:type="spellEnd"/>
            <w:r w:rsidRPr="0052204A">
              <w:rPr>
                <w:rFonts w:ascii="Trebuchet MS" w:hAnsi="Trebuchet MS" w:cs="ArialMT"/>
                <w:lang w:val="en-GB"/>
              </w:rPr>
              <w:t xml:space="preserve"> </w:t>
            </w:r>
            <w:proofErr w:type="spellStart"/>
            <w:r w:rsidRPr="0052204A">
              <w:rPr>
                <w:rFonts w:ascii="Trebuchet MS" w:hAnsi="Trebuchet MS" w:cs="ArialMT"/>
                <w:lang w:val="en-GB"/>
              </w:rPr>
              <w:t>facă</w:t>
            </w:r>
            <w:proofErr w:type="spellEnd"/>
            <w:r w:rsidRPr="0052204A">
              <w:rPr>
                <w:rFonts w:ascii="Trebuchet MS" w:hAnsi="Trebuchet MS" w:cs="ArialMT"/>
                <w:lang w:val="en-GB"/>
              </w:rPr>
              <w:t xml:space="preserve"> </w:t>
            </w:r>
            <w:proofErr w:type="spellStart"/>
            <w:r w:rsidRPr="0052204A">
              <w:rPr>
                <w:rFonts w:ascii="Trebuchet MS" w:hAnsi="Trebuchet MS" w:cs="ArialMT"/>
                <w:lang w:val="en-GB"/>
              </w:rPr>
              <w:t>dovada</w:t>
            </w:r>
            <w:proofErr w:type="spellEnd"/>
            <w:r w:rsidRPr="0052204A">
              <w:rPr>
                <w:rFonts w:ascii="Trebuchet MS" w:hAnsi="Trebuchet MS" w:cs="ArialMT"/>
                <w:lang w:val="en-GB"/>
              </w:rPr>
              <w:t xml:space="preserve"> </w:t>
            </w:r>
            <w:proofErr w:type="spellStart"/>
            <w:r w:rsidRPr="0052204A">
              <w:rPr>
                <w:rFonts w:ascii="Trebuchet MS" w:hAnsi="Trebuchet MS" w:cs="ArialMT"/>
                <w:lang w:val="en-GB"/>
              </w:rPr>
              <w:t>îndeplinirii</w:t>
            </w:r>
            <w:proofErr w:type="spellEnd"/>
            <w:r w:rsidRPr="0052204A">
              <w:rPr>
                <w:rFonts w:ascii="Trebuchet MS" w:hAnsi="Trebuchet MS" w:cs="ArialMT"/>
                <w:lang w:val="en-GB"/>
              </w:rPr>
              <w:t xml:space="preserve"> </w:t>
            </w:r>
            <w:proofErr w:type="spellStart"/>
            <w:r w:rsidRPr="0052204A">
              <w:rPr>
                <w:rFonts w:ascii="Trebuchet MS" w:hAnsi="Trebuchet MS" w:cs="ArialMT"/>
                <w:lang w:val="en-GB"/>
              </w:rPr>
              <w:t>condițiilor</w:t>
            </w:r>
            <w:proofErr w:type="spellEnd"/>
            <w:r w:rsidRPr="0052204A">
              <w:rPr>
                <w:rFonts w:ascii="Trebuchet MS" w:hAnsi="Trebuchet MS" w:cs="ArialMT"/>
                <w:lang w:val="en-GB"/>
              </w:rPr>
              <w:t xml:space="preserve"> de </w:t>
            </w:r>
            <w:proofErr w:type="spellStart"/>
            <w:r w:rsidRPr="0052204A">
              <w:rPr>
                <w:rFonts w:ascii="Trebuchet MS" w:hAnsi="Trebuchet MS" w:cs="ArialMT"/>
                <w:lang w:val="en-GB"/>
              </w:rPr>
              <w:t>eligibilitate</w:t>
            </w:r>
            <w:proofErr w:type="spellEnd"/>
            <w:r w:rsidRPr="0052204A">
              <w:rPr>
                <w:rFonts w:ascii="Trebuchet MS" w:hAnsi="Trebuchet MS" w:cs="ArialMT"/>
                <w:lang w:val="en-GB"/>
              </w:rPr>
              <w:t xml:space="preserve"> </w:t>
            </w:r>
            <w:proofErr w:type="spellStart"/>
            <w:r w:rsidRPr="0052204A">
              <w:rPr>
                <w:rFonts w:ascii="Trebuchet MS" w:hAnsi="Trebuchet MS" w:cs="ArialMT"/>
                <w:lang w:val="en-GB"/>
              </w:rPr>
              <w:t>prevăzute</w:t>
            </w:r>
            <w:proofErr w:type="spellEnd"/>
            <w:r w:rsidRPr="0052204A">
              <w:rPr>
                <w:rFonts w:ascii="Trebuchet MS" w:hAnsi="Trebuchet MS" w:cs="ArialMT"/>
                <w:lang w:val="en-GB"/>
              </w:rPr>
              <w:t xml:space="preserve"> de </w:t>
            </w:r>
            <w:proofErr w:type="spellStart"/>
            <w:r w:rsidRPr="0052204A">
              <w:rPr>
                <w:rFonts w:ascii="Trebuchet MS" w:hAnsi="Trebuchet MS" w:cs="ArialMT"/>
                <w:lang w:val="en-GB"/>
              </w:rPr>
              <w:t>Ghidul</w:t>
            </w:r>
            <w:proofErr w:type="spellEnd"/>
            <w:r w:rsidRPr="0052204A">
              <w:rPr>
                <w:rFonts w:ascii="Trebuchet MS" w:hAnsi="Trebuchet MS" w:cs="ArialMT"/>
                <w:lang w:val="en-GB"/>
              </w:rPr>
              <w:t xml:space="preserve"> </w:t>
            </w:r>
            <w:proofErr w:type="spellStart"/>
            <w:r w:rsidRPr="0052204A">
              <w:rPr>
                <w:rFonts w:ascii="Trebuchet MS" w:hAnsi="Trebuchet MS" w:cs="ArialMT"/>
                <w:lang w:val="en-GB"/>
              </w:rPr>
              <w:t>solicitantului</w:t>
            </w:r>
            <w:proofErr w:type="spellEnd"/>
            <w:r w:rsidRPr="0052204A">
              <w:rPr>
                <w:rFonts w:ascii="Trebuchet MS" w:hAnsi="Trebuchet MS" w:cs="ArialMT"/>
                <w:lang w:val="en-GB"/>
              </w:rPr>
              <w:t xml:space="preserve">, </w:t>
            </w:r>
            <w:proofErr w:type="spellStart"/>
            <w:r w:rsidRPr="0052204A">
              <w:rPr>
                <w:rFonts w:ascii="Trebuchet MS" w:hAnsi="Trebuchet MS" w:cs="ArialMT"/>
                <w:lang w:val="en-GB"/>
              </w:rPr>
              <w:t>în</w:t>
            </w:r>
            <w:proofErr w:type="spellEnd"/>
            <w:r w:rsidRPr="0052204A">
              <w:rPr>
                <w:rFonts w:ascii="Trebuchet MS" w:hAnsi="Trebuchet MS" w:cs="ArialMT"/>
                <w:lang w:val="en-GB"/>
              </w:rPr>
              <w:t xml:space="preserve"> </w:t>
            </w:r>
            <w:proofErr w:type="spellStart"/>
            <w:r w:rsidRPr="0052204A">
              <w:rPr>
                <w:rFonts w:ascii="Trebuchet MS" w:hAnsi="Trebuchet MS" w:cs="ArialMT"/>
                <w:lang w:val="en-GB"/>
              </w:rPr>
              <w:t>etapa</w:t>
            </w:r>
            <w:proofErr w:type="spellEnd"/>
            <w:r w:rsidRPr="0052204A">
              <w:rPr>
                <w:rFonts w:ascii="Trebuchet MS" w:hAnsi="Trebuchet MS" w:cs="ArialMT"/>
                <w:lang w:val="en-GB"/>
              </w:rPr>
              <w:t xml:space="preserve"> de </w:t>
            </w:r>
            <w:proofErr w:type="spellStart"/>
            <w:r w:rsidRPr="0052204A">
              <w:rPr>
                <w:rFonts w:ascii="Trebuchet MS" w:hAnsi="Trebuchet MS" w:cs="ArialMT"/>
                <w:lang w:val="en-GB"/>
              </w:rPr>
              <w:t>contractare</w:t>
            </w:r>
            <w:proofErr w:type="spellEnd"/>
            <w:r w:rsidRPr="0052204A">
              <w:rPr>
                <w:rFonts w:ascii="Trebuchet MS" w:hAnsi="Trebuchet MS" w:cs="ArialMT"/>
                <w:lang w:val="en-GB"/>
              </w:rPr>
              <w:t xml:space="preserve">, </w:t>
            </w:r>
            <w:proofErr w:type="spellStart"/>
            <w:r w:rsidRPr="0052204A">
              <w:rPr>
                <w:rFonts w:ascii="Trebuchet MS" w:hAnsi="Trebuchet MS" w:cs="ArialMT"/>
                <w:lang w:val="en-GB"/>
              </w:rPr>
              <w:t>prin</w:t>
            </w:r>
            <w:proofErr w:type="spellEnd"/>
            <w:r w:rsidRPr="0052204A">
              <w:rPr>
                <w:rFonts w:ascii="Trebuchet MS" w:hAnsi="Trebuchet MS" w:cs="ArialMT"/>
                <w:lang w:val="en-GB"/>
              </w:rPr>
              <w:t xml:space="preserve"> </w:t>
            </w:r>
            <w:proofErr w:type="spellStart"/>
            <w:r w:rsidRPr="0052204A">
              <w:rPr>
                <w:rFonts w:ascii="Trebuchet MS" w:hAnsi="Trebuchet MS" w:cs="ArialMT"/>
                <w:lang w:val="en-GB"/>
              </w:rPr>
              <w:t>documente</w:t>
            </w:r>
            <w:proofErr w:type="spellEnd"/>
            <w:r w:rsidRPr="0052204A">
              <w:rPr>
                <w:rFonts w:ascii="Trebuchet MS" w:hAnsi="Trebuchet MS" w:cs="ArialMT"/>
                <w:lang w:val="en-GB"/>
              </w:rPr>
              <w:t xml:space="preserve"> justificative.</w:t>
            </w:r>
          </w:p>
          <w:p w14:paraId="7272B90E" w14:textId="25F7FCAA" w:rsidR="0052204A" w:rsidRPr="0052204A" w:rsidRDefault="0052204A" w:rsidP="0052204A">
            <w:pPr>
              <w:spacing w:line="360" w:lineRule="auto"/>
              <w:jc w:val="both"/>
              <w:rPr>
                <w:rFonts w:ascii="Trebuchet MS" w:hAnsi="Trebuchet MS" w:cs="Calibri"/>
              </w:rPr>
            </w:pPr>
          </w:p>
          <w:p w14:paraId="36324141" w14:textId="5D03781B" w:rsidR="0052204A" w:rsidRDefault="0052204A" w:rsidP="0052204A">
            <w:pPr>
              <w:autoSpaceDE w:val="0"/>
              <w:autoSpaceDN w:val="0"/>
              <w:adjustRightInd w:val="0"/>
              <w:spacing w:line="360" w:lineRule="auto"/>
              <w:jc w:val="both"/>
              <w:rPr>
                <w:rFonts w:ascii="Trebuchet MS" w:hAnsi="Trebuchet MS" w:cs="Trebuchet MS"/>
                <w:lang w:val="en-GB"/>
              </w:rPr>
            </w:pPr>
            <w:proofErr w:type="spellStart"/>
            <w:r w:rsidRPr="0052204A">
              <w:rPr>
                <w:rFonts w:ascii="Trebuchet MS" w:hAnsi="Trebuchet MS" w:cs="Trebuchet MS"/>
                <w:lang w:val="en-GB"/>
              </w:rPr>
              <w:t>Odată</w:t>
            </w:r>
            <w:proofErr w:type="spellEnd"/>
            <w:r w:rsidRPr="0052204A">
              <w:rPr>
                <w:rFonts w:ascii="Trebuchet MS" w:hAnsi="Trebuchet MS" w:cs="Trebuchet MS"/>
                <w:lang w:val="en-GB"/>
              </w:rPr>
              <w:t xml:space="preserve"> cu </w:t>
            </w:r>
            <w:proofErr w:type="spellStart"/>
            <w:r w:rsidRPr="0052204A">
              <w:rPr>
                <w:rFonts w:ascii="Trebuchet MS" w:hAnsi="Trebuchet MS" w:cs="Trebuchet MS"/>
                <w:lang w:val="en-GB"/>
              </w:rPr>
              <w:t>generarea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și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semnarea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declarației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unice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solicitantulu</w:t>
            </w:r>
            <w:r w:rsidR="00E00C07">
              <w:rPr>
                <w:rFonts w:ascii="Trebuchet MS" w:hAnsi="Trebuchet MS" w:cs="Trebuchet MS"/>
                <w:lang w:val="en-GB"/>
              </w:rPr>
              <w:t>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i</w:t>
            </w:r>
            <w:proofErr w:type="spellEnd"/>
            <w:r w:rsidRPr="0052204A">
              <w:rPr>
                <w:rFonts w:ascii="Trebuchet MS" w:hAnsi="Trebuchet MS" w:cs="Trebuchet MS"/>
                <w:lang w:val="en-GB"/>
              </w:rPr>
              <w:t xml:space="preserve"> se </w:t>
            </w:r>
            <w:proofErr w:type="spellStart"/>
            <w:r w:rsidRPr="0052204A">
              <w:rPr>
                <w:rFonts w:ascii="Trebuchet MS" w:hAnsi="Trebuchet MS" w:cs="Trebuchet MS"/>
                <w:lang w:val="en-GB"/>
              </w:rPr>
              <w:t>aduce</w:t>
            </w:r>
            <w:proofErr w:type="spellEnd"/>
            <w:r w:rsidRPr="0052204A">
              <w:rPr>
                <w:rFonts w:ascii="Trebuchet MS" w:hAnsi="Trebuchet MS" w:cs="Trebuchet MS"/>
                <w:lang w:val="en-GB"/>
              </w:rPr>
              <w:t xml:space="preserve"> la </w:t>
            </w:r>
            <w:proofErr w:type="spellStart"/>
            <w:r w:rsidRPr="0052204A">
              <w:rPr>
                <w:rFonts w:ascii="Trebuchet MS" w:hAnsi="Trebuchet MS" w:cs="Trebuchet MS"/>
                <w:lang w:val="en-GB"/>
              </w:rPr>
              <w:t>cunoștință</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în</w:t>
            </w:r>
            <w:proofErr w:type="spellEnd"/>
            <w:r w:rsidRPr="0052204A">
              <w:rPr>
                <w:rFonts w:ascii="Trebuchet MS" w:hAnsi="Trebuchet MS" w:cs="Trebuchet MS"/>
                <w:lang w:val="en-GB"/>
              </w:rPr>
              <w:t xml:space="preserve"> mod automat, </w:t>
            </w:r>
            <w:proofErr w:type="spellStart"/>
            <w:r w:rsidRPr="0052204A">
              <w:rPr>
                <w:rFonts w:ascii="Trebuchet MS" w:hAnsi="Trebuchet MS" w:cs="Trebuchet MS"/>
                <w:lang w:val="en-GB"/>
              </w:rPr>
              <w:t>prin</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sistemul</w:t>
            </w:r>
            <w:proofErr w:type="spellEnd"/>
            <w:r w:rsidRPr="0052204A">
              <w:rPr>
                <w:rFonts w:ascii="Trebuchet MS" w:hAnsi="Trebuchet MS" w:cs="Trebuchet MS"/>
                <w:lang w:val="en-GB"/>
              </w:rPr>
              <w:t xml:space="preserve"> informatic MySMIS2021/SMIS2021+ </w:t>
            </w:r>
            <w:proofErr w:type="spellStart"/>
            <w:r w:rsidRPr="0052204A">
              <w:rPr>
                <w:rFonts w:ascii="Trebuchet MS" w:hAnsi="Trebuchet MS" w:cs="Trebuchet MS"/>
                <w:lang w:val="en-GB"/>
              </w:rPr>
              <w:t>că</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în</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etapa</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contractare</w:t>
            </w:r>
            <w:proofErr w:type="spellEnd"/>
            <w:r w:rsidRPr="0052204A">
              <w:rPr>
                <w:rFonts w:ascii="Trebuchet MS" w:hAnsi="Trebuchet MS" w:cs="Trebuchet MS"/>
                <w:lang w:val="en-GB"/>
              </w:rPr>
              <w:t xml:space="preserve">, are </w:t>
            </w:r>
            <w:proofErr w:type="spellStart"/>
            <w:r w:rsidRPr="0052204A">
              <w:rPr>
                <w:rFonts w:ascii="Trebuchet MS" w:hAnsi="Trebuchet MS" w:cs="Trebuchet MS"/>
                <w:lang w:val="en-GB"/>
              </w:rPr>
              <w:t>obligația</w:t>
            </w:r>
            <w:proofErr w:type="spellEnd"/>
            <w:r w:rsidRPr="0052204A">
              <w:rPr>
                <w:rFonts w:ascii="Trebuchet MS" w:hAnsi="Trebuchet MS" w:cs="Trebuchet MS"/>
                <w:lang w:val="en-GB"/>
              </w:rPr>
              <w:t xml:space="preserve"> de a face </w:t>
            </w:r>
            <w:proofErr w:type="spellStart"/>
            <w:r w:rsidRPr="0052204A">
              <w:rPr>
                <w:rFonts w:ascii="Trebuchet MS" w:hAnsi="Trebuchet MS" w:cs="Trebuchet MS"/>
                <w:lang w:val="en-GB"/>
              </w:rPr>
              <w:t>dovada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celor</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declarate</w:t>
            </w:r>
            <w:proofErr w:type="spellEnd"/>
            <w:r w:rsidRPr="0052204A">
              <w:rPr>
                <w:rFonts w:ascii="Trebuchet MS" w:hAnsi="Trebuchet MS" w:cs="Trebuchet MS"/>
                <w:lang w:val="en-GB"/>
              </w:rPr>
              <w:t>.</w:t>
            </w:r>
          </w:p>
          <w:p w14:paraId="15857264" w14:textId="69239672" w:rsidR="00DA693E" w:rsidRPr="00932165" w:rsidRDefault="0052204A" w:rsidP="00932165">
            <w:pPr>
              <w:spacing w:before="120" w:after="120" w:line="360" w:lineRule="auto"/>
              <w:jc w:val="both"/>
              <w:rPr>
                <w:rFonts w:ascii="Trebuchet MS" w:hAnsi="Trebuchet MS"/>
                <w:i/>
              </w:rPr>
            </w:pPr>
            <w:proofErr w:type="spellStart"/>
            <w:r w:rsidRPr="0052204A">
              <w:rPr>
                <w:rFonts w:ascii="Trebuchet MS" w:hAnsi="Trebuchet MS" w:cs="Trebuchet MS"/>
                <w:lang w:val="en-GB"/>
              </w:rPr>
              <w:t>Odată</w:t>
            </w:r>
            <w:proofErr w:type="spellEnd"/>
            <w:r w:rsidRPr="0052204A">
              <w:rPr>
                <w:rFonts w:ascii="Trebuchet MS" w:hAnsi="Trebuchet MS" w:cs="Trebuchet MS"/>
                <w:lang w:val="en-GB"/>
              </w:rPr>
              <w:t xml:space="preserve"> cu </w:t>
            </w:r>
            <w:proofErr w:type="spellStart"/>
            <w:r w:rsidRPr="0052204A">
              <w:rPr>
                <w:rFonts w:ascii="Trebuchet MS" w:hAnsi="Trebuchet MS" w:cs="Trebuchet MS"/>
                <w:lang w:val="en-GB"/>
              </w:rPr>
              <w:t>generarea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și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semnarea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declarației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unice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solicitantul</w:t>
            </w:r>
            <w:proofErr w:type="spellEnd"/>
            <w:r w:rsidRPr="0052204A">
              <w:rPr>
                <w:rFonts w:ascii="Trebuchet MS" w:hAnsi="Trebuchet MS" w:cs="Trebuchet MS"/>
                <w:lang w:val="en-GB"/>
              </w:rPr>
              <w:t xml:space="preserve">, nu </w:t>
            </w:r>
            <w:proofErr w:type="spellStart"/>
            <w:r w:rsidRPr="0052204A">
              <w:rPr>
                <w:rFonts w:ascii="Trebuchet MS" w:hAnsi="Trebuchet MS" w:cs="Trebuchet MS"/>
                <w:lang w:val="en-GB"/>
              </w:rPr>
              <w:t>mai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este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obligat</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să</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depună</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documente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doveditoare</w:t>
            </w:r>
            <w:proofErr w:type="spellEnd"/>
            <w:r w:rsidRPr="0052204A">
              <w:rPr>
                <w:rFonts w:ascii="Trebuchet MS" w:hAnsi="Trebuchet MS" w:cs="Trebuchet MS"/>
                <w:lang w:val="en-GB"/>
              </w:rPr>
              <w:t xml:space="preserve">, cu </w:t>
            </w:r>
            <w:proofErr w:type="spellStart"/>
            <w:r w:rsidRPr="0052204A">
              <w:rPr>
                <w:rFonts w:ascii="Trebuchet MS" w:hAnsi="Trebuchet MS" w:cs="Trebuchet MS"/>
                <w:lang w:val="en-GB"/>
              </w:rPr>
              <w:t>excepția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acelor</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documente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și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anexe</w:t>
            </w:r>
            <w:proofErr w:type="spellEnd"/>
            <w:r w:rsidRPr="0052204A">
              <w:rPr>
                <w:rFonts w:ascii="Trebuchet MS" w:hAnsi="Trebuchet MS" w:cs="Trebuchet MS"/>
                <w:lang w:val="en-GB"/>
              </w:rPr>
              <w:t xml:space="preserve"> solicitate </w:t>
            </w:r>
            <w:proofErr w:type="spellStart"/>
            <w:r w:rsidRPr="0052204A">
              <w:rPr>
                <w:rFonts w:ascii="Trebuchet MS" w:hAnsi="Trebuchet MS" w:cs="Trebuchet MS"/>
                <w:lang w:val="en-GB"/>
              </w:rPr>
              <w:t>în</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Ghidul</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Solicitantului</w:t>
            </w:r>
            <w:proofErr w:type="spellEnd"/>
            <w:r w:rsidRPr="0052204A">
              <w:rPr>
                <w:rFonts w:ascii="Trebuchet MS" w:hAnsi="Trebuchet MS" w:cs="Trebuchet MS"/>
                <w:lang w:val="en-GB"/>
              </w:rPr>
              <w:t xml:space="preserve"> </w:t>
            </w:r>
            <w:r w:rsidRPr="0052204A">
              <w:rPr>
                <w:rFonts w:ascii="Trebuchet MS" w:hAnsi="Trebuchet MS" w:cs="Trebuchet MS"/>
                <w:lang w:val="en-GB"/>
              </w:rPr>
              <w:lastRenderedPageBreak/>
              <w:t xml:space="preserve">care </w:t>
            </w:r>
            <w:proofErr w:type="spellStart"/>
            <w:r w:rsidRPr="0052204A">
              <w:rPr>
                <w:rFonts w:ascii="Trebuchet MS" w:hAnsi="Trebuchet MS" w:cs="Trebuchet MS"/>
                <w:lang w:val="en-GB"/>
              </w:rPr>
              <w:t>urmează</w:t>
            </w:r>
            <w:proofErr w:type="spellEnd"/>
            <w:r w:rsidRPr="0052204A">
              <w:rPr>
                <w:rFonts w:ascii="Trebuchet MS" w:hAnsi="Trebuchet MS" w:cs="Trebuchet MS"/>
                <w:lang w:val="en-GB"/>
              </w:rPr>
              <w:t xml:space="preserve"> a fi </w:t>
            </w:r>
            <w:proofErr w:type="spellStart"/>
            <w:r w:rsidRPr="0052204A">
              <w:rPr>
                <w:rFonts w:ascii="Trebuchet MS" w:hAnsi="Trebuchet MS" w:cs="Trebuchet MS"/>
                <w:lang w:val="en-GB"/>
              </w:rPr>
              <w:t>depuse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împreună</w:t>
            </w:r>
            <w:proofErr w:type="spellEnd"/>
            <w:r w:rsidRPr="0052204A">
              <w:rPr>
                <w:rFonts w:ascii="Trebuchet MS" w:hAnsi="Trebuchet MS" w:cs="Trebuchet MS"/>
                <w:lang w:val="en-GB"/>
              </w:rPr>
              <w:t xml:space="preserve"> cu </w:t>
            </w:r>
            <w:proofErr w:type="spellStart"/>
            <w:r w:rsidRPr="0052204A">
              <w:rPr>
                <w:rFonts w:ascii="Trebuchet MS" w:hAnsi="Trebuchet MS" w:cs="Trebuchet MS"/>
                <w:lang w:val="en-GB"/>
              </w:rPr>
              <w:t>cererea</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finanțarea</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și</w:t>
            </w:r>
            <w:proofErr w:type="spellEnd"/>
            <w:r w:rsidRPr="0052204A">
              <w:rPr>
                <w:rFonts w:ascii="Trebuchet MS" w:hAnsi="Trebuchet MS" w:cs="Trebuchet MS"/>
                <w:lang w:val="en-GB"/>
              </w:rPr>
              <w:t xml:space="preserve"> care sunt evaluate </w:t>
            </w:r>
            <w:proofErr w:type="spellStart"/>
            <w:r w:rsidRPr="0052204A">
              <w:rPr>
                <w:rFonts w:ascii="Trebuchet MS" w:hAnsi="Trebuchet MS" w:cs="Trebuchet MS"/>
                <w:lang w:val="en-GB"/>
              </w:rPr>
              <w:t>în</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etapa</w:t>
            </w:r>
            <w:proofErr w:type="spellEnd"/>
            <w:r w:rsidRPr="0052204A">
              <w:rPr>
                <w:rFonts w:ascii="Trebuchet MS" w:hAnsi="Trebuchet MS" w:cs="Trebuchet MS"/>
                <w:lang w:val="en-GB"/>
              </w:rPr>
              <w:t xml:space="preserve"> de </w:t>
            </w:r>
            <w:proofErr w:type="spellStart"/>
            <w:r w:rsidRPr="0052204A">
              <w:rPr>
                <w:rFonts w:ascii="Trebuchet MS" w:hAnsi="Trebuchet MS" w:cs="Trebuchet MS"/>
                <w:lang w:val="en-GB"/>
              </w:rPr>
              <w:t>evaluare</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tehnică</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și</w:t>
            </w:r>
            <w:proofErr w:type="spellEnd"/>
            <w:r w:rsidRPr="0052204A">
              <w:rPr>
                <w:rFonts w:ascii="Trebuchet MS" w:hAnsi="Trebuchet MS" w:cs="Trebuchet MS"/>
                <w:lang w:val="en-GB"/>
              </w:rPr>
              <w:t xml:space="preserve"> </w:t>
            </w:r>
            <w:proofErr w:type="spellStart"/>
            <w:r w:rsidRPr="0052204A">
              <w:rPr>
                <w:rFonts w:ascii="Trebuchet MS" w:hAnsi="Trebuchet MS" w:cs="Trebuchet MS"/>
                <w:lang w:val="en-GB"/>
              </w:rPr>
              <w:t>financiară</w:t>
            </w:r>
            <w:proofErr w:type="spellEnd"/>
            <w:r w:rsidRPr="0052204A">
              <w:rPr>
                <w:rFonts w:ascii="Trebuchet MS" w:hAnsi="Trebuchet MS" w:cs="Trebuchet MS"/>
                <w:lang w:val="en-GB"/>
              </w:rPr>
              <w:t xml:space="preserve"> a </w:t>
            </w:r>
            <w:proofErr w:type="spellStart"/>
            <w:r w:rsidRPr="0052204A">
              <w:rPr>
                <w:rFonts w:ascii="Trebuchet MS" w:hAnsi="Trebuchet MS" w:cs="Trebuchet MS"/>
                <w:lang w:val="en-GB"/>
              </w:rPr>
              <w:t>proiectului</w:t>
            </w:r>
            <w:proofErr w:type="spellEnd"/>
            <w:r w:rsidRPr="0052204A">
              <w:rPr>
                <w:rFonts w:ascii="Trebuchet MS" w:hAnsi="Trebuchet MS" w:cs="Trebuchet MS"/>
                <w:lang w:val="en-GB"/>
              </w:rPr>
              <w:t>.</w:t>
            </w:r>
          </w:p>
        </w:tc>
      </w:tr>
    </w:tbl>
    <w:p w14:paraId="230FA96C" w14:textId="77777777" w:rsidR="0058563F" w:rsidRDefault="0058563F" w:rsidP="009F041F">
      <w:pPr>
        <w:pStyle w:val="Heading2"/>
      </w:pPr>
    </w:p>
    <w:p w14:paraId="27969275" w14:textId="0CEAB432" w:rsidR="002553BD" w:rsidRPr="009F041F" w:rsidRDefault="009D715E" w:rsidP="00932165">
      <w:pPr>
        <w:pStyle w:val="Heading2"/>
      </w:pPr>
      <w:bookmarkStart w:id="125" w:name="_Toc143502472"/>
      <w:r>
        <w:t xml:space="preserve">8.3. </w:t>
      </w:r>
      <w:r w:rsidR="002553BD" w:rsidRPr="009F041F">
        <w:t>Etapa de evaluare preliminară – dacă este cazul (specific pentru intervențiile FSE+)</w:t>
      </w:r>
      <w:bookmarkEnd w:id="125"/>
    </w:p>
    <w:tbl>
      <w:tblPr>
        <w:tblStyle w:val="TableGrid"/>
        <w:tblW w:w="0" w:type="auto"/>
        <w:tblLook w:val="04A0" w:firstRow="1" w:lastRow="0" w:firstColumn="1" w:lastColumn="0" w:noHBand="0" w:noVBand="1"/>
      </w:tblPr>
      <w:tblGrid>
        <w:gridCol w:w="9776"/>
      </w:tblGrid>
      <w:tr w:rsidR="0052204A" w14:paraId="4DC9F3D4" w14:textId="77777777" w:rsidTr="00A34AF3">
        <w:tc>
          <w:tcPr>
            <w:tcW w:w="9776" w:type="dxa"/>
          </w:tcPr>
          <w:p w14:paraId="52BD9355" w14:textId="3F4836B3" w:rsidR="0052204A" w:rsidRDefault="0052204A" w:rsidP="009F041F">
            <w:pPr>
              <w:pStyle w:val="Heading2"/>
              <w:rPr>
                <w:rFonts w:ascii="Trebuchet MS" w:hAnsi="Trebuchet MS"/>
                <w:i/>
                <w:sz w:val="24"/>
                <w:szCs w:val="24"/>
              </w:rPr>
            </w:pPr>
            <w:bookmarkStart w:id="126" w:name="_Toc137200397"/>
            <w:bookmarkStart w:id="127" w:name="_Toc143502473"/>
            <w:r w:rsidRPr="00932165">
              <w:rPr>
                <w:rFonts w:ascii="Trebuchet MS" w:hAnsi="Trebuchet MS"/>
                <w:i/>
                <w:color w:val="auto"/>
                <w:sz w:val="24"/>
                <w:szCs w:val="24"/>
              </w:rPr>
              <w:t>Nu este cazul</w:t>
            </w:r>
            <w:bookmarkEnd w:id="126"/>
            <w:bookmarkEnd w:id="127"/>
          </w:p>
        </w:tc>
      </w:tr>
    </w:tbl>
    <w:p w14:paraId="0D2C5138" w14:textId="77777777" w:rsidR="0058563F" w:rsidRDefault="0058563F" w:rsidP="009F041F">
      <w:pPr>
        <w:pStyle w:val="Heading2"/>
      </w:pPr>
    </w:p>
    <w:p w14:paraId="1C79376E" w14:textId="1638694C" w:rsidR="00566CCA" w:rsidRPr="009F041F" w:rsidRDefault="009D715E" w:rsidP="00932165">
      <w:pPr>
        <w:pStyle w:val="Heading2"/>
      </w:pPr>
      <w:bookmarkStart w:id="128" w:name="_Toc143502474"/>
      <w:r>
        <w:t xml:space="preserve">8.4. </w:t>
      </w:r>
      <w:r w:rsidR="00552708" w:rsidRPr="009F041F">
        <w:t>E</w:t>
      </w:r>
      <w:r w:rsidR="00566CCA" w:rsidRPr="009F041F">
        <w:t>valuare</w:t>
      </w:r>
      <w:r w:rsidR="00552708" w:rsidRPr="009F041F">
        <w:t>a</w:t>
      </w:r>
      <w:r w:rsidR="00566CCA" w:rsidRPr="009F041F">
        <w:t xml:space="preserve"> tehnică și financiară</w:t>
      </w:r>
      <w:r w:rsidR="00552708" w:rsidRPr="009F041F">
        <w:t>. Criterii de evaluare tehnică și financiară</w:t>
      </w:r>
      <w:bookmarkEnd w:id="128"/>
    </w:p>
    <w:tbl>
      <w:tblPr>
        <w:tblStyle w:val="TableGrid"/>
        <w:tblW w:w="0" w:type="auto"/>
        <w:tblLook w:val="04A0" w:firstRow="1" w:lastRow="0" w:firstColumn="1" w:lastColumn="0" w:noHBand="0" w:noVBand="1"/>
      </w:tblPr>
      <w:tblGrid>
        <w:gridCol w:w="9776"/>
      </w:tblGrid>
      <w:tr w:rsidR="00B63863" w:rsidRPr="00B63863" w14:paraId="10F08F66" w14:textId="77777777" w:rsidTr="00932165">
        <w:tc>
          <w:tcPr>
            <w:tcW w:w="9776" w:type="dxa"/>
          </w:tcPr>
          <w:p w14:paraId="2D26D04F" w14:textId="77777777" w:rsidR="00D67763" w:rsidRPr="002C4396" w:rsidRDefault="00D67763" w:rsidP="0052204A">
            <w:pPr>
              <w:tabs>
                <w:tab w:val="left" w:pos="180"/>
                <w:tab w:val="left" w:pos="720"/>
              </w:tabs>
              <w:spacing w:line="360" w:lineRule="auto"/>
              <w:jc w:val="both"/>
              <w:rPr>
                <w:rFonts w:ascii="Trebuchet MS" w:hAnsi="Trebuchet MS" w:cs="Calibri"/>
              </w:rPr>
            </w:pPr>
          </w:p>
          <w:p w14:paraId="4F1441D7" w14:textId="22302C79" w:rsidR="0052204A" w:rsidRPr="002C4396" w:rsidRDefault="0052204A" w:rsidP="0052204A">
            <w:pPr>
              <w:tabs>
                <w:tab w:val="left" w:pos="180"/>
                <w:tab w:val="left" w:pos="720"/>
              </w:tabs>
              <w:spacing w:line="360" w:lineRule="auto"/>
              <w:jc w:val="both"/>
              <w:rPr>
                <w:rFonts w:ascii="Trebuchet MS" w:hAnsi="Trebuchet MS" w:cs="Calibri"/>
              </w:rPr>
            </w:pPr>
            <w:r w:rsidRPr="002C4396">
              <w:rPr>
                <w:rFonts w:ascii="Trebuchet MS" w:hAnsi="Trebuchet MS" w:cs="Calibri"/>
              </w:rPr>
              <w:t xml:space="preserve">Evaluarea tehnică și financiară se va realiza în baza grilei de evaluare, care va cuprinde următoarele </w:t>
            </w:r>
            <w:r w:rsidRPr="002C4396">
              <w:rPr>
                <w:rFonts w:ascii="Trebuchet MS" w:hAnsi="Trebuchet MS" w:cs="Calibri"/>
                <w:b/>
                <w:bCs/>
                <w:u w:val="single"/>
              </w:rPr>
              <w:t>criterii de evaluare tehnică și financiară</w:t>
            </w:r>
            <w:r w:rsidRPr="002C4396">
              <w:rPr>
                <w:rFonts w:ascii="Trebuchet MS" w:hAnsi="Trebuchet MS" w:cs="Calibri"/>
              </w:rPr>
              <w:t xml:space="preserve">: </w:t>
            </w:r>
          </w:p>
          <w:p w14:paraId="572EB024" w14:textId="77777777" w:rsidR="0052204A" w:rsidRPr="002C4396" w:rsidRDefault="0052204A" w:rsidP="0052204A">
            <w:pPr>
              <w:spacing w:line="360" w:lineRule="auto"/>
              <w:jc w:val="both"/>
              <w:rPr>
                <w:rFonts w:ascii="Trebuchet MS" w:hAnsi="Trebuchet MS"/>
              </w:rPr>
            </w:pPr>
          </w:p>
          <w:p w14:paraId="35284985" w14:textId="37EDFE56" w:rsidR="0052204A" w:rsidRPr="002C4396" w:rsidRDefault="002C4396" w:rsidP="002C4396">
            <w:pPr>
              <w:pStyle w:val="criterii"/>
              <w:shd w:val="clear" w:color="auto" w:fill="auto"/>
              <w:tabs>
                <w:tab w:val="left" w:pos="180"/>
                <w:tab w:val="left" w:pos="720"/>
              </w:tabs>
              <w:spacing w:before="0" w:after="0" w:line="360" w:lineRule="auto"/>
              <w:rPr>
                <w:rFonts w:cs="Calibri"/>
                <w:bCs w:val="0"/>
                <w:sz w:val="22"/>
                <w:szCs w:val="22"/>
              </w:rPr>
            </w:pPr>
            <w:bookmarkStart w:id="129" w:name="_Hlk140506257"/>
            <w:r>
              <w:rPr>
                <w:rFonts w:cs="Calibri"/>
                <w:bCs w:val="0"/>
                <w:sz w:val="22"/>
                <w:szCs w:val="22"/>
              </w:rPr>
              <w:t xml:space="preserve">1. </w:t>
            </w:r>
            <w:r w:rsidR="0052204A" w:rsidRPr="002C4396">
              <w:rPr>
                <w:rFonts w:cs="Calibri"/>
                <w:bCs w:val="0"/>
                <w:sz w:val="22"/>
                <w:szCs w:val="22"/>
              </w:rPr>
              <w:t xml:space="preserve">Contribuţia proiectului la realizarea Obiectivului Specific </w:t>
            </w:r>
            <w:r w:rsidRPr="002C4396">
              <w:rPr>
                <w:rFonts w:cs="Calibri"/>
                <w:bCs w:val="0"/>
                <w:sz w:val="22"/>
                <w:szCs w:val="22"/>
              </w:rPr>
              <w:t xml:space="preserve">RSO </w:t>
            </w:r>
            <w:r w:rsidR="00170AE9" w:rsidRPr="002C4396">
              <w:rPr>
                <w:rFonts w:cs="Calibri"/>
                <w:bCs w:val="0"/>
                <w:sz w:val="22"/>
                <w:szCs w:val="22"/>
              </w:rPr>
              <w:t>1.</w:t>
            </w:r>
            <w:r w:rsidRPr="002C4396">
              <w:rPr>
                <w:rFonts w:cs="Calibri"/>
                <w:bCs w:val="0"/>
                <w:sz w:val="22"/>
                <w:szCs w:val="22"/>
              </w:rPr>
              <w:t>3</w:t>
            </w:r>
            <w:r w:rsidR="0052204A" w:rsidRPr="002C4396">
              <w:rPr>
                <w:rFonts w:cs="Calibri"/>
                <w:bCs w:val="0"/>
                <w:sz w:val="22"/>
                <w:szCs w:val="22"/>
              </w:rPr>
              <w:t xml:space="preserve"> aferent Priorității </w:t>
            </w:r>
            <w:r w:rsidR="00170AE9" w:rsidRPr="002C4396">
              <w:rPr>
                <w:rFonts w:cs="Calibri"/>
                <w:bCs w:val="0"/>
                <w:sz w:val="22"/>
                <w:szCs w:val="22"/>
              </w:rPr>
              <w:t>1</w:t>
            </w:r>
            <w:r w:rsidR="0052204A" w:rsidRPr="002C4396">
              <w:rPr>
                <w:rFonts w:cs="Calibri"/>
                <w:bCs w:val="0"/>
                <w:sz w:val="22"/>
                <w:szCs w:val="22"/>
              </w:rPr>
              <w:t xml:space="preserve"> din Programul Regional Sud-Muntenia 2021-2027.</w:t>
            </w:r>
          </w:p>
          <w:bookmarkEnd w:id="129"/>
          <w:p w14:paraId="510A61DF" w14:textId="77777777" w:rsidR="002C4396" w:rsidRPr="002C4396" w:rsidRDefault="002C4396" w:rsidP="002C4396">
            <w:pPr>
              <w:autoSpaceDE w:val="0"/>
              <w:autoSpaceDN w:val="0"/>
              <w:adjustRightInd w:val="0"/>
              <w:spacing w:line="360" w:lineRule="auto"/>
              <w:jc w:val="both"/>
              <w:rPr>
                <w:rFonts w:ascii="Trebuchet MS" w:hAnsi="Trebuchet MS" w:cs="MontserratRoman-Regular"/>
              </w:rPr>
            </w:pPr>
            <w:r w:rsidRPr="002C4396">
              <w:rPr>
                <w:rFonts w:ascii="Trebuchet MS" w:hAnsi="Trebuchet MS" w:cs="MontserratRoman-Regular"/>
              </w:rPr>
              <w:t>În cadrul acestui criteriu se vor puncta:</w:t>
            </w:r>
          </w:p>
          <w:p w14:paraId="16598FA4" w14:textId="77777777" w:rsidR="002C4396" w:rsidRPr="002C4396" w:rsidRDefault="002C4396" w:rsidP="002C4396">
            <w:pPr>
              <w:autoSpaceDE w:val="0"/>
              <w:autoSpaceDN w:val="0"/>
              <w:adjustRightInd w:val="0"/>
              <w:spacing w:line="360" w:lineRule="auto"/>
              <w:jc w:val="both"/>
              <w:rPr>
                <w:rFonts w:ascii="Trebuchet MS" w:hAnsi="Trebuchet MS" w:cs="MontserratRoman-Regular"/>
              </w:rPr>
            </w:pPr>
            <w:r w:rsidRPr="002C4396">
              <w:rPr>
                <w:rFonts w:ascii="Trebuchet MS" w:hAnsi="Trebuchet MS" w:cs="MontserratRoman-Regular"/>
              </w:rPr>
              <w:t>-</w:t>
            </w:r>
            <w:r w:rsidRPr="002C4396">
              <w:rPr>
                <w:rFonts w:ascii="Trebuchet MS" w:hAnsi="Trebuchet MS"/>
              </w:rPr>
              <w:t xml:space="preserve"> </w:t>
            </w:r>
            <w:r w:rsidRPr="002C4396">
              <w:rPr>
                <w:rFonts w:ascii="Trebuchet MS" w:hAnsi="Trebuchet MS" w:cs="MontserratRoman-Regular"/>
              </w:rPr>
              <w:t>activități de certificare/recertificare/omologare proces si produs/serviciu;</w:t>
            </w:r>
          </w:p>
          <w:p w14:paraId="04E84213" w14:textId="77777777" w:rsidR="002C4396" w:rsidRPr="002C4396" w:rsidRDefault="002C4396" w:rsidP="002C4396">
            <w:pPr>
              <w:autoSpaceDE w:val="0"/>
              <w:autoSpaceDN w:val="0"/>
              <w:adjustRightInd w:val="0"/>
              <w:spacing w:line="360" w:lineRule="auto"/>
              <w:jc w:val="both"/>
              <w:rPr>
                <w:rFonts w:ascii="Trebuchet MS" w:hAnsi="Trebuchet MS" w:cs="MontserratRoman-Regular"/>
              </w:rPr>
            </w:pPr>
            <w:r w:rsidRPr="002C4396">
              <w:rPr>
                <w:rFonts w:ascii="Trebuchet MS" w:hAnsi="Trebuchet MS" w:cs="MontserratRoman-Regular"/>
              </w:rPr>
              <w:t>- activități de digitalizare și/sau internaționalizare;</w:t>
            </w:r>
          </w:p>
          <w:p w14:paraId="5D3B8EEB" w14:textId="77777777" w:rsidR="002C4396" w:rsidRPr="002C4396" w:rsidRDefault="002C4396" w:rsidP="002C4396">
            <w:pPr>
              <w:autoSpaceDE w:val="0"/>
              <w:autoSpaceDN w:val="0"/>
              <w:adjustRightInd w:val="0"/>
              <w:spacing w:line="360" w:lineRule="auto"/>
              <w:jc w:val="both"/>
              <w:rPr>
                <w:rFonts w:ascii="Trebuchet MS" w:hAnsi="Trebuchet MS" w:cs="MontserratRoman-Regular"/>
              </w:rPr>
            </w:pPr>
            <w:r w:rsidRPr="002C4396">
              <w:rPr>
                <w:rFonts w:ascii="Trebuchet MS" w:hAnsi="Trebuchet MS" w:cs="MontserratRoman-Regular"/>
              </w:rPr>
              <w:t>- domeniul de activitate (Clasa CAEN) în care se realizează investiția, în funcție de încadrarea în prioritățile identificate în analiza socio-economică inclusă în Planul de Dezvoltare Regională Sud Muntenia 2021-2027.</w:t>
            </w:r>
          </w:p>
          <w:p w14:paraId="50E6BA2B" w14:textId="77777777" w:rsidR="002C4396" w:rsidRPr="002C4396" w:rsidRDefault="002C4396" w:rsidP="002C4396">
            <w:pPr>
              <w:autoSpaceDE w:val="0"/>
              <w:autoSpaceDN w:val="0"/>
              <w:adjustRightInd w:val="0"/>
              <w:spacing w:line="360" w:lineRule="auto"/>
              <w:jc w:val="both"/>
              <w:rPr>
                <w:rFonts w:ascii="Trebuchet MS" w:hAnsi="Trebuchet MS" w:cs="MontserratRoman-Regular"/>
                <w:b/>
                <w:bCs/>
              </w:rPr>
            </w:pPr>
            <w:r w:rsidRPr="002C4396">
              <w:rPr>
                <w:rFonts w:ascii="Trebuchet MS" w:hAnsi="Trebuchet MS" w:cs="MontserratRoman-Regular"/>
                <w:b/>
                <w:bCs/>
              </w:rPr>
              <w:t xml:space="preserve">2.  Capacitatea financiară și operațională a solicitantului </w:t>
            </w:r>
          </w:p>
          <w:p w14:paraId="3E80D392" w14:textId="77777777" w:rsidR="002C4396" w:rsidRPr="002C4396" w:rsidRDefault="002C4396" w:rsidP="002C4396">
            <w:pPr>
              <w:autoSpaceDE w:val="0"/>
              <w:autoSpaceDN w:val="0"/>
              <w:adjustRightInd w:val="0"/>
              <w:spacing w:line="360" w:lineRule="auto"/>
              <w:jc w:val="both"/>
              <w:rPr>
                <w:rFonts w:ascii="Trebuchet MS" w:hAnsi="Trebuchet MS" w:cs="MontserratRoman-Regular"/>
              </w:rPr>
            </w:pPr>
            <w:r w:rsidRPr="002C4396">
              <w:rPr>
                <w:rFonts w:ascii="Trebuchet MS" w:hAnsi="Trebuchet MS" w:cs="MontserratRoman-Regular"/>
              </w:rPr>
              <w:t>În cadrul acestui criteriu se vor puncta:</w:t>
            </w:r>
          </w:p>
          <w:p w14:paraId="6F415A9C" w14:textId="77777777" w:rsidR="002C4396" w:rsidRPr="002C4396" w:rsidRDefault="002C4396">
            <w:pPr>
              <w:pStyle w:val="ListParagraph"/>
              <w:numPr>
                <w:ilvl w:val="0"/>
                <w:numId w:val="26"/>
              </w:numPr>
              <w:autoSpaceDE w:val="0"/>
              <w:autoSpaceDN w:val="0"/>
              <w:adjustRightInd w:val="0"/>
              <w:spacing w:line="360" w:lineRule="auto"/>
              <w:jc w:val="both"/>
              <w:rPr>
                <w:rFonts w:ascii="Trebuchet MS" w:hAnsi="Trebuchet MS" w:cs="MontserratRoman-Regular"/>
              </w:rPr>
            </w:pPr>
            <w:r w:rsidRPr="002C4396">
              <w:rPr>
                <w:rFonts w:ascii="Trebuchet MS" w:hAnsi="Trebuchet MS" w:cs="MontserratRoman-Regular"/>
                <w:b/>
                <w:bCs/>
              </w:rPr>
              <w:t>rata solvabilităţii generale</w:t>
            </w:r>
            <w:r w:rsidRPr="002C4396">
              <w:rPr>
                <w:rFonts w:ascii="Trebuchet MS" w:hAnsi="Trebuchet MS" w:cs="MontserratRoman-Regular"/>
              </w:rPr>
              <w:t xml:space="preserve"> calculată în exercițiul financiar anterior depunerii cererii de finanțare este mai mare sau egală cu 1 (unu):</w:t>
            </w:r>
          </w:p>
          <w:p w14:paraId="393DF2F5" w14:textId="77777777" w:rsidR="002C4396" w:rsidRPr="002C4396" w:rsidRDefault="002C4396" w:rsidP="002C4396">
            <w:pPr>
              <w:autoSpaceDE w:val="0"/>
              <w:autoSpaceDN w:val="0"/>
              <w:adjustRightInd w:val="0"/>
              <w:spacing w:line="360" w:lineRule="auto"/>
              <w:jc w:val="center"/>
              <w:rPr>
                <w:rFonts w:ascii="Trebuchet MS" w:hAnsi="Trebuchet MS" w:cs="MontserratRoman-Regular"/>
              </w:rPr>
            </w:pPr>
            <w:r w:rsidRPr="002C4396">
              <w:rPr>
                <w:rFonts w:ascii="Trebuchet MS" w:hAnsi="Trebuchet MS" w:cs="MontserratRoman-Regular"/>
              </w:rPr>
              <w:t>Active totale/Datorii totale</w:t>
            </w:r>
          </w:p>
          <w:p w14:paraId="189E6438" w14:textId="77777777" w:rsidR="002C4396" w:rsidRPr="002C4396" w:rsidRDefault="002C4396">
            <w:pPr>
              <w:pStyle w:val="ListParagraph"/>
              <w:numPr>
                <w:ilvl w:val="0"/>
                <w:numId w:val="26"/>
              </w:numPr>
              <w:autoSpaceDE w:val="0"/>
              <w:autoSpaceDN w:val="0"/>
              <w:adjustRightInd w:val="0"/>
              <w:spacing w:line="360" w:lineRule="auto"/>
              <w:jc w:val="both"/>
              <w:rPr>
                <w:rFonts w:ascii="Trebuchet MS" w:eastAsiaTheme="minorEastAsia" w:hAnsi="Trebuchet MS"/>
              </w:rPr>
            </w:pPr>
            <w:r w:rsidRPr="002C4396">
              <w:rPr>
                <w:rFonts w:ascii="Trebuchet MS" w:hAnsi="Trebuchet MS" w:cs="MontserratRoman-Regular"/>
                <w:b/>
                <w:bCs/>
              </w:rPr>
              <w:t>rata rentabilităţii financiare</w:t>
            </w:r>
            <w:r w:rsidRPr="002C4396">
              <w:rPr>
                <w:rFonts w:ascii="Trebuchet MS" w:hAnsi="Trebuchet MS" w:cs="MontserratRoman-Regular"/>
              </w:rPr>
              <w:t xml:space="preserve"> (ROE) a solicitantului calculată în exercițiul financiar anterior depunerii cererii de finanțare este mai mare sau egală cu 5% :</w:t>
            </w:r>
          </w:p>
          <w:p w14:paraId="0F776933" w14:textId="77777777" w:rsidR="002C4396" w:rsidRPr="002C4396" w:rsidRDefault="002C4396" w:rsidP="002C4396">
            <w:pPr>
              <w:pStyle w:val="ListParagraph"/>
              <w:autoSpaceDE w:val="0"/>
              <w:autoSpaceDN w:val="0"/>
              <w:adjustRightInd w:val="0"/>
              <w:spacing w:line="360" w:lineRule="auto"/>
              <w:ind w:left="1164"/>
              <w:rPr>
                <w:rFonts w:ascii="Trebuchet MS" w:eastAsiaTheme="minorEastAsia" w:hAnsi="Trebuchet MS"/>
              </w:rPr>
            </w:pPr>
            <w:r w:rsidRPr="002C4396">
              <w:rPr>
                <w:rFonts w:ascii="Trebuchet MS" w:hAnsi="Trebuchet MS" w:cs="MontserratRoman-Regular"/>
              </w:rPr>
              <w:t xml:space="preserve">                                    Rezultat net/Capitaluri proprii.</w:t>
            </w:r>
          </w:p>
          <w:p w14:paraId="730B8D7C" w14:textId="77777777" w:rsidR="002C4396" w:rsidRPr="002C4396" w:rsidRDefault="002C4396">
            <w:pPr>
              <w:pStyle w:val="ListParagraph"/>
              <w:numPr>
                <w:ilvl w:val="0"/>
                <w:numId w:val="26"/>
              </w:numPr>
              <w:autoSpaceDE w:val="0"/>
              <w:autoSpaceDN w:val="0"/>
              <w:adjustRightInd w:val="0"/>
              <w:spacing w:line="360" w:lineRule="auto"/>
              <w:jc w:val="both"/>
              <w:rPr>
                <w:rFonts w:ascii="Trebuchet MS" w:hAnsi="Trebuchet MS" w:cs="MontserratRoman-Regular"/>
              </w:rPr>
            </w:pPr>
            <w:r w:rsidRPr="002C4396">
              <w:rPr>
                <w:rFonts w:ascii="Trebuchet MS" w:hAnsi="Trebuchet MS" w:cs="MontserratRoman-Regular"/>
                <w:b/>
                <w:bCs/>
              </w:rPr>
              <w:t>contribuția solicitantului la</w:t>
            </w:r>
            <w:r w:rsidRPr="002C4396">
              <w:rPr>
                <w:rFonts w:ascii="Trebuchet MS" w:hAnsi="Trebuchet MS" w:cs="MontserratRoman-Regular"/>
              </w:rPr>
              <w:t xml:space="preserve"> valoarea cheltuielilor eligibile, în funcție de contribuția peste limita minimă obligatorie de 10%, dar în limita a 10 puncte pentru contribuție mai mare sau egală cu 20%.</w:t>
            </w:r>
          </w:p>
          <w:p w14:paraId="1D3FC496" w14:textId="77777777" w:rsidR="002C4396" w:rsidRPr="002C4396" w:rsidRDefault="002C4396" w:rsidP="002C4396">
            <w:pPr>
              <w:autoSpaceDE w:val="0"/>
              <w:autoSpaceDN w:val="0"/>
              <w:adjustRightInd w:val="0"/>
              <w:spacing w:line="360" w:lineRule="auto"/>
              <w:jc w:val="both"/>
              <w:rPr>
                <w:rFonts w:ascii="Trebuchet MS" w:hAnsi="Trebuchet MS" w:cs="Calibri"/>
                <w:b/>
                <w:bCs/>
              </w:rPr>
            </w:pPr>
          </w:p>
          <w:p w14:paraId="32656FC2" w14:textId="11738E8D" w:rsidR="002C4396" w:rsidRPr="002C4396" w:rsidRDefault="002C4396" w:rsidP="002C4396">
            <w:pPr>
              <w:autoSpaceDE w:val="0"/>
              <w:autoSpaceDN w:val="0"/>
              <w:adjustRightInd w:val="0"/>
              <w:spacing w:line="360" w:lineRule="auto"/>
              <w:jc w:val="both"/>
              <w:rPr>
                <w:rFonts w:ascii="Trebuchet MS" w:hAnsi="Trebuchet MS" w:cs="Calibri"/>
              </w:rPr>
            </w:pPr>
            <w:r>
              <w:rPr>
                <w:rFonts w:ascii="Trebuchet MS" w:hAnsi="Trebuchet MS" w:cs="Calibri"/>
                <w:b/>
                <w:bCs/>
              </w:rPr>
              <w:t xml:space="preserve">3. </w:t>
            </w:r>
            <w:r w:rsidRPr="002C4396">
              <w:rPr>
                <w:rFonts w:ascii="Trebuchet MS" w:hAnsi="Trebuchet MS" w:cs="Calibri"/>
                <w:b/>
                <w:bCs/>
              </w:rPr>
              <w:t>Calitatea, maturitatea și sustenabilitatea proiectului.</w:t>
            </w:r>
          </w:p>
          <w:p w14:paraId="787D20F7" w14:textId="77777777" w:rsidR="002C4396" w:rsidRPr="002C4396" w:rsidRDefault="002C4396" w:rsidP="002C4396">
            <w:pPr>
              <w:autoSpaceDE w:val="0"/>
              <w:autoSpaceDN w:val="0"/>
              <w:adjustRightInd w:val="0"/>
              <w:spacing w:line="360" w:lineRule="auto"/>
              <w:jc w:val="both"/>
              <w:rPr>
                <w:rFonts w:ascii="Trebuchet MS" w:hAnsi="Trebuchet MS" w:cs="Calibri"/>
              </w:rPr>
            </w:pPr>
            <w:r w:rsidRPr="002C4396">
              <w:rPr>
                <w:rFonts w:ascii="Trebuchet MS" w:hAnsi="Trebuchet MS" w:cs="Calibri"/>
              </w:rPr>
              <w:lastRenderedPageBreak/>
              <w:t>În cadrul acestui criteriu se vor puncta:</w:t>
            </w:r>
          </w:p>
          <w:p w14:paraId="7366AC79" w14:textId="77777777" w:rsidR="002C4396" w:rsidRPr="002C4396" w:rsidRDefault="002C4396">
            <w:pPr>
              <w:pStyle w:val="ListParagraph"/>
              <w:numPr>
                <w:ilvl w:val="0"/>
                <w:numId w:val="26"/>
              </w:numPr>
              <w:autoSpaceDE w:val="0"/>
              <w:autoSpaceDN w:val="0"/>
              <w:adjustRightInd w:val="0"/>
              <w:spacing w:line="360" w:lineRule="auto"/>
              <w:jc w:val="both"/>
              <w:rPr>
                <w:rFonts w:ascii="Trebuchet MS" w:hAnsi="Trebuchet MS" w:cs="Calibri"/>
              </w:rPr>
            </w:pPr>
            <w:r w:rsidRPr="002C4396">
              <w:rPr>
                <w:rFonts w:ascii="Trebuchet MS" w:hAnsi="Trebuchet MS" w:cs="Calibri"/>
                <w:b/>
                <w:bCs/>
              </w:rPr>
              <w:t>calitatea planului de afaceri</w:t>
            </w:r>
            <w:r w:rsidRPr="002C4396">
              <w:rPr>
                <w:rFonts w:ascii="Trebuchet MS" w:hAnsi="Trebuchet MS" w:cs="Calibri"/>
              </w:rPr>
              <w:t xml:space="preserve"> (informațiile sunt corelate cu cele din cererea de finanțare și macheta financiară, costurile investiției sunt suficient fundamentate, proiecțiile veniturilor și cheltuielilor de operare sunt realiste, suficient justificate, fundamentate pe date corecte, surse verificabile, strategia de marketing este realizabilă, planul de afaceri este elaborat cu respectarea cerintelor minime, expres mentionate, sunt furnizate informații relevante legate de necesitatea realizării investiției, precum și informațiile cu privire la modalitatea de respectare a principiului DNSH și asigurarea imunizării la schimbările climatice (în cazul proiectelor de infrastructură cu o durată de viața mai mare de 5 ani).</w:t>
            </w:r>
          </w:p>
          <w:p w14:paraId="44F38AD4" w14:textId="77777777" w:rsidR="002C4396" w:rsidRPr="002C4396" w:rsidRDefault="002C4396">
            <w:pPr>
              <w:pStyle w:val="ListParagraph"/>
              <w:numPr>
                <w:ilvl w:val="0"/>
                <w:numId w:val="26"/>
              </w:numPr>
              <w:autoSpaceDE w:val="0"/>
              <w:autoSpaceDN w:val="0"/>
              <w:adjustRightInd w:val="0"/>
              <w:spacing w:line="360" w:lineRule="auto"/>
              <w:jc w:val="both"/>
              <w:rPr>
                <w:rFonts w:ascii="Trebuchet MS" w:hAnsi="Trebuchet MS"/>
              </w:rPr>
            </w:pPr>
            <w:r w:rsidRPr="002C4396">
              <w:rPr>
                <w:rFonts w:ascii="Trebuchet MS" w:hAnsi="Trebuchet MS" w:cs="Calibri"/>
                <w:b/>
                <w:bCs/>
              </w:rPr>
              <w:t>rata internă de rentabilitate a investiției</w:t>
            </w:r>
            <w:r w:rsidRPr="002C4396">
              <w:rPr>
                <w:rFonts w:ascii="Trebuchet MS" w:hAnsi="Trebuchet MS" w:cs="Calibri"/>
              </w:rPr>
              <w:t xml:space="preserve"> (RIRF/C) </w:t>
            </w:r>
            <w:r w:rsidRPr="002C4396">
              <w:rPr>
                <w:rFonts w:ascii="Trebuchet MS" w:hAnsi="Trebuchet MS" w:cs="MontserratRoman-Regular"/>
              </w:rPr>
              <w:t>calculată ca urmare a proiecțiilor financiare</w:t>
            </w:r>
            <w:r w:rsidRPr="002C4396">
              <w:rPr>
                <w:rFonts w:ascii="Trebuchet MS" w:hAnsi="Trebuchet MS"/>
              </w:rPr>
              <w:t xml:space="preserve"> cu includerea investiției propuse</w:t>
            </w:r>
          </w:p>
          <w:p w14:paraId="4E21BE02" w14:textId="77777777" w:rsidR="002C4396" w:rsidRPr="002C4396" w:rsidRDefault="002C4396">
            <w:pPr>
              <w:pStyle w:val="ListParagraph"/>
              <w:numPr>
                <w:ilvl w:val="0"/>
                <w:numId w:val="36"/>
              </w:numPr>
              <w:autoSpaceDE w:val="0"/>
              <w:autoSpaceDN w:val="0"/>
              <w:adjustRightInd w:val="0"/>
              <w:spacing w:line="360" w:lineRule="auto"/>
              <w:jc w:val="both"/>
              <w:rPr>
                <w:rFonts w:ascii="Trebuchet MS" w:hAnsi="Trebuchet MS" w:cs="Calibri"/>
                <w:b/>
              </w:rPr>
            </w:pPr>
            <w:r w:rsidRPr="002C4396">
              <w:rPr>
                <w:rFonts w:ascii="Trebuchet MS" w:hAnsi="Trebuchet MS"/>
              </w:rPr>
              <w:t xml:space="preserve">rata de actualizare la care un flux de costuri şi beneficii exprimate în unităţi </w:t>
            </w:r>
            <w:r w:rsidRPr="002C4396">
              <w:rPr>
                <w:rFonts w:ascii="Trebuchet MS" w:hAnsi="Trebuchet MS" w:cs="Calibri"/>
                <w:bCs/>
              </w:rPr>
              <w:t>monetare are valoarea actualizată zero.</w:t>
            </w:r>
            <w:r w:rsidRPr="002C4396">
              <w:rPr>
                <w:rFonts w:ascii="Trebuchet MS" w:hAnsi="Trebuchet MS" w:cs="Calibri"/>
                <w:b/>
              </w:rPr>
              <w:t xml:space="preserve"> </w:t>
            </w:r>
          </w:p>
          <w:p w14:paraId="7F832824" w14:textId="77777777" w:rsidR="002C4396" w:rsidRPr="002C4396" w:rsidRDefault="002C4396">
            <w:pPr>
              <w:pStyle w:val="ListParagraph"/>
              <w:numPr>
                <w:ilvl w:val="0"/>
                <w:numId w:val="26"/>
              </w:numPr>
              <w:autoSpaceDE w:val="0"/>
              <w:autoSpaceDN w:val="0"/>
              <w:adjustRightInd w:val="0"/>
              <w:spacing w:line="360" w:lineRule="auto"/>
              <w:jc w:val="both"/>
              <w:rPr>
                <w:rFonts w:ascii="Trebuchet MS" w:hAnsi="Trebuchet MS" w:cs="Calibri"/>
              </w:rPr>
            </w:pPr>
            <w:r w:rsidRPr="002C4396">
              <w:rPr>
                <w:rFonts w:ascii="Trebuchet MS" w:hAnsi="Trebuchet MS" w:cs="Calibri"/>
                <w:b/>
                <w:bCs/>
              </w:rPr>
              <w:t xml:space="preserve">fluxul de numerar net </w:t>
            </w:r>
            <w:r w:rsidRPr="002C4396">
              <w:rPr>
                <w:rFonts w:ascii="Trebuchet MS" w:hAnsi="Trebuchet MS" w:cs="Calibri"/>
              </w:rPr>
              <w:t xml:space="preserve">cumulat al solicitantului, în condițiile unei estimări detaliate, fundamentate, realiste a cheltuielilor şi veniturilor; fluxul </w:t>
            </w:r>
            <w:r w:rsidRPr="002C4396">
              <w:rPr>
                <w:rFonts w:ascii="Trebuchet MS" w:hAnsi="Trebuchet MS" w:cs="Calibri"/>
                <w:bCs/>
              </w:rPr>
              <w:t>trebuie să fie mai mare decât 1 (unu).</w:t>
            </w:r>
          </w:p>
          <w:p w14:paraId="65A7EFFA" w14:textId="77777777" w:rsidR="002C4396" w:rsidRPr="002C4396" w:rsidRDefault="002C4396" w:rsidP="002C4396">
            <w:pPr>
              <w:autoSpaceDE w:val="0"/>
              <w:autoSpaceDN w:val="0"/>
              <w:adjustRightInd w:val="0"/>
              <w:spacing w:line="360" w:lineRule="auto"/>
              <w:ind w:left="360"/>
              <w:jc w:val="both"/>
              <w:rPr>
                <w:rFonts w:ascii="Trebuchet MS" w:hAnsi="Trebuchet MS" w:cs="Calibri"/>
              </w:rPr>
            </w:pPr>
          </w:p>
          <w:p w14:paraId="76AE303F" w14:textId="34EE3118" w:rsidR="002C4396" w:rsidRPr="002C4396" w:rsidRDefault="002C4396" w:rsidP="002C4396">
            <w:pPr>
              <w:autoSpaceDE w:val="0"/>
              <w:autoSpaceDN w:val="0"/>
              <w:adjustRightInd w:val="0"/>
              <w:spacing w:line="360" w:lineRule="auto"/>
              <w:jc w:val="both"/>
              <w:rPr>
                <w:rFonts w:ascii="Trebuchet MS" w:hAnsi="Trebuchet MS" w:cs="Calibri"/>
              </w:rPr>
            </w:pPr>
            <w:r>
              <w:rPr>
                <w:rFonts w:ascii="Trebuchet MS" w:hAnsi="Trebuchet MS" w:cs="Calibri"/>
                <w:b/>
                <w:bCs/>
              </w:rPr>
              <w:t xml:space="preserve">4. </w:t>
            </w:r>
            <w:r w:rsidRPr="002C4396">
              <w:rPr>
                <w:rFonts w:ascii="Trebuchet MS" w:hAnsi="Trebuchet MS" w:cs="Calibri"/>
                <w:b/>
                <w:bCs/>
              </w:rPr>
              <w:t>Respectarea principiilor privind egalitatea de şanse, de gen, nediscriminarea, accesibilitatea și dezvoltarea durabilă</w:t>
            </w:r>
            <w:r w:rsidRPr="002C4396">
              <w:rPr>
                <w:rFonts w:ascii="Trebuchet MS" w:hAnsi="Trebuchet MS" w:cs="Calibri"/>
              </w:rPr>
              <w:t>.</w:t>
            </w:r>
          </w:p>
          <w:p w14:paraId="137DC658" w14:textId="77777777" w:rsidR="002C4396" w:rsidRPr="002C4396" w:rsidRDefault="002C4396" w:rsidP="002C4396">
            <w:pPr>
              <w:autoSpaceDE w:val="0"/>
              <w:autoSpaceDN w:val="0"/>
              <w:adjustRightInd w:val="0"/>
              <w:spacing w:line="360" w:lineRule="auto"/>
              <w:ind w:left="96"/>
              <w:jc w:val="both"/>
              <w:rPr>
                <w:rFonts w:ascii="Trebuchet MS" w:hAnsi="Trebuchet MS" w:cs="Calibri"/>
              </w:rPr>
            </w:pPr>
            <w:r w:rsidRPr="002C4396">
              <w:rPr>
                <w:rFonts w:ascii="Trebuchet MS" w:hAnsi="Trebuchet MS" w:cs="Calibri"/>
              </w:rPr>
              <w:t>În cadrul acestui criteriu nu vor fi punctate măsurile de conformare cu obligațiile legale ale solicitantului în aceste domenii, ci doar acele măsuri suplimentare față de cerințele minime legale.</w:t>
            </w:r>
          </w:p>
          <w:p w14:paraId="5B2ECF58" w14:textId="77777777" w:rsidR="002C4396" w:rsidRPr="002C4396" w:rsidRDefault="002C4396" w:rsidP="002C4396">
            <w:pPr>
              <w:autoSpaceDE w:val="0"/>
              <w:autoSpaceDN w:val="0"/>
              <w:adjustRightInd w:val="0"/>
              <w:spacing w:line="360" w:lineRule="auto"/>
              <w:jc w:val="both"/>
              <w:rPr>
                <w:rFonts w:ascii="Trebuchet MS" w:hAnsi="Trebuchet MS" w:cs="Calibri"/>
              </w:rPr>
            </w:pPr>
            <w:r w:rsidRPr="002C4396">
              <w:rPr>
                <w:rFonts w:ascii="Trebuchet MS" w:hAnsi="Trebuchet MS" w:cs="Calibri"/>
              </w:rPr>
              <w:t>În cadrul acestui criteriu se vor puncta:</w:t>
            </w:r>
          </w:p>
          <w:p w14:paraId="2DD557B5" w14:textId="77777777" w:rsidR="002C4396" w:rsidRPr="002C4396" w:rsidRDefault="002C4396">
            <w:pPr>
              <w:pStyle w:val="ListParagraph"/>
              <w:numPr>
                <w:ilvl w:val="0"/>
                <w:numId w:val="26"/>
              </w:numPr>
              <w:autoSpaceDE w:val="0"/>
              <w:autoSpaceDN w:val="0"/>
              <w:adjustRightInd w:val="0"/>
              <w:spacing w:line="360" w:lineRule="auto"/>
              <w:jc w:val="both"/>
              <w:rPr>
                <w:rFonts w:ascii="Trebuchet MS" w:hAnsi="Trebuchet MS"/>
                <w:b/>
              </w:rPr>
            </w:pPr>
            <w:r w:rsidRPr="002C4396">
              <w:rPr>
                <w:rFonts w:ascii="Trebuchet MS" w:hAnsi="Trebuchet MS" w:cs="MontserratRoman-Regular"/>
              </w:rPr>
              <w:t xml:space="preserve">proiectul implementează măsuri în ceea ce privește egalitatea de șanse, gen, nediscriminarea, conform legislației naționale în vigoare în corelare cu </w:t>
            </w:r>
            <w:r w:rsidRPr="002C4396">
              <w:rPr>
                <w:rFonts w:ascii="Trebuchet MS" w:hAnsi="Trebuchet MS"/>
              </w:rPr>
              <w:t>Carta Drepturilor Fundamentale a Uniunii Europene și Convenția ONU privind Drepturile Persoanelor cu Handicap;</w:t>
            </w:r>
          </w:p>
          <w:p w14:paraId="6C929471" w14:textId="77777777" w:rsidR="002C4396" w:rsidRPr="002C4396" w:rsidRDefault="002C4396">
            <w:pPr>
              <w:pStyle w:val="ListParagraph"/>
              <w:numPr>
                <w:ilvl w:val="0"/>
                <w:numId w:val="26"/>
              </w:numPr>
              <w:autoSpaceDE w:val="0"/>
              <w:autoSpaceDN w:val="0"/>
              <w:adjustRightInd w:val="0"/>
              <w:spacing w:line="360" w:lineRule="auto"/>
              <w:jc w:val="both"/>
              <w:rPr>
                <w:rFonts w:ascii="Trebuchet MS" w:hAnsi="Trebuchet MS"/>
                <w:b/>
              </w:rPr>
            </w:pPr>
            <w:r w:rsidRPr="002C4396">
              <w:rPr>
                <w:rFonts w:ascii="Trebuchet MS" w:hAnsi="Trebuchet MS" w:cs="MontserratRoman-Regular"/>
              </w:rPr>
              <w:t>proiectul prevede crearea de facilităţi/adaptarea infrastructurii pentru accesul persoanelor cu dizabilităţi și adaptarea echipamentelor în vederea operării de către persoanele cu dizabilități, inclusiv serviciile de tip ICT – Tehnologia Informațiilor și Comunicațiilor;</w:t>
            </w:r>
          </w:p>
          <w:p w14:paraId="4E559D26" w14:textId="77777777" w:rsidR="002C4396" w:rsidRPr="002C4396" w:rsidRDefault="002C4396">
            <w:pPr>
              <w:pStyle w:val="ListParagraph"/>
              <w:numPr>
                <w:ilvl w:val="0"/>
                <w:numId w:val="26"/>
              </w:numPr>
              <w:autoSpaceDE w:val="0"/>
              <w:autoSpaceDN w:val="0"/>
              <w:adjustRightInd w:val="0"/>
              <w:spacing w:line="360" w:lineRule="auto"/>
              <w:jc w:val="both"/>
              <w:rPr>
                <w:rFonts w:ascii="Trebuchet MS" w:hAnsi="Trebuchet MS"/>
              </w:rPr>
            </w:pPr>
            <w:r w:rsidRPr="002C4396">
              <w:rPr>
                <w:rFonts w:ascii="Trebuchet MS" w:hAnsi="Trebuchet MS" w:cs="Calibri"/>
              </w:rPr>
              <w:lastRenderedPageBreak/>
              <w:t xml:space="preserve">proiectul prevede măsuri pentru promovarea dezvoltării durabile, măsuri cu un impact minim sau nesemnificativ asupra mediului, care se referă la utilizarea surselor de energie curată, economie circulară, inclusiv prevenirea și reciclarea deșeurilor, prevenirea și controlul poluării asupra aerului, apei, solului, protecția resurselor de apă, protecția și conservarea biodiversității, în valoare de minim 5% </w:t>
            </w:r>
            <w:r w:rsidRPr="002C4396">
              <w:rPr>
                <w:rFonts w:ascii="Trebuchet MS" w:hAnsi="Trebuchet MS"/>
              </w:rPr>
              <w:t>din valoarea totală eligibilă a proiectului.</w:t>
            </w:r>
          </w:p>
          <w:p w14:paraId="457A9C70" w14:textId="77777777" w:rsidR="002C4396" w:rsidRPr="002C4396" w:rsidRDefault="002C4396" w:rsidP="002C4396">
            <w:pPr>
              <w:autoSpaceDE w:val="0"/>
              <w:autoSpaceDN w:val="0"/>
              <w:adjustRightInd w:val="0"/>
              <w:spacing w:line="360" w:lineRule="auto"/>
              <w:jc w:val="both"/>
              <w:rPr>
                <w:rFonts w:ascii="Trebuchet MS" w:hAnsi="Trebuchet MS" w:cs="MontserratRoman-Regular"/>
              </w:rPr>
            </w:pPr>
          </w:p>
          <w:p w14:paraId="0BD0422B" w14:textId="30DE4075" w:rsidR="002C4396" w:rsidRPr="002C4396" w:rsidRDefault="002C4396" w:rsidP="002C4396">
            <w:pPr>
              <w:pStyle w:val="Default"/>
              <w:spacing w:line="360" w:lineRule="auto"/>
              <w:rPr>
                <w:rFonts w:ascii="Trebuchet MS" w:hAnsi="Trebuchet MS"/>
              </w:rPr>
            </w:pPr>
            <w:r w:rsidRPr="002C4396">
              <w:rPr>
                <w:rFonts w:ascii="Trebuchet MS" w:hAnsi="Trebuchet MS" w:cs="MontserratRoman-Regular"/>
                <w:b/>
                <w:bCs/>
              </w:rPr>
              <w:t>5.</w:t>
            </w:r>
            <w:r>
              <w:rPr>
                <w:rFonts w:ascii="Trebuchet MS" w:hAnsi="Trebuchet MS" w:cs="MontserratRoman-Regular"/>
              </w:rPr>
              <w:t xml:space="preserve"> </w:t>
            </w:r>
            <w:proofErr w:type="spellStart"/>
            <w:r w:rsidRPr="002C4396">
              <w:rPr>
                <w:rFonts w:ascii="Trebuchet MS" w:hAnsi="Trebuchet MS" w:cs="MontserratRoman-Regular"/>
                <w:b/>
                <w:bCs/>
              </w:rPr>
              <w:t>Contributia</w:t>
            </w:r>
            <w:proofErr w:type="spellEnd"/>
            <w:r w:rsidRPr="002C4396">
              <w:rPr>
                <w:rFonts w:ascii="Trebuchet MS" w:hAnsi="Trebuchet MS" w:cs="MontserratRoman-Regular"/>
                <w:b/>
                <w:bCs/>
              </w:rPr>
              <w:t xml:space="preserve"> </w:t>
            </w:r>
            <w:proofErr w:type="spellStart"/>
            <w:r w:rsidRPr="002C4396">
              <w:rPr>
                <w:rFonts w:ascii="Trebuchet MS" w:hAnsi="Trebuchet MS" w:cs="MontserratRoman-Regular"/>
                <w:b/>
                <w:bCs/>
              </w:rPr>
              <w:t>proiectului</w:t>
            </w:r>
            <w:proofErr w:type="spellEnd"/>
            <w:r w:rsidRPr="002C4396">
              <w:rPr>
                <w:rFonts w:ascii="Trebuchet MS" w:hAnsi="Trebuchet MS" w:cs="MontserratRoman-Regular"/>
                <w:b/>
                <w:bCs/>
              </w:rPr>
              <w:t xml:space="preserve"> la </w:t>
            </w:r>
            <w:proofErr w:type="spellStart"/>
            <w:r w:rsidRPr="002C4396">
              <w:rPr>
                <w:rFonts w:ascii="Trebuchet MS" w:hAnsi="Trebuchet MS" w:cs="MontserratRoman-Regular"/>
                <w:b/>
                <w:bCs/>
              </w:rPr>
              <w:t>neutralitatea</w:t>
            </w:r>
            <w:proofErr w:type="spellEnd"/>
            <w:r w:rsidRPr="002C4396">
              <w:rPr>
                <w:rFonts w:ascii="Trebuchet MS" w:hAnsi="Trebuchet MS" w:cs="MontserratRoman-Regular"/>
                <w:b/>
                <w:bCs/>
              </w:rPr>
              <w:t xml:space="preserve"> </w:t>
            </w:r>
            <w:proofErr w:type="spellStart"/>
            <w:r w:rsidRPr="002C4396">
              <w:rPr>
                <w:rFonts w:ascii="Trebuchet MS" w:hAnsi="Trebuchet MS" w:cs="MontserratRoman-Regular"/>
                <w:b/>
                <w:bCs/>
              </w:rPr>
              <w:t>climatică</w:t>
            </w:r>
            <w:proofErr w:type="spellEnd"/>
            <w:r w:rsidRPr="002C4396">
              <w:rPr>
                <w:rFonts w:ascii="Trebuchet MS" w:hAnsi="Trebuchet MS" w:cs="MontserratRoman-Regular"/>
                <w:b/>
                <w:bCs/>
              </w:rPr>
              <w:t xml:space="preserve"> </w:t>
            </w:r>
            <w:bookmarkStart w:id="130" w:name="_Hlk140506321"/>
            <w:r w:rsidRPr="002C4396">
              <w:rPr>
                <w:rFonts w:ascii="Trebuchet MS" w:hAnsi="Trebuchet MS" w:cs="MontserratRoman-Regular"/>
                <w:b/>
                <w:bCs/>
              </w:rPr>
              <w:t>(</w:t>
            </w:r>
            <w:proofErr w:type="spellStart"/>
            <w:r w:rsidRPr="002C4396">
              <w:rPr>
                <w:rFonts w:ascii="Trebuchet MS" w:hAnsi="Trebuchet MS" w:cs="MontserratRoman-Regular"/>
                <w:b/>
                <w:bCs/>
              </w:rPr>
              <w:t>în</w:t>
            </w:r>
            <w:proofErr w:type="spellEnd"/>
            <w:r w:rsidRPr="002C4396">
              <w:rPr>
                <w:rFonts w:ascii="Trebuchet MS" w:hAnsi="Trebuchet MS" w:cs="MontserratRoman-Regular"/>
              </w:rPr>
              <w:t xml:space="preserve"> </w:t>
            </w:r>
            <w:proofErr w:type="spellStart"/>
            <w:r w:rsidRPr="002C4396">
              <w:rPr>
                <w:rFonts w:ascii="Trebuchet MS" w:hAnsi="Trebuchet MS"/>
              </w:rPr>
              <w:t>cazul</w:t>
            </w:r>
            <w:proofErr w:type="spellEnd"/>
            <w:r w:rsidRPr="002C4396">
              <w:rPr>
                <w:rFonts w:ascii="Trebuchet MS" w:hAnsi="Trebuchet MS" w:cs="MontserratRoman-Regular"/>
              </w:rPr>
              <w:t xml:space="preserve"> </w:t>
            </w:r>
            <w:proofErr w:type="spellStart"/>
            <w:r w:rsidRPr="002C4396">
              <w:rPr>
                <w:rFonts w:ascii="Trebuchet MS" w:hAnsi="Trebuchet MS" w:cs="MontserratRoman-Regular"/>
              </w:rPr>
              <w:t>investițiilor</w:t>
            </w:r>
            <w:proofErr w:type="spellEnd"/>
            <w:r w:rsidRPr="002C4396">
              <w:rPr>
                <w:rFonts w:ascii="Trebuchet MS" w:hAnsi="Trebuchet MS"/>
              </w:rPr>
              <w:t xml:space="preserve"> </w:t>
            </w:r>
            <w:proofErr w:type="spellStart"/>
            <w:r w:rsidRPr="002C4396">
              <w:rPr>
                <w:rFonts w:ascii="Trebuchet MS" w:hAnsi="Trebuchet MS"/>
              </w:rPr>
              <w:t>în</w:t>
            </w:r>
            <w:proofErr w:type="spellEnd"/>
            <w:r w:rsidRPr="002C4396">
              <w:rPr>
                <w:rFonts w:ascii="Trebuchet MS" w:hAnsi="Trebuchet MS"/>
              </w:rPr>
              <w:t xml:space="preserve"> </w:t>
            </w:r>
            <w:r w:rsidRPr="002C4396">
              <w:rPr>
                <w:rFonts w:ascii="Trebuchet MS" w:hAnsi="Trebuchet MS"/>
                <w:sz w:val="22"/>
                <w:szCs w:val="22"/>
                <w:lang w:val="ro-RO"/>
              </w:rPr>
              <w:t xml:space="preserve">infrastructură </w:t>
            </w:r>
            <w:r w:rsidRPr="002C4396">
              <w:rPr>
                <w:rFonts w:ascii="Trebuchet MS" w:hAnsi="Trebuchet MS" w:cs="MontserratRoman-Regular"/>
                <w:sz w:val="22"/>
                <w:szCs w:val="22"/>
                <w:lang w:val="ro-RO"/>
              </w:rPr>
              <w:t>care au</w:t>
            </w:r>
            <w:r w:rsidRPr="002C4396">
              <w:rPr>
                <w:rFonts w:ascii="Trebuchet MS" w:hAnsi="Trebuchet MS"/>
                <w:sz w:val="22"/>
                <w:szCs w:val="22"/>
                <w:lang w:val="ro-RO"/>
              </w:rPr>
              <w:t xml:space="preserve"> o durată de viață </w:t>
            </w:r>
            <w:r w:rsidRPr="002C4396">
              <w:rPr>
                <w:rFonts w:ascii="Trebuchet MS" w:hAnsi="Trebuchet MS" w:cs="MontserratRoman-Regular"/>
                <w:sz w:val="22"/>
                <w:szCs w:val="22"/>
                <w:lang w:val="ro-RO"/>
              </w:rPr>
              <w:t>preconizată</w:t>
            </w:r>
            <w:r w:rsidRPr="002C4396">
              <w:rPr>
                <w:rFonts w:ascii="Trebuchet MS" w:hAnsi="Trebuchet MS"/>
                <w:sz w:val="22"/>
                <w:szCs w:val="22"/>
                <w:lang w:val="ro-RO"/>
              </w:rPr>
              <w:t xml:space="preserve"> de, </w:t>
            </w:r>
            <w:r w:rsidRPr="002C4396">
              <w:rPr>
                <w:rFonts w:ascii="Trebuchet MS" w:hAnsi="Trebuchet MS" w:cs="MontserratRoman-Regular"/>
                <w:sz w:val="22"/>
                <w:szCs w:val="22"/>
                <w:lang w:val="ro-RO"/>
              </w:rPr>
              <w:t>cel puțin, cinci</w:t>
            </w:r>
            <w:r w:rsidRPr="002C4396">
              <w:rPr>
                <w:rFonts w:ascii="Trebuchet MS" w:hAnsi="Trebuchet MS"/>
                <w:sz w:val="22"/>
                <w:szCs w:val="22"/>
                <w:lang w:val="ro-RO"/>
              </w:rPr>
              <w:t xml:space="preserve"> ani</w:t>
            </w:r>
            <w:r w:rsidRPr="002C4396">
              <w:rPr>
                <w:rFonts w:ascii="Trebuchet MS" w:hAnsi="Trebuchet MS" w:cs="MontserratRoman-Regular"/>
                <w:sz w:val="22"/>
                <w:szCs w:val="22"/>
                <w:lang w:val="ro-RO"/>
              </w:rPr>
              <w:t>)</w:t>
            </w:r>
          </w:p>
          <w:bookmarkEnd w:id="130"/>
          <w:p w14:paraId="4F87180E" w14:textId="77777777" w:rsidR="002C4396" w:rsidRPr="002C4396" w:rsidRDefault="002C4396" w:rsidP="002C4396">
            <w:pPr>
              <w:autoSpaceDE w:val="0"/>
              <w:autoSpaceDN w:val="0"/>
              <w:adjustRightInd w:val="0"/>
              <w:spacing w:line="360" w:lineRule="auto"/>
              <w:jc w:val="both"/>
              <w:rPr>
                <w:rFonts w:ascii="Trebuchet MS" w:hAnsi="Trebuchet MS" w:cs="MontserratRoman-Regular"/>
                <w:b/>
                <w:bCs/>
              </w:rPr>
            </w:pPr>
          </w:p>
          <w:p w14:paraId="0CB29FEA" w14:textId="77777777" w:rsidR="002C4396" w:rsidRPr="002C4396" w:rsidRDefault="002C4396" w:rsidP="002C4396">
            <w:pPr>
              <w:autoSpaceDE w:val="0"/>
              <w:autoSpaceDN w:val="0"/>
              <w:adjustRightInd w:val="0"/>
              <w:spacing w:line="360" w:lineRule="auto"/>
              <w:jc w:val="both"/>
              <w:rPr>
                <w:rFonts w:ascii="Trebuchet MS" w:hAnsi="Trebuchet MS" w:cs="MontserratRoman-Regular"/>
              </w:rPr>
            </w:pPr>
            <w:r w:rsidRPr="002C4396">
              <w:rPr>
                <w:rFonts w:ascii="Trebuchet MS" w:hAnsi="Trebuchet MS" w:cs="MontserratRoman-Regular"/>
              </w:rPr>
              <w:t>În cadrul acestui criteriu se va puncta contribuția proiectului la reducerea emisiilor de echivalent CO2 în aria de studiu a proiectului, fără a genera o creștere a acestor emisii în afara ariei de studiu. Informațiile se vor prelua din documentația de imunizare la schimbările climatice.</w:t>
            </w:r>
          </w:p>
          <w:p w14:paraId="3BAD8AC8" w14:textId="77777777" w:rsidR="002C4396" w:rsidRPr="002C4396" w:rsidRDefault="002C4396" w:rsidP="002C4396">
            <w:pPr>
              <w:autoSpaceDE w:val="0"/>
              <w:autoSpaceDN w:val="0"/>
              <w:adjustRightInd w:val="0"/>
              <w:spacing w:line="360" w:lineRule="auto"/>
              <w:jc w:val="both"/>
              <w:rPr>
                <w:rFonts w:ascii="Trebuchet MS" w:hAnsi="Trebuchet MS" w:cs="MontserratRoman-Regular"/>
              </w:rPr>
            </w:pPr>
          </w:p>
          <w:p w14:paraId="0BB1EC08" w14:textId="595BA111" w:rsidR="002C4396" w:rsidRPr="002C4396" w:rsidRDefault="002C4396" w:rsidP="002C4396">
            <w:pPr>
              <w:pStyle w:val="Default"/>
              <w:spacing w:line="360" w:lineRule="auto"/>
              <w:rPr>
                <w:rFonts w:ascii="Trebuchet MS" w:hAnsi="Trebuchet MS" w:cs="MontserratRoman-Regular"/>
                <w:sz w:val="22"/>
                <w:szCs w:val="22"/>
                <w:lang w:val="ro-RO"/>
              </w:rPr>
            </w:pPr>
            <w:r w:rsidRPr="002C4396">
              <w:rPr>
                <w:rFonts w:ascii="Trebuchet MS" w:hAnsi="Trebuchet MS" w:cs="MontserratRoman-Regular"/>
                <w:b/>
                <w:bCs/>
                <w:sz w:val="22"/>
                <w:szCs w:val="22"/>
              </w:rPr>
              <w:t>6.</w:t>
            </w:r>
            <w:r>
              <w:rPr>
                <w:rFonts w:ascii="Trebuchet MS" w:hAnsi="Trebuchet MS" w:cs="MontserratRoman-Regular"/>
                <w:b/>
                <w:bCs/>
                <w:sz w:val="22"/>
                <w:szCs w:val="22"/>
              </w:rPr>
              <w:t xml:space="preserve"> </w:t>
            </w:r>
            <w:proofErr w:type="spellStart"/>
            <w:r w:rsidRPr="002C4396">
              <w:rPr>
                <w:rFonts w:ascii="Trebuchet MS" w:hAnsi="Trebuchet MS" w:cs="MontserratRoman-Regular"/>
                <w:b/>
                <w:bCs/>
                <w:sz w:val="22"/>
                <w:szCs w:val="22"/>
              </w:rPr>
              <w:t>Contributia</w:t>
            </w:r>
            <w:proofErr w:type="spellEnd"/>
            <w:r w:rsidRPr="002C4396">
              <w:rPr>
                <w:rFonts w:ascii="Trebuchet MS" w:hAnsi="Trebuchet MS" w:cs="MontserratRoman-Regular"/>
                <w:b/>
                <w:bCs/>
                <w:sz w:val="22"/>
                <w:szCs w:val="22"/>
              </w:rPr>
              <w:t xml:space="preserve"> </w:t>
            </w:r>
            <w:proofErr w:type="spellStart"/>
            <w:r w:rsidRPr="002C4396">
              <w:rPr>
                <w:rFonts w:ascii="Trebuchet MS" w:hAnsi="Trebuchet MS" w:cs="MontserratRoman-Regular"/>
                <w:b/>
                <w:bCs/>
                <w:sz w:val="22"/>
                <w:szCs w:val="22"/>
              </w:rPr>
              <w:t>proiectului</w:t>
            </w:r>
            <w:proofErr w:type="spellEnd"/>
            <w:r w:rsidRPr="002C4396">
              <w:rPr>
                <w:rFonts w:ascii="Trebuchet MS" w:hAnsi="Trebuchet MS" w:cs="MontserratRoman-Regular"/>
                <w:b/>
                <w:bCs/>
                <w:sz w:val="22"/>
                <w:szCs w:val="22"/>
              </w:rPr>
              <w:t xml:space="preserve"> la </w:t>
            </w:r>
            <w:proofErr w:type="spellStart"/>
            <w:r w:rsidRPr="002C4396">
              <w:rPr>
                <w:rFonts w:ascii="Trebuchet MS" w:hAnsi="Trebuchet MS" w:cs="MontserratRoman-Regular"/>
                <w:b/>
                <w:bCs/>
                <w:sz w:val="22"/>
                <w:szCs w:val="22"/>
              </w:rPr>
              <w:t>reziliența</w:t>
            </w:r>
            <w:proofErr w:type="spellEnd"/>
            <w:r w:rsidRPr="002C4396">
              <w:rPr>
                <w:rFonts w:ascii="Trebuchet MS" w:hAnsi="Trebuchet MS" w:cs="MontserratRoman-Regular"/>
                <w:b/>
                <w:bCs/>
                <w:sz w:val="22"/>
                <w:szCs w:val="22"/>
              </w:rPr>
              <w:t xml:space="preserve"> </w:t>
            </w:r>
            <w:proofErr w:type="spellStart"/>
            <w:r w:rsidRPr="002C4396">
              <w:rPr>
                <w:rFonts w:ascii="Trebuchet MS" w:hAnsi="Trebuchet MS" w:cs="MontserratRoman-Regular"/>
                <w:b/>
                <w:bCs/>
                <w:sz w:val="22"/>
                <w:szCs w:val="22"/>
              </w:rPr>
              <w:t>în</w:t>
            </w:r>
            <w:proofErr w:type="spellEnd"/>
            <w:r w:rsidRPr="002C4396">
              <w:rPr>
                <w:rFonts w:ascii="Trebuchet MS" w:hAnsi="Trebuchet MS" w:cs="MontserratRoman-Regular"/>
                <w:b/>
                <w:bCs/>
                <w:sz w:val="22"/>
                <w:szCs w:val="22"/>
              </w:rPr>
              <w:t xml:space="preserve"> </w:t>
            </w:r>
            <w:proofErr w:type="spellStart"/>
            <w:r w:rsidRPr="002C4396">
              <w:rPr>
                <w:rFonts w:ascii="Trebuchet MS" w:hAnsi="Trebuchet MS" w:cs="MontserratRoman-Regular"/>
                <w:b/>
                <w:bCs/>
                <w:sz w:val="22"/>
                <w:szCs w:val="22"/>
              </w:rPr>
              <w:t>fața</w:t>
            </w:r>
            <w:proofErr w:type="spellEnd"/>
            <w:r w:rsidRPr="002C4396">
              <w:rPr>
                <w:rFonts w:ascii="Trebuchet MS" w:hAnsi="Trebuchet MS"/>
                <w:b/>
                <w:sz w:val="22"/>
                <w:szCs w:val="22"/>
              </w:rPr>
              <w:t xml:space="preserve"> </w:t>
            </w:r>
            <w:proofErr w:type="spellStart"/>
            <w:r w:rsidRPr="002C4396">
              <w:rPr>
                <w:rFonts w:ascii="Trebuchet MS" w:hAnsi="Trebuchet MS"/>
                <w:b/>
                <w:sz w:val="22"/>
                <w:szCs w:val="22"/>
              </w:rPr>
              <w:t>schimbărilor</w:t>
            </w:r>
            <w:proofErr w:type="spellEnd"/>
            <w:r w:rsidRPr="002C4396">
              <w:rPr>
                <w:rFonts w:ascii="Trebuchet MS" w:hAnsi="Trebuchet MS"/>
                <w:b/>
                <w:sz w:val="22"/>
                <w:szCs w:val="22"/>
              </w:rPr>
              <w:t xml:space="preserve"> </w:t>
            </w:r>
            <w:proofErr w:type="spellStart"/>
            <w:r w:rsidRPr="002C4396">
              <w:rPr>
                <w:rFonts w:ascii="Trebuchet MS" w:hAnsi="Trebuchet MS"/>
                <w:b/>
                <w:sz w:val="22"/>
                <w:szCs w:val="22"/>
              </w:rPr>
              <w:t>climatice</w:t>
            </w:r>
            <w:proofErr w:type="spellEnd"/>
            <w:r w:rsidRPr="002C4396">
              <w:rPr>
                <w:rFonts w:ascii="Trebuchet MS" w:hAnsi="Trebuchet MS"/>
                <w:b/>
                <w:sz w:val="22"/>
                <w:szCs w:val="22"/>
              </w:rPr>
              <w:t xml:space="preserve"> </w:t>
            </w:r>
            <w:r w:rsidRPr="002C4396">
              <w:rPr>
                <w:rFonts w:ascii="Trebuchet MS" w:hAnsi="Trebuchet MS" w:cs="MontserratRoman-Regular"/>
                <w:sz w:val="22"/>
                <w:szCs w:val="22"/>
                <w:lang w:val="ro-RO"/>
              </w:rPr>
              <w:t xml:space="preserve">(în cazul investițiilor în </w:t>
            </w:r>
            <w:r w:rsidRPr="002C4396">
              <w:rPr>
                <w:rFonts w:ascii="Trebuchet MS" w:hAnsi="Trebuchet MS"/>
                <w:sz w:val="22"/>
                <w:szCs w:val="22"/>
                <w:lang w:val="ro-RO"/>
              </w:rPr>
              <w:t xml:space="preserve">infrastructură </w:t>
            </w:r>
            <w:r w:rsidRPr="002C4396">
              <w:rPr>
                <w:rFonts w:ascii="Trebuchet MS" w:hAnsi="Trebuchet MS" w:cs="MontserratRoman-Regular"/>
                <w:sz w:val="22"/>
                <w:szCs w:val="22"/>
                <w:lang w:val="ro-RO"/>
              </w:rPr>
              <w:t>care au o durată de viață preconizată de, cel puțin, cinci ani)</w:t>
            </w:r>
          </w:p>
          <w:p w14:paraId="43B8AC6C" w14:textId="77777777" w:rsidR="002C4396" w:rsidRPr="002C4396" w:rsidRDefault="002C4396" w:rsidP="002C4396">
            <w:pPr>
              <w:autoSpaceDE w:val="0"/>
              <w:autoSpaceDN w:val="0"/>
              <w:adjustRightInd w:val="0"/>
              <w:spacing w:line="360" w:lineRule="auto"/>
              <w:jc w:val="both"/>
              <w:rPr>
                <w:rFonts w:ascii="Trebuchet MS" w:hAnsi="Trebuchet MS" w:cs="MontserratRoman-Regular"/>
                <w:b/>
                <w:bCs/>
              </w:rPr>
            </w:pPr>
          </w:p>
          <w:p w14:paraId="1EBB89F2" w14:textId="77777777" w:rsidR="002C4396" w:rsidRPr="002C4396" w:rsidRDefault="002C4396" w:rsidP="002C4396">
            <w:pPr>
              <w:autoSpaceDE w:val="0"/>
              <w:autoSpaceDN w:val="0"/>
              <w:adjustRightInd w:val="0"/>
              <w:spacing w:line="360" w:lineRule="auto"/>
              <w:jc w:val="both"/>
              <w:rPr>
                <w:rFonts w:ascii="Trebuchet MS" w:hAnsi="Trebuchet MS"/>
              </w:rPr>
            </w:pPr>
            <w:r w:rsidRPr="002C4396">
              <w:rPr>
                <w:rFonts w:ascii="Trebuchet MS" w:hAnsi="Trebuchet MS" w:cs="MontserratRoman-Regular"/>
              </w:rPr>
              <w:t xml:space="preserve">În cadrul acestui criteriu se </w:t>
            </w:r>
            <w:r w:rsidRPr="002C4396">
              <w:rPr>
                <w:rFonts w:ascii="Trebuchet MS" w:hAnsi="Trebuchet MS"/>
              </w:rPr>
              <w:t xml:space="preserve">va </w:t>
            </w:r>
            <w:r w:rsidRPr="002C4396">
              <w:rPr>
                <w:rFonts w:ascii="Trebuchet MS" w:hAnsi="Trebuchet MS" w:cs="MontserratRoman-Regular"/>
              </w:rPr>
              <w:t>puncta capacitate proiectului de adaptare în fața schimbărilor climatice. Informațiile se vor prelua din documentația de imunizare la schimbările climatice</w:t>
            </w:r>
            <w:r w:rsidRPr="002C4396">
              <w:rPr>
                <w:rFonts w:ascii="Trebuchet MS" w:hAnsi="Trebuchet MS"/>
              </w:rPr>
              <w:t>.</w:t>
            </w:r>
          </w:p>
          <w:p w14:paraId="1BA7D32C" w14:textId="77777777" w:rsidR="002C4396" w:rsidRPr="002C4396" w:rsidRDefault="002C4396" w:rsidP="002C4396">
            <w:pPr>
              <w:autoSpaceDE w:val="0"/>
              <w:autoSpaceDN w:val="0"/>
              <w:adjustRightInd w:val="0"/>
              <w:spacing w:line="360" w:lineRule="auto"/>
              <w:jc w:val="both"/>
              <w:rPr>
                <w:rFonts w:ascii="Trebuchet MS" w:hAnsi="Trebuchet MS" w:cs="MontserratRoman-Regular"/>
                <w:color w:val="27344C"/>
                <w:lang w:val="en-GB"/>
              </w:rPr>
            </w:pPr>
          </w:p>
          <w:p w14:paraId="105CF2B0" w14:textId="77777777" w:rsidR="002C4396" w:rsidRPr="002C4396" w:rsidRDefault="002C4396" w:rsidP="002C4396">
            <w:pPr>
              <w:autoSpaceDE w:val="0"/>
              <w:autoSpaceDN w:val="0"/>
              <w:adjustRightInd w:val="0"/>
              <w:spacing w:line="360" w:lineRule="auto"/>
              <w:jc w:val="both"/>
              <w:rPr>
                <w:rFonts w:ascii="Trebuchet MS" w:hAnsi="Trebuchet MS" w:cs="MontserratRoman-Regular"/>
                <w:lang w:val="en-GB"/>
              </w:rPr>
            </w:pPr>
            <w:r w:rsidRPr="002C4396">
              <w:rPr>
                <w:rFonts w:ascii="Trebuchet MS" w:hAnsi="Trebuchet MS" w:cs="MontserratRoman-Regular"/>
                <w:b/>
                <w:bCs/>
                <w:lang w:val="en-GB"/>
              </w:rPr>
              <w:t xml:space="preserve">7. </w:t>
            </w:r>
            <w:bookmarkStart w:id="131" w:name="_Hlk140506399"/>
            <w:proofErr w:type="spellStart"/>
            <w:r w:rsidRPr="002C4396">
              <w:rPr>
                <w:rFonts w:ascii="Trebuchet MS" w:hAnsi="Trebuchet MS" w:cs="MontserratRoman-Regular"/>
                <w:b/>
                <w:bCs/>
                <w:lang w:val="en-GB"/>
              </w:rPr>
              <w:t>Locul</w:t>
            </w:r>
            <w:proofErr w:type="spellEnd"/>
            <w:r w:rsidRPr="002C4396">
              <w:rPr>
                <w:rFonts w:ascii="Trebuchet MS" w:hAnsi="Trebuchet MS" w:cs="MontserratRoman-Regular"/>
                <w:b/>
                <w:bCs/>
                <w:lang w:val="en-GB"/>
              </w:rPr>
              <w:t xml:space="preserve"> de </w:t>
            </w:r>
            <w:proofErr w:type="spellStart"/>
            <w:r w:rsidRPr="002C4396">
              <w:rPr>
                <w:rFonts w:ascii="Trebuchet MS" w:hAnsi="Trebuchet MS" w:cs="MontserratRoman-Regular"/>
                <w:b/>
                <w:bCs/>
                <w:lang w:val="en-GB"/>
              </w:rPr>
              <w:t>implementare</w:t>
            </w:r>
            <w:proofErr w:type="spellEnd"/>
            <w:r w:rsidRPr="002C4396">
              <w:rPr>
                <w:rFonts w:ascii="Trebuchet MS" w:hAnsi="Trebuchet MS" w:cs="MontserratRoman-Regular"/>
                <w:lang w:val="en-GB"/>
              </w:rPr>
              <w:t xml:space="preserve"> a </w:t>
            </w:r>
            <w:proofErr w:type="spellStart"/>
            <w:r w:rsidRPr="002C4396">
              <w:rPr>
                <w:rFonts w:ascii="Trebuchet MS" w:hAnsi="Trebuchet MS" w:cs="MontserratRoman-Regular"/>
                <w:lang w:val="en-GB"/>
              </w:rPr>
              <w:t>proiectului</w:t>
            </w:r>
            <w:proofErr w:type="spellEnd"/>
            <w:r w:rsidRPr="002C4396">
              <w:rPr>
                <w:rFonts w:ascii="Trebuchet MS" w:hAnsi="Trebuchet MS" w:cs="MontserratRoman-Regular"/>
                <w:lang w:val="en-GB"/>
              </w:rPr>
              <w:t xml:space="preserve"> </w:t>
            </w:r>
            <w:r w:rsidRPr="002C4396">
              <w:rPr>
                <w:rFonts w:ascii="Trebuchet MS" w:hAnsi="Trebuchet MS" w:cs="MontserratRoman-Regular"/>
                <w:b/>
                <w:bCs/>
                <w:lang w:val="en-GB"/>
              </w:rPr>
              <w:t xml:space="preserve">conform </w:t>
            </w:r>
            <w:proofErr w:type="spellStart"/>
            <w:r w:rsidRPr="002C4396">
              <w:rPr>
                <w:rFonts w:ascii="Trebuchet MS" w:hAnsi="Trebuchet MS" w:cs="MontserratRoman-Regular"/>
                <w:b/>
                <w:bCs/>
                <w:lang w:val="en-GB"/>
              </w:rPr>
              <w:t>densității</w:t>
            </w:r>
            <w:proofErr w:type="spellEnd"/>
            <w:r w:rsidRPr="002C4396">
              <w:rPr>
                <w:rFonts w:ascii="Trebuchet MS" w:hAnsi="Trebuchet MS" w:cs="MontserratRoman-Regular"/>
                <w:b/>
                <w:bCs/>
                <w:lang w:val="en-GB"/>
              </w:rPr>
              <w:t xml:space="preserve"> IMM la 1000 </w:t>
            </w:r>
            <w:proofErr w:type="spellStart"/>
            <w:r w:rsidRPr="002C4396">
              <w:rPr>
                <w:rFonts w:ascii="Trebuchet MS" w:hAnsi="Trebuchet MS" w:cs="MontserratRoman-Regular"/>
                <w:b/>
                <w:bCs/>
                <w:lang w:val="en-GB"/>
              </w:rPr>
              <w:t>locuitori</w:t>
            </w:r>
            <w:bookmarkEnd w:id="131"/>
            <w:proofErr w:type="spellEnd"/>
          </w:p>
          <w:p w14:paraId="58D70A26" w14:textId="77777777" w:rsidR="002C4396" w:rsidRPr="002C4396" w:rsidRDefault="002C4396" w:rsidP="002C4396">
            <w:pPr>
              <w:spacing w:line="360" w:lineRule="auto"/>
              <w:jc w:val="both"/>
              <w:rPr>
                <w:rFonts w:ascii="Trebuchet MS" w:hAnsi="Trebuchet MS" w:cs="Calibri"/>
                <w:bCs/>
              </w:rPr>
            </w:pPr>
            <w:r w:rsidRPr="002C4396">
              <w:rPr>
                <w:rFonts w:ascii="Trebuchet MS" w:hAnsi="Trebuchet MS" w:cs="Calibri"/>
                <w:bCs/>
              </w:rPr>
              <w:t>Din analiza indicatorilor privind activitatea întreprinderilor din regiunea Sud-Muntenia se constată o stabilitate fragilă care se manifestă diferențiat la nivelul claselor de mărime și al sectoarelor de activitate economică, de la un județ la altul.</w:t>
            </w:r>
          </w:p>
          <w:p w14:paraId="4CAD4732" w14:textId="77777777" w:rsidR="002C4396" w:rsidRPr="002C4396" w:rsidRDefault="002C4396" w:rsidP="002C4396">
            <w:pPr>
              <w:spacing w:line="360" w:lineRule="auto"/>
              <w:jc w:val="both"/>
              <w:rPr>
                <w:rFonts w:ascii="Trebuchet MS" w:hAnsi="Trebuchet MS"/>
              </w:rPr>
            </w:pPr>
            <w:r w:rsidRPr="002C4396">
              <w:rPr>
                <w:rFonts w:ascii="Trebuchet MS" w:hAnsi="Trebuchet MS" w:cs="Calibri"/>
                <w:bCs/>
              </w:rPr>
              <w:t>Între județele regiunii există diferențe foarte mari în ceea ce privește gradul de diversificare economică</w:t>
            </w:r>
            <w:r w:rsidRPr="002C4396">
              <w:rPr>
                <w:rFonts w:ascii="Trebuchet MS" w:hAnsi="Trebuchet MS"/>
              </w:rPr>
              <w:t>.</w:t>
            </w:r>
          </w:p>
          <w:p w14:paraId="2E911884" w14:textId="77777777" w:rsidR="002C4396" w:rsidRPr="002C4396" w:rsidRDefault="002C4396" w:rsidP="002C4396">
            <w:pPr>
              <w:spacing w:line="360" w:lineRule="auto"/>
              <w:jc w:val="both"/>
              <w:rPr>
                <w:rFonts w:ascii="Trebuchet MS" w:hAnsi="Trebuchet MS" w:cs="Calibri"/>
                <w:bCs/>
              </w:rPr>
            </w:pPr>
            <w:r w:rsidRPr="002C4396">
              <w:rPr>
                <w:rFonts w:ascii="Trebuchet MS" w:hAnsi="Trebuchet MS" w:cs="Calibri"/>
                <w:bCs/>
              </w:rPr>
              <w:t>Conform datelor statistice, județele cu cel mai mare grad de diversificare economică au fost Argeș, Prahova și Giurgiu, iar la polul opus s-au situat județele Teleorman, Ialomița, Calarași și Dâmbovița cu cel mai mic număr de întreprinderi active, fiind, astfel, județele cu cel mai scăzut grad de diversificare economică.</w:t>
            </w:r>
          </w:p>
          <w:p w14:paraId="0F664125" w14:textId="77777777" w:rsidR="002C4396" w:rsidRPr="002C4396" w:rsidRDefault="002C4396" w:rsidP="002C4396">
            <w:pPr>
              <w:spacing w:line="360" w:lineRule="auto"/>
              <w:jc w:val="both"/>
              <w:rPr>
                <w:rFonts w:ascii="Trebuchet MS" w:hAnsi="Trebuchet MS" w:cs="Calibri"/>
                <w:bCs/>
              </w:rPr>
            </w:pPr>
          </w:p>
          <w:p w14:paraId="60DDDCF7" w14:textId="77777777" w:rsidR="002C4396" w:rsidRPr="002C4396" w:rsidRDefault="002C4396" w:rsidP="002C4396">
            <w:pPr>
              <w:spacing w:line="360" w:lineRule="auto"/>
              <w:jc w:val="both"/>
              <w:rPr>
                <w:rFonts w:ascii="Trebuchet MS" w:hAnsi="Trebuchet MS" w:cs="MontserratRoman-Regular"/>
              </w:rPr>
            </w:pPr>
            <w:r w:rsidRPr="002C4396">
              <w:rPr>
                <w:rFonts w:ascii="Trebuchet MS" w:hAnsi="Trebuchet MS" w:cs="Calibri"/>
                <w:bCs/>
              </w:rPr>
              <w:lastRenderedPageBreak/>
              <w:t xml:space="preserve">Astfel, densitatea </w:t>
            </w:r>
            <w:r w:rsidRPr="002C4396">
              <w:rPr>
                <w:rFonts w:ascii="Trebuchet MS" w:hAnsi="Trebuchet MS" w:cs="MontserratRoman-Regular"/>
              </w:rPr>
              <w:t xml:space="preserve">IMM-urilor la nivelul județelor din regiunea Sud-Muntenia în anul 2021, conform datelor furnizate de Institutul National de Statistică, prin </w:t>
            </w:r>
            <w:r>
              <w:fldChar w:fldCharType="begin"/>
            </w:r>
            <w:r>
              <w:instrText>HYPERLINK "http://www.statistici.insse.ro"</w:instrText>
            </w:r>
            <w:r>
              <w:fldChar w:fldCharType="separate"/>
            </w:r>
            <w:r w:rsidRPr="002C4396">
              <w:rPr>
                <w:rStyle w:val="Hyperlink"/>
                <w:rFonts w:ascii="Trebuchet MS" w:hAnsi="Trebuchet MS" w:cs="MontserratRoman-Regular"/>
              </w:rPr>
              <w:t>www.statistici.insse.ro</w:t>
            </w:r>
            <w:r>
              <w:rPr>
                <w:rStyle w:val="Hyperlink"/>
                <w:rFonts w:ascii="Trebuchet MS" w:hAnsi="Trebuchet MS" w:cs="MontserratRoman-Regular"/>
              </w:rPr>
              <w:fldChar w:fldCharType="end"/>
            </w:r>
            <w:r w:rsidRPr="002C4396">
              <w:rPr>
                <w:rFonts w:ascii="Trebuchet MS" w:hAnsi="Trebuchet MS" w:cs="MontserratRoman-Regular"/>
              </w:rPr>
              <w:t>, este următoarea :</w:t>
            </w:r>
          </w:p>
          <w:tbl>
            <w:tblPr>
              <w:tblStyle w:val="TableGrid"/>
              <w:tblW w:w="0" w:type="auto"/>
              <w:tblLook w:val="04A0" w:firstRow="1" w:lastRow="0" w:firstColumn="1" w:lastColumn="0" w:noHBand="0" w:noVBand="1"/>
            </w:tblPr>
            <w:tblGrid>
              <w:gridCol w:w="2452"/>
              <w:gridCol w:w="2297"/>
              <w:gridCol w:w="2379"/>
              <w:gridCol w:w="2042"/>
            </w:tblGrid>
            <w:tr w:rsidR="002C4396" w:rsidRPr="002C4396" w14:paraId="0858E8D3" w14:textId="77777777" w:rsidTr="00B81786">
              <w:tc>
                <w:tcPr>
                  <w:tcW w:w="2452" w:type="dxa"/>
                </w:tcPr>
                <w:p w14:paraId="3A72D63C" w14:textId="77777777" w:rsidR="002C4396" w:rsidRPr="002C4396" w:rsidRDefault="002C4396" w:rsidP="002C4396">
                  <w:pPr>
                    <w:spacing w:line="360" w:lineRule="auto"/>
                    <w:jc w:val="center"/>
                    <w:rPr>
                      <w:rFonts w:ascii="Trebuchet MS" w:hAnsi="Trebuchet MS" w:cs="Calibri"/>
                      <w:b/>
                    </w:rPr>
                  </w:pPr>
                  <w:r w:rsidRPr="002C4396">
                    <w:rPr>
                      <w:rFonts w:ascii="Trebuchet MS" w:hAnsi="Trebuchet MS" w:cs="Calibri"/>
                      <w:b/>
                    </w:rPr>
                    <w:t>Județ</w:t>
                  </w:r>
                </w:p>
              </w:tc>
              <w:tc>
                <w:tcPr>
                  <w:tcW w:w="2297" w:type="dxa"/>
                </w:tcPr>
                <w:p w14:paraId="629181DA" w14:textId="77777777" w:rsidR="002C4396" w:rsidRPr="002C4396" w:rsidRDefault="002C4396" w:rsidP="002C4396">
                  <w:pPr>
                    <w:spacing w:line="360" w:lineRule="auto"/>
                    <w:jc w:val="center"/>
                    <w:rPr>
                      <w:rFonts w:ascii="Trebuchet MS" w:hAnsi="Trebuchet MS" w:cs="Calibri"/>
                      <w:b/>
                    </w:rPr>
                  </w:pPr>
                  <w:r w:rsidRPr="002C4396">
                    <w:rPr>
                      <w:rFonts w:ascii="Trebuchet MS" w:hAnsi="Trebuchet MS" w:cs="Calibri"/>
                      <w:b/>
                    </w:rPr>
                    <w:t>Nr. IMM-uri</w:t>
                  </w:r>
                </w:p>
              </w:tc>
              <w:tc>
                <w:tcPr>
                  <w:tcW w:w="2379" w:type="dxa"/>
                </w:tcPr>
                <w:p w14:paraId="032F8208" w14:textId="77777777" w:rsidR="002C4396" w:rsidRPr="002C4396" w:rsidRDefault="002C4396" w:rsidP="002C4396">
                  <w:pPr>
                    <w:spacing w:line="360" w:lineRule="auto"/>
                    <w:jc w:val="center"/>
                    <w:rPr>
                      <w:rFonts w:ascii="Trebuchet MS" w:hAnsi="Trebuchet MS" w:cs="Calibri"/>
                      <w:b/>
                    </w:rPr>
                  </w:pPr>
                  <w:r w:rsidRPr="002C4396">
                    <w:rPr>
                      <w:rFonts w:ascii="Trebuchet MS" w:hAnsi="Trebuchet MS" w:cs="Calibri"/>
                      <w:b/>
                    </w:rPr>
                    <w:t>Nr. locuitori</w:t>
                  </w:r>
                </w:p>
              </w:tc>
              <w:tc>
                <w:tcPr>
                  <w:tcW w:w="2042" w:type="dxa"/>
                </w:tcPr>
                <w:p w14:paraId="509C2DB8" w14:textId="77777777" w:rsidR="002C4396" w:rsidRPr="002C4396" w:rsidRDefault="002C4396" w:rsidP="002C4396">
                  <w:pPr>
                    <w:spacing w:line="360" w:lineRule="auto"/>
                    <w:jc w:val="center"/>
                    <w:rPr>
                      <w:rFonts w:ascii="Trebuchet MS" w:hAnsi="Trebuchet MS" w:cs="Calibri"/>
                      <w:b/>
                    </w:rPr>
                  </w:pPr>
                  <w:r w:rsidRPr="002C4396">
                    <w:rPr>
                      <w:rFonts w:ascii="Trebuchet MS" w:hAnsi="Trebuchet MS" w:cs="Calibri"/>
                      <w:b/>
                    </w:rPr>
                    <w:t>Densitate</w:t>
                  </w:r>
                </w:p>
                <w:p w14:paraId="1292CA42" w14:textId="77777777" w:rsidR="002C4396" w:rsidRPr="002C4396" w:rsidRDefault="002C4396" w:rsidP="002C4396">
                  <w:pPr>
                    <w:spacing w:line="360" w:lineRule="auto"/>
                    <w:jc w:val="center"/>
                    <w:rPr>
                      <w:rFonts w:ascii="Trebuchet MS" w:hAnsi="Trebuchet MS" w:cs="Calibri"/>
                      <w:b/>
                    </w:rPr>
                  </w:pPr>
                  <w:r w:rsidRPr="002C4396">
                    <w:rPr>
                      <w:rFonts w:ascii="Trebuchet MS" w:hAnsi="Trebuchet MS" w:cs="Calibri"/>
                      <w:b/>
                    </w:rPr>
                    <w:t>IMM</w:t>
                  </w:r>
                </w:p>
                <w:p w14:paraId="24660B5D" w14:textId="77777777" w:rsidR="002C4396" w:rsidRPr="002C4396" w:rsidRDefault="002C4396" w:rsidP="002C4396">
                  <w:pPr>
                    <w:spacing w:line="360" w:lineRule="auto"/>
                    <w:jc w:val="center"/>
                    <w:rPr>
                      <w:rFonts w:ascii="Trebuchet MS" w:hAnsi="Trebuchet MS" w:cs="Calibri"/>
                      <w:b/>
                    </w:rPr>
                  </w:pPr>
                  <w:r w:rsidRPr="002C4396">
                    <w:rPr>
                      <w:rFonts w:ascii="Trebuchet MS" w:hAnsi="Trebuchet MS" w:cs="Calibri"/>
                      <w:b/>
                    </w:rPr>
                    <w:t>(nr. IMM/1000</w:t>
                  </w:r>
                </w:p>
                <w:p w14:paraId="79CEA9E6" w14:textId="77777777" w:rsidR="002C4396" w:rsidRPr="002C4396" w:rsidRDefault="002C4396" w:rsidP="002C4396">
                  <w:pPr>
                    <w:spacing w:line="360" w:lineRule="auto"/>
                    <w:jc w:val="center"/>
                    <w:rPr>
                      <w:rFonts w:ascii="Trebuchet MS" w:hAnsi="Trebuchet MS" w:cs="Calibri"/>
                      <w:b/>
                    </w:rPr>
                  </w:pPr>
                  <w:r w:rsidRPr="002C4396">
                    <w:rPr>
                      <w:rFonts w:ascii="Trebuchet MS" w:hAnsi="Trebuchet MS" w:cs="Calibri"/>
                      <w:b/>
                    </w:rPr>
                    <w:t>locuitori)</w:t>
                  </w:r>
                </w:p>
              </w:tc>
            </w:tr>
            <w:tr w:rsidR="002C4396" w:rsidRPr="002C4396" w14:paraId="2FEAE08B" w14:textId="77777777" w:rsidTr="00B81786">
              <w:tc>
                <w:tcPr>
                  <w:tcW w:w="2452" w:type="dxa"/>
                </w:tcPr>
                <w:p w14:paraId="55E89B53" w14:textId="77777777" w:rsidR="002C4396" w:rsidRPr="002C4396" w:rsidRDefault="002C4396" w:rsidP="002C4396">
                  <w:pPr>
                    <w:spacing w:line="360" w:lineRule="auto"/>
                    <w:jc w:val="both"/>
                    <w:rPr>
                      <w:rFonts w:ascii="Trebuchet MS" w:hAnsi="Trebuchet MS" w:cs="Calibri"/>
                      <w:bCs/>
                    </w:rPr>
                  </w:pPr>
                  <w:r w:rsidRPr="002C4396">
                    <w:rPr>
                      <w:rFonts w:ascii="Trebuchet MS" w:hAnsi="Trebuchet MS" w:cs="Calibri"/>
                      <w:bCs/>
                    </w:rPr>
                    <w:t>Argeș</w:t>
                  </w:r>
                </w:p>
              </w:tc>
              <w:tc>
                <w:tcPr>
                  <w:tcW w:w="2297" w:type="dxa"/>
                </w:tcPr>
                <w:p w14:paraId="579BB397" w14:textId="77777777" w:rsidR="002C4396" w:rsidRPr="002C4396" w:rsidRDefault="002C4396" w:rsidP="002C4396">
                  <w:pPr>
                    <w:spacing w:line="360" w:lineRule="auto"/>
                    <w:jc w:val="right"/>
                    <w:rPr>
                      <w:rFonts w:ascii="Trebuchet MS" w:hAnsi="Trebuchet MS" w:cs="Calibri"/>
                      <w:bCs/>
                    </w:rPr>
                  </w:pPr>
                  <w:r w:rsidRPr="002C4396">
                    <w:rPr>
                      <w:rFonts w:ascii="Trebuchet MS" w:hAnsi="Trebuchet MS" w:cs="Calibri"/>
                      <w:bCs/>
                    </w:rPr>
                    <w:t xml:space="preserve"> 19.172 </w:t>
                  </w:r>
                </w:p>
              </w:tc>
              <w:tc>
                <w:tcPr>
                  <w:tcW w:w="2379" w:type="dxa"/>
                </w:tcPr>
                <w:p w14:paraId="0B458C0A" w14:textId="77777777" w:rsidR="002C4396" w:rsidRPr="002C4396" w:rsidRDefault="002C4396" w:rsidP="002C4396">
                  <w:pPr>
                    <w:spacing w:line="360" w:lineRule="auto"/>
                    <w:jc w:val="right"/>
                    <w:rPr>
                      <w:rFonts w:ascii="Trebuchet MS" w:hAnsi="Trebuchet MS" w:cs="Calibri"/>
                      <w:bCs/>
                    </w:rPr>
                  </w:pPr>
                  <w:r w:rsidRPr="002C4396">
                    <w:rPr>
                      <w:rFonts w:ascii="Trebuchet MS" w:hAnsi="Trebuchet MS" w:cs="Calibri"/>
                      <w:bCs/>
                    </w:rPr>
                    <w:t>626870</w:t>
                  </w:r>
                </w:p>
              </w:tc>
              <w:tc>
                <w:tcPr>
                  <w:tcW w:w="2042" w:type="dxa"/>
                </w:tcPr>
                <w:p w14:paraId="061A097E" w14:textId="77777777" w:rsidR="002C4396" w:rsidRPr="002C4396" w:rsidRDefault="002C4396" w:rsidP="002C4396">
                  <w:pPr>
                    <w:spacing w:line="360" w:lineRule="auto"/>
                    <w:jc w:val="right"/>
                    <w:rPr>
                      <w:rFonts w:ascii="Trebuchet MS" w:hAnsi="Trebuchet MS" w:cs="Calibri"/>
                      <w:bCs/>
                    </w:rPr>
                  </w:pPr>
                  <w:r w:rsidRPr="002C4396">
                    <w:rPr>
                      <w:rFonts w:ascii="Trebuchet MS" w:hAnsi="Trebuchet MS" w:cs="Calibri"/>
                      <w:bCs/>
                    </w:rPr>
                    <w:t>3,06</w:t>
                  </w:r>
                </w:p>
              </w:tc>
            </w:tr>
            <w:tr w:rsidR="002C4396" w:rsidRPr="002C4396" w14:paraId="0B1CF666" w14:textId="77777777" w:rsidTr="00B81786">
              <w:tc>
                <w:tcPr>
                  <w:tcW w:w="2452" w:type="dxa"/>
                </w:tcPr>
                <w:p w14:paraId="60B5100F" w14:textId="77777777" w:rsidR="002C4396" w:rsidRPr="002C4396" w:rsidRDefault="002C4396" w:rsidP="002C4396">
                  <w:pPr>
                    <w:spacing w:line="360" w:lineRule="auto"/>
                    <w:jc w:val="both"/>
                    <w:rPr>
                      <w:rFonts w:ascii="Trebuchet MS" w:hAnsi="Trebuchet MS" w:cs="Calibri"/>
                      <w:bCs/>
                    </w:rPr>
                  </w:pPr>
                  <w:r w:rsidRPr="002C4396">
                    <w:rPr>
                      <w:rFonts w:ascii="Trebuchet MS" w:hAnsi="Trebuchet MS" w:cs="Calibri"/>
                      <w:bCs/>
                    </w:rPr>
                    <w:t>Călărași</w:t>
                  </w:r>
                </w:p>
              </w:tc>
              <w:tc>
                <w:tcPr>
                  <w:tcW w:w="2297" w:type="dxa"/>
                </w:tcPr>
                <w:p w14:paraId="1D35E7F1" w14:textId="77777777" w:rsidR="002C4396" w:rsidRPr="002C4396" w:rsidRDefault="002C4396" w:rsidP="002C4396">
                  <w:pPr>
                    <w:spacing w:line="360" w:lineRule="auto"/>
                    <w:jc w:val="right"/>
                    <w:rPr>
                      <w:rFonts w:ascii="Trebuchet MS" w:hAnsi="Trebuchet MS" w:cs="Calibri"/>
                      <w:bCs/>
                    </w:rPr>
                  </w:pPr>
                  <w:r w:rsidRPr="002C4396">
                    <w:rPr>
                      <w:rFonts w:ascii="Trebuchet MS" w:hAnsi="Trebuchet MS" w:cs="Calibri"/>
                      <w:bCs/>
                    </w:rPr>
                    <w:t xml:space="preserve"> 5.581 </w:t>
                  </w:r>
                </w:p>
              </w:tc>
              <w:tc>
                <w:tcPr>
                  <w:tcW w:w="2379" w:type="dxa"/>
                </w:tcPr>
                <w:p w14:paraId="380FCFE2" w14:textId="77777777" w:rsidR="002C4396" w:rsidRPr="002C4396" w:rsidRDefault="002C4396" w:rsidP="002C4396">
                  <w:pPr>
                    <w:spacing w:line="360" w:lineRule="auto"/>
                    <w:jc w:val="right"/>
                    <w:rPr>
                      <w:rFonts w:ascii="Trebuchet MS" w:hAnsi="Trebuchet MS" w:cs="Calibri"/>
                      <w:bCs/>
                    </w:rPr>
                  </w:pPr>
                  <w:r w:rsidRPr="002C4396">
                    <w:rPr>
                      <w:rFonts w:ascii="Trebuchet MS" w:hAnsi="Trebuchet MS" w:cs="Calibri"/>
                      <w:bCs/>
                    </w:rPr>
                    <w:t>303742</w:t>
                  </w:r>
                </w:p>
              </w:tc>
              <w:tc>
                <w:tcPr>
                  <w:tcW w:w="2042" w:type="dxa"/>
                </w:tcPr>
                <w:p w14:paraId="51A6E7F1" w14:textId="77777777" w:rsidR="002C4396" w:rsidRPr="002C4396" w:rsidRDefault="002C4396" w:rsidP="002C4396">
                  <w:pPr>
                    <w:spacing w:line="360" w:lineRule="auto"/>
                    <w:jc w:val="right"/>
                    <w:rPr>
                      <w:rFonts w:ascii="Trebuchet MS" w:hAnsi="Trebuchet MS" w:cs="Calibri"/>
                      <w:bCs/>
                    </w:rPr>
                  </w:pPr>
                  <w:r w:rsidRPr="002C4396">
                    <w:rPr>
                      <w:rFonts w:ascii="Trebuchet MS" w:hAnsi="Trebuchet MS" w:cs="Calibri"/>
                      <w:bCs/>
                    </w:rPr>
                    <w:t>1,84</w:t>
                  </w:r>
                </w:p>
              </w:tc>
            </w:tr>
            <w:tr w:rsidR="002C4396" w:rsidRPr="002C4396" w14:paraId="23FAC39B" w14:textId="77777777" w:rsidTr="00B81786">
              <w:tc>
                <w:tcPr>
                  <w:tcW w:w="2452" w:type="dxa"/>
                </w:tcPr>
                <w:p w14:paraId="71256578" w14:textId="77777777" w:rsidR="002C4396" w:rsidRPr="002C4396" w:rsidRDefault="002C4396" w:rsidP="002C4396">
                  <w:pPr>
                    <w:spacing w:line="360" w:lineRule="auto"/>
                    <w:jc w:val="both"/>
                    <w:rPr>
                      <w:rFonts w:ascii="Trebuchet MS" w:hAnsi="Trebuchet MS" w:cs="Calibri"/>
                      <w:bCs/>
                    </w:rPr>
                  </w:pPr>
                  <w:r w:rsidRPr="002C4396">
                    <w:rPr>
                      <w:rFonts w:ascii="Trebuchet MS" w:hAnsi="Trebuchet MS" w:cs="Calibri"/>
                      <w:bCs/>
                    </w:rPr>
                    <w:t>Dâmbovița</w:t>
                  </w:r>
                </w:p>
              </w:tc>
              <w:tc>
                <w:tcPr>
                  <w:tcW w:w="2297" w:type="dxa"/>
                </w:tcPr>
                <w:p w14:paraId="42B29232" w14:textId="77777777" w:rsidR="002C4396" w:rsidRPr="002C4396" w:rsidRDefault="002C4396" w:rsidP="002C4396">
                  <w:pPr>
                    <w:spacing w:line="360" w:lineRule="auto"/>
                    <w:jc w:val="right"/>
                    <w:rPr>
                      <w:rFonts w:ascii="Trebuchet MS" w:hAnsi="Trebuchet MS" w:cs="Calibri"/>
                      <w:bCs/>
                    </w:rPr>
                  </w:pPr>
                  <w:r w:rsidRPr="002C4396">
                    <w:rPr>
                      <w:rFonts w:ascii="Trebuchet MS" w:hAnsi="Trebuchet MS" w:cs="Calibri"/>
                      <w:bCs/>
                    </w:rPr>
                    <w:t xml:space="preserve"> 10.077 </w:t>
                  </w:r>
                </w:p>
              </w:tc>
              <w:tc>
                <w:tcPr>
                  <w:tcW w:w="2379" w:type="dxa"/>
                </w:tcPr>
                <w:p w14:paraId="579F6DB1" w14:textId="77777777" w:rsidR="002C4396" w:rsidRPr="002C4396" w:rsidRDefault="002C4396" w:rsidP="002C4396">
                  <w:pPr>
                    <w:spacing w:line="360" w:lineRule="auto"/>
                    <w:jc w:val="right"/>
                    <w:rPr>
                      <w:rFonts w:ascii="Trebuchet MS" w:hAnsi="Trebuchet MS" w:cs="Calibri"/>
                      <w:bCs/>
                    </w:rPr>
                  </w:pPr>
                  <w:r w:rsidRPr="002C4396">
                    <w:rPr>
                      <w:rFonts w:ascii="Trebuchet MS" w:hAnsi="Trebuchet MS" w:cs="Calibri"/>
                      <w:bCs/>
                    </w:rPr>
                    <w:t>515197</w:t>
                  </w:r>
                </w:p>
              </w:tc>
              <w:tc>
                <w:tcPr>
                  <w:tcW w:w="2042" w:type="dxa"/>
                </w:tcPr>
                <w:p w14:paraId="1A3FFDDD" w14:textId="77777777" w:rsidR="002C4396" w:rsidRPr="002C4396" w:rsidRDefault="002C4396" w:rsidP="002C4396">
                  <w:pPr>
                    <w:spacing w:line="360" w:lineRule="auto"/>
                    <w:jc w:val="right"/>
                    <w:rPr>
                      <w:rFonts w:ascii="Trebuchet MS" w:hAnsi="Trebuchet MS" w:cs="Calibri"/>
                      <w:bCs/>
                    </w:rPr>
                  </w:pPr>
                  <w:r w:rsidRPr="002C4396">
                    <w:rPr>
                      <w:rFonts w:ascii="Trebuchet MS" w:hAnsi="Trebuchet MS" w:cs="Calibri"/>
                      <w:bCs/>
                    </w:rPr>
                    <w:t>1,95</w:t>
                  </w:r>
                </w:p>
              </w:tc>
            </w:tr>
            <w:tr w:rsidR="002C4396" w:rsidRPr="002C4396" w14:paraId="204EE67F" w14:textId="77777777" w:rsidTr="00B81786">
              <w:tc>
                <w:tcPr>
                  <w:tcW w:w="2452" w:type="dxa"/>
                </w:tcPr>
                <w:p w14:paraId="662ECD40" w14:textId="77777777" w:rsidR="002C4396" w:rsidRPr="002C4396" w:rsidRDefault="002C4396" w:rsidP="002C4396">
                  <w:pPr>
                    <w:spacing w:line="360" w:lineRule="auto"/>
                    <w:jc w:val="both"/>
                    <w:rPr>
                      <w:rFonts w:ascii="Trebuchet MS" w:hAnsi="Trebuchet MS" w:cs="Calibri"/>
                      <w:bCs/>
                    </w:rPr>
                  </w:pPr>
                  <w:r w:rsidRPr="002C4396">
                    <w:rPr>
                      <w:rFonts w:ascii="Trebuchet MS" w:hAnsi="Trebuchet MS" w:cs="Calibri"/>
                      <w:bCs/>
                    </w:rPr>
                    <w:t>Giurgiu</w:t>
                  </w:r>
                </w:p>
              </w:tc>
              <w:tc>
                <w:tcPr>
                  <w:tcW w:w="2297" w:type="dxa"/>
                </w:tcPr>
                <w:p w14:paraId="2C84F614" w14:textId="77777777" w:rsidR="002C4396" w:rsidRPr="002C4396" w:rsidRDefault="002C4396" w:rsidP="002C4396">
                  <w:pPr>
                    <w:spacing w:line="360" w:lineRule="auto"/>
                    <w:jc w:val="right"/>
                    <w:rPr>
                      <w:rFonts w:ascii="Trebuchet MS" w:hAnsi="Trebuchet MS" w:cs="Calibri"/>
                      <w:bCs/>
                    </w:rPr>
                  </w:pPr>
                  <w:r w:rsidRPr="002C4396">
                    <w:rPr>
                      <w:rFonts w:ascii="Trebuchet MS" w:hAnsi="Trebuchet MS" w:cs="Calibri"/>
                      <w:bCs/>
                    </w:rPr>
                    <w:t xml:space="preserve"> 6.348 </w:t>
                  </w:r>
                </w:p>
              </w:tc>
              <w:tc>
                <w:tcPr>
                  <w:tcW w:w="2379" w:type="dxa"/>
                </w:tcPr>
                <w:p w14:paraId="03E13157" w14:textId="77777777" w:rsidR="002C4396" w:rsidRPr="002C4396" w:rsidRDefault="002C4396" w:rsidP="002C4396">
                  <w:pPr>
                    <w:spacing w:line="360" w:lineRule="auto"/>
                    <w:jc w:val="right"/>
                    <w:rPr>
                      <w:rFonts w:ascii="Trebuchet MS" w:hAnsi="Trebuchet MS" w:cs="Calibri"/>
                      <w:bCs/>
                    </w:rPr>
                  </w:pPr>
                  <w:r w:rsidRPr="002C4396">
                    <w:rPr>
                      <w:rFonts w:ascii="Trebuchet MS" w:hAnsi="Trebuchet MS" w:cs="Calibri"/>
                      <w:bCs/>
                    </w:rPr>
                    <w:t>266369</w:t>
                  </w:r>
                </w:p>
              </w:tc>
              <w:tc>
                <w:tcPr>
                  <w:tcW w:w="2042" w:type="dxa"/>
                </w:tcPr>
                <w:p w14:paraId="712E8270" w14:textId="77777777" w:rsidR="002C4396" w:rsidRPr="002C4396" w:rsidRDefault="002C4396" w:rsidP="002C4396">
                  <w:pPr>
                    <w:spacing w:line="360" w:lineRule="auto"/>
                    <w:jc w:val="right"/>
                    <w:rPr>
                      <w:rFonts w:ascii="Trebuchet MS" w:hAnsi="Trebuchet MS" w:cs="Calibri"/>
                      <w:bCs/>
                    </w:rPr>
                  </w:pPr>
                  <w:r w:rsidRPr="002C4396">
                    <w:rPr>
                      <w:rFonts w:ascii="Trebuchet MS" w:hAnsi="Trebuchet MS" w:cs="Calibri"/>
                      <w:bCs/>
                    </w:rPr>
                    <w:t>2,38</w:t>
                  </w:r>
                </w:p>
              </w:tc>
            </w:tr>
            <w:tr w:rsidR="002C4396" w:rsidRPr="002C4396" w14:paraId="7834048A" w14:textId="77777777" w:rsidTr="00B81786">
              <w:tc>
                <w:tcPr>
                  <w:tcW w:w="2452" w:type="dxa"/>
                </w:tcPr>
                <w:p w14:paraId="0DED4785" w14:textId="77777777" w:rsidR="002C4396" w:rsidRPr="002C4396" w:rsidRDefault="002C4396" w:rsidP="002C4396">
                  <w:pPr>
                    <w:spacing w:line="360" w:lineRule="auto"/>
                    <w:jc w:val="both"/>
                    <w:rPr>
                      <w:rFonts w:ascii="Trebuchet MS" w:hAnsi="Trebuchet MS" w:cs="Calibri"/>
                      <w:bCs/>
                    </w:rPr>
                  </w:pPr>
                  <w:r w:rsidRPr="002C4396">
                    <w:rPr>
                      <w:rFonts w:ascii="Trebuchet MS" w:hAnsi="Trebuchet MS" w:cs="Calibri"/>
                      <w:bCs/>
                    </w:rPr>
                    <w:t>Ialomița</w:t>
                  </w:r>
                </w:p>
              </w:tc>
              <w:tc>
                <w:tcPr>
                  <w:tcW w:w="2297" w:type="dxa"/>
                </w:tcPr>
                <w:p w14:paraId="62DD6154" w14:textId="77777777" w:rsidR="002C4396" w:rsidRPr="002C4396" w:rsidRDefault="002C4396" w:rsidP="002C4396">
                  <w:pPr>
                    <w:spacing w:line="360" w:lineRule="auto"/>
                    <w:jc w:val="right"/>
                    <w:rPr>
                      <w:rFonts w:ascii="Trebuchet MS" w:hAnsi="Trebuchet MS" w:cs="Calibri"/>
                      <w:bCs/>
                    </w:rPr>
                  </w:pPr>
                  <w:r w:rsidRPr="002C4396">
                    <w:rPr>
                      <w:rFonts w:ascii="Trebuchet MS" w:hAnsi="Trebuchet MS" w:cs="Calibri"/>
                      <w:bCs/>
                    </w:rPr>
                    <w:t xml:space="preserve"> 5.145 </w:t>
                  </w:r>
                </w:p>
              </w:tc>
              <w:tc>
                <w:tcPr>
                  <w:tcW w:w="2379" w:type="dxa"/>
                </w:tcPr>
                <w:p w14:paraId="61EBAD34" w14:textId="77777777" w:rsidR="002C4396" w:rsidRPr="002C4396" w:rsidRDefault="002C4396" w:rsidP="002C4396">
                  <w:pPr>
                    <w:spacing w:line="360" w:lineRule="auto"/>
                    <w:jc w:val="right"/>
                    <w:rPr>
                      <w:rFonts w:ascii="Trebuchet MS" w:hAnsi="Trebuchet MS" w:cs="Calibri"/>
                      <w:bCs/>
                    </w:rPr>
                  </w:pPr>
                  <w:r w:rsidRPr="002C4396">
                    <w:rPr>
                      <w:rFonts w:ascii="Trebuchet MS" w:hAnsi="Trebuchet MS" w:cs="Calibri"/>
                      <w:bCs/>
                    </w:rPr>
                    <w:t>282993</w:t>
                  </w:r>
                </w:p>
              </w:tc>
              <w:tc>
                <w:tcPr>
                  <w:tcW w:w="2042" w:type="dxa"/>
                </w:tcPr>
                <w:p w14:paraId="29608DFE" w14:textId="77777777" w:rsidR="002C4396" w:rsidRPr="002C4396" w:rsidRDefault="002C4396" w:rsidP="002C4396">
                  <w:pPr>
                    <w:spacing w:line="360" w:lineRule="auto"/>
                    <w:jc w:val="right"/>
                    <w:rPr>
                      <w:rFonts w:ascii="Trebuchet MS" w:hAnsi="Trebuchet MS" w:cs="Calibri"/>
                      <w:bCs/>
                    </w:rPr>
                  </w:pPr>
                  <w:r w:rsidRPr="002C4396">
                    <w:rPr>
                      <w:rFonts w:ascii="Trebuchet MS" w:hAnsi="Trebuchet MS" w:cs="Calibri"/>
                      <w:bCs/>
                    </w:rPr>
                    <w:t>1,82</w:t>
                  </w:r>
                </w:p>
              </w:tc>
            </w:tr>
            <w:tr w:rsidR="002C4396" w:rsidRPr="002C4396" w14:paraId="3C042B79" w14:textId="77777777" w:rsidTr="00B81786">
              <w:tc>
                <w:tcPr>
                  <w:tcW w:w="2452" w:type="dxa"/>
                </w:tcPr>
                <w:p w14:paraId="7E9F15F8" w14:textId="77777777" w:rsidR="002C4396" w:rsidRPr="002C4396" w:rsidRDefault="002C4396" w:rsidP="002C4396">
                  <w:pPr>
                    <w:spacing w:line="360" w:lineRule="auto"/>
                    <w:jc w:val="both"/>
                    <w:rPr>
                      <w:rFonts w:ascii="Trebuchet MS" w:hAnsi="Trebuchet MS" w:cs="Calibri"/>
                      <w:bCs/>
                    </w:rPr>
                  </w:pPr>
                  <w:r w:rsidRPr="002C4396">
                    <w:rPr>
                      <w:rFonts w:ascii="Trebuchet MS" w:hAnsi="Trebuchet MS" w:cs="Calibri"/>
                      <w:bCs/>
                    </w:rPr>
                    <w:t>Prahova</w:t>
                  </w:r>
                </w:p>
              </w:tc>
              <w:tc>
                <w:tcPr>
                  <w:tcW w:w="2297" w:type="dxa"/>
                </w:tcPr>
                <w:p w14:paraId="381AC467" w14:textId="77777777" w:rsidR="002C4396" w:rsidRPr="002C4396" w:rsidRDefault="002C4396" w:rsidP="002C4396">
                  <w:pPr>
                    <w:spacing w:line="360" w:lineRule="auto"/>
                    <w:jc w:val="right"/>
                    <w:rPr>
                      <w:rFonts w:ascii="Trebuchet MS" w:hAnsi="Trebuchet MS" w:cs="Calibri"/>
                      <w:bCs/>
                    </w:rPr>
                  </w:pPr>
                  <w:r w:rsidRPr="002C4396">
                    <w:rPr>
                      <w:rFonts w:ascii="Trebuchet MS" w:hAnsi="Trebuchet MS" w:cs="Calibri"/>
                      <w:bCs/>
                    </w:rPr>
                    <w:t xml:space="preserve"> 21.010 </w:t>
                  </w:r>
                </w:p>
              </w:tc>
              <w:tc>
                <w:tcPr>
                  <w:tcW w:w="2379" w:type="dxa"/>
                </w:tcPr>
                <w:p w14:paraId="75ED8040" w14:textId="77777777" w:rsidR="002C4396" w:rsidRPr="002C4396" w:rsidRDefault="002C4396" w:rsidP="002C4396">
                  <w:pPr>
                    <w:spacing w:line="360" w:lineRule="auto"/>
                    <w:jc w:val="right"/>
                    <w:rPr>
                      <w:rFonts w:ascii="Trebuchet MS" w:hAnsi="Trebuchet MS" w:cs="Calibri"/>
                      <w:bCs/>
                    </w:rPr>
                  </w:pPr>
                  <w:r w:rsidRPr="002C4396">
                    <w:rPr>
                      <w:rFonts w:ascii="Trebuchet MS" w:hAnsi="Trebuchet MS" w:cs="Calibri"/>
                      <w:bCs/>
                    </w:rPr>
                    <w:t>780011</w:t>
                  </w:r>
                </w:p>
              </w:tc>
              <w:tc>
                <w:tcPr>
                  <w:tcW w:w="2042" w:type="dxa"/>
                </w:tcPr>
                <w:p w14:paraId="335E197A" w14:textId="77777777" w:rsidR="002C4396" w:rsidRPr="002C4396" w:rsidRDefault="002C4396" w:rsidP="002C4396">
                  <w:pPr>
                    <w:spacing w:line="360" w:lineRule="auto"/>
                    <w:jc w:val="right"/>
                    <w:rPr>
                      <w:rFonts w:ascii="Trebuchet MS" w:hAnsi="Trebuchet MS" w:cs="Calibri"/>
                      <w:bCs/>
                    </w:rPr>
                  </w:pPr>
                  <w:r w:rsidRPr="002C4396">
                    <w:rPr>
                      <w:rFonts w:ascii="Trebuchet MS" w:hAnsi="Trebuchet MS" w:cs="Calibri"/>
                      <w:bCs/>
                    </w:rPr>
                    <w:t>2,69</w:t>
                  </w:r>
                </w:p>
              </w:tc>
            </w:tr>
            <w:tr w:rsidR="002C4396" w:rsidRPr="002C4396" w14:paraId="4E525C8E" w14:textId="77777777" w:rsidTr="00B81786">
              <w:tc>
                <w:tcPr>
                  <w:tcW w:w="2452" w:type="dxa"/>
                </w:tcPr>
                <w:p w14:paraId="070485BF" w14:textId="77777777" w:rsidR="002C4396" w:rsidRPr="002C4396" w:rsidRDefault="002C4396" w:rsidP="002C4396">
                  <w:pPr>
                    <w:spacing w:line="360" w:lineRule="auto"/>
                    <w:jc w:val="both"/>
                    <w:rPr>
                      <w:rFonts w:ascii="Trebuchet MS" w:hAnsi="Trebuchet MS" w:cs="Calibri"/>
                      <w:bCs/>
                    </w:rPr>
                  </w:pPr>
                  <w:r w:rsidRPr="002C4396">
                    <w:rPr>
                      <w:rFonts w:ascii="Trebuchet MS" w:hAnsi="Trebuchet MS" w:cs="Calibri"/>
                      <w:bCs/>
                    </w:rPr>
                    <w:t>Teleorman</w:t>
                  </w:r>
                </w:p>
              </w:tc>
              <w:tc>
                <w:tcPr>
                  <w:tcW w:w="2297" w:type="dxa"/>
                </w:tcPr>
                <w:p w14:paraId="538B9A1F" w14:textId="77777777" w:rsidR="002C4396" w:rsidRPr="002C4396" w:rsidRDefault="002C4396" w:rsidP="002C4396">
                  <w:pPr>
                    <w:spacing w:line="360" w:lineRule="auto"/>
                    <w:jc w:val="right"/>
                    <w:rPr>
                      <w:rFonts w:ascii="Trebuchet MS" w:hAnsi="Trebuchet MS" w:cs="Calibri"/>
                      <w:bCs/>
                    </w:rPr>
                  </w:pPr>
                  <w:r w:rsidRPr="002C4396">
                    <w:rPr>
                      <w:rFonts w:ascii="Trebuchet MS" w:hAnsi="Trebuchet MS" w:cs="Calibri"/>
                      <w:bCs/>
                    </w:rPr>
                    <w:t xml:space="preserve"> 6.118 </w:t>
                  </w:r>
                </w:p>
              </w:tc>
              <w:tc>
                <w:tcPr>
                  <w:tcW w:w="2379" w:type="dxa"/>
                </w:tcPr>
                <w:p w14:paraId="2DA477C5" w14:textId="77777777" w:rsidR="002C4396" w:rsidRPr="002C4396" w:rsidRDefault="002C4396" w:rsidP="002C4396">
                  <w:pPr>
                    <w:spacing w:line="360" w:lineRule="auto"/>
                    <w:jc w:val="right"/>
                    <w:rPr>
                      <w:rFonts w:ascii="Trebuchet MS" w:hAnsi="Trebuchet MS" w:cs="Calibri"/>
                      <w:bCs/>
                    </w:rPr>
                  </w:pPr>
                  <w:r w:rsidRPr="002C4396">
                    <w:rPr>
                      <w:rFonts w:ascii="Trebuchet MS" w:hAnsi="Trebuchet MS" w:cs="Calibri"/>
                      <w:bCs/>
                    </w:rPr>
                    <w:t>360251</w:t>
                  </w:r>
                </w:p>
              </w:tc>
              <w:tc>
                <w:tcPr>
                  <w:tcW w:w="2042" w:type="dxa"/>
                </w:tcPr>
                <w:p w14:paraId="1993989C" w14:textId="77777777" w:rsidR="002C4396" w:rsidRPr="002C4396" w:rsidRDefault="002C4396" w:rsidP="002C4396">
                  <w:pPr>
                    <w:spacing w:line="360" w:lineRule="auto"/>
                    <w:jc w:val="right"/>
                    <w:rPr>
                      <w:rFonts w:ascii="Trebuchet MS" w:hAnsi="Trebuchet MS" w:cs="Calibri"/>
                      <w:bCs/>
                    </w:rPr>
                  </w:pPr>
                  <w:r w:rsidRPr="002C4396">
                    <w:rPr>
                      <w:rFonts w:ascii="Trebuchet MS" w:hAnsi="Trebuchet MS" w:cs="Calibri"/>
                      <w:bCs/>
                    </w:rPr>
                    <w:t>1,70</w:t>
                  </w:r>
                </w:p>
              </w:tc>
            </w:tr>
            <w:tr w:rsidR="002C4396" w:rsidRPr="002C4396" w14:paraId="26CA7891" w14:textId="77777777" w:rsidTr="00B81786">
              <w:tc>
                <w:tcPr>
                  <w:tcW w:w="2452" w:type="dxa"/>
                </w:tcPr>
                <w:p w14:paraId="48B5A327" w14:textId="77777777" w:rsidR="002C4396" w:rsidRPr="002C4396" w:rsidRDefault="002C4396" w:rsidP="002C4396">
                  <w:pPr>
                    <w:spacing w:line="360" w:lineRule="auto"/>
                    <w:jc w:val="both"/>
                    <w:rPr>
                      <w:rFonts w:ascii="Trebuchet MS" w:hAnsi="Trebuchet MS" w:cs="Calibri"/>
                      <w:b/>
                    </w:rPr>
                  </w:pPr>
                  <w:r w:rsidRPr="002C4396">
                    <w:rPr>
                      <w:rFonts w:ascii="Trebuchet MS" w:hAnsi="Trebuchet MS" w:cs="Calibri"/>
                      <w:b/>
                    </w:rPr>
                    <w:t>TOTAL</w:t>
                  </w:r>
                </w:p>
              </w:tc>
              <w:tc>
                <w:tcPr>
                  <w:tcW w:w="2297" w:type="dxa"/>
                </w:tcPr>
                <w:p w14:paraId="7B40FAC3" w14:textId="77777777" w:rsidR="002C4396" w:rsidRPr="002C4396" w:rsidRDefault="002C4396" w:rsidP="002C4396">
                  <w:pPr>
                    <w:spacing w:line="360" w:lineRule="auto"/>
                    <w:jc w:val="right"/>
                    <w:rPr>
                      <w:rFonts w:ascii="Trebuchet MS" w:hAnsi="Trebuchet MS" w:cs="Calibri"/>
                      <w:b/>
                    </w:rPr>
                  </w:pPr>
                  <w:r w:rsidRPr="002C4396">
                    <w:rPr>
                      <w:rFonts w:ascii="Trebuchet MS" w:hAnsi="Trebuchet MS" w:cs="Calibri"/>
                      <w:b/>
                    </w:rPr>
                    <w:t>73.451</w:t>
                  </w:r>
                </w:p>
              </w:tc>
              <w:tc>
                <w:tcPr>
                  <w:tcW w:w="2379" w:type="dxa"/>
                </w:tcPr>
                <w:p w14:paraId="06E104C1" w14:textId="77777777" w:rsidR="002C4396" w:rsidRPr="002C4396" w:rsidRDefault="002C4396" w:rsidP="002C4396">
                  <w:pPr>
                    <w:spacing w:line="360" w:lineRule="auto"/>
                    <w:jc w:val="right"/>
                    <w:rPr>
                      <w:rFonts w:ascii="Trebuchet MS" w:hAnsi="Trebuchet MS" w:cs="Calibri"/>
                      <w:b/>
                    </w:rPr>
                  </w:pPr>
                  <w:r w:rsidRPr="002C4396">
                    <w:rPr>
                      <w:rFonts w:ascii="Trebuchet MS" w:hAnsi="Trebuchet MS" w:cs="Calibri"/>
                      <w:b/>
                    </w:rPr>
                    <w:t>3.135.433</w:t>
                  </w:r>
                </w:p>
              </w:tc>
              <w:tc>
                <w:tcPr>
                  <w:tcW w:w="2042" w:type="dxa"/>
                </w:tcPr>
                <w:p w14:paraId="0180019C" w14:textId="77777777" w:rsidR="002C4396" w:rsidRPr="002C4396" w:rsidRDefault="002C4396" w:rsidP="002C4396">
                  <w:pPr>
                    <w:spacing w:line="360" w:lineRule="auto"/>
                    <w:jc w:val="right"/>
                    <w:rPr>
                      <w:rFonts w:ascii="Trebuchet MS" w:hAnsi="Trebuchet MS" w:cs="Calibri"/>
                      <w:b/>
                    </w:rPr>
                  </w:pPr>
                  <w:r w:rsidRPr="002C4396">
                    <w:rPr>
                      <w:rFonts w:ascii="Trebuchet MS" w:hAnsi="Trebuchet MS" w:cs="Calibri"/>
                      <w:b/>
                    </w:rPr>
                    <w:t>2,34</w:t>
                  </w:r>
                </w:p>
              </w:tc>
            </w:tr>
          </w:tbl>
          <w:p w14:paraId="408023AD" w14:textId="77777777" w:rsidR="002C4396" w:rsidRPr="002C4396" w:rsidRDefault="002C4396" w:rsidP="002C4396">
            <w:pPr>
              <w:autoSpaceDE w:val="0"/>
              <w:autoSpaceDN w:val="0"/>
              <w:adjustRightInd w:val="0"/>
              <w:spacing w:line="360" w:lineRule="auto"/>
              <w:jc w:val="both"/>
              <w:rPr>
                <w:rFonts w:ascii="Trebuchet MS" w:hAnsi="Trebuchet MS" w:cs="MontserratRoman-Regular"/>
              </w:rPr>
            </w:pPr>
          </w:p>
          <w:p w14:paraId="0EE57064" w14:textId="77777777" w:rsidR="002C4396" w:rsidRPr="002C4396" w:rsidRDefault="002C4396" w:rsidP="002C4396">
            <w:pPr>
              <w:autoSpaceDE w:val="0"/>
              <w:autoSpaceDN w:val="0"/>
              <w:adjustRightInd w:val="0"/>
              <w:spacing w:line="360" w:lineRule="auto"/>
              <w:jc w:val="both"/>
              <w:rPr>
                <w:rFonts w:ascii="Trebuchet MS" w:hAnsi="Trebuchet MS" w:cs="MontserratRoman-Regular"/>
              </w:rPr>
            </w:pPr>
            <w:r w:rsidRPr="002C4396">
              <w:rPr>
                <w:rFonts w:ascii="Trebuchet MS" w:hAnsi="Trebuchet MS" w:cs="MontserratRoman-Regular"/>
              </w:rPr>
              <w:t xml:space="preserve">De asemenea, conform datelor statistice, densitatea medie a IMM-urilor nivel regional este 2,34, iar densitatea medie a IMM-urilor la nivel național este 2,95. </w:t>
            </w:r>
          </w:p>
          <w:p w14:paraId="13156188" w14:textId="77777777" w:rsidR="002C4396" w:rsidRPr="002C4396" w:rsidRDefault="002C4396" w:rsidP="002C4396">
            <w:pPr>
              <w:autoSpaceDE w:val="0"/>
              <w:autoSpaceDN w:val="0"/>
              <w:adjustRightInd w:val="0"/>
              <w:spacing w:line="360" w:lineRule="auto"/>
              <w:jc w:val="both"/>
              <w:rPr>
                <w:rFonts w:ascii="Trebuchet MS" w:hAnsi="Trebuchet MS" w:cs="MontserratRoman-Regular"/>
              </w:rPr>
            </w:pPr>
            <w:r w:rsidRPr="002C4396">
              <w:rPr>
                <w:rFonts w:ascii="Trebuchet MS" w:hAnsi="Trebuchet MS" w:cs="MontserratRoman-Regular"/>
              </w:rPr>
              <w:t xml:space="preserve">Astfel, analizând tabelul de mai sus, se constată că județele Călărași, Dâmbovița, Ialomița și Teleorman au densitatea medie sub densitatea medie națională de 2.95 cât și sub densitatea medie regională de 2,34. </w:t>
            </w:r>
          </w:p>
          <w:p w14:paraId="364B5089" w14:textId="77777777" w:rsidR="002C4396" w:rsidRPr="002C4396" w:rsidRDefault="002C4396" w:rsidP="002C4396">
            <w:pPr>
              <w:autoSpaceDE w:val="0"/>
              <w:autoSpaceDN w:val="0"/>
              <w:adjustRightInd w:val="0"/>
              <w:spacing w:line="360" w:lineRule="auto"/>
              <w:jc w:val="both"/>
              <w:rPr>
                <w:rFonts w:ascii="Trebuchet MS" w:hAnsi="Trebuchet MS"/>
              </w:rPr>
            </w:pPr>
            <w:r w:rsidRPr="002C4396">
              <w:rPr>
                <w:rFonts w:ascii="Trebuchet MS" w:hAnsi="Trebuchet MS" w:cs="MontserratRoman-Regular"/>
              </w:rPr>
              <w:t>Având</w:t>
            </w:r>
            <w:r w:rsidRPr="002C4396">
              <w:rPr>
                <w:rFonts w:ascii="Trebuchet MS" w:hAnsi="Trebuchet MS"/>
              </w:rPr>
              <w:t xml:space="preserve"> în vedere cele de mai sus, criteriul locului de implementare a proiectului se va puncta</w:t>
            </w:r>
            <w:r w:rsidRPr="002C4396">
              <w:rPr>
                <w:rFonts w:ascii="Trebuchet MS" w:hAnsi="Trebuchet MS" w:cs="MontserratRoman-Regular"/>
              </w:rPr>
              <w:t xml:space="preserve">, </w:t>
            </w:r>
            <w:r w:rsidRPr="002C4396">
              <w:rPr>
                <w:rFonts w:ascii="Trebuchet MS" w:hAnsi="Trebuchet MS"/>
              </w:rPr>
              <w:t xml:space="preserve">în scopul </w:t>
            </w:r>
            <w:r w:rsidRPr="002C4396">
              <w:rPr>
                <w:rFonts w:ascii="Trebuchet MS" w:hAnsi="Trebuchet MS" w:cs="MontserratRoman-Regular"/>
              </w:rPr>
              <w:t>eliminării</w:t>
            </w:r>
            <w:r w:rsidRPr="002C4396">
              <w:rPr>
                <w:rFonts w:ascii="Trebuchet MS" w:hAnsi="Trebuchet MS"/>
              </w:rPr>
              <w:t xml:space="preserve"> decalajelor de dezvoltare economică de la nivelul regiunii Sud-Muntenia, </w:t>
            </w:r>
            <w:r w:rsidRPr="002C4396">
              <w:rPr>
                <w:rFonts w:ascii="Trebuchet MS" w:hAnsi="Trebuchet MS" w:cs="MontserratRoman-Regular"/>
              </w:rPr>
              <w:t xml:space="preserve">după cum urmează: </w:t>
            </w:r>
          </w:p>
          <w:p w14:paraId="025D5F1B" w14:textId="77777777" w:rsidR="002C4396" w:rsidRPr="002C4396" w:rsidRDefault="002C4396">
            <w:pPr>
              <w:pStyle w:val="ListParagraph"/>
              <w:numPr>
                <w:ilvl w:val="0"/>
                <w:numId w:val="26"/>
              </w:numPr>
              <w:autoSpaceDE w:val="0"/>
              <w:autoSpaceDN w:val="0"/>
              <w:adjustRightInd w:val="0"/>
              <w:spacing w:line="360" w:lineRule="auto"/>
              <w:jc w:val="both"/>
              <w:rPr>
                <w:rFonts w:ascii="Trebuchet MS" w:hAnsi="Trebuchet MS" w:cs="MontserratRoman-Regular"/>
                <w:lang w:val="en-GB"/>
              </w:rPr>
            </w:pPr>
            <w:r w:rsidRPr="002C4396">
              <w:rPr>
                <w:rFonts w:ascii="Trebuchet MS" w:hAnsi="Trebuchet MS" w:cs="MontserratRoman-Regular"/>
              </w:rPr>
              <w:t>dacă investiția este situată într-unul din județele cu densitatea medie a IMM-urilor atât sub media națională, cât și sub media regională ;</w:t>
            </w:r>
          </w:p>
          <w:p w14:paraId="53163F49" w14:textId="77777777" w:rsidR="002C4396" w:rsidRPr="002C4396" w:rsidRDefault="002C4396">
            <w:pPr>
              <w:pStyle w:val="ListParagraph"/>
              <w:numPr>
                <w:ilvl w:val="0"/>
                <w:numId w:val="26"/>
              </w:numPr>
              <w:autoSpaceDE w:val="0"/>
              <w:autoSpaceDN w:val="0"/>
              <w:adjustRightInd w:val="0"/>
              <w:spacing w:line="360" w:lineRule="auto"/>
              <w:jc w:val="both"/>
              <w:rPr>
                <w:rFonts w:ascii="Trebuchet MS" w:hAnsi="Trebuchet MS" w:cs="MontserratRoman-Regular"/>
                <w:lang w:val="en-GB"/>
              </w:rPr>
            </w:pPr>
            <w:proofErr w:type="spellStart"/>
            <w:r w:rsidRPr="002C4396">
              <w:rPr>
                <w:rFonts w:ascii="Trebuchet MS" w:hAnsi="Trebuchet MS" w:cs="MontserratRoman-Regular"/>
                <w:lang w:val="en-GB"/>
              </w:rPr>
              <w:t>dacă</w:t>
            </w:r>
            <w:proofErr w:type="spellEnd"/>
            <w:r w:rsidRPr="002C4396">
              <w:rPr>
                <w:rFonts w:ascii="Trebuchet MS" w:hAnsi="Trebuchet MS" w:cs="MontserratRoman-Regular"/>
                <w:lang w:val="en-GB"/>
              </w:rPr>
              <w:t xml:space="preserve"> </w:t>
            </w:r>
            <w:proofErr w:type="spellStart"/>
            <w:r w:rsidRPr="002C4396">
              <w:rPr>
                <w:rFonts w:ascii="Trebuchet MS" w:hAnsi="Trebuchet MS" w:cs="MontserratRoman-Regular"/>
                <w:lang w:val="en-GB"/>
              </w:rPr>
              <w:t>investiția</w:t>
            </w:r>
            <w:proofErr w:type="spellEnd"/>
            <w:r w:rsidRPr="002C4396">
              <w:rPr>
                <w:rFonts w:ascii="Trebuchet MS" w:hAnsi="Trebuchet MS" w:cs="MontserratRoman-Regular"/>
                <w:lang w:val="en-GB"/>
              </w:rPr>
              <w:t xml:space="preserve"> </w:t>
            </w:r>
            <w:proofErr w:type="spellStart"/>
            <w:r w:rsidRPr="002C4396">
              <w:rPr>
                <w:rFonts w:ascii="Trebuchet MS" w:hAnsi="Trebuchet MS" w:cs="MontserratRoman-Regular"/>
                <w:lang w:val="en-GB"/>
              </w:rPr>
              <w:t>este</w:t>
            </w:r>
            <w:proofErr w:type="spellEnd"/>
            <w:r w:rsidRPr="002C4396">
              <w:rPr>
                <w:rFonts w:ascii="Trebuchet MS" w:hAnsi="Trebuchet MS" w:cs="MontserratRoman-Regular"/>
                <w:lang w:val="en-GB"/>
              </w:rPr>
              <w:t xml:space="preserve"> </w:t>
            </w:r>
            <w:proofErr w:type="spellStart"/>
            <w:r w:rsidRPr="002C4396">
              <w:rPr>
                <w:rFonts w:ascii="Trebuchet MS" w:hAnsi="Trebuchet MS" w:cs="MontserratRoman-Regular"/>
                <w:lang w:val="en-GB"/>
              </w:rPr>
              <w:t>situată</w:t>
            </w:r>
            <w:proofErr w:type="spellEnd"/>
            <w:r w:rsidRPr="002C4396">
              <w:rPr>
                <w:rFonts w:ascii="Trebuchet MS" w:hAnsi="Trebuchet MS" w:cs="MontserratRoman-Regular"/>
                <w:lang w:val="en-GB"/>
              </w:rPr>
              <w:t xml:space="preserve"> </w:t>
            </w:r>
            <w:proofErr w:type="spellStart"/>
            <w:r w:rsidRPr="002C4396">
              <w:rPr>
                <w:rFonts w:ascii="Trebuchet MS" w:hAnsi="Trebuchet MS" w:cs="MontserratRoman-Regular"/>
                <w:lang w:val="en-GB"/>
              </w:rPr>
              <w:t>într-unul</w:t>
            </w:r>
            <w:proofErr w:type="spellEnd"/>
            <w:r w:rsidRPr="002C4396">
              <w:rPr>
                <w:rFonts w:ascii="Trebuchet MS" w:hAnsi="Trebuchet MS" w:cs="MontserratRoman-Regular"/>
                <w:lang w:val="en-GB"/>
              </w:rPr>
              <w:t xml:space="preserve"> din </w:t>
            </w:r>
            <w:proofErr w:type="spellStart"/>
            <w:r w:rsidRPr="002C4396">
              <w:rPr>
                <w:rFonts w:ascii="Trebuchet MS" w:hAnsi="Trebuchet MS" w:cs="MontserratRoman-Regular"/>
                <w:lang w:val="en-GB"/>
              </w:rPr>
              <w:t>județele</w:t>
            </w:r>
            <w:proofErr w:type="spellEnd"/>
            <w:r w:rsidRPr="002C4396">
              <w:rPr>
                <w:rFonts w:ascii="Trebuchet MS" w:hAnsi="Trebuchet MS" w:cs="MontserratRoman-Regular"/>
                <w:lang w:val="en-GB"/>
              </w:rPr>
              <w:t xml:space="preserve"> cu </w:t>
            </w:r>
            <w:proofErr w:type="spellStart"/>
            <w:r w:rsidRPr="002C4396">
              <w:rPr>
                <w:rFonts w:ascii="Trebuchet MS" w:hAnsi="Trebuchet MS" w:cs="MontserratRoman-Regular"/>
                <w:lang w:val="en-GB"/>
              </w:rPr>
              <w:t>densitatea</w:t>
            </w:r>
            <w:proofErr w:type="spellEnd"/>
            <w:r w:rsidRPr="002C4396">
              <w:rPr>
                <w:rFonts w:ascii="Trebuchet MS" w:hAnsi="Trebuchet MS" w:cs="MontserratRoman-Regular"/>
                <w:lang w:val="en-GB"/>
              </w:rPr>
              <w:t xml:space="preserve"> </w:t>
            </w:r>
            <w:proofErr w:type="spellStart"/>
            <w:r w:rsidRPr="002C4396">
              <w:rPr>
                <w:rFonts w:ascii="Trebuchet MS" w:hAnsi="Trebuchet MS" w:cs="MontserratRoman-Regular"/>
                <w:lang w:val="en-GB"/>
              </w:rPr>
              <w:t>medie</w:t>
            </w:r>
            <w:proofErr w:type="spellEnd"/>
            <w:r w:rsidRPr="002C4396">
              <w:rPr>
                <w:rFonts w:ascii="Trebuchet MS" w:hAnsi="Trebuchet MS" w:cs="MontserratRoman-Regular"/>
                <w:lang w:val="en-GB"/>
              </w:rPr>
              <w:t xml:space="preserve"> a IMM-</w:t>
            </w:r>
            <w:proofErr w:type="spellStart"/>
            <w:r w:rsidRPr="002C4396">
              <w:rPr>
                <w:rFonts w:ascii="Trebuchet MS" w:hAnsi="Trebuchet MS" w:cs="MontserratRoman-Regular"/>
                <w:lang w:val="en-GB"/>
              </w:rPr>
              <w:t>urilor</w:t>
            </w:r>
            <w:proofErr w:type="spellEnd"/>
            <w:r w:rsidRPr="002C4396">
              <w:rPr>
                <w:rFonts w:ascii="Trebuchet MS" w:hAnsi="Trebuchet MS" w:cs="MontserratRoman-Regular"/>
                <w:lang w:val="en-GB"/>
              </w:rPr>
              <w:t xml:space="preserve"> sub media </w:t>
            </w:r>
            <w:proofErr w:type="spellStart"/>
            <w:proofErr w:type="gramStart"/>
            <w:r w:rsidRPr="002C4396">
              <w:rPr>
                <w:rFonts w:ascii="Trebuchet MS" w:hAnsi="Trebuchet MS" w:cs="MontserratRoman-Regular"/>
                <w:lang w:val="en-GB"/>
              </w:rPr>
              <w:t>națională</w:t>
            </w:r>
            <w:proofErr w:type="spellEnd"/>
            <w:r w:rsidRPr="002C4396">
              <w:rPr>
                <w:rFonts w:ascii="Trebuchet MS" w:hAnsi="Trebuchet MS" w:cs="MontserratRoman-Regular"/>
                <w:lang w:val="en-GB"/>
              </w:rPr>
              <w:t xml:space="preserve"> </w:t>
            </w:r>
            <w:r w:rsidRPr="002C4396">
              <w:rPr>
                <w:rFonts w:ascii="Trebuchet MS" w:hAnsi="Trebuchet MS"/>
                <w:lang w:val="en-GB"/>
              </w:rPr>
              <w:t xml:space="preserve"> </w:t>
            </w:r>
            <w:proofErr w:type="spellStart"/>
            <w:r w:rsidRPr="002C4396">
              <w:rPr>
                <w:rFonts w:ascii="Trebuchet MS" w:hAnsi="Trebuchet MS"/>
                <w:lang w:val="en-GB"/>
              </w:rPr>
              <w:t>și</w:t>
            </w:r>
            <w:proofErr w:type="spellEnd"/>
            <w:proofErr w:type="gramEnd"/>
            <w:r w:rsidRPr="002C4396">
              <w:rPr>
                <w:rFonts w:ascii="Trebuchet MS" w:hAnsi="Trebuchet MS"/>
                <w:lang w:val="en-GB"/>
              </w:rPr>
              <w:t xml:space="preserve"> </w:t>
            </w:r>
            <w:proofErr w:type="spellStart"/>
            <w:r w:rsidRPr="002C4396">
              <w:rPr>
                <w:rFonts w:ascii="Trebuchet MS" w:hAnsi="Trebuchet MS" w:cs="MontserratRoman-Regular"/>
                <w:lang w:val="en-GB"/>
              </w:rPr>
              <w:t>peste</w:t>
            </w:r>
            <w:proofErr w:type="spellEnd"/>
            <w:r w:rsidRPr="002C4396">
              <w:rPr>
                <w:rFonts w:ascii="Trebuchet MS" w:hAnsi="Trebuchet MS" w:cs="MontserratRoman-Regular"/>
                <w:lang w:val="en-GB"/>
              </w:rPr>
              <w:t xml:space="preserve"> media </w:t>
            </w:r>
            <w:proofErr w:type="spellStart"/>
            <w:r w:rsidRPr="002C4396">
              <w:rPr>
                <w:rFonts w:ascii="Trebuchet MS" w:hAnsi="Trebuchet MS" w:cs="MontserratRoman-Regular"/>
                <w:lang w:val="en-GB"/>
              </w:rPr>
              <w:t>regională</w:t>
            </w:r>
            <w:proofErr w:type="spellEnd"/>
            <w:r w:rsidRPr="002C4396">
              <w:rPr>
                <w:rFonts w:ascii="Trebuchet MS" w:hAnsi="Trebuchet MS" w:cs="MontserratRoman-Regular"/>
                <w:lang w:val="en-GB"/>
              </w:rPr>
              <w:t>.</w:t>
            </w:r>
          </w:p>
          <w:p w14:paraId="1786C15F" w14:textId="77777777" w:rsidR="002C4396" w:rsidRPr="002C4396" w:rsidRDefault="002C4396" w:rsidP="002C4396">
            <w:pPr>
              <w:autoSpaceDE w:val="0"/>
              <w:autoSpaceDN w:val="0"/>
              <w:adjustRightInd w:val="0"/>
              <w:spacing w:line="360" w:lineRule="auto"/>
              <w:ind w:left="360"/>
              <w:jc w:val="both"/>
              <w:rPr>
                <w:rFonts w:ascii="Trebuchet MS" w:hAnsi="Trebuchet MS" w:cs="MontserratRoman-Regular"/>
                <w:lang w:val="en-GB"/>
              </w:rPr>
            </w:pPr>
          </w:p>
          <w:p w14:paraId="27B50892" w14:textId="7423E3B2" w:rsidR="002C4396" w:rsidRPr="002C4396" w:rsidRDefault="002C4396" w:rsidP="002C4396">
            <w:pPr>
              <w:autoSpaceDE w:val="0"/>
              <w:autoSpaceDN w:val="0"/>
              <w:adjustRightInd w:val="0"/>
              <w:spacing w:line="360" w:lineRule="auto"/>
              <w:jc w:val="both"/>
              <w:rPr>
                <w:rFonts w:ascii="Trebuchet MS" w:hAnsi="Trebuchet MS"/>
                <w:b/>
              </w:rPr>
            </w:pPr>
            <w:r>
              <w:rPr>
                <w:rFonts w:ascii="Trebuchet MS" w:hAnsi="Trebuchet MS" w:cs="Calibri"/>
                <w:b/>
                <w:bCs/>
              </w:rPr>
              <w:t xml:space="preserve">8. </w:t>
            </w:r>
            <w:r w:rsidRPr="002C4396">
              <w:rPr>
                <w:rFonts w:ascii="Trebuchet MS" w:hAnsi="Trebuchet MS" w:cs="Calibri"/>
                <w:b/>
                <w:bCs/>
              </w:rPr>
              <w:t xml:space="preserve">Sediul social al </w:t>
            </w:r>
            <w:r w:rsidRPr="002C4396">
              <w:rPr>
                <w:rFonts w:ascii="Trebuchet MS" w:hAnsi="Trebuchet MS"/>
                <w:b/>
              </w:rPr>
              <w:t>solicitantului</w:t>
            </w:r>
          </w:p>
          <w:p w14:paraId="67167F36" w14:textId="77777777" w:rsidR="002C4396" w:rsidRPr="002C4396" w:rsidRDefault="002C4396" w:rsidP="002C4396">
            <w:pPr>
              <w:autoSpaceDE w:val="0"/>
              <w:autoSpaceDN w:val="0"/>
              <w:adjustRightInd w:val="0"/>
              <w:spacing w:line="360" w:lineRule="auto"/>
              <w:jc w:val="both"/>
              <w:rPr>
                <w:rFonts w:ascii="Trebuchet MS" w:hAnsi="Trebuchet MS" w:cs="Calibri"/>
              </w:rPr>
            </w:pPr>
            <w:r w:rsidRPr="002C4396">
              <w:rPr>
                <w:rFonts w:ascii="Trebuchet MS" w:hAnsi="Trebuchet MS" w:cs="Calibri"/>
              </w:rPr>
              <w:t xml:space="preserve">În cadrul acestui criteriu se va puncta dacă solicitantul are sediul social în regiunea Sud-Muntenia și a desfășurat activități, cel puțin, începând cu data de 1 ianuarie 2022 în regiunea Sud-Muntenia </w:t>
            </w:r>
            <w:r w:rsidRPr="002C4396">
              <w:rPr>
                <w:rFonts w:ascii="Trebuchet MS" w:hAnsi="Trebuchet MS" w:cs="Calibri"/>
              </w:rPr>
              <w:lastRenderedPageBreak/>
              <w:t>sau dacă are punct de lucru în regiunea Sud Muntenia și a desfășurat activități la punctul de lucru din regiunea Sud- Muntenia, cel puțin, începând cu data de 1 ianuarie 2022.</w:t>
            </w:r>
          </w:p>
          <w:p w14:paraId="651B20F8" w14:textId="77777777" w:rsidR="002C4396" w:rsidRPr="002C4396" w:rsidRDefault="002C4396" w:rsidP="002C4396">
            <w:pPr>
              <w:autoSpaceDE w:val="0"/>
              <w:autoSpaceDN w:val="0"/>
              <w:adjustRightInd w:val="0"/>
              <w:spacing w:line="360" w:lineRule="auto"/>
              <w:jc w:val="both"/>
              <w:rPr>
                <w:rFonts w:ascii="Trebuchet MS" w:hAnsi="Trebuchet MS" w:cs="Calibri"/>
                <w:color w:val="FF0000"/>
              </w:rPr>
            </w:pPr>
          </w:p>
          <w:p w14:paraId="5CCCA894" w14:textId="0910136B" w:rsidR="002C4396" w:rsidRPr="002C4396" w:rsidRDefault="002C4396" w:rsidP="002C4396">
            <w:pPr>
              <w:autoSpaceDE w:val="0"/>
              <w:autoSpaceDN w:val="0"/>
              <w:adjustRightInd w:val="0"/>
              <w:spacing w:line="360" w:lineRule="auto"/>
              <w:jc w:val="both"/>
              <w:rPr>
                <w:rFonts w:ascii="Trebuchet MS" w:hAnsi="Trebuchet MS"/>
              </w:rPr>
            </w:pPr>
            <w:r>
              <w:rPr>
                <w:rFonts w:ascii="Trebuchet MS" w:hAnsi="Trebuchet MS" w:cs="Calibri"/>
                <w:b/>
                <w:bCs/>
              </w:rPr>
              <w:t xml:space="preserve">9. </w:t>
            </w:r>
            <w:r w:rsidRPr="002C4396">
              <w:rPr>
                <w:rFonts w:ascii="Trebuchet MS" w:hAnsi="Trebuchet MS" w:cs="Calibri"/>
                <w:b/>
                <w:bCs/>
              </w:rPr>
              <w:t>Complementaritatea cu alte investiții</w:t>
            </w:r>
            <w:r w:rsidRPr="002C4396">
              <w:rPr>
                <w:rFonts w:ascii="Trebuchet MS" w:hAnsi="Trebuchet MS" w:cs="Calibri"/>
              </w:rPr>
              <w:t xml:space="preserve"> realizate din alte </w:t>
            </w:r>
            <w:r w:rsidRPr="002C4396">
              <w:rPr>
                <w:rFonts w:ascii="Trebuchet MS" w:hAnsi="Trebuchet MS"/>
              </w:rPr>
              <w:t xml:space="preserve">alte surse </w:t>
            </w:r>
            <w:r w:rsidRPr="002C4396">
              <w:rPr>
                <w:rFonts w:ascii="Trebuchet MS" w:hAnsi="Trebuchet MS" w:cs="Calibri"/>
              </w:rPr>
              <w:t>de finanțare în ultimii 3 ani fiscali, înainte</w:t>
            </w:r>
            <w:r w:rsidRPr="002C4396">
              <w:rPr>
                <w:rFonts w:ascii="Trebuchet MS" w:hAnsi="Trebuchet MS"/>
              </w:rPr>
              <w:t xml:space="preserve"> de </w:t>
            </w:r>
            <w:r w:rsidRPr="002C4396">
              <w:rPr>
                <w:rFonts w:ascii="Trebuchet MS" w:hAnsi="Trebuchet MS" w:cs="Calibri"/>
              </w:rPr>
              <w:t>data</w:t>
            </w:r>
            <w:r w:rsidRPr="002C4396">
              <w:rPr>
                <w:rFonts w:ascii="Trebuchet MS" w:hAnsi="Trebuchet MS"/>
              </w:rPr>
              <w:t xml:space="preserve"> depunerii cererii de finanțare </w:t>
            </w:r>
            <w:r w:rsidRPr="002C4396">
              <w:rPr>
                <w:rFonts w:ascii="Trebuchet MS" w:hAnsi="Trebuchet MS" w:cs="Calibri"/>
              </w:rPr>
              <w:t>și anul curent</w:t>
            </w:r>
            <w:r w:rsidRPr="002C4396">
              <w:rPr>
                <w:rFonts w:ascii="Trebuchet MS" w:hAnsi="Trebuchet MS"/>
              </w:rPr>
              <w:t xml:space="preserve"> depunerii cererii de finanțare</w:t>
            </w:r>
          </w:p>
          <w:p w14:paraId="326C117B" w14:textId="77777777" w:rsidR="002C4396" w:rsidRPr="002C4396" w:rsidRDefault="002C4396" w:rsidP="002C4396">
            <w:pPr>
              <w:autoSpaceDE w:val="0"/>
              <w:autoSpaceDN w:val="0"/>
              <w:adjustRightInd w:val="0"/>
              <w:spacing w:line="360" w:lineRule="auto"/>
              <w:jc w:val="both"/>
              <w:rPr>
                <w:rFonts w:ascii="Trebuchet MS" w:hAnsi="Trebuchet MS" w:cs="Calibri"/>
              </w:rPr>
            </w:pPr>
          </w:p>
          <w:p w14:paraId="1883BCD9" w14:textId="76E75BBF" w:rsidR="00DA693E" w:rsidRPr="002C4396" w:rsidRDefault="002C4396" w:rsidP="002C4396">
            <w:pPr>
              <w:spacing w:before="120" w:after="120" w:line="360" w:lineRule="auto"/>
              <w:jc w:val="both"/>
              <w:rPr>
                <w:rFonts w:ascii="Trebuchet MS" w:hAnsi="Trebuchet MS"/>
                <w:i/>
              </w:rPr>
            </w:pPr>
            <w:r w:rsidRPr="002C4396">
              <w:rPr>
                <w:rFonts w:ascii="Trebuchet MS" w:hAnsi="Trebuchet MS" w:cs="Calibri"/>
              </w:rPr>
              <w:t>În cadrul acestui criteriu se va puncta dacă solicitantul a realizat investiții din surse proprii (rezultate din exploatarea capitalului propriu sau din autofinanțare) în active corporale/necorporale - mijloace fixe, iar valoarea minima cumulată a investițiilor a fost de 20.000 Euro și dacă solicitantul a mai beneficiat de finanțări din fonduri publice, iar valoarea minima cumulată a investițiilor a fost de 20.000 Euro.</w:t>
            </w:r>
          </w:p>
        </w:tc>
      </w:tr>
    </w:tbl>
    <w:p w14:paraId="5E08F80C" w14:textId="77777777" w:rsidR="0058563F" w:rsidRDefault="0058563F" w:rsidP="009F041F">
      <w:pPr>
        <w:pStyle w:val="Heading2"/>
      </w:pPr>
    </w:p>
    <w:p w14:paraId="1E09E4D4" w14:textId="38DEFFD2" w:rsidR="009E3CD9" w:rsidRPr="009F041F" w:rsidRDefault="009D715E" w:rsidP="00932165">
      <w:pPr>
        <w:pStyle w:val="Heading2"/>
      </w:pPr>
      <w:bookmarkStart w:id="132" w:name="_Toc143502475"/>
      <w:r>
        <w:t xml:space="preserve">8.5. </w:t>
      </w:r>
      <w:r w:rsidR="009E3CD9" w:rsidRPr="009F041F">
        <w:t>Aplicarea pragului de calitate</w:t>
      </w:r>
      <w:bookmarkEnd w:id="132"/>
      <w:r w:rsidR="009E3CD9" w:rsidRPr="009F041F">
        <w:t xml:space="preserve"> </w:t>
      </w:r>
    </w:p>
    <w:tbl>
      <w:tblPr>
        <w:tblStyle w:val="TableGrid"/>
        <w:tblW w:w="0" w:type="auto"/>
        <w:tblLook w:val="04A0" w:firstRow="1" w:lastRow="0" w:firstColumn="1" w:lastColumn="0" w:noHBand="0" w:noVBand="1"/>
      </w:tblPr>
      <w:tblGrid>
        <w:gridCol w:w="9913"/>
      </w:tblGrid>
      <w:tr w:rsidR="00B63863" w:rsidRPr="00B63863" w14:paraId="17D56569" w14:textId="77777777" w:rsidTr="00932165">
        <w:tc>
          <w:tcPr>
            <w:tcW w:w="10343" w:type="dxa"/>
          </w:tcPr>
          <w:p w14:paraId="2F1CF4F0" w14:textId="77777777" w:rsidR="00D3403A" w:rsidRPr="00E019A9" w:rsidRDefault="00D3403A" w:rsidP="002C3CB4">
            <w:pPr>
              <w:spacing w:before="120" w:after="120" w:line="360" w:lineRule="auto"/>
              <w:jc w:val="both"/>
              <w:rPr>
                <w:rFonts w:ascii="Trebuchet MS" w:hAnsi="Trebuchet MS"/>
              </w:rPr>
            </w:pPr>
          </w:p>
          <w:p w14:paraId="262D8C0C" w14:textId="77777777" w:rsidR="009E3CD9" w:rsidRPr="00E019A9" w:rsidRDefault="002C3CB4" w:rsidP="00932165">
            <w:pPr>
              <w:spacing w:before="120" w:after="120" w:line="360" w:lineRule="auto"/>
              <w:jc w:val="both"/>
              <w:rPr>
                <w:rFonts w:ascii="Trebuchet MS" w:hAnsi="Trebuchet MS"/>
                <w:b/>
                <w:bCs/>
              </w:rPr>
            </w:pPr>
            <w:r w:rsidRPr="00E019A9">
              <w:rPr>
                <w:rFonts w:ascii="Trebuchet MS" w:hAnsi="Trebuchet MS"/>
              </w:rPr>
              <w:t xml:space="preserve">În cadrul prezentului apel de proiecte este stabilit un prag de calitate de </w:t>
            </w:r>
            <w:r w:rsidRPr="00E019A9">
              <w:rPr>
                <w:rFonts w:ascii="Trebuchet MS" w:hAnsi="Trebuchet MS"/>
                <w:b/>
                <w:bCs/>
              </w:rPr>
              <w:t>50 puncte.</w:t>
            </w:r>
          </w:p>
          <w:p w14:paraId="67472F30" w14:textId="77777777" w:rsidR="00204764" w:rsidRPr="00E019A9" w:rsidRDefault="00204764" w:rsidP="00204764">
            <w:pPr>
              <w:spacing w:line="360" w:lineRule="auto"/>
              <w:jc w:val="both"/>
              <w:rPr>
                <w:rFonts w:ascii="Trebuchet MS" w:hAnsi="Trebuchet MS" w:cs="Calibri"/>
                <w:lang w:eastAsia="ro-RO"/>
              </w:rPr>
            </w:pPr>
            <w:r w:rsidRPr="00E019A9">
              <w:rPr>
                <w:rFonts w:ascii="Trebuchet MS" w:hAnsi="Trebuchet MS" w:cs="Calibri"/>
                <w:lang w:eastAsia="ro-RO"/>
              </w:rPr>
              <w:t>Proiectele care au obtinut un punctaj mai mare sau egal cu punctajul minim de calitate  sunt contractate în ordinea descrescătoare a punctajelor până la acoperirea alocării prezentului apel.</w:t>
            </w:r>
          </w:p>
          <w:p w14:paraId="30EA2CAA" w14:textId="77777777" w:rsidR="00204764" w:rsidRPr="00E019A9" w:rsidRDefault="00204764" w:rsidP="00204764">
            <w:pPr>
              <w:spacing w:before="120" w:after="120" w:line="360" w:lineRule="auto"/>
              <w:jc w:val="both"/>
              <w:rPr>
                <w:rFonts w:ascii="Trebuchet MS" w:hAnsi="Trebuchet MS"/>
              </w:rPr>
            </w:pPr>
            <w:r w:rsidRPr="00E019A9">
              <w:rPr>
                <w:rFonts w:ascii="Trebuchet MS" w:hAnsi="Trebuchet MS"/>
              </w:rPr>
              <w:t>Proiectele care îndeplinesc pragul de calitate stabilit mai sus, în situația în care există egalitate de punctaj, se vor contracta în funcție de data și ora depunerii și în limita alocării financiare a apelului, până la acoperirea alocării prezentului apel.</w:t>
            </w:r>
          </w:p>
          <w:p w14:paraId="060ACC2B" w14:textId="22C042A3" w:rsidR="00204764" w:rsidRPr="00E019A9" w:rsidRDefault="00204764" w:rsidP="00204764">
            <w:pPr>
              <w:spacing w:before="120" w:after="120" w:line="360" w:lineRule="auto"/>
              <w:jc w:val="both"/>
              <w:rPr>
                <w:rFonts w:ascii="Trebuchet MS" w:hAnsi="Trebuchet MS"/>
                <w:b/>
                <w:bCs/>
              </w:rPr>
            </w:pPr>
            <w:r w:rsidRPr="00E019A9">
              <w:rPr>
                <w:rFonts w:ascii="Trebuchet MS" w:hAnsi="Trebuchet MS" w:cs="Calibri"/>
                <w:bCs/>
              </w:rPr>
              <w:t xml:space="preserve">In situația în care, pe ultima poziție eligibilă pentru demararea procesului de contractare, sunt situate proiecte care au același punctaj, contractarea se va realiza </w:t>
            </w:r>
            <w:r w:rsidRPr="00E019A9">
              <w:rPr>
                <w:rFonts w:ascii="Trebuchet MS" w:hAnsi="Trebuchet MS"/>
              </w:rPr>
              <w:t>în funcție de data și ora depunerii și în limita alocării financiare a apelului, până la acoperirea alocării prezentului apel.</w:t>
            </w:r>
          </w:p>
          <w:p w14:paraId="7C9C6B82" w14:textId="3C627982" w:rsidR="000A48E7" w:rsidRPr="00E019A9" w:rsidRDefault="000A48E7" w:rsidP="00932165">
            <w:pPr>
              <w:spacing w:before="120" w:after="120" w:line="360" w:lineRule="auto"/>
              <w:jc w:val="both"/>
              <w:rPr>
                <w:rFonts w:ascii="Trebuchet MS" w:hAnsi="Trebuchet MS"/>
                <w:b/>
                <w:bCs/>
              </w:rPr>
            </w:pPr>
            <w:bookmarkStart w:id="133" w:name="_Hlk138716394"/>
            <w:r w:rsidRPr="00E019A9">
              <w:rPr>
                <w:rFonts w:ascii="Trebuchet MS" w:hAnsi="Trebuchet MS"/>
              </w:rPr>
              <w:t>Proiectul se respinge de la finanțare dacă totalizează mai puțin de 50 de puncte la finalul evaluării tuturor criteriilor de evaluare tehnică și financiară.</w:t>
            </w:r>
            <w:bookmarkEnd w:id="133"/>
          </w:p>
        </w:tc>
      </w:tr>
    </w:tbl>
    <w:p w14:paraId="2F4B33E0" w14:textId="77777777" w:rsidR="0058563F" w:rsidRDefault="0058563F" w:rsidP="009F041F">
      <w:pPr>
        <w:pStyle w:val="Heading2"/>
      </w:pPr>
    </w:p>
    <w:p w14:paraId="0AB427A7" w14:textId="34EAD070" w:rsidR="0082543A" w:rsidRPr="009F041F" w:rsidRDefault="009D715E" w:rsidP="00932165">
      <w:pPr>
        <w:pStyle w:val="Heading2"/>
      </w:pPr>
      <w:bookmarkStart w:id="134" w:name="_Toc143502476"/>
      <w:r>
        <w:t xml:space="preserve">8.6. </w:t>
      </w:r>
      <w:r w:rsidR="0082543A" w:rsidRPr="009F041F">
        <w:t>Aplicarea pragului de excelență</w:t>
      </w:r>
      <w:bookmarkEnd w:id="134"/>
      <w:r w:rsidR="0082543A" w:rsidRPr="009F041F">
        <w:t xml:space="preserve"> </w:t>
      </w:r>
    </w:p>
    <w:tbl>
      <w:tblPr>
        <w:tblStyle w:val="TableGrid"/>
        <w:tblW w:w="0" w:type="auto"/>
        <w:tblLook w:val="04A0" w:firstRow="1" w:lastRow="0" w:firstColumn="1" w:lastColumn="0" w:noHBand="0" w:noVBand="1"/>
      </w:tblPr>
      <w:tblGrid>
        <w:gridCol w:w="9913"/>
      </w:tblGrid>
      <w:tr w:rsidR="00B63863" w:rsidRPr="00B63863" w14:paraId="159D2BB7" w14:textId="77777777" w:rsidTr="00932165">
        <w:tc>
          <w:tcPr>
            <w:tcW w:w="10343" w:type="dxa"/>
          </w:tcPr>
          <w:p w14:paraId="146C6967" w14:textId="77777777" w:rsidR="00D3403A" w:rsidRDefault="00D3403A" w:rsidP="002C3CB4">
            <w:pPr>
              <w:spacing w:before="120" w:after="120" w:line="360" w:lineRule="auto"/>
              <w:jc w:val="both"/>
              <w:rPr>
                <w:rFonts w:ascii="Trebuchet MS" w:hAnsi="Trebuchet MS"/>
              </w:rPr>
            </w:pPr>
          </w:p>
          <w:p w14:paraId="4FA6F12C" w14:textId="31D09238" w:rsidR="002C3CB4" w:rsidRPr="002C3CB4" w:rsidRDefault="002C3CB4" w:rsidP="002C3CB4">
            <w:pPr>
              <w:spacing w:before="120" w:after="120" w:line="360" w:lineRule="auto"/>
              <w:jc w:val="both"/>
              <w:rPr>
                <w:rFonts w:ascii="Trebuchet MS" w:hAnsi="Trebuchet MS"/>
                <w:b/>
                <w:bCs/>
              </w:rPr>
            </w:pPr>
            <w:r w:rsidRPr="002C3CB4">
              <w:rPr>
                <w:rFonts w:ascii="Trebuchet MS" w:hAnsi="Trebuchet MS"/>
              </w:rPr>
              <w:lastRenderedPageBreak/>
              <w:t xml:space="preserve">În cadrul prezentului apel de proiecte </w:t>
            </w:r>
            <w:r w:rsidR="000A48E7">
              <w:rPr>
                <w:rFonts w:ascii="Trebuchet MS" w:hAnsi="Trebuchet MS"/>
              </w:rPr>
              <w:t xml:space="preserve">se stabilesc următoarele praguri de </w:t>
            </w:r>
            <w:r w:rsidR="000A48E7" w:rsidRPr="002C4396">
              <w:rPr>
                <w:rFonts w:ascii="Trebuchet MS" w:hAnsi="Trebuchet MS"/>
              </w:rPr>
              <w:t>excelență:</w:t>
            </w:r>
          </w:p>
          <w:p w14:paraId="5D43B5A0" w14:textId="0E80F2D4" w:rsidR="00EA021D" w:rsidRPr="00EA021D" w:rsidRDefault="00EA021D" w:rsidP="00EA021D">
            <w:pPr>
              <w:pStyle w:val="ListParagraph"/>
              <w:numPr>
                <w:ilvl w:val="0"/>
                <w:numId w:val="53"/>
              </w:numPr>
              <w:spacing w:line="360" w:lineRule="auto"/>
              <w:jc w:val="both"/>
              <w:rPr>
                <w:rFonts w:ascii="Trebuchet MS" w:hAnsi="Trebuchet MS"/>
              </w:rPr>
            </w:pPr>
            <w:r w:rsidRPr="00EA021D">
              <w:rPr>
                <w:rFonts w:ascii="Trebuchet MS" w:hAnsi="Trebuchet MS"/>
                <w:b/>
                <w:bCs/>
              </w:rPr>
              <w:t>90 de puncte</w:t>
            </w:r>
            <w:r w:rsidRPr="00EA021D">
              <w:rPr>
                <w:rFonts w:ascii="Trebuchet MS" w:hAnsi="Trebuchet MS"/>
              </w:rPr>
              <w:t xml:space="preserve"> pentru primele 60 de zile de la data de începere a depunerii proiectelor în cadrul apelului;</w:t>
            </w:r>
          </w:p>
          <w:p w14:paraId="099BA155" w14:textId="4F9A2B4E" w:rsidR="00EA021D" w:rsidRPr="00EA021D" w:rsidRDefault="00EA021D" w:rsidP="00EA021D">
            <w:pPr>
              <w:pStyle w:val="ListParagraph"/>
              <w:numPr>
                <w:ilvl w:val="0"/>
                <w:numId w:val="53"/>
              </w:numPr>
              <w:spacing w:line="360" w:lineRule="auto"/>
              <w:jc w:val="both"/>
              <w:rPr>
                <w:rFonts w:ascii="Trebuchet MS" w:hAnsi="Trebuchet MS"/>
              </w:rPr>
            </w:pPr>
            <w:r w:rsidRPr="00EA021D">
              <w:rPr>
                <w:rFonts w:ascii="Trebuchet MS" w:hAnsi="Trebuchet MS"/>
                <w:b/>
                <w:bCs/>
              </w:rPr>
              <w:t>85 de puncte</w:t>
            </w:r>
            <w:r w:rsidRPr="00EA021D">
              <w:rPr>
                <w:rFonts w:ascii="Trebuchet MS" w:hAnsi="Trebuchet MS"/>
              </w:rPr>
              <w:t xml:space="preserve"> pentru cea de-a treia lună a apelului;</w:t>
            </w:r>
          </w:p>
          <w:p w14:paraId="3288E411" w14:textId="4624B101" w:rsidR="00EA021D" w:rsidRPr="00EA021D" w:rsidRDefault="00EA021D" w:rsidP="00EA021D">
            <w:pPr>
              <w:pStyle w:val="ListParagraph"/>
              <w:numPr>
                <w:ilvl w:val="0"/>
                <w:numId w:val="53"/>
              </w:numPr>
              <w:spacing w:line="360" w:lineRule="auto"/>
              <w:jc w:val="both"/>
              <w:rPr>
                <w:rFonts w:ascii="Trebuchet MS" w:hAnsi="Trebuchet MS"/>
              </w:rPr>
            </w:pPr>
            <w:r w:rsidRPr="00EA021D">
              <w:rPr>
                <w:rFonts w:ascii="Trebuchet MS" w:hAnsi="Trebuchet MS"/>
                <w:b/>
                <w:bCs/>
              </w:rPr>
              <w:t>80 de puncte</w:t>
            </w:r>
            <w:r w:rsidRPr="00EA021D">
              <w:rPr>
                <w:rFonts w:ascii="Trebuchet MS" w:hAnsi="Trebuchet MS"/>
              </w:rPr>
              <w:t xml:space="preserve"> pentru cea de-a patra lună a apelului.</w:t>
            </w:r>
          </w:p>
          <w:p w14:paraId="2471729A" w14:textId="77777777" w:rsidR="000A48E7" w:rsidRDefault="000A48E7" w:rsidP="000A48E7">
            <w:pPr>
              <w:autoSpaceDE w:val="0"/>
              <w:autoSpaceDN w:val="0"/>
              <w:adjustRightInd w:val="0"/>
              <w:spacing w:line="360" w:lineRule="auto"/>
              <w:jc w:val="both"/>
              <w:rPr>
                <w:rFonts w:ascii="Trebuchet MS" w:hAnsi="Trebuchet MS"/>
              </w:rPr>
            </w:pPr>
          </w:p>
          <w:p w14:paraId="4F9C82D9" w14:textId="28DC3F34" w:rsidR="000A48E7" w:rsidRPr="002C4396" w:rsidRDefault="000A48E7" w:rsidP="000A48E7">
            <w:pPr>
              <w:autoSpaceDE w:val="0"/>
              <w:autoSpaceDN w:val="0"/>
              <w:adjustRightInd w:val="0"/>
              <w:spacing w:line="360" w:lineRule="auto"/>
              <w:jc w:val="both"/>
              <w:rPr>
                <w:rFonts w:ascii="Trebuchet MS" w:hAnsi="Trebuchet MS"/>
              </w:rPr>
            </w:pPr>
            <w:bookmarkStart w:id="135" w:name="_Hlk138716507"/>
            <w:r w:rsidRPr="002C4396">
              <w:rPr>
                <w:rFonts w:ascii="Trebuchet MS" w:hAnsi="Trebuchet MS"/>
              </w:rPr>
              <w:t>În cadrul prezentului apel procedura de selecție este următoarea:</w:t>
            </w:r>
          </w:p>
          <w:p w14:paraId="4254979F" w14:textId="77777777" w:rsidR="000A48E7" w:rsidRPr="002C4396" w:rsidRDefault="000A48E7" w:rsidP="000A48E7">
            <w:pPr>
              <w:autoSpaceDE w:val="0"/>
              <w:autoSpaceDN w:val="0"/>
              <w:adjustRightInd w:val="0"/>
              <w:spacing w:line="360" w:lineRule="auto"/>
              <w:jc w:val="both"/>
              <w:rPr>
                <w:rFonts w:ascii="Trebuchet MS" w:hAnsi="Trebuchet MS"/>
              </w:rPr>
            </w:pPr>
            <w:r w:rsidRPr="002C4396">
              <w:rPr>
                <w:rFonts w:ascii="Trebuchet MS" w:hAnsi="Trebuchet MS"/>
              </w:rPr>
              <w:t></w:t>
            </w:r>
            <w:r w:rsidRPr="002C4396">
              <w:rPr>
                <w:rFonts w:ascii="Trebuchet MS" w:hAnsi="Trebuchet MS"/>
              </w:rPr>
              <w:tab/>
              <w:t xml:space="preserve">Cererile de finanțare depuse în primele 60 de zile calendaristice de la data de începere a depunerii proiectelor în cadrul apelului vor parcurge etapele de verificare a conformității și evaluare tehnică și financiară, </w:t>
            </w:r>
            <w:bookmarkStart w:id="136" w:name="_Hlk140507987"/>
            <w:r w:rsidRPr="002C4396">
              <w:rPr>
                <w:rFonts w:ascii="Trebuchet MS" w:hAnsi="Trebuchet MS"/>
              </w:rPr>
              <w:t>urmând a fi direct contractate cele care au obținut</w:t>
            </w:r>
            <w:bookmarkEnd w:id="136"/>
            <w:r w:rsidRPr="002C4396">
              <w:rPr>
                <w:rFonts w:ascii="Trebuchet MS" w:hAnsi="Trebuchet MS"/>
              </w:rPr>
              <w:t>, cel puțin, 90 de puncte (pragul de excelență) și care se încadrează în alocarea financiară disponibilă pentru acest apel. Dacă alocarea financiară disponibilă nu este acoperită, restul proiectelor care au obținut între 50 și 89 de puncte, vor fi menținute în competiția cu proiectele ce vor fi depuse în lunile următoare.</w:t>
            </w:r>
          </w:p>
          <w:p w14:paraId="424991F8" w14:textId="4A682217" w:rsidR="000A48E7" w:rsidRPr="002C4396" w:rsidRDefault="000A48E7" w:rsidP="000A48E7">
            <w:pPr>
              <w:autoSpaceDE w:val="0"/>
              <w:autoSpaceDN w:val="0"/>
              <w:adjustRightInd w:val="0"/>
              <w:spacing w:line="360" w:lineRule="auto"/>
              <w:jc w:val="both"/>
              <w:rPr>
                <w:rFonts w:ascii="Trebuchet MS" w:hAnsi="Trebuchet MS"/>
              </w:rPr>
            </w:pPr>
            <w:r w:rsidRPr="002C4396">
              <w:rPr>
                <w:rFonts w:ascii="Trebuchet MS" w:hAnsi="Trebuchet MS"/>
              </w:rPr>
              <w:t></w:t>
            </w:r>
            <w:r w:rsidRPr="002C4396">
              <w:rPr>
                <w:rFonts w:ascii="Trebuchet MS" w:hAnsi="Trebuchet MS"/>
              </w:rPr>
              <w:tab/>
              <w:t>Cererile de finanțare depuse în următoarea lună (i.e. luna 3 de la data de începere a depunerii proiectelor în cadrul apelului), vor parcurge etapele de verificare a conformității și evaluare tehnică și financiară</w:t>
            </w:r>
            <w:r w:rsidR="0021018B">
              <w:rPr>
                <w:rFonts w:ascii="Trebuchet MS" w:hAnsi="Trebuchet MS"/>
              </w:rPr>
              <w:t>,</w:t>
            </w:r>
            <w:r w:rsidRPr="002C4396">
              <w:rPr>
                <w:rFonts w:ascii="Trebuchet MS" w:hAnsi="Trebuchet MS"/>
              </w:rPr>
              <w:t xml:space="preserve"> </w:t>
            </w:r>
            <w:r w:rsidR="0021018B" w:rsidRPr="002C4396">
              <w:rPr>
                <w:rFonts w:ascii="Trebuchet MS" w:hAnsi="Trebuchet MS"/>
              </w:rPr>
              <w:t>urmând a fi direct contractate cele care au obținut</w:t>
            </w:r>
            <w:r w:rsidRPr="002C4396">
              <w:rPr>
                <w:rFonts w:ascii="Trebuchet MS" w:hAnsi="Trebuchet MS"/>
              </w:rPr>
              <w:t xml:space="preserve">, cel puțin, 85 de puncte (noul prag de excelență) atât din prima tranșă (din cele menținute în competiție) cât și din tranșa curentă, </w:t>
            </w:r>
            <w:r w:rsidR="0021018B">
              <w:rPr>
                <w:rFonts w:ascii="Trebuchet MS" w:hAnsi="Trebuchet MS"/>
              </w:rPr>
              <w:t>și</w:t>
            </w:r>
            <w:r w:rsidRPr="002C4396">
              <w:rPr>
                <w:rFonts w:ascii="Trebuchet MS" w:hAnsi="Trebuchet MS"/>
              </w:rPr>
              <w:t xml:space="preserve"> dacă se încadrează în alocarea financiară rămasă disponibilă, în ordinea descrescătoare a punctajelor obținute. Dacă alocarea financiară disponibilă nu este acoperită, restul proiectelor care au obținut între 50 și 84 de puncte (provenind din ambele tranșe), vor fi menținute în competiția cu proiectele ce vor fi depuse în lunile următoare. </w:t>
            </w:r>
          </w:p>
          <w:p w14:paraId="3446D6B4" w14:textId="77777777" w:rsidR="0082543A" w:rsidRDefault="000A48E7" w:rsidP="000A48E7">
            <w:pPr>
              <w:spacing w:before="120" w:after="120" w:line="360" w:lineRule="auto"/>
              <w:jc w:val="both"/>
              <w:rPr>
                <w:rFonts w:ascii="Trebuchet MS" w:hAnsi="Trebuchet MS"/>
              </w:rPr>
            </w:pPr>
            <w:r w:rsidRPr="002C4396">
              <w:rPr>
                <w:rFonts w:ascii="Trebuchet MS" w:hAnsi="Trebuchet MS"/>
              </w:rPr>
              <w:t></w:t>
            </w:r>
            <w:r w:rsidRPr="002C4396">
              <w:rPr>
                <w:rFonts w:ascii="Trebuchet MS" w:hAnsi="Trebuchet MS"/>
              </w:rPr>
              <w:tab/>
              <w:t>Cererile de finanțare depuse în luna 4 vor parcurge etapele de verificare a conformității administrative și evaluare tehnică și financiară. Proiectele care au obținut, cel puțin, 80 de puncte (noul prag de excelență) atât din tranșele anterioare (din cele menținute în competiție) cât și din tranșa curentă, vor fi contractate dacă se încadrează în alocarea financiară rămasă disponibilă, în ordinea descrescătoare a punctajelor obținute.</w:t>
            </w:r>
          </w:p>
          <w:p w14:paraId="5D34DA94" w14:textId="77777777" w:rsidR="000A48E7" w:rsidRPr="002C4396" w:rsidRDefault="000A48E7" w:rsidP="000A48E7">
            <w:pPr>
              <w:autoSpaceDE w:val="0"/>
              <w:autoSpaceDN w:val="0"/>
              <w:adjustRightInd w:val="0"/>
              <w:spacing w:line="360" w:lineRule="auto"/>
              <w:jc w:val="both"/>
              <w:rPr>
                <w:rFonts w:ascii="Trebuchet MS" w:hAnsi="Trebuchet MS"/>
              </w:rPr>
            </w:pPr>
            <w:r w:rsidRPr="002C4396">
              <w:rPr>
                <w:rFonts w:ascii="Trebuchet MS" w:hAnsi="Trebuchet MS"/>
              </w:rPr>
              <w:t>Dacă alocarea financiară disponibilă nu este acoperită, vor fi selectate, în ordinea descrescătoare a punctajelor, proiectele rămase în competiție, care au obținut, cel puțin, 50 de puncte provenind din toate tranșele.</w:t>
            </w:r>
          </w:p>
          <w:p w14:paraId="4FB258D9" w14:textId="77777777" w:rsidR="000A48E7" w:rsidRPr="002C4396" w:rsidRDefault="000A48E7" w:rsidP="000A48E7">
            <w:pPr>
              <w:autoSpaceDE w:val="0"/>
              <w:autoSpaceDN w:val="0"/>
              <w:adjustRightInd w:val="0"/>
              <w:spacing w:line="360" w:lineRule="auto"/>
              <w:jc w:val="both"/>
              <w:rPr>
                <w:rFonts w:ascii="Trebuchet MS" w:hAnsi="Trebuchet MS"/>
              </w:rPr>
            </w:pPr>
            <w:r w:rsidRPr="002C4396">
              <w:rPr>
                <w:rFonts w:ascii="Trebuchet MS" w:hAnsi="Trebuchet MS"/>
              </w:rPr>
              <w:lastRenderedPageBreak/>
              <w:t>Proiectele care îndeplinesc pragurile de excelență stabilite mai sus, în situația în care există egalitate de punctaj, se vor contracta direct, în funcție de data și ora depunerii și în limita alocării financiare a apelului, până la acoperirea alocării prezentului apel.</w:t>
            </w:r>
          </w:p>
          <w:p w14:paraId="08076B0E" w14:textId="77777777" w:rsidR="000A48E7" w:rsidRDefault="000A48E7" w:rsidP="000A48E7">
            <w:pPr>
              <w:autoSpaceDE w:val="0"/>
              <w:autoSpaceDN w:val="0"/>
              <w:adjustRightInd w:val="0"/>
              <w:spacing w:line="360" w:lineRule="auto"/>
              <w:jc w:val="both"/>
              <w:rPr>
                <w:rFonts w:ascii="Trebuchet MS" w:hAnsi="Trebuchet MS"/>
              </w:rPr>
            </w:pPr>
            <w:r w:rsidRPr="002C4396">
              <w:rPr>
                <w:rFonts w:ascii="Trebuchet MS" w:hAnsi="Trebuchet MS"/>
              </w:rPr>
              <w:t>Proiectele care îndeplinesc pragurile de calitate stabilite mai sus, în situația în care există egalitate de punctaj, se vor contracta în funcție de data și ora depunerii și în limita alocării financiare a apelului, până la acoperirea alocării prezentului apel.</w:t>
            </w:r>
          </w:p>
          <w:p w14:paraId="7F1210AC" w14:textId="77777777" w:rsidR="0021018B" w:rsidRDefault="0021018B" w:rsidP="000A48E7">
            <w:pPr>
              <w:autoSpaceDE w:val="0"/>
              <w:autoSpaceDN w:val="0"/>
              <w:adjustRightInd w:val="0"/>
              <w:spacing w:line="360" w:lineRule="auto"/>
              <w:jc w:val="both"/>
              <w:rPr>
                <w:rFonts w:ascii="Trebuchet MS" w:hAnsi="Trebuchet MS"/>
              </w:rPr>
            </w:pPr>
          </w:p>
          <w:p w14:paraId="53ED5EF8" w14:textId="77777777" w:rsidR="00334751" w:rsidRPr="007246F9" w:rsidRDefault="00334751" w:rsidP="00334751">
            <w:pPr>
              <w:autoSpaceDE w:val="0"/>
              <w:autoSpaceDN w:val="0"/>
              <w:adjustRightInd w:val="0"/>
              <w:spacing w:line="360" w:lineRule="auto"/>
              <w:jc w:val="both"/>
              <w:rPr>
                <w:rFonts w:ascii="Trebuchet MS" w:hAnsi="Trebuchet MS"/>
                <w:b/>
                <w:bCs/>
                <w:color w:val="000000" w:themeColor="text1"/>
              </w:rPr>
            </w:pPr>
            <w:r w:rsidRPr="007246F9">
              <w:rPr>
                <w:rFonts w:ascii="Trebuchet MS" w:hAnsi="Trebuchet MS"/>
                <w:b/>
                <w:bCs/>
                <w:color w:val="000000" w:themeColor="text1"/>
              </w:rPr>
              <w:t>Atenție!!!</w:t>
            </w:r>
          </w:p>
          <w:p w14:paraId="546129A2" w14:textId="77777777" w:rsidR="00334751" w:rsidRPr="007246F9" w:rsidRDefault="00334751" w:rsidP="00334751">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În cadrul prezentului apel de proiecte, AM PRSM, pe baza pragurilor de excelență stabilite anterior, demarează în mod direct, etapa de contractare, în limita bugetului aprobat, fără  a fi necesară soluționarea contestațiilor depuse care au ca obiect rezultatele evaluării tehnice și financiare.</w:t>
            </w:r>
          </w:p>
          <w:p w14:paraId="2E870804" w14:textId="77777777" w:rsidR="00334751" w:rsidRPr="007246F9" w:rsidRDefault="00334751" w:rsidP="00334751">
            <w:pPr>
              <w:autoSpaceDE w:val="0"/>
              <w:autoSpaceDN w:val="0"/>
              <w:adjustRightInd w:val="0"/>
              <w:spacing w:line="360" w:lineRule="auto"/>
              <w:jc w:val="both"/>
              <w:rPr>
                <w:rFonts w:ascii="Trebuchet MS" w:hAnsi="Trebuchet MS"/>
                <w:color w:val="000000" w:themeColor="text1"/>
              </w:rPr>
            </w:pPr>
          </w:p>
          <w:p w14:paraId="0D4B44F8" w14:textId="77777777" w:rsidR="00334751" w:rsidRPr="007246F9" w:rsidRDefault="00334751" w:rsidP="00334751">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Pentru cererile de finanțare, altele decât cele care se încadrează în pragurile de excelență stabilite anterior, etapa de contractare este demarată ulterior finalizării procesului de soluționare a contestațiilor, în baza rezultatelor finale, respectiv a punctajelor finale și cu încadrarea în bugetul disponibil.</w:t>
            </w:r>
          </w:p>
          <w:p w14:paraId="1FA6C5AC" w14:textId="77777777" w:rsidR="00334751" w:rsidRDefault="00334751" w:rsidP="00334751">
            <w:pPr>
              <w:spacing w:before="120" w:after="120" w:line="360" w:lineRule="auto"/>
              <w:jc w:val="both"/>
              <w:rPr>
                <w:rFonts w:ascii="Trebuchet MS" w:hAnsi="Trebuchet MS"/>
                <w:color w:val="000000" w:themeColor="text1"/>
              </w:rPr>
            </w:pPr>
            <w:r w:rsidRPr="007246F9">
              <w:rPr>
                <w:rFonts w:ascii="Trebuchet MS" w:hAnsi="Trebuchet MS" w:cs="Calibri"/>
                <w:bCs/>
                <w:color w:val="000000" w:themeColor="text1"/>
              </w:rPr>
              <w:t xml:space="preserve">In situația în care, pe ultima poziție eligibilă pentru demararea procesului de contractare, sunt situate proiecte care au același punctaj, contractarea se va realiza </w:t>
            </w:r>
            <w:r w:rsidRPr="007246F9">
              <w:rPr>
                <w:rFonts w:ascii="Trebuchet MS" w:hAnsi="Trebuchet MS"/>
                <w:color w:val="000000" w:themeColor="text1"/>
              </w:rPr>
              <w:t>în funcție de data și ora depunerii și în limita alocării financiare a apelului, până la acoperirea alocării prezentului apel.</w:t>
            </w:r>
          </w:p>
          <w:p w14:paraId="2415BEEF" w14:textId="77777777" w:rsidR="00334751" w:rsidRDefault="00334751" w:rsidP="00334751">
            <w:pPr>
              <w:spacing w:before="120" w:after="120" w:line="360" w:lineRule="auto"/>
              <w:jc w:val="both"/>
              <w:rPr>
                <w:rFonts w:ascii="Trebuchet MS" w:hAnsi="Trebuchet MS"/>
                <w:color w:val="000000" w:themeColor="text1"/>
              </w:rPr>
            </w:pPr>
          </w:p>
          <w:p w14:paraId="3C61F913" w14:textId="5BFA1573" w:rsidR="000A48E7" w:rsidRPr="00932165" w:rsidRDefault="000A48E7" w:rsidP="00334751">
            <w:pPr>
              <w:spacing w:before="120" w:after="120" w:line="360" w:lineRule="auto"/>
              <w:jc w:val="both"/>
              <w:rPr>
                <w:rFonts w:ascii="Trebuchet MS" w:hAnsi="Trebuchet MS"/>
                <w:i/>
              </w:rPr>
            </w:pPr>
            <w:r w:rsidRPr="002C4396">
              <w:rPr>
                <w:rFonts w:ascii="Trebuchet MS" w:hAnsi="Trebuchet MS"/>
              </w:rPr>
              <w:t>Proiectul nu se respinge de la finanțare dacă obține 0 puncte la, cel puțin, un criteriu de evaluare tehnică și financiară</w:t>
            </w:r>
            <w:r>
              <w:rPr>
                <w:rFonts w:ascii="Trebuchet MS" w:hAnsi="Trebuchet MS"/>
              </w:rPr>
              <w:t>.</w:t>
            </w:r>
            <w:bookmarkEnd w:id="135"/>
          </w:p>
        </w:tc>
      </w:tr>
    </w:tbl>
    <w:p w14:paraId="1CC38293" w14:textId="77777777" w:rsidR="0058563F" w:rsidRDefault="0058563F" w:rsidP="009F041F">
      <w:pPr>
        <w:pStyle w:val="Heading2"/>
      </w:pPr>
    </w:p>
    <w:p w14:paraId="52EF8112" w14:textId="0100F4FF" w:rsidR="00D31D59" w:rsidRPr="009F041F" w:rsidRDefault="009D715E" w:rsidP="00932165">
      <w:pPr>
        <w:pStyle w:val="Heading2"/>
      </w:pPr>
      <w:bookmarkStart w:id="137" w:name="_Toc143502477"/>
      <w:r>
        <w:t xml:space="preserve">8.7. </w:t>
      </w:r>
      <w:r w:rsidR="00D31D59" w:rsidRPr="009F041F">
        <w:t>Notificarea rezultatului evaluării tehnice și financiare.</w:t>
      </w:r>
      <w:bookmarkEnd w:id="137"/>
      <w:r w:rsidR="00D31D59" w:rsidRPr="009F041F">
        <w:tab/>
      </w:r>
    </w:p>
    <w:tbl>
      <w:tblPr>
        <w:tblStyle w:val="TableGrid"/>
        <w:tblW w:w="0" w:type="auto"/>
        <w:tblLook w:val="04A0" w:firstRow="1" w:lastRow="0" w:firstColumn="1" w:lastColumn="0" w:noHBand="0" w:noVBand="1"/>
      </w:tblPr>
      <w:tblGrid>
        <w:gridCol w:w="9913"/>
      </w:tblGrid>
      <w:tr w:rsidR="00B63863" w:rsidRPr="00D62BBA" w14:paraId="6C6E0FF2" w14:textId="77777777" w:rsidTr="00932165">
        <w:tc>
          <w:tcPr>
            <w:tcW w:w="10343" w:type="dxa"/>
          </w:tcPr>
          <w:p w14:paraId="49376016" w14:textId="3EF035A6" w:rsidR="00D31D59" w:rsidRPr="00932165" w:rsidRDefault="0003102A" w:rsidP="00932165">
            <w:pPr>
              <w:spacing w:before="120" w:after="120" w:line="360" w:lineRule="auto"/>
              <w:jc w:val="both"/>
              <w:rPr>
                <w:rFonts w:ascii="Trebuchet MS" w:hAnsi="Trebuchet MS"/>
                <w:i/>
              </w:rPr>
            </w:pPr>
            <w:proofErr w:type="spellStart"/>
            <w:r w:rsidRPr="0003102A">
              <w:rPr>
                <w:rFonts w:ascii="Trebuchet MS" w:hAnsi="Trebuchet MS" w:cs="Trebuchet MS"/>
                <w:lang w:val="en-GB"/>
              </w:rPr>
              <w:t>Rezultatele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evaluării</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tehnice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și</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financiare</w:t>
            </w:r>
            <w:proofErr w:type="spellEnd"/>
            <w:r w:rsidRPr="0003102A">
              <w:rPr>
                <w:rFonts w:ascii="Trebuchet MS" w:hAnsi="Trebuchet MS" w:cs="Trebuchet MS"/>
                <w:lang w:val="en-GB"/>
              </w:rPr>
              <w:t xml:space="preserve"> se </w:t>
            </w:r>
            <w:proofErr w:type="spellStart"/>
            <w:r w:rsidRPr="0003102A">
              <w:rPr>
                <w:rFonts w:ascii="Trebuchet MS" w:hAnsi="Trebuchet MS" w:cs="Trebuchet MS"/>
                <w:lang w:val="en-GB"/>
              </w:rPr>
              <w:t>comunică</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solicitantului</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liderului</w:t>
            </w:r>
            <w:proofErr w:type="spellEnd"/>
            <w:r w:rsidRPr="0003102A">
              <w:rPr>
                <w:rFonts w:ascii="Trebuchet MS" w:hAnsi="Trebuchet MS" w:cs="Trebuchet MS"/>
                <w:lang w:val="en-GB"/>
              </w:rPr>
              <w:t xml:space="preserve"> de </w:t>
            </w:r>
            <w:proofErr w:type="spellStart"/>
            <w:r w:rsidRPr="0003102A">
              <w:rPr>
                <w:rFonts w:ascii="Trebuchet MS" w:hAnsi="Trebuchet MS" w:cs="Trebuchet MS"/>
                <w:lang w:val="en-GB"/>
              </w:rPr>
              <w:t>parteneriat</w:t>
            </w:r>
            <w:proofErr w:type="spellEnd"/>
            <w:r w:rsidRPr="0003102A">
              <w:rPr>
                <w:rFonts w:ascii="Trebuchet MS" w:hAnsi="Trebuchet MS" w:cs="Trebuchet MS"/>
                <w:lang w:val="en-GB"/>
              </w:rPr>
              <w:t xml:space="preserve"> electronic, </w:t>
            </w:r>
            <w:proofErr w:type="spellStart"/>
            <w:r w:rsidRPr="0003102A">
              <w:rPr>
                <w:rFonts w:ascii="Trebuchet MS" w:hAnsi="Trebuchet MS" w:cs="Trebuchet MS"/>
                <w:lang w:val="en-GB"/>
              </w:rPr>
              <w:t>prin</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intermediul</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sistemului</w:t>
            </w:r>
            <w:proofErr w:type="spellEnd"/>
            <w:r w:rsidRPr="0003102A">
              <w:rPr>
                <w:rFonts w:ascii="Trebuchet MS" w:hAnsi="Trebuchet MS" w:cs="Trebuchet MS"/>
                <w:lang w:val="en-GB"/>
              </w:rPr>
              <w:t xml:space="preserve"> informatic MySMIS2021/SMIS2021+, </w:t>
            </w:r>
            <w:proofErr w:type="spellStart"/>
            <w:r w:rsidRPr="0003102A">
              <w:rPr>
                <w:rFonts w:ascii="Trebuchet MS" w:hAnsi="Trebuchet MS" w:cs="Trebuchet MS"/>
                <w:lang w:val="en-GB"/>
              </w:rPr>
              <w:t>indicându</w:t>
            </w:r>
            <w:proofErr w:type="spellEnd"/>
            <w:r w:rsidRPr="0003102A">
              <w:rPr>
                <w:rFonts w:ascii="Trebuchet MS" w:hAnsi="Trebuchet MS" w:cs="Trebuchet MS"/>
                <w:lang w:val="en-GB"/>
              </w:rPr>
              <w:t xml:space="preserve">-se </w:t>
            </w:r>
            <w:proofErr w:type="spellStart"/>
            <w:r w:rsidRPr="0003102A">
              <w:rPr>
                <w:rFonts w:ascii="Trebuchet MS" w:hAnsi="Trebuchet MS" w:cs="Trebuchet MS"/>
                <w:lang w:val="en-GB"/>
              </w:rPr>
              <w:t>punctajul</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obținut</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și</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justificarea</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acordării</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respectivului</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punctaj</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pentru</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fiecare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criteriu</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în</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parte</w:t>
            </w:r>
            <w:proofErr w:type="spellEnd"/>
            <w:r w:rsidRPr="0003102A">
              <w:rPr>
                <w:rFonts w:ascii="Trebuchet MS" w:hAnsi="Trebuchet MS" w:cs="Trebuchet MS"/>
                <w:lang w:val="en-GB"/>
              </w:rPr>
              <w:t>.</w:t>
            </w:r>
          </w:p>
        </w:tc>
      </w:tr>
    </w:tbl>
    <w:p w14:paraId="1D338DD8" w14:textId="77777777" w:rsidR="0058563F" w:rsidRDefault="0058563F" w:rsidP="009F041F">
      <w:pPr>
        <w:pStyle w:val="Heading2"/>
      </w:pPr>
    </w:p>
    <w:p w14:paraId="2D8124F4" w14:textId="6B9DBB9E" w:rsidR="00566CCA" w:rsidRPr="009F041F" w:rsidRDefault="009D715E" w:rsidP="00932165">
      <w:pPr>
        <w:pStyle w:val="Heading2"/>
      </w:pPr>
      <w:bookmarkStart w:id="138" w:name="_Toc143502478"/>
      <w:r>
        <w:t xml:space="preserve">8.8. </w:t>
      </w:r>
      <w:r w:rsidR="00566CCA" w:rsidRPr="009F041F">
        <w:t>Contestații</w:t>
      </w:r>
      <w:bookmarkEnd w:id="138"/>
      <w:r w:rsidR="00566CCA" w:rsidRPr="009F041F">
        <w:tab/>
      </w:r>
    </w:p>
    <w:tbl>
      <w:tblPr>
        <w:tblStyle w:val="TableGrid"/>
        <w:tblW w:w="0" w:type="auto"/>
        <w:tblLook w:val="04A0" w:firstRow="1" w:lastRow="0" w:firstColumn="1" w:lastColumn="0" w:noHBand="0" w:noVBand="1"/>
      </w:tblPr>
      <w:tblGrid>
        <w:gridCol w:w="9913"/>
      </w:tblGrid>
      <w:tr w:rsidR="00B63863" w:rsidRPr="00D62BBA" w14:paraId="73887ED5" w14:textId="77777777" w:rsidTr="00932165">
        <w:tc>
          <w:tcPr>
            <w:tcW w:w="10343" w:type="dxa"/>
          </w:tcPr>
          <w:p w14:paraId="3196A1A7" w14:textId="77777777" w:rsidR="00E8286E" w:rsidRDefault="00E8286E" w:rsidP="0003102A">
            <w:pPr>
              <w:spacing w:before="120" w:after="120" w:line="360" w:lineRule="auto"/>
              <w:jc w:val="both"/>
              <w:rPr>
                <w:rFonts w:ascii="Trebuchet MS" w:hAnsi="Trebuchet MS"/>
                <w:bCs/>
                <w:iCs/>
              </w:rPr>
            </w:pPr>
          </w:p>
          <w:p w14:paraId="73A01E47" w14:textId="43F88F1A" w:rsidR="0003102A" w:rsidRPr="0003102A" w:rsidRDefault="0003102A" w:rsidP="0003102A">
            <w:pPr>
              <w:spacing w:before="120" w:after="120" w:line="360" w:lineRule="auto"/>
              <w:jc w:val="both"/>
              <w:rPr>
                <w:rFonts w:ascii="Trebuchet MS" w:hAnsi="Trebuchet MS"/>
                <w:bCs/>
                <w:iCs/>
              </w:rPr>
            </w:pPr>
            <w:r w:rsidRPr="0003102A">
              <w:rPr>
                <w:rFonts w:ascii="Trebuchet MS" w:hAnsi="Trebuchet MS"/>
                <w:bCs/>
                <w:iCs/>
              </w:rPr>
              <w:lastRenderedPageBreak/>
              <w:t>Cu privire la rezultatul evaluării tehnice și financiare, solicitantul/liderul de parteneriat, după caz, poate formula contestație pe cale administrativă în termen de 30 de zile calendaristice, calculat de la data comunicării acestuia prin intermediul sistemului informatic MySMIS2021/SMIS2021+.</w:t>
            </w:r>
          </w:p>
          <w:p w14:paraId="60B690AA" w14:textId="77777777" w:rsidR="0003102A" w:rsidRPr="0003102A" w:rsidRDefault="0003102A" w:rsidP="0003102A">
            <w:pPr>
              <w:spacing w:before="120" w:after="120" w:line="360" w:lineRule="auto"/>
              <w:jc w:val="both"/>
              <w:rPr>
                <w:rFonts w:ascii="Trebuchet MS" w:hAnsi="Trebuchet MS"/>
                <w:bCs/>
                <w:iCs/>
              </w:rPr>
            </w:pPr>
            <w:r w:rsidRPr="0003102A">
              <w:rPr>
                <w:rFonts w:ascii="Trebuchet MS" w:hAnsi="Trebuchet MS"/>
                <w:bCs/>
                <w:iCs/>
              </w:rPr>
              <w:t>Contestația trebuie să cuprindă, cel puțin, următoarele elemente:</w:t>
            </w:r>
          </w:p>
          <w:p w14:paraId="56D8A1CC" w14:textId="77777777" w:rsidR="0003102A" w:rsidRPr="0003102A" w:rsidRDefault="0003102A" w:rsidP="0003102A">
            <w:pPr>
              <w:autoSpaceDE w:val="0"/>
              <w:autoSpaceDN w:val="0"/>
              <w:adjustRightInd w:val="0"/>
              <w:spacing w:line="360" w:lineRule="auto"/>
              <w:jc w:val="both"/>
              <w:rPr>
                <w:rFonts w:ascii="Trebuchet MS" w:hAnsi="Trebuchet MS" w:cs="ArialMT"/>
                <w:lang w:val="en-GB"/>
              </w:rPr>
            </w:pPr>
            <w:r w:rsidRPr="0003102A">
              <w:rPr>
                <w:rFonts w:ascii="Trebuchet MS" w:hAnsi="Trebuchet MS"/>
                <w:bCs/>
                <w:iCs/>
              </w:rPr>
              <w:t xml:space="preserve">- </w:t>
            </w:r>
            <w:proofErr w:type="spellStart"/>
            <w:r w:rsidRPr="0003102A">
              <w:rPr>
                <w:rFonts w:ascii="Trebuchet MS" w:hAnsi="Trebuchet MS" w:cs="ArialMT"/>
                <w:lang w:val="en-GB"/>
              </w:rPr>
              <w:t>datele</w:t>
            </w:r>
            <w:proofErr w:type="spellEnd"/>
            <w:r w:rsidRPr="0003102A">
              <w:rPr>
                <w:rFonts w:ascii="Trebuchet MS" w:hAnsi="Trebuchet MS" w:cs="ArialMT"/>
                <w:lang w:val="en-GB"/>
              </w:rPr>
              <w:t xml:space="preserve"> de </w:t>
            </w:r>
            <w:proofErr w:type="spellStart"/>
            <w:r w:rsidRPr="0003102A">
              <w:rPr>
                <w:rFonts w:ascii="Trebuchet MS" w:hAnsi="Trebuchet MS" w:cs="ArialMT"/>
                <w:lang w:val="en-GB"/>
              </w:rPr>
              <w:t>identificare</w:t>
            </w:r>
            <w:proofErr w:type="spellEnd"/>
            <w:r w:rsidRPr="0003102A">
              <w:rPr>
                <w:rFonts w:ascii="Trebuchet MS" w:hAnsi="Trebuchet MS" w:cs="ArialMT"/>
                <w:lang w:val="en-GB"/>
              </w:rPr>
              <w:t xml:space="preserve"> ale </w:t>
            </w:r>
            <w:proofErr w:type="spellStart"/>
            <w:r w:rsidRPr="0003102A">
              <w:rPr>
                <w:rFonts w:ascii="Trebuchet MS" w:hAnsi="Trebuchet MS" w:cs="ArialMT"/>
                <w:lang w:val="en-GB"/>
              </w:rPr>
              <w:t>solicitantului</w:t>
            </w:r>
            <w:proofErr w:type="spellEnd"/>
            <w:r w:rsidRPr="0003102A">
              <w:rPr>
                <w:rFonts w:ascii="Trebuchet MS" w:hAnsi="Trebuchet MS" w:cs="ArialMT"/>
                <w:lang w:val="en-GB"/>
              </w:rPr>
              <w:t xml:space="preserve">: </w:t>
            </w:r>
            <w:proofErr w:type="spellStart"/>
            <w:r w:rsidRPr="0003102A">
              <w:rPr>
                <w:rFonts w:ascii="Trebuchet MS" w:hAnsi="Trebuchet MS" w:cs="ArialMT"/>
                <w:lang w:val="en-GB"/>
              </w:rPr>
              <w:t>denumirea</w:t>
            </w:r>
            <w:proofErr w:type="spellEnd"/>
            <w:r w:rsidRPr="0003102A">
              <w:rPr>
                <w:rFonts w:ascii="Trebuchet MS" w:hAnsi="Trebuchet MS" w:cs="ArialMT"/>
                <w:lang w:val="en-GB"/>
              </w:rPr>
              <w:t xml:space="preserve">, </w:t>
            </w:r>
            <w:proofErr w:type="spellStart"/>
            <w:r w:rsidRPr="0003102A">
              <w:rPr>
                <w:rFonts w:ascii="Trebuchet MS" w:hAnsi="Trebuchet MS" w:cs="ArialMT"/>
                <w:lang w:val="en-GB"/>
              </w:rPr>
              <w:t>sediul</w:t>
            </w:r>
            <w:proofErr w:type="spellEnd"/>
            <w:r w:rsidRPr="0003102A">
              <w:rPr>
                <w:rFonts w:ascii="Trebuchet MS" w:hAnsi="Trebuchet MS" w:cs="ArialMT"/>
                <w:lang w:val="en-GB"/>
              </w:rPr>
              <w:t xml:space="preserve">, </w:t>
            </w:r>
            <w:proofErr w:type="spellStart"/>
            <w:r w:rsidRPr="0003102A">
              <w:rPr>
                <w:rFonts w:ascii="Trebuchet MS" w:hAnsi="Trebuchet MS" w:cs="ArialMT"/>
                <w:lang w:val="en-GB"/>
              </w:rPr>
              <w:t>datele</w:t>
            </w:r>
            <w:proofErr w:type="spellEnd"/>
            <w:r w:rsidRPr="0003102A">
              <w:rPr>
                <w:rFonts w:ascii="Trebuchet MS" w:hAnsi="Trebuchet MS" w:cs="ArialMT"/>
                <w:lang w:val="en-GB"/>
              </w:rPr>
              <w:t xml:space="preserve"> de contact, precum </w:t>
            </w:r>
            <w:proofErr w:type="spellStart"/>
            <w:r w:rsidRPr="0003102A">
              <w:rPr>
                <w:rFonts w:ascii="Trebuchet MS" w:hAnsi="Trebuchet MS" w:cs="ArialMT"/>
                <w:lang w:val="en-GB"/>
              </w:rPr>
              <w:t>și</w:t>
            </w:r>
            <w:proofErr w:type="spellEnd"/>
            <w:r w:rsidRPr="0003102A">
              <w:rPr>
                <w:rFonts w:ascii="Trebuchet MS" w:hAnsi="Trebuchet MS" w:cs="ArialMT"/>
                <w:lang w:val="en-GB"/>
              </w:rPr>
              <w:t xml:space="preserve"> </w:t>
            </w:r>
            <w:proofErr w:type="spellStart"/>
            <w:r w:rsidRPr="0003102A">
              <w:rPr>
                <w:rFonts w:ascii="Trebuchet MS" w:hAnsi="Trebuchet MS" w:cs="ArialMT"/>
                <w:lang w:val="en-GB"/>
              </w:rPr>
              <w:t>alte</w:t>
            </w:r>
            <w:proofErr w:type="spellEnd"/>
            <w:r w:rsidRPr="0003102A">
              <w:rPr>
                <w:rFonts w:ascii="Trebuchet MS" w:hAnsi="Trebuchet MS" w:cs="ArialMT"/>
                <w:lang w:val="en-GB"/>
              </w:rPr>
              <w:t xml:space="preserve"> </w:t>
            </w:r>
            <w:proofErr w:type="spellStart"/>
            <w:r w:rsidRPr="0003102A">
              <w:rPr>
                <w:rFonts w:ascii="Trebuchet MS" w:hAnsi="Trebuchet MS" w:cs="ArialMT"/>
                <w:lang w:val="en-GB"/>
              </w:rPr>
              <w:t>atribute</w:t>
            </w:r>
            <w:proofErr w:type="spellEnd"/>
            <w:r w:rsidRPr="0003102A">
              <w:rPr>
                <w:rFonts w:ascii="Trebuchet MS" w:hAnsi="Trebuchet MS" w:cs="ArialMT"/>
                <w:lang w:val="en-GB"/>
              </w:rPr>
              <w:t xml:space="preserve"> de </w:t>
            </w:r>
            <w:proofErr w:type="spellStart"/>
            <w:r w:rsidRPr="0003102A">
              <w:rPr>
                <w:rFonts w:ascii="Trebuchet MS" w:hAnsi="Trebuchet MS" w:cs="ArialMT"/>
                <w:lang w:val="en-GB"/>
              </w:rPr>
              <w:t>identificare</w:t>
            </w:r>
            <w:proofErr w:type="spellEnd"/>
            <w:r w:rsidRPr="0003102A">
              <w:rPr>
                <w:rFonts w:ascii="Trebuchet MS" w:hAnsi="Trebuchet MS" w:cs="ArialMT"/>
                <w:lang w:val="en-GB"/>
              </w:rPr>
              <w:t xml:space="preserve">, </w:t>
            </w:r>
            <w:proofErr w:type="spellStart"/>
            <w:r w:rsidRPr="0003102A">
              <w:rPr>
                <w:rFonts w:ascii="Trebuchet MS" w:hAnsi="Trebuchet MS" w:cs="ArialMT"/>
                <w:lang w:val="en-GB"/>
              </w:rPr>
              <w:t>în</w:t>
            </w:r>
            <w:proofErr w:type="spellEnd"/>
            <w:r w:rsidRPr="0003102A">
              <w:rPr>
                <w:rFonts w:ascii="Trebuchet MS" w:hAnsi="Trebuchet MS" w:cs="ArialMT"/>
                <w:lang w:val="en-GB"/>
              </w:rPr>
              <w:t xml:space="preserve"> </w:t>
            </w:r>
            <w:proofErr w:type="spellStart"/>
            <w:r w:rsidRPr="0003102A">
              <w:rPr>
                <w:rFonts w:ascii="Trebuchet MS" w:hAnsi="Trebuchet MS" w:cs="ArialMT"/>
                <w:lang w:val="en-GB"/>
              </w:rPr>
              <w:t>condițiile</w:t>
            </w:r>
            <w:proofErr w:type="spellEnd"/>
            <w:r w:rsidRPr="0003102A">
              <w:rPr>
                <w:rFonts w:ascii="Trebuchet MS" w:hAnsi="Trebuchet MS" w:cs="ArialMT"/>
                <w:lang w:val="en-GB"/>
              </w:rPr>
              <w:t xml:space="preserve"> </w:t>
            </w:r>
            <w:proofErr w:type="spellStart"/>
            <w:r w:rsidRPr="0003102A">
              <w:rPr>
                <w:rFonts w:ascii="Trebuchet MS" w:hAnsi="Trebuchet MS" w:cs="ArialMT"/>
                <w:lang w:val="en-GB"/>
              </w:rPr>
              <w:t>legii</w:t>
            </w:r>
            <w:proofErr w:type="spellEnd"/>
            <w:r w:rsidRPr="0003102A">
              <w:rPr>
                <w:rFonts w:ascii="Trebuchet MS" w:hAnsi="Trebuchet MS" w:cs="ArialMT"/>
                <w:lang w:val="en-GB"/>
              </w:rPr>
              <w:t xml:space="preserve">, cum sunt: </w:t>
            </w:r>
            <w:proofErr w:type="spellStart"/>
            <w:r w:rsidRPr="0003102A">
              <w:rPr>
                <w:rFonts w:ascii="Trebuchet MS" w:hAnsi="Trebuchet MS" w:cs="ArialMT"/>
                <w:lang w:val="en-GB"/>
              </w:rPr>
              <w:t>numărul</w:t>
            </w:r>
            <w:proofErr w:type="spellEnd"/>
            <w:r w:rsidRPr="0003102A">
              <w:rPr>
                <w:rFonts w:ascii="Trebuchet MS" w:hAnsi="Trebuchet MS" w:cs="ArialMT"/>
                <w:lang w:val="en-GB"/>
              </w:rPr>
              <w:t xml:space="preserve"> de </w:t>
            </w:r>
            <w:proofErr w:type="spellStart"/>
            <w:r w:rsidRPr="0003102A">
              <w:rPr>
                <w:rFonts w:ascii="Trebuchet MS" w:hAnsi="Trebuchet MS" w:cs="ArialMT"/>
                <w:lang w:val="en-GB"/>
              </w:rPr>
              <w:t>înregistrare</w:t>
            </w:r>
            <w:proofErr w:type="spellEnd"/>
            <w:r w:rsidRPr="0003102A">
              <w:rPr>
                <w:rFonts w:ascii="Trebuchet MS" w:hAnsi="Trebuchet MS" w:cs="ArialMT"/>
                <w:lang w:val="en-GB"/>
              </w:rPr>
              <w:t xml:space="preserve"> </w:t>
            </w:r>
            <w:proofErr w:type="spellStart"/>
            <w:r w:rsidRPr="0003102A">
              <w:rPr>
                <w:rFonts w:ascii="Trebuchet MS" w:hAnsi="Trebuchet MS" w:cs="ArialMT"/>
                <w:lang w:val="en-GB"/>
              </w:rPr>
              <w:t>în</w:t>
            </w:r>
            <w:proofErr w:type="spellEnd"/>
            <w:r w:rsidRPr="0003102A">
              <w:rPr>
                <w:rFonts w:ascii="Trebuchet MS" w:hAnsi="Trebuchet MS" w:cs="ArialMT"/>
                <w:lang w:val="en-GB"/>
              </w:rPr>
              <w:t xml:space="preserve"> </w:t>
            </w:r>
            <w:proofErr w:type="spellStart"/>
            <w:r w:rsidRPr="0003102A">
              <w:rPr>
                <w:rFonts w:ascii="Trebuchet MS" w:hAnsi="Trebuchet MS" w:cs="ArialMT"/>
                <w:lang w:val="en-GB"/>
              </w:rPr>
              <w:t>registrul</w:t>
            </w:r>
            <w:proofErr w:type="spellEnd"/>
          </w:p>
          <w:p w14:paraId="4FC3F95B" w14:textId="77777777" w:rsidR="0003102A" w:rsidRPr="0003102A" w:rsidRDefault="0003102A" w:rsidP="0003102A">
            <w:pPr>
              <w:autoSpaceDE w:val="0"/>
              <w:autoSpaceDN w:val="0"/>
              <w:adjustRightInd w:val="0"/>
              <w:spacing w:line="360" w:lineRule="auto"/>
              <w:jc w:val="both"/>
              <w:rPr>
                <w:rFonts w:ascii="Trebuchet MS" w:hAnsi="Trebuchet MS"/>
                <w:bCs/>
                <w:iCs/>
              </w:rPr>
            </w:pPr>
            <w:proofErr w:type="spellStart"/>
            <w:r w:rsidRPr="0003102A">
              <w:rPr>
                <w:rFonts w:ascii="Trebuchet MS" w:hAnsi="Trebuchet MS" w:cs="ArialMT"/>
                <w:lang w:val="en-GB"/>
              </w:rPr>
              <w:t>comerțului</w:t>
            </w:r>
            <w:proofErr w:type="spellEnd"/>
            <w:r w:rsidRPr="0003102A">
              <w:rPr>
                <w:rFonts w:ascii="Trebuchet MS" w:hAnsi="Trebuchet MS" w:cs="ArialMT"/>
                <w:lang w:val="en-GB"/>
              </w:rPr>
              <w:t xml:space="preserve"> </w:t>
            </w:r>
            <w:proofErr w:type="spellStart"/>
            <w:r w:rsidRPr="0003102A">
              <w:rPr>
                <w:rFonts w:ascii="Trebuchet MS" w:hAnsi="Trebuchet MS" w:cs="ArialMT"/>
                <w:lang w:val="en-GB"/>
              </w:rPr>
              <w:t>sau</w:t>
            </w:r>
            <w:proofErr w:type="spellEnd"/>
            <w:r w:rsidRPr="0003102A">
              <w:rPr>
                <w:rFonts w:ascii="Trebuchet MS" w:hAnsi="Trebuchet MS" w:cs="ArialMT"/>
                <w:lang w:val="en-GB"/>
              </w:rPr>
              <w:t xml:space="preserve"> </w:t>
            </w:r>
            <w:proofErr w:type="spellStart"/>
            <w:r w:rsidRPr="0003102A">
              <w:rPr>
                <w:rFonts w:ascii="Trebuchet MS" w:hAnsi="Trebuchet MS" w:cs="ArialMT"/>
                <w:lang w:val="en-GB"/>
              </w:rPr>
              <w:t>într</w:t>
            </w:r>
            <w:proofErr w:type="spellEnd"/>
            <w:r w:rsidRPr="0003102A">
              <w:rPr>
                <w:rFonts w:ascii="Trebuchet MS" w:hAnsi="Trebuchet MS" w:cs="ArialMT"/>
                <w:lang w:val="en-GB"/>
              </w:rPr>
              <w:t xml:space="preserve">-un alt </w:t>
            </w:r>
            <w:proofErr w:type="spellStart"/>
            <w:r w:rsidRPr="0003102A">
              <w:rPr>
                <w:rFonts w:ascii="Trebuchet MS" w:hAnsi="Trebuchet MS" w:cs="ArialMT"/>
                <w:lang w:val="en-GB"/>
              </w:rPr>
              <w:t>registru</w:t>
            </w:r>
            <w:proofErr w:type="spellEnd"/>
            <w:r w:rsidRPr="0003102A">
              <w:rPr>
                <w:rFonts w:ascii="Trebuchet MS" w:hAnsi="Trebuchet MS" w:cs="ArialMT"/>
                <w:lang w:val="en-GB"/>
              </w:rPr>
              <w:t xml:space="preserve"> public, </w:t>
            </w:r>
            <w:proofErr w:type="spellStart"/>
            <w:r w:rsidRPr="0003102A">
              <w:rPr>
                <w:rFonts w:ascii="Trebuchet MS" w:hAnsi="Trebuchet MS" w:cs="ArialMT"/>
                <w:lang w:val="en-GB"/>
              </w:rPr>
              <w:t>codul</w:t>
            </w:r>
            <w:proofErr w:type="spellEnd"/>
            <w:r w:rsidRPr="0003102A">
              <w:rPr>
                <w:rFonts w:ascii="Trebuchet MS" w:hAnsi="Trebuchet MS" w:cs="ArialMT"/>
                <w:lang w:val="en-GB"/>
              </w:rPr>
              <w:t xml:space="preserve"> </w:t>
            </w:r>
            <w:proofErr w:type="spellStart"/>
            <w:r w:rsidRPr="0003102A">
              <w:rPr>
                <w:rFonts w:ascii="Trebuchet MS" w:hAnsi="Trebuchet MS" w:cs="ArialMT"/>
                <w:lang w:val="en-GB"/>
              </w:rPr>
              <w:t>unic</w:t>
            </w:r>
            <w:proofErr w:type="spellEnd"/>
            <w:r w:rsidRPr="0003102A">
              <w:rPr>
                <w:rFonts w:ascii="Trebuchet MS" w:hAnsi="Trebuchet MS" w:cs="ArialMT"/>
                <w:lang w:val="en-GB"/>
              </w:rPr>
              <w:t xml:space="preserve"> de </w:t>
            </w:r>
            <w:proofErr w:type="spellStart"/>
            <w:r w:rsidRPr="0003102A">
              <w:rPr>
                <w:rFonts w:ascii="Trebuchet MS" w:hAnsi="Trebuchet MS" w:cs="ArialMT"/>
                <w:lang w:val="en-GB"/>
              </w:rPr>
              <w:t>înregistrare</w:t>
            </w:r>
            <w:proofErr w:type="spellEnd"/>
            <w:r w:rsidRPr="0003102A">
              <w:rPr>
                <w:rFonts w:ascii="Trebuchet MS" w:hAnsi="Trebuchet MS" w:cs="ArialMT"/>
                <w:lang w:val="en-GB"/>
              </w:rPr>
              <w:t xml:space="preserve">, precum </w:t>
            </w:r>
            <w:proofErr w:type="spellStart"/>
            <w:r w:rsidRPr="0003102A">
              <w:rPr>
                <w:rFonts w:ascii="Trebuchet MS" w:hAnsi="Trebuchet MS" w:cs="ArialMT"/>
                <w:lang w:val="en-GB"/>
              </w:rPr>
              <w:t>și</w:t>
            </w:r>
            <w:proofErr w:type="spellEnd"/>
            <w:r w:rsidRPr="0003102A">
              <w:rPr>
                <w:rFonts w:ascii="Trebuchet MS" w:hAnsi="Trebuchet MS" w:cs="ArialMT"/>
                <w:lang w:val="en-GB"/>
              </w:rPr>
              <w:t xml:space="preserve"> ale </w:t>
            </w:r>
            <w:proofErr w:type="spellStart"/>
            <w:r w:rsidRPr="0003102A">
              <w:rPr>
                <w:rFonts w:ascii="Trebuchet MS" w:hAnsi="Trebuchet MS" w:cs="ArialMT"/>
                <w:lang w:val="en-GB"/>
              </w:rPr>
              <w:t>cererii</w:t>
            </w:r>
            <w:proofErr w:type="spellEnd"/>
            <w:r w:rsidRPr="0003102A">
              <w:rPr>
                <w:rFonts w:ascii="Trebuchet MS" w:hAnsi="Trebuchet MS" w:cs="ArialMT"/>
                <w:lang w:val="en-GB"/>
              </w:rPr>
              <w:t xml:space="preserve"> de </w:t>
            </w:r>
            <w:proofErr w:type="spellStart"/>
            <w:r w:rsidRPr="0003102A">
              <w:rPr>
                <w:rFonts w:ascii="Trebuchet MS" w:hAnsi="Trebuchet MS" w:cs="ArialMT"/>
                <w:lang w:val="en-GB"/>
              </w:rPr>
              <w:t>finanțare</w:t>
            </w:r>
            <w:proofErr w:type="spellEnd"/>
            <w:r w:rsidRPr="0003102A">
              <w:rPr>
                <w:rFonts w:ascii="Trebuchet MS" w:hAnsi="Trebuchet MS" w:cs="ArialMT"/>
                <w:lang w:val="en-GB"/>
              </w:rPr>
              <w:t xml:space="preserve">: </w:t>
            </w:r>
            <w:proofErr w:type="spellStart"/>
            <w:r w:rsidRPr="0003102A">
              <w:rPr>
                <w:rFonts w:ascii="Trebuchet MS" w:hAnsi="Trebuchet MS" w:cs="ArialMT"/>
                <w:lang w:val="en-GB"/>
              </w:rPr>
              <w:t>titlu</w:t>
            </w:r>
            <w:proofErr w:type="spellEnd"/>
            <w:r w:rsidRPr="0003102A">
              <w:rPr>
                <w:rFonts w:ascii="Trebuchet MS" w:hAnsi="Trebuchet MS" w:cs="ArialMT"/>
                <w:lang w:val="en-GB"/>
              </w:rPr>
              <w:t xml:space="preserve">, cod </w:t>
            </w:r>
            <w:proofErr w:type="spellStart"/>
            <w:r w:rsidRPr="0003102A">
              <w:rPr>
                <w:rFonts w:ascii="Trebuchet MS" w:hAnsi="Trebuchet MS" w:cs="ArialMT"/>
                <w:lang w:val="en-GB"/>
              </w:rPr>
              <w:t>unic</w:t>
            </w:r>
            <w:proofErr w:type="spellEnd"/>
            <w:r w:rsidRPr="0003102A">
              <w:rPr>
                <w:rFonts w:ascii="Trebuchet MS" w:hAnsi="Trebuchet MS" w:cs="ArialMT"/>
                <w:lang w:val="en-GB"/>
              </w:rPr>
              <w:t xml:space="preserve"> SMIS</w:t>
            </w:r>
            <w:r w:rsidRPr="0003102A">
              <w:rPr>
                <w:rFonts w:ascii="Trebuchet MS" w:hAnsi="Trebuchet MS"/>
                <w:bCs/>
                <w:iCs/>
              </w:rPr>
              <w:t>;</w:t>
            </w:r>
          </w:p>
          <w:p w14:paraId="2C4207A1" w14:textId="77777777" w:rsidR="0003102A" w:rsidRPr="0003102A" w:rsidRDefault="0003102A" w:rsidP="0003102A">
            <w:pPr>
              <w:autoSpaceDE w:val="0"/>
              <w:autoSpaceDN w:val="0"/>
              <w:adjustRightInd w:val="0"/>
              <w:spacing w:line="360" w:lineRule="auto"/>
              <w:jc w:val="both"/>
              <w:rPr>
                <w:rFonts w:ascii="Trebuchet MS" w:hAnsi="Trebuchet MS" w:cs="ArialMT"/>
                <w:lang w:val="en-GB"/>
              </w:rPr>
            </w:pPr>
            <w:r w:rsidRPr="0003102A">
              <w:rPr>
                <w:rFonts w:ascii="Trebuchet MS" w:hAnsi="Trebuchet MS"/>
                <w:bCs/>
                <w:iCs/>
              </w:rPr>
              <w:t xml:space="preserve">- </w:t>
            </w:r>
            <w:proofErr w:type="spellStart"/>
            <w:r w:rsidRPr="0003102A">
              <w:rPr>
                <w:rFonts w:ascii="Trebuchet MS" w:hAnsi="Trebuchet MS" w:cs="ArialMT"/>
                <w:lang w:val="en-GB"/>
              </w:rPr>
              <w:t>datele</w:t>
            </w:r>
            <w:proofErr w:type="spellEnd"/>
            <w:r w:rsidRPr="0003102A">
              <w:rPr>
                <w:rFonts w:ascii="Trebuchet MS" w:hAnsi="Trebuchet MS" w:cs="ArialMT"/>
                <w:lang w:val="en-GB"/>
              </w:rPr>
              <w:t xml:space="preserve"> de </w:t>
            </w:r>
            <w:proofErr w:type="spellStart"/>
            <w:r w:rsidRPr="0003102A">
              <w:rPr>
                <w:rFonts w:ascii="Trebuchet MS" w:hAnsi="Trebuchet MS" w:cs="ArialMT"/>
                <w:lang w:val="en-GB"/>
              </w:rPr>
              <w:t>identificare</w:t>
            </w:r>
            <w:proofErr w:type="spellEnd"/>
            <w:r w:rsidRPr="0003102A">
              <w:rPr>
                <w:rFonts w:ascii="Trebuchet MS" w:hAnsi="Trebuchet MS" w:cs="ArialMT"/>
                <w:lang w:val="en-GB"/>
              </w:rPr>
              <w:t xml:space="preserve"> ale </w:t>
            </w:r>
            <w:proofErr w:type="spellStart"/>
            <w:r w:rsidRPr="0003102A">
              <w:rPr>
                <w:rFonts w:ascii="Trebuchet MS" w:hAnsi="Trebuchet MS" w:cs="ArialMT"/>
                <w:lang w:val="en-GB"/>
              </w:rPr>
              <w:t>reprezentantului</w:t>
            </w:r>
            <w:proofErr w:type="spellEnd"/>
            <w:r w:rsidRPr="0003102A">
              <w:rPr>
                <w:rFonts w:ascii="Trebuchet MS" w:hAnsi="Trebuchet MS" w:cs="ArialMT"/>
                <w:lang w:val="en-GB"/>
              </w:rPr>
              <w:t xml:space="preserve"> legal al </w:t>
            </w:r>
            <w:proofErr w:type="spellStart"/>
            <w:r w:rsidRPr="0003102A">
              <w:rPr>
                <w:rFonts w:ascii="Trebuchet MS" w:hAnsi="Trebuchet MS" w:cs="ArialMT"/>
                <w:lang w:val="en-GB"/>
              </w:rPr>
              <w:t>solicitantului</w:t>
            </w:r>
            <w:proofErr w:type="spellEnd"/>
            <w:r w:rsidRPr="0003102A">
              <w:rPr>
                <w:rFonts w:ascii="Trebuchet MS" w:hAnsi="Trebuchet MS" w:cs="ArialMT"/>
                <w:lang w:val="en-GB"/>
              </w:rPr>
              <w:t>;</w:t>
            </w:r>
          </w:p>
          <w:p w14:paraId="7C2B70B8" w14:textId="77777777" w:rsidR="0003102A" w:rsidRPr="0003102A" w:rsidRDefault="0003102A" w:rsidP="0003102A">
            <w:pPr>
              <w:autoSpaceDE w:val="0"/>
              <w:autoSpaceDN w:val="0"/>
              <w:adjustRightInd w:val="0"/>
              <w:spacing w:line="360" w:lineRule="auto"/>
              <w:jc w:val="both"/>
              <w:rPr>
                <w:rFonts w:ascii="Trebuchet MS" w:hAnsi="Trebuchet MS" w:cs="ArialMT"/>
                <w:lang w:val="en-GB"/>
              </w:rPr>
            </w:pPr>
            <w:r w:rsidRPr="0003102A">
              <w:rPr>
                <w:rFonts w:ascii="Trebuchet MS" w:hAnsi="Trebuchet MS" w:cs="ArialMT"/>
                <w:lang w:val="en-GB"/>
              </w:rPr>
              <w:t xml:space="preserve">- </w:t>
            </w:r>
            <w:proofErr w:type="spellStart"/>
            <w:r w:rsidRPr="0003102A">
              <w:rPr>
                <w:rFonts w:ascii="Trebuchet MS" w:hAnsi="Trebuchet MS" w:cs="ArialMT"/>
                <w:lang w:val="en-GB"/>
              </w:rPr>
              <w:t>obiectul</w:t>
            </w:r>
            <w:proofErr w:type="spellEnd"/>
            <w:r w:rsidRPr="0003102A">
              <w:rPr>
                <w:rFonts w:ascii="Trebuchet MS" w:hAnsi="Trebuchet MS" w:cs="ArialMT"/>
                <w:lang w:val="en-GB"/>
              </w:rPr>
              <w:t xml:space="preserve"> </w:t>
            </w:r>
            <w:proofErr w:type="spellStart"/>
            <w:r w:rsidRPr="0003102A">
              <w:rPr>
                <w:rFonts w:ascii="Trebuchet MS" w:hAnsi="Trebuchet MS" w:cs="ArialMT"/>
                <w:lang w:val="en-GB"/>
              </w:rPr>
              <w:t>contestației</w:t>
            </w:r>
            <w:proofErr w:type="spellEnd"/>
            <w:r w:rsidRPr="0003102A">
              <w:rPr>
                <w:rFonts w:ascii="Trebuchet MS" w:hAnsi="Trebuchet MS" w:cs="ArialMT"/>
                <w:lang w:val="en-GB"/>
              </w:rPr>
              <w:t>;</w:t>
            </w:r>
          </w:p>
          <w:p w14:paraId="29903CC1" w14:textId="77777777" w:rsidR="0003102A" w:rsidRPr="0003102A" w:rsidRDefault="0003102A" w:rsidP="0003102A">
            <w:pPr>
              <w:autoSpaceDE w:val="0"/>
              <w:autoSpaceDN w:val="0"/>
              <w:adjustRightInd w:val="0"/>
              <w:spacing w:line="360" w:lineRule="auto"/>
              <w:jc w:val="both"/>
              <w:rPr>
                <w:rFonts w:ascii="Trebuchet MS" w:hAnsi="Trebuchet MS" w:cs="ArialMT"/>
                <w:lang w:val="en-GB"/>
              </w:rPr>
            </w:pPr>
            <w:r w:rsidRPr="0003102A">
              <w:rPr>
                <w:rFonts w:ascii="Trebuchet MS" w:hAnsi="Trebuchet MS" w:cs="ArialMT"/>
                <w:lang w:val="en-GB"/>
              </w:rPr>
              <w:t xml:space="preserve">- </w:t>
            </w:r>
            <w:proofErr w:type="spellStart"/>
            <w:r w:rsidRPr="0003102A">
              <w:rPr>
                <w:rFonts w:ascii="Trebuchet MS" w:hAnsi="Trebuchet MS" w:cs="ArialMT"/>
                <w:lang w:val="en-GB"/>
              </w:rPr>
              <w:t>criteriul</w:t>
            </w:r>
            <w:proofErr w:type="spellEnd"/>
            <w:r w:rsidRPr="0003102A">
              <w:rPr>
                <w:rFonts w:ascii="Trebuchet MS" w:hAnsi="Trebuchet MS" w:cs="ArialMT"/>
                <w:lang w:val="en-GB"/>
              </w:rPr>
              <w:t>/</w:t>
            </w:r>
            <w:proofErr w:type="spellStart"/>
            <w:r w:rsidRPr="0003102A">
              <w:rPr>
                <w:rFonts w:ascii="Trebuchet MS" w:hAnsi="Trebuchet MS" w:cs="ArialMT"/>
                <w:lang w:val="en-GB"/>
              </w:rPr>
              <w:t>criteriile</w:t>
            </w:r>
            <w:proofErr w:type="spellEnd"/>
            <w:r w:rsidRPr="0003102A">
              <w:rPr>
                <w:rFonts w:ascii="Trebuchet MS" w:hAnsi="Trebuchet MS" w:cs="ArialMT"/>
                <w:lang w:val="en-GB"/>
              </w:rPr>
              <w:t xml:space="preserve"> </w:t>
            </w:r>
            <w:proofErr w:type="spellStart"/>
            <w:r w:rsidRPr="0003102A">
              <w:rPr>
                <w:rFonts w:ascii="Trebuchet MS" w:hAnsi="Trebuchet MS" w:cs="ArialMT"/>
                <w:lang w:val="en-GB"/>
              </w:rPr>
              <w:t>contestat</w:t>
            </w:r>
            <w:proofErr w:type="spellEnd"/>
            <w:r w:rsidRPr="0003102A">
              <w:rPr>
                <w:rFonts w:ascii="Trebuchet MS" w:hAnsi="Trebuchet MS" w:cs="ArialMT"/>
                <w:lang w:val="en-GB"/>
              </w:rPr>
              <w:t>(e);</w:t>
            </w:r>
          </w:p>
          <w:p w14:paraId="1D777FF9" w14:textId="77777777" w:rsidR="0003102A" w:rsidRPr="0003102A" w:rsidRDefault="0003102A" w:rsidP="0003102A">
            <w:pPr>
              <w:autoSpaceDE w:val="0"/>
              <w:autoSpaceDN w:val="0"/>
              <w:adjustRightInd w:val="0"/>
              <w:spacing w:line="360" w:lineRule="auto"/>
              <w:jc w:val="both"/>
              <w:rPr>
                <w:rFonts w:ascii="Trebuchet MS" w:hAnsi="Trebuchet MS" w:cs="ArialMT"/>
                <w:lang w:val="en-GB"/>
              </w:rPr>
            </w:pPr>
            <w:r w:rsidRPr="0003102A">
              <w:rPr>
                <w:rFonts w:ascii="Trebuchet MS" w:hAnsi="Trebuchet MS" w:cs="ArialMT"/>
                <w:lang w:val="en-GB"/>
              </w:rPr>
              <w:t xml:space="preserve">- </w:t>
            </w:r>
            <w:proofErr w:type="spellStart"/>
            <w:r w:rsidRPr="0003102A">
              <w:rPr>
                <w:rFonts w:ascii="Trebuchet MS" w:hAnsi="Trebuchet MS" w:cs="ArialMT"/>
                <w:lang w:val="en-GB"/>
              </w:rPr>
              <w:t>motivele</w:t>
            </w:r>
            <w:proofErr w:type="spellEnd"/>
            <w:r w:rsidRPr="0003102A">
              <w:rPr>
                <w:rFonts w:ascii="Trebuchet MS" w:hAnsi="Trebuchet MS" w:cs="ArialMT"/>
                <w:lang w:val="en-GB"/>
              </w:rPr>
              <w:t xml:space="preserve"> de </w:t>
            </w:r>
            <w:proofErr w:type="spellStart"/>
            <w:r w:rsidRPr="0003102A">
              <w:rPr>
                <w:rFonts w:ascii="Trebuchet MS" w:hAnsi="Trebuchet MS" w:cs="ArialMT"/>
                <w:lang w:val="en-GB"/>
              </w:rPr>
              <w:t>fapt</w:t>
            </w:r>
            <w:proofErr w:type="spellEnd"/>
            <w:r w:rsidRPr="0003102A">
              <w:rPr>
                <w:rFonts w:ascii="Trebuchet MS" w:hAnsi="Trebuchet MS" w:cs="ArialMT"/>
                <w:lang w:val="en-GB"/>
              </w:rPr>
              <w:t xml:space="preserve"> </w:t>
            </w:r>
            <w:proofErr w:type="spellStart"/>
            <w:r w:rsidRPr="0003102A">
              <w:rPr>
                <w:rFonts w:ascii="Trebuchet MS" w:hAnsi="Trebuchet MS" w:cs="ArialMT"/>
                <w:lang w:val="en-GB"/>
              </w:rPr>
              <w:t>și</w:t>
            </w:r>
            <w:proofErr w:type="spellEnd"/>
            <w:r w:rsidRPr="0003102A">
              <w:rPr>
                <w:rFonts w:ascii="Trebuchet MS" w:hAnsi="Trebuchet MS" w:cs="ArialMT"/>
                <w:lang w:val="en-GB"/>
              </w:rPr>
              <w:t xml:space="preserve"> de </w:t>
            </w:r>
            <w:proofErr w:type="spellStart"/>
            <w:r w:rsidRPr="0003102A">
              <w:rPr>
                <w:rFonts w:ascii="Trebuchet MS" w:hAnsi="Trebuchet MS" w:cs="ArialMT"/>
                <w:lang w:val="en-GB"/>
              </w:rPr>
              <w:t>drept</w:t>
            </w:r>
            <w:proofErr w:type="spellEnd"/>
            <w:r w:rsidRPr="0003102A">
              <w:rPr>
                <w:rFonts w:ascii="Trebuchet MS" w:hAnsi="Trebuchet MS" w:cs="ArialMT"/>
                <w:lang w:val="en-GB"/>
              </w:rPr>
              <w:t xml:space="preserve"> pe care se </w:t>
            </w:r>
            <w:proofErr w:type="spellStart"/>
            <w:r w:rsidRPr="0003102A">
              <w:rPr>
                <w:rFonts w:ascii="Trebuchet MS" w:hAnsi="Trebuchet MS" w:cs="ArialMT"/>
                <w:lang w:val="en-GB"/>
              </w:rPr>
              <w:t>întemeiază</w:t>
            </w:r>
            <w:proofErr w:type="spellEnd"/>
            <w:r w:rsidRPr="0003102A">
              <w:rPr>
                <w:rFonts w:ascii="Trebuchet MS" w:hAnsi="Trebuchet MS" w:cs="ArialMT"/>
                <w:lang w:val="en-GB"/>
              </w:rPr>
              <w:t xml:space="preserve"> </w:t>
            </w:r>
            <w:proofErr w:type="spellStart"/>
            <w:r w:rsidRPr="0003102A">
              <w:rPr>
                <w:rFonts w:ascii="Trebuchet MS" w:hAnsi="Trebuchet MS" w:cs="ArialMT"/>
                <w:lang w:val="en-GB"/>
              </w:rPr>
              <w:t>contestația</w:t>
            </w:r>
            <w:proofErr w:type="spellEnd"/>
            <w:r w:rsidRPr="0003102A">
              <w:rPr>
                <w:rFonts w:ascii="Trebuchet MS" w:hAnsi="Trebuchet MS" w:cs="ArialMT"/>
                <w:lang w:val="en-GB"/>
              </w:rPr>
              <w:t xml:space="preserve">, </w:t>
            </w:r>
            <w:proofErr w:type="spellStart"/>
            <w:r w:rsidRPr="0003102A">
              <w:rPr>
                <w:rFonts w:ascii="Trebuchet MS" w:hAnsi="Trebuchet MS" w:cs="ArialMT"/>
                <w:lang w:val="en-GB"/>
              </w:rPr>
              <w:t>detaliate</w:t>
            </w:r>
            <w:proofErr w:type="spellEnd"/>
            <w:r w:rsidRPr="0003102A">
              <w:rPr>
                <w:rFonts w:ascii="Trebuchet MS" w:hAnsi="Trebuchet MS" w:cs="ArialMT"/>
                <w:lang w:val="en-GB"/>
              </w:rPr>
              <w:t xml:space="preserve"> </w:t>
            </w:r>
            <w:proofErr w:type="spellStart"/>
            <w:r w:rsidRPr="0003102A">
              <w:rPr>
                <w:rFonts w:ascii="Trebuchet MS" w:hAnsi="Trebuchet MS" w:cs="ArialMT"/>
                <w:lang w:val="en-GB"/>
              </w:rPr>
              <w:t>pentru</w:t>
            </w:r>
            <w:proofErr w:type="spellEnd"/>
            <w:r w:rsidRPr="0003102A">
              <w:rPr>
                <w:rFonts w:ascii="Trebuchet MS" w:hAnsi="Trebuchet MS" w:cs="ArialMT"/>
                <w:lang w:val="en-GB"/>
              </w:rPr>
              <w:t xml:space="preserve"> </w:t>
            </w:r>
            <w:proofErr w:type="spellStart"/>
            <w:r w:rsidRPr="0003102A">
              <w:rPr>
                <w:rFonts w:ascii="Trebuchet MS" w:hAnsi="Trebuchet MS" w:cs="ArialMT"/>
                <w:lang w:val="en-GB"/>
              </w:rPr>
              <w:t>fiecare</w:t>
            </w:r>
            <w:proofErr w:type="spellEnd"/>
            <w:r w:rsidRPr="0003102A">
              <w:rPr>
                <w:rFonts w:ascii="Trebuchet MS" w:hAnsi="Trebuchet MS" w:cs="ArialMT"/>
                <w:lang w:val="en-GB"/>
              </w:rPr>
              <w:t xml:space="preserve"> </w:t>
            </w:r>
            <w:proofErr w:type="spellStart"/>
            <w:r w:rsidRPr="0003102A">
              <w:rPr>
                <w:rFonts w:ascii="Trebuchet MS" w:hAnsi="Trebuchet MS" w:cs="ArialMT"/>
                <w:lang w:val="en-GB"/>
              </w:rPr>
              <w:t>criteriu</w:t>
            </w:r>
            <w:proofErr w:type="spellEnd"/>
            <w:r w:rsidRPr="0003102A">
              <w:rPr>
                <w:rFonts w:ascii="Trebuchet MS" w:hAnsi="Trebuchet MS" w:cs="ArialMT"/>
                <w:lang w:val="en-GB"/>
              </w:rPr>
              <w:t xml:space="preserve"> de </w:t>
            </w:r>
            <w:proofErr w:type="spellStart"/>
            <w:r w:rsidRPr="0003102A">
              <w:rPr>
                <w:rFonts w:ascii="Trebuchet MS" w:hAnsi="Trebuchet MS" w:cs="ArialMT"/>
                <w:lang w:val="en-GB"/>
              </w:rPr>
              <w:t>evaluare</w:t>
            </w:r>
            <w:proofErr w:type="spellEnd"/>
            <w:r w:rsidRPr="0003102A">
              <w:rPr>
                <w:rFonts w:ascii="Trebuchet MS" w:hAnsi="Trebuchet MS" w:cs="ArialMT"/>
                <w:lang w:val="en-GB"/>
              </w:rPr>
              <w:t xml:space="preserve"> </w:t>
            </w:r>
            <w:proofErr w:type="spellStart"/>
            <w:r w:rsidRPr="0003102A">
              <w:rPr>
                <w:rFonts w:ascii="Trebuchet MS" w:hAnsi="Trebuchet MS" w:cs="ArialMT"/>
                <w:lang w:val="en-GB"/>
              </w:rPr>
              <w:t>și</w:t>
            </w:r>
            <w:proofErr w:type="spellEnd"/>
            <w:r w:rsidRPr="0003102A">
              <w:rPr>
                <w:rFonts w:ascii="Trebuchet MS" w:hAnsi="Trebuchet MS" w:cs="ArialMT"/>
                <w:lang w:val="en-GB"/>
              </w:rPr>
              <w:t xml:space="preserve"> </w:t>
            </w:r>
            <w:proofErr w:type="spellStart"/>
            <w:r w:rsidRPr="0003102A">
              <w:rPr>
                <w:rFonts w:ascii="Trebuchet MS" w:hAnsi="Trebuchet MS" w:cs="ArialMT"/>
                <w:lang w:val="en-GB"/>
              </w:rPr>
              <w:t>selecție</w:t>
            </w:r>
            <w:proofErr w:type="spellEnd"/>
            <w:r w:rsidRPr="0003102A">
              <w:rPr>
                <w:rFonts w:ascii="Trebuchet MS" w:hAnsi="Trebuchet MS" w:cs="ArialMT"/>
                <w:lang w:val="en-GB"/>
              </w:rPr>
              <w:t xml:space="preserve"> </w:t>
            </w:r>
            <w:proofErr w:type="spellStart"/>
            <w:r w:rsidRPr="0003102A">
              <w:rPr>
                <w:rFonts w:ascii="Trebuchet MS" w:hAnsi="Trebuchet MS" w:cs="ArialMT"/>
                <w:lang w:val="en-GB"/>
              </w:rPr>
              <w:t>în</w:t>
            </w:r>
            <w:proofErr w:type="spellEnd"/>
            <w:r w:rsidRPr="0003102A">
              <w:rPr>
                <w:rFonts w:ascii="Trebuchet MS" w:hAnsi="Trebuchet MS" w:cs="ArialMT"/>
                <w:lang w:val="en-GB"/>
              </w:rPr>
              <w:t xml:space="preserve"> </w:t>
            </w:r>
            <w:proofErr w:type="spellStart"/>
            <w:r w:rsidRPr="0003102A">
              <w:rPr>
                <w:rFonts w:ascii="Trebuchet MS" w:hAnsi="Trebuchet MS" w:cs="ArialMT"/>
                <w:lang w:val="en-GB"/>
              </w:rPr>
              <w:t>parte</w:t>
            </w:r>
            <w:proofErr w:type="spellEnd"/>
            <w:r w:rsidRPr="0003102A">
              <w:rPr>
                <w:rFonts w:ascii="Trebuchet MS" w:hAnsi="Trebuchet MS" w:cs="ArialMT"/>
                <w:lang w:val="en-GB"/>
              </w:rPr>
              <w:t xml:space="preserve"> </w:t>
            </w:r>
            <w:proofErr w:type="spellStart"/>
            <w:r w:rsidRPr="0003102A">
              <w:rPr>
                <w:rFonts w:ascii="Trebuchet MS" w:hAnsi="Trebuchet MS" w:cs="ArialMT"/>
                <w:lang w:val="en-GB"/>
              </w:rPr>
              <w:t>contestat</w:t>
            </w:r>
            <w:proofErr w:type="spellEnd"/>
            <w:r w:rsidRPr="0003102A">
              <w:rPr>
                <w:rFonts w:ascii="Trebuchet MS" w:hAnsi="Trebuchet MS" w:cs="ArialMT"/>
                <w:lang w:val="en-GB"/>
              </w:rPr>
              <w:t>;</w:t>
            </w:r>
          </w:p>
          <w:p w14:paraId="0C752E5B" w14:textId="77777777" w:rsidR="0003102A" w:rsidRPr="0003102A" w:rsidRDefault="0003102A" w:rsidP="0003102A">
            <w:pPr>
              <w:autoSpaceDE w:val="0"/>
              <w:autoSpaceDN w:val="0"/>
              <w:adjustRightInd w:val="0"/>
              <w:spacing w:line="360" w:lineRule="auto"/>
              <w:jc w:val="both"/>
              <w:rPr>
                <w:rFonts w:ascii="Trebuchet MS" w:hAnsi="Trebuchet MS"/>
                <w:bCs/>
                <w:iCs/>
              </w:rPr>
            </w:pPr>
            <w:r w:rsidRPr="0003102A">
              <w:rPr>
                <w:rFonts w:ascii="Trebuchet MS" w:hAnsi="Trebuchet MS" w:cs="ArialMT"/>
                <w:lang w:val="en-GB"/>
              </w:rPr>
              <w:t xml:space="preserve">- </w:t>
            </w:r>
            <w:proofErr w:type="spellStart"/>
            <w:r w:rsidRPr="0003102A">
              <w:rPr>
                <w:rFonts w:ascii="Trebuchet MS" w:hAnsi="Trebuchet MS" w:cs="ArialMT"/>
                <w:lang w:val="en-GB"/>
              </w:rPr>
              <w:t>semnătura</w:t>
            </w:r>
            <w:proofErr w:type="spellEnd"/>
            <w:r w:rsidRPr="0003102A">
              <w:rPr>
                <w:rFonts w:ascii="Trebuchet MS" w:hAnsi="Trebuchet MS" w:cs="ArialMT"/>
                <w:lang w:val="en-GB"/>
              </w:rPr>
              <w:t xml:space="preserve"> </w:t>
            </w:r>
            <w:proofErr w:type="spellStart"/>
            <w:r w:rsidRPr="0003102A">
              <w:rPr>
                <w:rFonts w:ascii="Trebuchet MS" w:hAnsi="Trebuchet MS" w:cs="ArialMT"/>
                <w:lang w:val="en-GB"/>
              </w:rPr>
              <w:t>reprezentantului</w:t>
            </w:r>
            <w:proofErr w:type="spellEnd"/>
            <w:r w:rsidRPr="0003102A">
              <w:rPr>
                <w:rFonts w:ascii="Trebuchet MS" w:hAnsi="Trebuchet MS" w:cs="ArialMT"/>
                <w:lang w:val="en-GB"/>
              </w:rPr>
              <w:t xml:space="preserve"> legal/</w:t>
            </w:r>
            <w:proofErr w:type="spellStart"/>
            <w:r w:rsidRPr="0003102A">
              <w:rPr>
                <w:rFonts w:ascii="Trebuchet MS" w:hAnsi="Trebuchet MS" w:cs="ArialMT"/>
                <w:lang w:val="en-GB"/>
              </w:rPr>
              <w:t>împuternicitului</w:t>
            </w:r>
            <w:proofErr w:type="spellEnd"/>
            <w:r w:rsidRPr="0003102A">
              <w:rPr>
                <w:rFonts w:ascii="Trebuchet MS" w:hAnsi="Trebuchet MS" w:cs="ArialMT"/>
                <w:lang w:val="en-GB"/>
              </w:rPr>
              <w:t xml:space="preserve"> </w:t>
            </w:r>
            <w:proofErr w:type="spellStart"/>
            <w:r w:rsidRPr="0003102A">
              <w:rPr>
                <w:rFonts w:ascii="Trebuchet MS" w:hAnsi="Trebuchet MS" w:cs="ArialMT"/>
                <w:lang w:val="en-GB"/>
              </w:rPr>
              <w:t>solicitantului</w:t>
            </w:r>
            <w:proofErr w:type="spellEnd"/>
            <w:r w:rsidRPr="0003102A">
              <w:rPr>
                <w:rFonts w:ascii="Trebuchet MS" w:hAnsi="Trebuchet MS" w:cs="ArialMT"/>
                <w:lang w:val="en-GB"/>
              </w:rPr>
              <w:t>.</w:t>
            </w:r>
          </w:p>
          <w:p w14:paraId="068003B2" w14:textId="77777777" w:rsidR="0003102A" w:rsidRPr="0003102A" w:rsidRDefault="0003102A" w:rsidP="0003102A">
            <w:pPr>
              <w:spacing w:before="120" w:after="120" w:line="360" w:lineRule="auto"/>
              <w:jc w:val="both"/>
              <w:rPr>
                <w:rFonts w:ascii="Trebuchet MS" w:hAnsi="Trebuchet MS"/>
                <w:bCs/>
                <w:iCs/>
              </w:rPr>
            </w:pPr>
            <w:r w:rsidRPr="0003102A">
              <w:rPr>
                <w:rFonts w:ascii="Trebuchet MS" w:hAnsi="Trebuchet MS"/>
                <w:bCs/>
                <w:iCs/>
              </w:rPr>
              <w:t>Soluționarea contestațiilor se realizează în termen de 30 zile calendaristice de la data înregistrării acesteia, care se comunică solicitantului sau, după caz,  liderului de parteneriat, prin prin intermediul sistemului informatic MySMIS2021/ SMIS2021+.</w:t>
            </w:r>
          </w:p>
          <w:p w14:paraId="781A84B3" w14:textId="77777777" w:rsidR="0003102A" w:rsidRPr="0003102A" w:rsidRDefault="0003102A" w:rsidP="0003102A">
            <w:pPr>
              <w:spacing w:before="120" w:after="120" w:line="360" w:lineRule="auto"/>
              <w:jc w:val="both"/>
              <w:rPr>
                <w:rFonts w:ascii="Trebuchet MS" w:hAnsi="Trebuchet MS"/>
                <w:bCs/>
                <w:iCs/>
              </w:rPr>
            </w:pPr>
            <w:r w:rsidRPr="0003102A">
              <w:rPr>
                <w:rFonts w:ascii="Trebuchet MS" w:hAnsi="Trebuchet MS"/>
                <w:bCs/>
                <w:iCs/>
              </w:rPr>
              <w:t>Împotriva deciziei de respingere a finanțării, solicitantul/ liderul de parteneriat poate formula contestație pe cale administrativă, la autoritatea de management, în termen de 30 de zile calendaristice, calculat de la data primirii acesteia prin sistemul informatic MySMIS2021/SMIS2021+.</w:t>
            </w:r>
          </w:p>
          <w:p w14:paraId="2C61BA58" w14:textId="77777777" w:rsidR="0003102A" w:rsidRPr="0003102A" w:rsidRDefault="0003102A" w:rsidP="0003102A">
            <w:pPr>
              <w:spacing w:before="120" w:after="120" w:line="360" w:lineRule="auto"/>
              <w:jc w:val="both"/>
              <w:rPr>
                <w:rFonts w:ascii="Trebuchet MS" w:hAnsi="Trebuchet MS"/>
                <w:bCs/>
                <w:iCs/>
              </w:rPr>
            </w:pPr>
            <w:r w:rsidRPr="0003102A">
              <w:rPr>
                <w:rFonts w:ascii="Trebuchet MS" w:hAnsi="Trebuchet MS"/>
                <w:bCs/>
                <w:iCs/>
              </w:rPr>
              <w:t xml:space="preserve"> Contestația trebuie să cuprindă:</w:t>
            </w:r>
          </w:p>
          <w:p w14:paraId="3C368A6D" w14:textId="77777777" w:rsidR="0003102A" w:rsidRPr="0003102A" w:rsidRDefault="0003102A" w:rsidP="0003102A">
            <w:pPr>
              <w:spacing w:before="120" w:after="120" w:line="360" w:lineRule="auto"/>
              <w:jc w:val="both"/>
              <w:rPr>
                <w:rFonts w:ascii="Trebuchet MS" w:hAnsi="Trebuchet MS"/>
                <w:bCs/>
                <w:iCs/>
              </w:rPr>
            </w:pPr>
            <w:r w:rsidRPr="0003102A">
              <w:rPr>
                <w:rFonts w:ascii="Trebuchet MS" w:hAnsi="Trebuchet MS"/>
                <w:bCs/>
                <w:iCs/>
              </w:rPr>
              <w:t>- datele de identificare a solicitantului (denumire, sediu, datele de contact) precum și a cererii de finanțare (titlu, cod unic SMIS);</w:t>
            </w:r>
          </w:p>
          <w:p w14:paraId="136943E1" w14:textId="77777777" w:rsidR="0003102A" w:rsidRPr="0003102A" w:rsidRDefault="0003102A" w:rsidP="0003102A">
            <w:pPr>
              <w:spacing w:before="120" w:after="120" w:line="360" w:lineRule="auto"/>
              <w:jc w:val="both"/>
              <w:rPr>
                <w:rFonts w:ascii="Trebuchet MS" w:hAnsi="Trebuchet MS"/>
                <w:bCs/>
                <w:iCs/>
              </w:rPr>
            </w:pPr>
            <w:r w:rsidRPr="0003102A">
              <w:rPr>
                <w:rFonts w:ascii="Trebuchet MS" w:hAnsi="Trebuchet MS"/>
                <w:bCs/>
                <w:iCs/>
              </w:rPr>
              <w:t>- datele de identificare a reprezentantului legal al solicitantului;</w:t>
            </w:r>
          </w:p>
          <w:p w14:paraId="485DBEC4" w14:textId="77777777" w:rsidR="0003102A" w:rsidRPr="0003102A" w:rsidRDefault="0003102A" w:rsidP="0003102A">
            <w:pPr>
              <w:spacing w:before="120" w:after="120" w:line="360" w:lineRule="auto"/>
              <w:jc w:val="both"/>
              <w:rPr>
                <w:rFonts w:ascii="Trebuchet MS" w:hAnsi="Trebuchet MS"/>
                <w:bCs/>
                <w:iCs/>
              </w:rPr>
            </w:pPr>
            <w:r w:rsidRPr="0003102A">
              <w:rPr>
                <w:rFonts w:ascii="Trebuchet MS" w:hAnsi="Trebuchet MS"/>
                <w:bCs/>
                <w:iCs/>
              </w:rPr>
              <w:t>- obiectul contestației;</w:t>
            </w:r>
          </w:p>
          <w:p w14:paraId="4F6C4F9A" w14:textId="77777777" w:rsidR="0003102A" w:rsidRPr="0003102A" w:rsidRDefault="0003102A" w:rsidP="0003102A">
            <w:pPr>
              <w:spacing w:before="120" w:after="120" w:line="360" w:lineRule="auto"/>
              <w:jc w:val="both"/>
              <w:rPr>
                <w:rFonts w:ascii="Trebuchet MS" w:hAnsi="Trebuchet MS"/>
                <w:bCs/>
                <w:iCs/>
              </w:rPr>
            </w:pPr>
            <w:r w:rsidRPr="0003102A">
              <w:rPr>
                <w:rFonts w:ascii="Trebuchet MS" w:hAnsi="Trebuchet MS"/>
                <w:bCs/>
                <w:iCs/>
              </w:rPr>
              <w:t>- motivele de fapt și de drept pe care se întemeiază contestația;</w:t>
            </w:r>
          </w:p>
          <w:p w14:paraId="09369E17" w14:textId="77777777" w:rsidR="0003102A" w:rsidRPr="0003102A" w:rsidRDefault="0003102A" w:rsidP="0003102A">
            <w:pPr>
              <w:spacing w:before="120" w:after="120" w:line="360" w:lineRule="auto"/>
              <w:jc w:val="both"/>
              <w:rPr>
                <w:rFonts w:ascii="Trebuchet MS" w:hAnsi="Trebuchet MS"/>
                <w:bCs/>
                <w:iCs/>
              </w:rPr>
            </w:pPr>
            <w:r w:rsidRPr="0003102A">
              <w:rPr>
                <w:rFonts w:ascii="Trebuchet MS" w:hAnsi="Trebuchet MS"/>
                <w:bCs/>
                <w:iCs/>
              </w:rPr>
              <w:t>- dovezile pe care se întemeiază, dacă este cazul;</w:t>
            </w:r>
          </w:p>
          <w:p w14:paraId="0F5B955A" w14:textId="77777777" w:rsidR="0003102A" w:rsidRPr="0003102A" w:rsidRDefault="0003102A" w:rsidP="0003102A">
            <w:pPr>
              <w:spacing w:before="120" w:after="120" w:line="360" w:lineRule="auto"/>
              <w:jc w:val="both"/>
              <w:rPr>
                <w:rFonts w:ascii="Trebuchet MS" w:hAnsi="Trebuchet MS"/>
                <w:bCs/>
                <w:iCs/>
              </w:rPr>
            </w:pPr>
            <w:r w:rsidRPr="0003102A">
              <w:rPr>
                <w:rFonts w:ascii="Trebuchet MS" w:hAnsi="Trebuchet MS"/>
                <w:bCs/>
                <w:iCs/>
              </w:rPr>
              <w:lastRenderedPageBreak/>
              <w:t>- semnătura reprezentantului legal al solicitantului/persoanei împuternicite de către reprezentantul legal al solicitantului.</w:t>
            </w:r>
          </w:p>
          <w:p w14:paraId="477D4BA0" w14:textId="77777777" w:rsidR="0003102A" w:rsidRPr="0003102A" w:rsidRDefault="0003102A" w:rsidP="0003102A">
            <w:pPr>
              <w:spacing w:before="120" w:after="120" w:line="360" w:lineRule="auto"/>
              <w:jc w:val="both"/>
              <w:rPr>
                <w:rFonts w:ascii="Trebuchet MS" w:hAnsi="Trebuchet MS"/>
                <w:bCs/>
                <w:iCs/>
              </w:rPr>
            </w:pPr>
            <w:r w:rsidRPr="0003102A">
              <w:rPr>
                <w:rFonts w:ascii="Trebuchet MS" w:hAnsi="Trebuchet MS"/>
                <w:bCs/>
                <w:iCs/>
              </w:rPr>
              <w:t xml:space="preserve">Contestația se soluționează, prin decizie motivată, în termen de 30 zile calendaristice, calculat de la data înregistrării acesteia în sistemul informatic MySMIS2021/SMIS2021+. </w:t>
            </w:r>
          </w:p>
          <w:p w14:paraId="30B03907" w14:textId="20470124" w:rsidR="00DA693E" w:rsidRPr="00932165" w:rsidRDefault="0003102A" w:rsidP="00932165">
            <w:pPr>
              <w:spacing w:before="120" w:after="120" w:line="360" w:lineRule="auto"/>
              <w:jc w:val="both"/>
              <w:rPr>
                <w:rFonts w:ascii="Trebuchet MS" w:hAnsi="Trebuchet MS"/>
                <w:i/>
              </w:rPr>
            </w:pPr>
            <w:r w:rsidRPr="0003102A">
              <w:rPr>
                <w:rFonts w:ascii="Trebuchet MS" w:hAnsi="Trebuchet MS"/>
                <w:bCs/>
                <w:iCs/>
              </w:rPr>
              <w:t>Împotriva soluției stabilite prin decizie de către Comitetul de soluționare a contestațiilor se poate formula plângere, în conformitate cu prevederile Legii nr. 554/2004, cu modificările și completările ulterioare.</w:t>
            </w:r>
          </w:p>
        </w:tc>
      </w:tr>
    </w:tbl>
    <w:p w14:paraId="57CF06B4" w14:textId="77777777" w:rsidR="00EC67B5" w:rsidRPr="00932165" w:rsidRDefault="00EC67B5" w:rsidP="00932165">
      <w:pPr>
        <w:spacing w:before="120" w:after="120"/>
        <w:rPr>
          <w:rFonts w:ascii="Trebuchet MS" w:hAnsi="Trebuchet MS"/>
          <w:i/>
          <w:sz w:val="24"/>
          <w:szCs w:val="24"/>
        </w:rPr>
      </w:pPr>
    </w:p>
    <w:p w14:paraId="4E736D19" w14:textId="5F0381C4" w:rsidR="00566CCA" w:rsidRPr="0058563F" w:rsidRDefault="009D715E" w:rsidP="00932165">
      <w:pPr>
        <w:pStyle w:val="Heading2"/>
      </w:pPr>
      <w:bookmarkStart w:id="139" w:name="_Toc143502479"/>
      <w:r>
        <w:t xml:space="preserve">8.9. </w:t>
      </w:r>
      <w:r w:rsidR="00566CCA" w:rsidRPr="009F041F">
        <w:t>Contractarea proiectelor</w:t>
      </w:r>
      <w:bookmarkEnd w:id="139"/>
      <w:r w:rsidR="00566CCA" w:rsidRPr="0058563F">
        <w:tab/>
      </w:r>
    </w:p>
    <w:p w14:paraId="107C1D42" w14:textId="7BF77264" w:rsidR="007022AD" w:rsidRPr="009F041F" w:rsidRDefault="009D715E" w:rsidP="00932165">
      <w:pPr>
        <w:pStyle w:val="Heading3"/>
      </w:pPr>
      <w:bookmarkStart w:id="140" w:name="_Toc143502480"/>
      <w:r>
        <w:t xml:space="preserve">8.9.1. </w:t>
      </w:r>
      <w:r w:rsidR="007022AD" w:rsidRPr="009F041F">
        <w:tab/>
        <w:t>Verificarea îndeplinirii condițiilor de eligibilitate</w:t>
      </w:r>
      <w:bookmarkEnd w:id="140"/>
    </w:p>
    <w:tbl>
      <w:tblPr>
        <w:tblStyle w:val="TableGrid"/>
        <w:tblW w:w="0" w:type="auto"/>
        <w:tblLook w:val="04A0" w:firstRow="1" w:lastRow="0" w:firstColumn="1" w:lastColumn="0" w:noHBand="0" w:noVBand="1"/>
      </w:tblPr>
      <w:tblGrid>
        <w:gridCol w:w="9913"/>
      </w:tblGrid>
      <w:tr w:rsidR="00B63863" w:rsidRPr="00D62BBA" w14:paraId="3C427C48" w14:textId="77777777" w:rsidTr="00932165">
        <w:tc>
          <w:tcPr>
            <w:tcW w:w="10343" w:type="dxa"/>
          </w:tcPr>
          <w:p w14:paraId="572D9976" w14:textId="77777777" w:rsidR="00E8286E" w:rsidRDefault="00E8286E" w:rsidP="0003102A">
            <w:pPr>
              <w:autoSpaceDE w:val="0"/>
              <w:autoSpaceDN w:val="0"/>
              <w:adjustRightInd w:val="0"/>
              <w:spacing w:line="360" w:lineRule="auto"/>
              <w:jc w:val="both"/>
              <w:rPr>
                <w:rFonts w:ascii="Trebuchet MS" w:hAnsi="Trebuchet MS" w:cs="Trebuchet MS"/>
                <w:lang w:val="en-GB"/>
              </w:rPr>
            </w:pPr>
          </w:p>
          <w:p w14:paraId="63F6A755" w14:textId="7AC448E6" w:rsidR="0003102A" w:rsidRPr="0003102A" w:rsidRDefault="0003102A" w:rsidP="0003102A">
            <w:pPr>
              <w:autoSpaceDE w:val="0"/>
              <w:autoSpaceDN w:val="0"/>
              <w:adjustRightInd w:val="0"/>
              <w:spacing w:line="360" w:lineRule="auto"/>
              <w:jc w:val="both"/>
              <w:rPr>
                <w:rFonts w:ascii="Trebuchet MS" w:hAnsi="Trebuchet MS" w:cs="Trebuchet MS"/>
                <w:lang w:val="en-GB"/>
              </w:rPr>
            </w:pPr>
            <w:proofErr w:type="spellStart"/>
            <w:r w:rsidRPr="0003102A">
              <w:rPr>
                <w:rFonts w:ascii="Trebuchet MS" w:hAnsi="Trebuchet MS" w:cs="Trebuchet MS"/>
                <w:lang w:val="en-GB"/>
              </w:rPr>
              <w:t>Solicitanții</w:t>
            </w:r>
            <w:proofErr w:type="spellEnd"/>
            <w:r w:rsidRPr="0003102A">
              <w:rPr>
                <w:rFonts w:ascii="Trebuchet MS" w:hAnsi="Trebuchet MS" w:cs="Trebuchet MS"/>
                <w:lang w:val="en-GB"/>
              </w:rPr>
              <w:t xml:space="preserve"> ale </w:t>
            </w:r>
            <w:proofErr w:type="spellStart"/>
            <w:r w:rsidRPr="0003102A">
              <w:rPr>
                <w:rFonts w:ascii="Trebuchet MS" w:hAnsi="Trebuchet MS" w:cs="Trebuchet MS"/>
                <w:lang w:val="en-GB"/>
              </w:rPr>
              <w:t>căror</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cereri</w:t>
            </w:r>
            <w:proofErr w:type="spellEnd"/>
            <w:r w:rsidRPr="0003102A">
              <w:rPr>
                <w:rFonts w:ascii="Trebuchet MS" w:hAnsi="Trebuchet MS" w:cs="Trebuchet MS"/>
                <w:lang w:val="en-GB"/>
              </w:rPr>
              <w:t xml:space="preserve"> de </w:t>
            </w:r>
            <w:proofErr w:type="spellStart"/>
            <w:r w:rsidRPr="0003102A">
              <w:rPr>
                <w:rFonts w:ascii="Trebuchet MS" w:hAnsi="Trebuchet MS" w:cs="Trebuchet MS"/>
                <w:lang w:val="en-GB"/>
              </w:rPr>
              <w:t>finanțare</w:t>
            </w:r>
            <w:proofErr w:type="spellEnd"/>
            <w:r w:rsidRPr="0003102A">
              <w:rPr>
                <w:rFonts w:ascii="Trebuchet MS" w:hAnsi="Trebuchet MS" w:cs="Trebuchet MS"/>
                <w:lang w:val="en-GB"/>
              </w:rPr>
              <w:t xml:space="preserve"> au </w:t>
            </w:r>
            <w:proofErr w:type="spellStart"/>
            <w:r w:rsidRPr="0003102A">
              <w:rPr>
                <w:rFonts w:ascii="Trebuchet MS" w:hAnsi="Trebuchet MS" w:cs="Trebuchet MS"/>
                <w:lang w:val="en-GB"/>
              </w:rPr>
              <w:t>întrunit</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pragul</w:t>
            </w:r>
            <w:proofErr w:type="spellEnd"/>
            <w:r w:rsidRPr="0003102A">
              <w:rPr>
                <w:rFonts w:ascii="Trebuchet MS" w:hAnsi="Trebuchet MS" w:cs="Trebuchet MS"/>
                <w:lang w:val="en-GB"/>
              </w:rPr>
              <w:t xml:space="preserve"> de </w:t>
            </w:r>
            <w:proofErr w:type="spellStart"/>
            <w:r w:rsidRPr="0003102A">
              <w:rPr>
                <w:rFonts w:ascii="Trebuchet MS" w:hAnsi="Trebuchet MS" w:cs="Trebuchet MS"/>
                <w:lang w:val="en-GB"/>
              </w:rPr>
              <w:t>excelență</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sau</w:t>
            </w:r>
            <w:proofErr w:type="spellEnd"/>
            <w:r w:rsidRPr="0003102A">
              <w:rPr>
                <w:rFonts w:ascii="Trebuchet MS" w:hAnsi="Trebuchet MS" w:cs="Trebuchet MS"/>
                <w:lang w:val="en-GB"/>
              </w:rPr>
              <w:t xml:space="preserve"> care au </w:t>
            </w:r>
            <w:proofErr w:type="spellStart"/>
            <w:r w:rsidRPr="0003102A">
              <w:rPr>
                <w:rFonts w:ascii="Trebuchet MS" w:hAnsi="Trebuchet MS" w:cs="Trebuchet MS"/>
                <w:lang w:val="en-GB"/>
              </w:rPr>
              <w:t>îndeplinit</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condițiile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prevăzute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în</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Ghidul</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Solicitantului</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și</w:t>
            </w:r>
            <w:proofErr w:type="spellEnd"/>
            <w:r w:rsidRPr="0003102A">
              <w:rPr>
                <w:rFonts w:ascii="Trebuchet MS" w:hAnsi="Trebuchet MS" w:cs="Trebuchet MS"/>
                <w:lang w:val="en-GB"/>
              </w:rPr>
              <w:t xml:space="preserve"> ale </w:t>
            </w:r>
            <w:proofErr w:type="spellStart"/>
            <w:r w:rsidRPr="0003102A">
              <w:rPr>
                <w:rFonts w:ascii="Trebuchet MS" w:hAnsi="Trebuchet MS" w:cs="Trebuchet MS"/>
                <w:lang w:val="en-GB"/>
              </w:rPr>
              <w:t>căror</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rezultate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confirmă</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îndeplinirea</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condițiilor</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pentru</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selecție</w:t>
            </w:r>
            <w:proofErr w:type="spellEnd"/>
            <w:r w:rsidRPr="0003102A">
              <w:rPr>
                <w:rFonts w:ascii="Trebuchet MS" w:hAnsi="Trebuchet MS" w:cs="Trebuchet MS"/>
                <w:lang w:val="en-GB"/>
              </w:rPr>
              <w:t xml:space="preserve"> sunt </w:t>
            </w:r>
            <w:proofErr w:type="spellStart"/>
            <w:r w:rsidRPr="0003102A">
              <w:rPr>
                <w:rFonts w:ascii="Trebuchet MS" w:hAnsi="Trebuchet MS" w:cs="Trebuchet MS"/>
                <w:lang w:val="en-GB"/>
              </w:rPr>
              <w:t>notificați</w:t>
            </w:r>
            <w:proofErr w:type="spellEnd"/>
            <w:r w:rsidRPr="0003102A">
              <w:rPr>
                <w:rFonts w:ascii="Trebuchet MS" w:hAnsi="Trebuchet MS" w:cs="Trebuchet MS"/>
                <w:lang w:val="en-GB"/>
              </w:rPr>
              <w:t xml:space="preserve"> cu </w:t>
            </w:r>
            <w:proofErr w:type="spellStart"/>
            <w:r w:rsidRPr="0003102A">
              <w:rPr>
                <w:rFonts w:ascii="Trebuchet MS" w:hAnsi="Trebuchet MS" w:cs="Trebuchet MS"/>
                <w:lang w:val="en-GB"/>
              </w:rPr>
              <w:t>privire</w:t>
            </w:r>
            <w:proofErr w:type="spellEnd"/>
            <w:r w:rsidRPr="0003102A">
              <w:rPr>
                <w:rFonts w:ascii="Trebuchet MS" w:hAnsi="Trebuchet MS" w:cs="Trebuchet MS"/>
                <w:lang w:val="en-GB"/>
              </w:rPr>
              <w:t xml:space="preserve"> la </w:t>
            </w:r>
            <w:proofErr w:type="spellStart"/>
            <w:r w:rsidRPr="0003102A">
              <w:rPr>
                <w:rFonts w:ascii="Trebuchet MS" w:hAnsi="Trebuchet MS" w:cs="Trebuchet MS"/>
                <w:lang w:val="en-GB"/>
              </w:rPr>
              <w:t>trecerea</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în</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etapa</w:t>
            </w:r>
            <w:proofErr w:type="spellEnd"/>
            <w:r w:rsidRPr="0003102A">
              <w:rPr>
                <w:rFonts w:ascii="Trebuchet MS" w:hAnsi="Trebuchet MS" w:cs="Trebuchet MS"/>
                <w:lang w:val="en-GB"/>
              </w:rPr>
              <w:t xml:space="preserve"> de </w:t>
            </w:r>
            <w:proofErr w:type="spellStart"/>
            <w:r w:rsidRPr="0003102A">
              <w:rPr>
                <w:rFonts w:ascii="Trebuchet MS" w:hAnsi="Trebuchet MS" w:cs="Trebuchet MS"/>
                <w:lang w:val="en-GB"/>
              </w:rPr>
              <w:t>contractare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în</w:t>
            </w:r>
            <w:proofErr w:type="spellEnd"/>
            <w:r w:rsidRPr="0003102A">
              <w:rPr>
                <w:rFonts w:ascii="Trebuchet MS" w:hAnsi="Trebuchet MS" w:cs="Trebuchet MS"/>
                <w:lang w:val="en-GB"/>
              </w:rPr>
              <w:t xml:space="preserve"> termen de </w:t>
            </w:r>
            <w:r w:rsidRPr="0003102A">
              <w:rPr>
                <w:rFonts w:ascii="Trebuchet MS" w:hAnsi="Trebuchet MS" w:cs="Trebuchet MS"/>
                <w:b/>
                <w:bCs/>
                <w:lang w:val="en-GB"/>
              </w:rPr>
              <w:t xml:space="preserve">5 </w:t>
            </w:r>
            <w:proofErr w:type="spellStart"/>
            <w:r w:rsidRPr="0003102A">
              <w:rPr>
                <w:rFonts w:ascii="Trebuchet MS" w:hAnsi="Trebuchet MS" w:cs="Trebuchet MS"/>
                <w:b/>
                <w:bCs/>
                <w:lang w:val="en-GB"/>
              </w:rPr>
              <w:t>zile</w:t>
            </w:r>
            <w:proofErr w:type="spellEnd"/>
            <w:r w:rsidRPr="0003102A">
              <w:rPr>
                <w:rFonts w:ascii="Trebuchet MS" w:hAnsi="Trebuchet MS" w:cs="Trebuchet MS"/>
                <w:b/>
                <w:bCs/>
                <w:lang w:val="en-GB"/>
              </w:rPr>
              <w:t xml:space="preserve"> </w:t>
            </w:r>
            <w:proofErr w:type="spellStart"/>
            <w:r w:rsidRPr="0003102A">
              <w:rPr>
                <w:rFonts w:ascii="Trebuchet MS" w:hAnsi="Trebuchet MS" w:cs="Trebuchet MS"/>
                <w:b/>
                <w:bCs/>
                <w:lang w:val="en-GB"/>
              </w:rPr>
              <w:t>lucrătoare</w:t>
            </w:r>
            <w:proofErr w:type="spellEnd"/>
            <w:r w:rsidRPr="0003102A">
              <w:rPr>
                <w:rFonts w:ascii="Trebuchet MS" w:hAnsi="Trebuchet MS" w:cs="Trebuchet MS"/>
                <w:b/>
                <w:bCs/>
                <w:lang w:val="en-GB"/>
              </w:rPr>
              <w:t xml:space="preserve"> de la data </w:t>
            </w:r>
            <w:proofErr w:type="spellStart"/>
            <w:r w:rsidRPr="0003102A">
              <w:rPr>
                <w:rFonts w:ascii="Trebuchet MS" w:hAnsi="Trebuchet MS" w:cs="Trebuchet MS"/>
                <w:b/>
                <w:bCs/>
                <w:lang w:val="en-GB"/>
              </w:rPr>
              <w:t>finalizării</w:t>
            </w:r>
            <w:proofErr w:type="spellEnd"/>
            <w:r w:rsidRPr="0003102A">
              <w:rPr>
                <w:rFonts w:ascii="Trebuchet MS" w:hAnsi="Trebuchet MS" w:cs="Trebuchet MS"/>
                <w:b/>
                <w:bCs/>
                <w:lang w:val="en-GB"/>
              </w:rPr>
              <w:t xml:space="preserve"> </w:t>
            </w:r>
            <w:proofErr w:type="spellStart"/>
            <w:r w:rsidRPr="0003102A">
              <w:rPr>
                <w:rFonts w:ascii="Trebuchet MS" w:hAnsi="Trebuchet MS" w:cs="Trebuchet MS"/>
                <w:b/>
                <w:bCs/>
                <w:lang w:val="en-GB"/>
              </w:rPr>
              <w:t>etapei</w:t>
            </w:r>
            <w:proofErr w:type="spellEnd"/>
            <w:r w:rsidRPr="0003102A">
              <w:rPr>
                <w:rFonts w:ascii="Trebuchet MS" w:hAnsi="Trebuchet MS" w:cs="Trebuchet MS"/>
                <w:b/>
                <w:bCs/>
                <w:lang w:val="en-GB"/>
              </w:rPr>
              <w:t xml:space="preserve"> de </w:t>
            </w:r>
            <w:proofErr w:type="spellStart"/>
            <w:r w:rsidRPr="0003102A">
              <w:rPr>
                <w:rFonts w:ascii="Trebuchet MS" w:hAnsi="Trebuchet MS" w:cs="Trebuchet MS"/>
                <w:b/>
                <w:bCs/>
                <w:lang w:val="en-GB"/>
              </w:rPr>
              <w:t>evaluare</w:t>
            </w:r>
            <w:proofErr w:type="spellEnd"/>
            <w:r w:rsidRPr="0003102A">
              <w:rPr>
                <w:rFonts w:ascii="Trebuchet MS" w:hAnsi="Trebuchet MS" w:cs="Trebuchet MS"/>
                <w:b/>
                <w:bCs/>
                <w:lang w:val="en-GB"/>
              </w:rPr>
              <w:t xml:space="preserve"> </w:t>
            </w:r>
            <w:proofErr w:type="spellStart"/>
            <w:r w:rsidRPr="0003102A">
              <w:rPr>
                <w:rFonts w:ascii="Trebuchet MS" w:hAnsi="Trebuchet MS" w:cs="Trebuchet MS"/>
                <w:b/>
                <w:bCs/>
                <w:lang w:val="en-GB"/>
              </w:rPr>
              <w:t>tehnică</w:t>
            </w:r>
            <w:proofErr w:type="spellEnd"/>
            <w:r w:rsidRPr="0003102A">
              <w:rPr>
                <w:rFonts w:ascii="Trebuchet MS" w:hAnsi="Trebuchet MS" w:cs="Trebuchet MS"/>
                <w:b/>
                <w:bCs/>
                <w:lang w:val="en-GB"/>
              </w:rPr>
              <w:t xml:space="preserve"> </w:t>
            </w:r>
            <w:proofErr w:type="spellStart"/>
            <w:r w:rsidRPr="0003102A">
              <w:rPr>
                <w:rFonts w:ascii="Trebuchet MS" w:hAnsi="Trebuchet MS" w:cs="Trebuchet MS"/>
                <w:b/>
                <w:bCs/>
                <w:lang w:val="en-GB"/>
              </w:rPr>
              <w:t>și</w:t>
            </w:r>
            <w:proofErr w:type="spellEnd"/>
            <w:r w:rsidRPr="0003102A">
              <w:rPr>
                <w:rFonts w:ascii="Trebuchet MS" w:hAnsi="Trebuchet MS" w:cs="Trebuchet MS"/>
                <w:b/>
                <w:bCs/>
                <w:lang w:val="en-GB"/>
              </w:rPr>
              <w:t xml:space="preserve"> </w:t>
            </w:r>
            <w:proofErr w:type="spellStart"/>
            <w:r w:rsidRPr="0003102A">
              <w:rPr>
                <w:rFonts w:ascii="Trebuchet MS" w:hAnsi="Trebuchet MS" w:cs="Trebuchet MS"/>
                <w:b/>
                <w:bCs/>
                <w:lang w:val="en-GB"/>
              </w:rPr>
              <w:t>financiară</w:t>
            </w:r>
            <w:proofErr w:type="spellEnd"/>
            <w:r w:rsidRPr="0003102A">
              <w:rPr>
                <w:rFonts w:ascii="Trebuchet MS" w:hAnsi="Trebuchet MS" w:cs="Trebuchet MS"/>
                <w:b/>
                <w:bCs/>
                <w:lang w:val="en-GB"/>
              </w:rPr>
              <w:t>,</w:t>
            </w:r>
            <w:r w:rsidRPr="0003102A">
              <w:rPr>
                <w:rFonts w:ascii="Trebuchet MS" w:hAnsi="Trebuchet MS" w:cs="Trebuchet MS"/>
                <w:lang w:val="en-GB"/>
              </w:rPr>
              <w:t xml:space="preserve"> </w:t>
            </w:r>
            <w:proofErr w:type="spellStart"/>
            <w:r w:rsidRPr="0003102A">
              <w:rPr>
                <w:rFonts w:ascii="Trebuchet MS" w:hAnsi="Trebuchet MS" w:cs="Trebuchet MS"/>
                <w:lang w:val="en-GB"/>
              </w:rPr>
              <w:t>respectiv</w:t>
            </w:r>
            <w:proofErr w:type="spellEnd"/>
            <w:r w:rsidRPr="0003102A">
              <w:rPr>
                <w:rFonts w:ascii="Trebuchet MS" w:hAnsi="Trebuchet MS" w:cs="Trebuchet MS"/>
                <w:lang w:val="en-GB"/>
              </w:rPr>
              <w:t xml:space="preserve"> de la data </w:t>
            </w:r>
            <w:proofErr w:type="spellStart"/>
            <w:r w:rsidRPr="0003102A">
              <w:rPr>
                <w:rFonts w:ascii="Trebuchet MS" w:hAnsi="Trebuchet MS" w:cs="Trebuchet MS"/>
                <w:lang w:val="en-GB"/>
              </w:rPr>
              <w:t>soluționării</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contestațiilor</w:t>
            </w:r>
            <w:proofErr w:type="spellEnd"/>
            <w:r w:rsidRPr="0003102A">
              <w:rPr>
                <w:rFonts w:ascii="Trebuchet MS" w:hAnsi="Trebuchet MS" w:cs="Trebuchet MS"/>
                <w:lang w:val="en-GB"/>
              </w:rPr>
              <w:t>.</w:t>
            </w:r>
          </w:p>
          <w:p w14:paraId="087E544E" w14:textId="77777777" w:rsidR="0003102A" w:rsidRPr="0003102A" w:rsidRDefault="0003102A" w:rsidP="0003102A">
            <w:pPr>
              <w:autoSpaceDE w:val="0"/>
              <w:autoSpaceDN w:val="0"/>
              <w:adjustRightInd w:val="0"/>
              <w:spacing w:line="360" w:lineRule="auto"/>
              <w:jc w:val="both"/>
              <w:rPr>
                <w:rFonts w:ascii="Trebuchet MS" w:hAnsi="Trebuchet MS" w:cs="Trebuchet MS"/>
                <w:lang w:val="en-GB"/>
              </w:rPr>
            </w:pPr>
          </w:p>
          <w:p w14:paraId="7174E171" w14:textId="77777777" w:rsidR="0003102A" w:rsidRPr="0003102A" w:rsidRDefault="0003102A" w:rsidP="0003102A">
            <w:pPr>
              <w:autoSpaceDE w:val="0"/>
              <w:autoSpaceDN w:val="0"/>
              <w:adjustRightInd w:val="0"/>
              <w:spacing w:line="360" w:lineRule="auto"/>
              <w:jc w:val="both"/>
              <w:rPr>
                <w:rFonts w:ascii="Trebuchet MS" w:hAnsi="Trebuchet MS" w:cs="Trebuchet MS"/>
                <w:lang w:val="en-GB"/>
              </w:rPr>
            </w:pPr>
            <w:proofErr w:type="spellStart"/>
            <w:r w:rsidRPr="0003102A">
              <w:rPr>
                <w:rFonts w:ascii="Trebuchet MS" w:hAnsi="Trebuchet MS" w:cs="Trebuchet MS"/>
                <w:lang w:val="en-GB"/>
              </w:rPr>
              <w:t>În</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etapa</w:t>
            </w:r>
            <w:proofErr w:type="spellEnd"/>
            <w:r w:rsidRPr="0003102A">
              <w:rPr>
                <w:rFonts w:ascii="Trebuchet MS" w:hAnsi="Trebuchet MS" w:cs="Trebuchet MS"/>
                <w:lang w:val="en-GB"/>
              </w:rPr>
              <w:t xml:space="preserve"> de </w:t>
            </w:r>
            <w:proofErr w:type="spellStart"/>
            <w:r w:rsidRPr="0003102A">
              <w:rPr>
                <w:rFonts w:ascii="Trebuchet MS" w:hAnsi="Trebuchet MS" w:cs="Trebuchet MS"/>
                <w:lang w:val="en-GB"/>
              </w:rPr>
              <w:t>contractare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solicitanților</w:t>
            </w:r>
            <w:proofErr w:type="spellEnd"/>
            <w:r w:rsidRPr="0003102A">
              <w:rPr>
                <w:rFonts w:ascii="Trebuchet MS" w:hAnsi="Trebuchet MS" w:cs="Trebuchet MS"/>
                <w:lang w:val="en-GB"/>
              </w:rPr>
              <w:t xml:space="preserve"> li se </w:t>
            </w:r>
            <w:proofErr w:type="spellStart"/>
            <w:r w:rsidRPr="0003102A">
              <w:rPr>
                <w:rFonts w:ascii="Trebuchet MS" w:hAnsi="Trebuchet MS" w:cs="Trebuchet MS"/>
                <w:lang w:val="en-GB"/>
              </w:rPr>
              <w:t>solicită</w:t>
            </w:r>
            <w:proofErr w:type="spellEnd"/>
            <w:r w:rsidRPr="0003102A">
              <w:rPr>
                <w:rFonts w:ascii="Trebuchet MS" w:hAnsi="Trebuchet MS" w:cs="Trebuchet MS"/>
                <w:lang w:val="en-GB"/>
              </w:rPr>
              <w:t xml:space="preserve"> de </w:t>
            </w:r>
            <w:proofErr w:type="spellStart"/>
            <w:r w:rsidRPr="0003102A">
              <w:rPr>
                <w:rFonts w:ascii="Trebuchet MS" w:hAnsi="Trebuchet MS" w:cs="Trebuchet MS"/>
                <w:lang w:val="en-GB"/>
              </w:rPr>
              <w:t>către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autoritatea</w:t>
            </w:r>
            <w:proofErr w:type="spellEnd"/>
            <w:r w:rsidRPr="0003102A">
              <w:rPr>
                <w:rFonts w:ascii="Trebuchet MS" w:hAnsi="Trebuchet MS" w:cs="Trebuchet MS"/>
                <w:lang w:val="en-GB"/>
              </w:rPr>
              <w:t xml:space="preserve"> de management </w:t>
            </w:r>
            <w:proofErr w:type="spellStart"/>
            <w:r w:rsidRPr="0003102A">
              <w:rPr>
                <w:rFonts w:ascii="Trebuchet MS" w:hAnsi="Trebuchet MS" w:cs="Trebuchet MS"/>
                <w:lang w:val="en-GB"/>
              </w:rPr>
              <w:t>prin</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sistemul</w:t>
            </w:r>
            <w:proofErr w:type="spellEnd"/>
            <w:r w:rsidRPr="0003102A">
              <w:rPr>
                <w:rFonts w:ascii="Trebuchet MS" w:hAnsi="Trebuchet MS" w:cs="Trebuchet MS"/>
                <w:lang w:val="en-GB"/>
              </w:rPr>
              <w:t xml:space="preserve"> informatic MySMIS2021/SMIS2021+ </w:t>
            </w:r>
            <w:proofErr w:type="spellStart"/>
            <w:r w:rsidRPr="0003102A">
              <w:rPr>
                <w:rFonts w:ascii="Trebuchet MS" w:hAnsi="Trebuchet MS" w:cs="Trebuchet MS"/>
                <w:lang w:val="en-GB"/>
              </w:rPr>
              <w:t>să</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facă</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dovada</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celor</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declarate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prin</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declarația</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unică</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respectiv</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să</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prezinte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documentele</w:t>
            </w:r>
            <w:proofErr w:type="spellEnd"/>
            <w:r w:rsidRPr="0003102A">
              <w:rPr>
                <w:rFonts w:ascii="Trebuchet MS" w:hAnsi="Trebuchet MS" w:cs="Trebuchet MS"/>
                <w:lang w:val="en-GB"/>
              </w:rPr>
              <w:t xml:space="preserve"> justificative </w:t>
            </w:r>
            <w:proofErr w:type="spellStart"/>
            <w:r w:rsidRPr="0003102A">
              <w:rPr>
                <w:rFonts w:ascii="Trebuchet MS" w:hAnsi="Trebuchet MS" w:cs="Trebuchet MS"/>
                <w:lang w:val="en-GB"/>
              </w:rPr>
              <w:t>prin</w:t>
            </w:r>
            <w:proofErr w:type="spellEnd"/>
            <w:r w:rsidRPr="0003102A">
              <w:rPr>
                <w:rFonts w:ascii="Trebuchet MS" w:hAnsi="Trebuchet MS" w:cs="Trebuchet MS"/>
                <w:lang w:val="en-GB"/>
              </w:rPr>
              <w:t xml:space="preserve"> care </w:t>
            </w:r>
            <w:proofErr w:type="spellStart"/>
            <w:r w:rsidRPr="0003102A">
              <w:rPr>
                <w:rFonts w:ascii="Trebuchet MS" w:hAnsi="Trebuchet MS" w:cs="Trebuchet MS"/>
                <w:lang w:val="en-GB"/>
              </w:rPr>
              <w:t>fac</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dovada</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îndeplinirii</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tuturor</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condițiilor</w:t>
            </w:r>
            <w:proofErr w:type="spellEnd"/>
            <w:r w:rsidRPr="0003102A">
              <w:rPr>
                <w:rFonts w:ascii="Trebuchet MS" w:hAnsi="Trebuchet MS" w:cs="Trebuchet MS"/>
                <w:lang w:val="en-GB"/>
              </w:rPr>
              <w:t xml:space="preserve"> de </w:t>
            </w:r>
            <w:proofErr w:type="spellStart"/>
            <w:r w:rsidRPr="0003102A">
              <w:rPr>
                <w:rFonts w:ascii="Trebuchet MS" w:hAnsi="Trebuchet MS" w:cs="Trebuchet MS"/>
                <w:lang w:val="en-GB"/>
              </w:rPr>
              <w:t>eligibilitate</w:t>
            </w:r>
            <w:proofErr w:type="spellEnd"/>
            <w:r w:rsidRPr="0003102A">
              <w:rPr>
                <w:rFonts w:ascii="Trebuchet MS" w:hAnsi="Trebuchet MS" w:cs="Trebuchet MS"/>
                <w:lang w:val="en-GB"/>
              </w:rPr>
              <w:t>.</w:t>
            </w:r>
          </w:p>
          <w:p w14:paraId="2BF9933B" w14:textId="77777777" w:rsidR="0003102A" w:rsidRPr="0003102A" w:rsidRDefault="0003102A" w:rsidP="0003102A">
            <w:pPr>
              <w:autoSpaceDE w:val="0"/>
              <w:autoSpaceDN w:val="0"/>
              <w:adjustRightInd w:val="0"/>
              <w:spacing w:line="360" w:lineRule="auto"/>
              <w:jc w:val="both"/>
              <w:rPr>
                <w:rFonts w:ascii="Trebuchet MS" w:hAnsi="Trebuchet MS" w:cs="Trebuchet MS"/>
                <w:lang w:val="en-GB"/>
              </w:rPr>
            </w:pPr>
            <w:proofErr w:type="spellStart"/>
            <w:r w:rsidRPr="0003102A">
              <w:rPr>
                <w:rFonts w:ascii="Trebuchet MS" w:hAnsi="Trebuchet MS" w:cs="Trebuchet MS"/>
                <w:lang w:val="en-GB"/>
              </w:rPr>
              <w:t>Solicitantul</w:t>
            </w:r>
            <w:proofErr w:type="spellEnd"/>
            <w:r w:rsidRPr="0003102A">
              <w:rPr>
                <w:rFonts w:ascii="Trebuchet MS" w:hAnsi="Trebuchet MS" w:cs="Trebuchet MS"/>
                <w:lang w:val="en-GB"/>
              </w:rPr>
              <w:t>/</w:t>
            </w:r>
            <w:proofErr w:type="spellStart"/>
            <w:r w:rsidRPr="0003102A">
              <w:rPr>
                <w:rFonts w:ascii="Trebuchet MS" w:hAnsi="Trebuchet MS" w:cs="Trebuchet MS"/>
                <w:lang w:val="en-GB"/>
              </w:rPr>
              <w:t>Liderul</w:t>
            </w:r>
            <w:proofErr w:type="spellEnd"/>
            <w:r w:rsidRPr="0003102A">
              <w:rPr>
                <w:rFonts w:ascii="Trebuchet MS" w:hAnsi="Trebuchet MS" w:cs="Trebuchet MS"/>
                <w:lang w:val="en-GB"/>
              </w:rPr>
              <w:t xml:space="preserve"> de </w:t>
            </w:r>
            <w:proofErr w:type="spellStart"/>
            <w:r w:rsidRPr="0003102A">
              <w:rPr>
                <w:rFonts w:ascii="Trebuchet MS" w:hAnsi="Trebuchet MS" w:cs="Trebuchet MS"/>
                <w:lang w:val="en-GB"/>
              </w:rPr>
              <w:t>parteneriat</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transmite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documentele</w:t>
            </w:r>
            <w:proofErr w:type="spellEnd"/>
            <w:r w:rsidRPr="0003102A">
              <w:rPr>
                <w:rFonts w:ascii="Trebuchet MS" w:hAnsi="Trebuchet MS" w:cs="Trebuchet MS"/>
                <w:lang w:val="en-GB"/>
              </w:rPr>
              <w:t xml:space="preserve"> solicitate </w:t>
            </w:r>
            <w:proofErr w:type="spellStart"/>
            <w:r w:rsidRPr="0003102A">
              <w:rPr>
                <w:rFonts w:ascii="Trebuchet MS" w:hAnsi="Trebuchet MS" w:cs="Trebuchet MS"/>
                <w:lang w:val="en-GB"/>
              </w:rPr>
              <w:t>în</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etapa</w:t>
            </w:r>
            <w:proofErr w:type="spellEnd"/>
            <w:r w:rsidRPr="0003102A">
              <w:rPr>
                <w:rFonts w:ascii="Trebuchet MS" w:hAnsi="Trebuchet MS" w:cs="Trebuchet MS"/>
                <w:lang w:val="en-GB"/>
              </w:rPr>
              <w:t xml:space="preserve"> de </w:t>
            </w:r>
            <w:proofErr w:type="spellStart"/>
            <w:r w:rsidRPr="0003102A">
              <w:rPr>
                <w:rFonts w:ascii="Trebuchet MS" w:hAnsi="Trebuchet MS" w:cs="Trebuchet MS"/>
                <w:lang w:val="en-GB"/>
              </w:rPr>
              <w:t>contractare</w:t>
            </w:r>
            <w:proofErr w:type="spellEnd"/>
            <w:r w:rsidRPr="0003102A">
              <w:rPr>
                <w:rFonts w:ascii="Trebuchet MS" w:hAnsi="Trebuchet MS" w:cs="Trebuchet MS"/>
                <w:lang w:val="en-GB"/>
              </w:rPr>
              <w:t xml:space="preserve">, sub </w:t>
            </w:r>
            <w:proofErr w:type="spellStart"/>
            <w:r w:rsidRPr="0003102A">
              <w:rPr>
                <w:rFonts w:ascii="Trebuchet MS" w:hAnsi="Trebuchet MS" w:cs="Trebuchet MS"/>
                <w:lang w:val="en-GB"/>
              </w:rPr>
              <w:t>sancțiunea</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respingerii</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cererii</w:t>
            </w:r>
            <w:proofErr w:type="spellEnd"/>
            <w:r w:rsidRPr="0003102A">
              <w:rPr>
                <w:rFonts w:ascii="Trebuchet MS" w:hAnsi="Trebuchet MS" w:cs="Trebuchet MS"/>
                <w:lang w:val="en-GB"/>
              </w:rPr>
              <w:t xml:space="preserve"> de </w:t>
            </w:r>
            <w:proofErr w:type="spellStart"/>
            <w:r w:rsidRPr="0003102A">
              <w:rPr>
                <w:rFonts w:ascii="Trebuchet MS" w:hAnsi="Trebuchet MS" w:cs="Trebuchet MS"/>
                <w:lang w:val="en-GB"/>
              </w:rPr>
              <w:t>finanțare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în</w:t>
            </w:r>
            <w:proofErr w:type="spellEnd"/>
            <w:r w:rsidRPr="0003102A">
              <w:rPr>
                <w:rFonts w:ascii="Trebuchet MS" w:hAnsi="Trebuchet MS" w:cs="Trebuchet MS"/>
                <w:lang w:val="en-GB"/>
              </w:rPr>
              <w:t xml:space="preserve"> termen de 15 </w:t>
            </w:r>
            <w:proofErr w:type="spellStart"/>
            <w:r w:rsidRPr="0003102A">
              <w:rPr>
                <w:rFonts w:ascii="Trebuchet MS" w:hAnsi="Trebuchet MS" w:cs="Trebuchet MS"/>
                <w:lang w:val="en-GB"/>
              </w:rPr>
              <w:t>zile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lucrătoare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calculat</w:t>
            </w:r>
            <w:proofErr w:type="spellEnd"/>
            <w:r w:rsidRPr="0003102A">
              <w:rPr>
                <w:rFonts w:ascii="Trebuchet MS" w:hAnsi="Trebuchet MS" w:cs="Trebuchet MS"/>
                <w:lang w:val="en-GB"/>
              </w:rPr>
              <w:t xml:space="preserve"> de la data </w:t>
            </w:r>
            <w:proofErr w:type="spellStart"/>
            <w:r w:rsidRPr="0003102A">
              <w:rPr>
                <w:rFonts w:ascii="Trebuchet MS" w:hAnsi="Trebuchet MS" w:cs="Trebuchet MS"/>
                <w:lang w:val="en-GB"/>
              </w:rPr>
              <w:t>primirii</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solicitării</w:t>
            </w:r>
            <w:proofErr w:type="spellEnd"/>
            <w:r w:rsidRPr="0003102A">
              <w:rPr>
                <w:rFonts w:ascii="Trebuchet MS" w:hAnsi="Trebuchet MS" w:cs="Trebuchet MS"/>
                <w:lang w:val="en-GB"/>
              </w:rPr>
              <w:t>.</w:t>
            </w:r>
          </w:p>
          <w:p w14:paraId="2091F68F" w14:textId="77777777" w:rsidR="0003102A" w:rsidRPr="0003102A" w:rsidRDefault="0003102A" w:rsidP="0003102A">
            <w:pPr>
              <w:autoSpaceDE w:val="0"/>
              <w:autoSpaceDN w:val="0"/>
              <w:adjustRightInd w:val="0"/>
              <w:spacing w:line="360" w:lineRule="auto"/>
              <w:jc w:val="both"/>
              <w:rPr>
                <w:rFonts w:ascii="Trebuchet MS" w:hAnsi="Trebuchet MS" w:cs="Trebuchet MS"/>
                <w:lang w:val="en-GB"/>
              </w:rPr>
            </w:pPr>
          </w:p>
          <w:p w14:paraId="1AAC814D" w14:textId="77777777" w:rsidR="0003102A" w:rsidRPr="0003102A" w:rsidRDefault="0003102A" w:rsidP="0003102A">
            <w:pPr>
              <w:autoSpaceDE w:val="0"/>
              <w:autoSpaceDN w:val="0"/>
              <w:adjustRightInd w:val="0"/>
              <w:spacing w:line="360" w:lineRule="auto"/>
              <w:jc w:val="both"/>
              <w:rPr>
                <w:rFonts w:ascii="Trebuchet MS" w:hAnsi="Trebuchet MS" w:cs="Trebuchet MS"/>
                <w:lang w:val="en-GB"/>
              </w:rPr>
            </w:pPr>
            <w:proofErr w:type="spellStart"/>
            <w:r w:rsidRPr="0003102A">
              <w:rPr>
                <w:rFonts w:ascii="Trebuchet MS" w:hAnsi="Trebuchet MS" w:cs="Trebuchet MS"/>
                <w:lang w:val="en-GB"/>
              </w:rPr>
              <w:t>Autoritatea</w:t>
            </w:r>
            <w:proofErr w:type="spellEnd"/>
            <w:r w:rsidRPr="0003102A">
              <w:rPr>
                <w:rFonts w:ascii="Trebuchet MS" w:hAnsi="Trebuchet MS" w:cs="Trebuchet MS"/>
                <w:lang w:val="en-GB"/>
              </w:rPr>
              <w:t xml:space="preserve"> de Management </w:t>
            </w:r>
            <w:proofErr w:type="spellStart"/>
            <w:r w:rsidRPr="0003102A">
              <w:rPr>
                <w:rFonts w:ascii="Trebuchet MS" w:hAnsi="Trebuchet MS" w:cs="Trebuchet MS"/>
                <w:lang w:val="en-GB"/>
              </w:rPr>
              <w:t>poate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solicita</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clarificări</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în</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etapa</w:t>
            </w:r>
            <w:proofErr w:type="spellEnd"/>
            <w:r w:rsidRPr="0003102A">
              <w:rPr>
                <w:rFonts w:ascii="Trebuchet MS" w:hAnsi="Trebuchet MS" w:cs="Trebuchet MS"/>
                <w:lang w:val="en-GB"/>
              </w:rPr>
              <w:t xml:space="preserve"> de </w:t>
            </w:r>
            <w:proofErr w:type="spellStart"/>
            <w:r w:rsidRPr="0003102A">
              <w:rPr>
                <w:rFonts w:ascii="Trebuchet MS" w:hAnsi="Trebuchet MS" w:cs="Trebuchet MS"/>
                <w:lang w:val="en-GB"/>
              </w:rPr>
              <w:t>contractare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în</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legătură</w:t>
            </w:r>
            <w:proofErr w:type="spellEnd"/>
            <w:r w:rsidRPr="0003102A">
              <w:rPr>
                <w:rFonts w:ascii="Trebuchet MS" w:hAnsi="Trebuchet MS" w:cs="Trebuchet MS"/>
                <w:lang w:val="en-GB"/>
              </w:rPr>
              <w:t xml:space="preserve"> cu </w:t>
            </w:r>
            <w:proofErr w:type="spellStart"/>
            <w:r w:rsidRPr="0003102A">
              <w:rPr>
                <w:rFonts w:ascii="Trebuchet MS" w:hAnsi="Trebuchet MS" w:cs="Trebuchet MS"/>
                <w:lang w:val="en-GB"/>
              </w:rPr>
              <w:t>documentele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verificate</w:t>
            </w:r>
            <w:proofErr w:type="spellEnd"/>
            <w:r w:rsidRPr="0003102A">
              <w:rPr>
                <w:rFonts w:ascii="Trebuchet MS" w:hAnsi="Trebuchet MS" w:cs="Trebuchet MS"/>
                <w:lang w:val="en-GB"/>
              </w:rPr>
              <w:t xml:space="preserve">, cu </w:t>
            </w:r>
            <w:proofErr w:type="spellStart"/>
            <w:r w:rsidRPr="0003102A">
              <w:rPr>
                <w:rFonts w:ascii="Trebuchet MS" w:hAnsi="Trebuchet MS" w:cs="Trebuchet MS"/>
                <w:lang w:val="en-GB"/>
              </w:rPr>
              <w:t>respectarea</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principiului</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tratamentului</w:t>
            </w:r>
            <w:proofErr w:type="spellEnd"/>
            <w:r w:rsidRPr="0003102A">
              <w:rPr>
                <w:rFonts w:ascii="Trebuchet MS" w:hAnsi="Trebuchet MS" w:cs="Trebuchet MS"/>
                <w:lang w:val="en-GB"/>
              </w:rPr>
              <w:t xml:space="preserve"> egal </w:t>
            </w:r>
            <w:proofErr w:type="spellStart"/>
            <w:r w:rsidRPr="0003102A">
              <w:rPr>
                <w:rFonts w:ascii="Trebuchet MS" w:hAnsi="Trebuchet MS" w:cs="Trebuchet MS"/>
                <w:lang w:val="en-GB"/>
              </w:rPr>
              <w:t>și</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nediscriminării</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iar</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solicitanții</w:t>
            </w:r>
            <w:proofErr w:type="spellEnd"/>
            <w:r w:rsidRPr="0003102A">
              <w:rPr>
                <w:rFonts w:ascii="Trebuchet MS" w:hAnsi="Trebuchet MS" w:cs="Trebuchet MS"/>
                <w:lang w:val="en-GB"/>
              </w:rPr>
              <w:t xml:space="preserve"> au </w:t>
            </w:r>
            <w:proofErr w:type="spellStart"/>
            <w:r w:rsidRPr="0003102A">
              <w:rPr>
                <w:rFonts w:ascii="Trebuchet MS" w:hAnsi="Trebuchet MS" w:cs="Trebuchet MS"/>
                <w:lang w:val="en-GB"/>
              </w:rPr>
              <w:t>obligația</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să</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răspundă</w:t>
            </w:r>
            <w:proofErr w:type="spellEnd"/>
            <w:r w:rsidRPr="0003102A">
              <w:rPr>
                <w:rFonts w:ascii="Trebuchet MS" w:hAnsi="Trebuchet MS" w:cs="Trebuchet MS"/>
                <w:lang w:val="en-GB"/>
              </w:rPr>
              <w:t xml:space="preserve"> la </w:t>
            </w:r>
            <w:proofErr w:type="spellStart"/>
            <w:r w:rsidRPr="0003102A">
              <w:rPr>
                <w:rFonts w:ascii="Trebuchet MS" w:hAnsi="Trebuchet MS" w:cs="Trebuchet MS"/>
                <w:lang w:val="en-GB"/>
              </w:rPr>
              <w:t>clarificări</w:t>
            </w:r>
            <w:proofErr w:type="spellEnd"/>
            <w:r w:rsidRPr="0003102A">
              <w:rPr>
                <w:rFonts w:ascii="Trebuchet MS" w:hAnsi="Trebuchet MS" w:cs="Trebuchet MS"/>
                <w:lang w:val="en-GB"/>
              </w:rPr>
              <w:t xml:space="preserve"> cu </w:t>
            </w:r>
            <w:proofErr w:type="spellStart"/>
            <w:r w:rsidRPr="0003102A">
              <w:rPr>
                <w:rFonts w:ascii="Trebuchet MS" w:hAnsi="Trebuchet MS" w:cs="Trebuchet MS"/>
                <w:lang w:val="en-GB"/>
              </w:rPr>
              <w:t>respectarea</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termenului</w:t>
            </w:r>
            <w:proofErr w:type="spellEnd"/>
            <w:r w:rsidRPr="0003102A">
              <w:rPr>
                <w:rFonts w:ascii="Trebuchet MS" w:hAnsi="Trebuchet MS" w:cs="Trebuchet MS"/>
                <w:lang w:val="en-GB"/>
              </w:rPr>
              <w:t xml:space="preserve"> de 15 </w:t>
            </w:r>
            <w:proofErr w:type="spellStart"/>
            <w:r w:rsidRPr="0003102A">
              <w:rPr>
                <w:rFonts w:ascii="Trebuchet MS" w:hAnsi="Trebuchet MS" w:cs="Trebuchet MS"/>
                <w:lang w:val="en-GB"/>
              </w:rPr>
              <w:t>zile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lucrătoare</w:t>
            </w:r>
            <w:proofErr w:type="spellEnd"/>
            <w:r w:rsidRPr="0003102A">
              <w:rPr>
                <w:rFonts w:ascii="Trebuchet MS" w:hAnsi="Trebuchet MS" w:cs="Trebuchet MS"/>
                <w:lang w:val="en-GB"/>
              </w:rPr>
              <w:t xml:space="preserve"> de </w:t>
            </w:r>
            <w:proofErr w:type="spellStart"/>
            <w:r w:rsidRPr="0003102A">
              <w:rPr>
                <w:rFonts w:ascii="Trebuchet MS" w:hAnsi="Trebuchet MS" w:cs="Trebuchet MS"/>
                <w:lang w:val="en-GB"/>
              </w:rPr>
              <w:t>răspuns</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calculat</w:t>
            </w:r>
            <w:proofErr w:type="spellEnd"/>
            <w:r w:rsidRPr="0003102A">
              <w:rPr>
                <w:rFonts w:ascii="Trebuchet MS" w:hAnsi="Trebuchet MS" w:cs="Trebuchet MS"/>
                <w:lang w:val="en-GB"/>
              </w:rPr>
              <w:t xml:space="preserve"> de la data </w:t>
            </w:r>
            <w:proofErr w:type="spellStart"/>
            <w:r w:rsidRPr="0003102A">
              <w:rPr>
                <w:rFonts w:ascii="Trebuchet MS" w:hAnsi="Trebuchet MS" w:cs="Trebuchet MS"/>
                <w:lang w:val="en-GB"/>
              </w:rPr>
              <w:t>primirii</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solicitării</w:t>
            </w:r>
            <w:proofErr w:type="spellEnd"/>
            <w:r w:rsidRPr="0003102A">
              <w:rPr>
                <w:rFonts w:ascii="Trebuchet MS" w:hAnsi="Trebuchet MS" w:cs="Trebuchet MS"/>
                <w:lang w:val="en-GB"/>
              </w:rPr>
              <w:t xml:space="preserve"> de </w:t>
            </w:r>
            <w:proofErr w:type="spellStart"/>
            <w:r w:rsidRPr="0003102A">
              <w:rPr>
                <w:rFonts w:ascii="Trebuchet MS" w:hAnsi="Trebuchet MS" w:cs="Trebuchet MS"/>
                <w:lang w:val="en-GB"/>
              </w:rPr>
              <w:t>clarificări</w:t>
            </w:r>
            <w:proofErr w:type="spellEnd"/>
            <w:r w:rsidRPr="0003102A">
              <w:rPr>
                <w:rFonts w:ascii="Trebuchet MS" w:hAnsi="Trebuchet MS" w:cs="Trebuchet MS"/>
                <w:lang w:val="en-GB"/>
              </w:rPr>
              <w:t xml:space="preserve">, sub </w:t>
            </w:r>
            <w:proofErr w:type="spellStart"/>
            <w:r w:rsidRPr="0003102A">
              <w:rPr>
                <w:rFonts w:ascii="Trebuchet MS" w:hAnsi="Trebuchet MS" w:cs="Trebuchet MS"/>
                <w:lang w:val="en-GB"/>
              </w:rPr>
              <w:t>sancțiunea</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respingerii</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cererii</w:t>
            </w:r>
            <w:proofErr w:type="spellEnd"/>
            <w:r w:rsidRPr="0003102A">
              <w:rPr>
                <w:rFonts w:ascii="Trebuchet MS" w:hAnsi="Trebuchet MS" w:cs="Trebuchet MS"/>
                <w:lang w:val="en-GB"/>
              </w:rPr>
              <w:t xml:space="preserve"> de </w:t>
            </w:r>
            <w:proofErr w:type="spellStart"/>
            <w:r w:rsidRPr="0003102A">
              <w:rPr>
                <w:rFonts w:ascii="Trebuchet MS" w:hAnsi="Trebuchet MS" w:cs="Trebuchet MS"/>
                <w:lang w:val="en-GB"/>
              </w:rPr>
              <w:t>finanțare</w:t>
            </w:r>
            <w:proofErr w:type="spellEnd"/>
            <w:r w:rsidRPr="0003102A">
              <w:rPr>
                <w:rFonts w:ascii="Trebuchet MS" w:hAnsi="Trebuchet MS" w:cs="Trebuchet MS"/>
                <w:lang w:val="en-GB"/>
              </w:rPr>
              <w:t>.</w:t>
            </w:r>
          </w:p>
          <w:p w14:paraId="66E92709" w14:textId="77777777" w:rsidR="0003102A" w:rsidRPr="0003102A" w:rsidRDefault="0003102A" w:rsidP="0003102A">
            <w:pPr>
              <w:autoSpaceDE w:val="0"/>
              <w:autoSpaceDN w:val="0"/>
              <w:adjustRightInd w:val="0"/>
              <w:spacing w:line="360" w:lineRule="auto"/>
              <w:jc w:val="both"/>
              <w:rPr>
                <w:rFonts w:ascii="Trebuchet MS" w:hAnsi="Trebuchet MS" w:cs="Trebuchet MS"/>
                <w:lang w:val="en-GB"/>
              </w:rPr>
            </w:pPr>
          </w:p>
          <w:p w14:paraId="198B69BA" w14:textId="77777777" w:rsidR="0003102A" w:rsidRPr="0003102A" w:rsidRDefault="0003102A" w:rsidP="0003102A">
            <w:pPr>
              <w:autoSpaceDE w:val="0"/>
              <w:autoSpaceDN w:val="0"/>
              <w:adjustRightInd w:val="0"/>
              <w:spacing w:line="360" w:lineRule="auto"/>
              <w:jc w:val="both"/>
              <w:rPr>
                <w:rFonts w:ascii="Trebuchet MS" w:hAnsi="Trebuchet MS" w:cs="Trebuchet MS"/>
                <w:lang w:val="en-GB"/>
              </w:rPr>
            </w:pPr>
            <w:proofErr w:type="spellStart"/>
            <w:r w:rsidRPr="0003102A">
              <w:rPr>
                <w:rFonts w:ascii="Trebuchet MS" w:hAnsi="Trebuchet MS" w:cs="Trebuchet MS"/>
                <w:lang w:val="en-GB"/>
              </w:rPr>
              <w:lastRenderedPageBreak/>
              <w:t>Verificarea</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îndeplinirii</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condițiilor</w:t>
            </w:r>
            <w:proofErr w:type="spellEnd"/>
            <w:r w:rsidRPr="0003102A">
              <w:rPr>
                <w:rFonts w:ascii="Trebuchet MS" w:hAnsi="Trebuchet MS" w:cs="Trebuchet MS"/>
                <w:lang w:val="en-GB"/>
              </w:rPr>
              <w:t xml:space="preserve"> de </w:t>
            </w:r>
            <w:proofErr w:type="spellStart"/>
            <w:r w:rsidRPr="0003102A">
              <w:rPr>
                <w:rFonts w:ascii="Trebuchet MS" w:hAnsi="Trebuchet MS" w:cs="Trebuchet MS"/>
                <w:lang w:val="en-GB"/>
              </w:rPr>
              <w:t>eligibilitate</w:t>
            </w:r>
            <w:proofErr w:type="spellEnd"/>
            <w:r w:rsidRPr="0003102A">
              <w:rPr>
                <w:rFonts w:ascii="Trebuchet MS" w:hAnsi="Trebuchet MS" w:cs="Trebuchet MS"/>
                <w:lang w:val="en-GB"/>
              </w:rPr>
              <w:t xml:space="preserve"> se </w:t>
            </w:r>
            <w:proofErr w:type="spellStart"/>
            <w:r w:rsidRPr="0003102A">
              <w:rPr>
                <w:rFonts w:ascii="Trebuchet MS" w:hAnsi="Trebuchet MS" w:cs="Trebuchet MS"/>
                <w:lang w:val="en-GB"/>
              </w:rPr>
              <w:t>realizează</w:t>
            </w:r>
            <w:proofErr w:type="spellEnd"/>
            <w:r w:rsidRPr="0003102A">
              <w:rPr>
                <w:rFonts w:ascii="Trebuchet MS" w:hAnsi="Trebuchet MS" w:cs="Trebuchet MS"/>
                <w:lang w:val="en-GB"/>
              </w:rPr>
              <w:t xml:space="preserve"> pe </w:t>
            </w:r>
            <w:proofErr w:type="spellStart"/>
            <w:r w:rsidRPr="0003102A">
              <w:rPr>
                <w:rFonts w:ascii="Trebuchet MS" w:hAnsi="Trebuchet MS" w:cs="Trebuchet MS"/>
                <w:lang w:val="en-GB"/>
              </w:rPr>
              <w:t>baza</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informațiilor</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și</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documentelor</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prezentate</w:t>
            </w:r>
            <w:proofErr w:type="spellEnd"/>
            <w:r w:rsidRPr="0003102A">
              <w:rPr>
                <w:rFonts w:ascii="Trebuchet MS" w:hAnsi="Trebuchet MS" w:cs="Trebuchet MS"/>
                <w:lang w:val="en-GB"/>
              </w:rPr>
              <w:t xml:space="preserve"> de </w:t>
            </w:r>
            <w:proofErr w:type="spellStart"/>
            <w:r w:rsidRPr="0003102A">
              <w:rPr>
                <w:rFonts w:ascii="Trebuchet MS" w:hAnsi="Trebuchet MS" w:cs="Trebuchet MS"/>
                <w:lang w:val="en-GB"/>
              </w:rPr>
              <w:t>solicitant</w:t>
            </w:r>
            <w:proofErr w:type="spellEnd"/>
            <w:r w:rsidRPr="0003102A">
              <w:rPr>
                <w:rFonts w:ascii="Trebuchet MS" w:hAnsi="Trebuchet MS" w:cs="Trebuchet MS"/>
                <w:lang w:val="en-GB"/>
              </w:rPr>
              <w:t>/</w:t>
            </w:r>
            <w:proofErr w:type="spellStart"/>
            <w:r w:rsidRPr="0003102A">
              <w:rPr>
                <w:rFonts w:ascii="Trebuchet MS" w:hAnsi="Trebuchet MS" w:cs="Trebuchet MS"/>
                <w:lang w:val="en-GB"/>
              </w:rPr>
              <w:t>liderul</w:t>
            </w:r>
            <w:proofErr w:type="spellEnd"/>
            <w:r w:rsidRPr="0003102A">
              <w:rPr>
                <w:rFonts w:ascii="Trebuchet MS" w:hAnsi="Trebuchet MS" w:cs="Trebuchet MS"/>
                <w:lang w:val="en-GB"/>
              </w:rPr>
              <w:t xml:space="preserve"> de </w:t>
            </w:r>
            <w:proofErr w:type="spellStart"/>
            <w:r w:rsidRPr="0003102A">
              <w:rPr>
                <w:rFonts w:ascii="Trebuchet MS" w:hAnsi="Trebuchet MS" w:cs="Trebuchet MS"/>
                <w:lang w:val="en-GB"/>
              </w:rPr>
              <w:t>parteneriat</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inclusiv</w:t>
            </w:r>
            <w:proofErr w:type="spellEnd"/>
            <w:r w:rsidRPr="0003102A">
              <w:rPr>
                <w:rFonts w:ascii="Trebuchet MS" w:hAnsi="Trebuchet MS" w:cs="Trebuchet MS"/>
                <w:lang w:val="en-GB"/>
              </w:rPr>
              <w:t xml:space="preserve"> a </w:t>
            </w:r>
            <w:proofErr w:type="spellStart"/>
            <w:r w:rsidRPr="0003102A">
              <w:rPr>
                <w:rFonts w:ascii="Trebuchet MS" w:hAnsi="Trebuchet MS" w:cs="Trebuchet MS"/>
                <w:lang w:val="en-GB"/>
              </w:rPr>
              <w:t>răspunsurilor</w:t>
            </w:r>
            <w:proofErr w:type="spellEnd"/>
            <w:r w:rsidRPr="0003102A">
              <w:rPr>
                <w:rFonts w:ascii="Trebuchet MS" w:hAnsi="Trebuchet MS" w:cs="Trebuchet MS"/>
                <w:lang w:val="en-GB"/>
              </w:rPr>
              <w:t xml:space="preserve"> la </w:t>
            </w:r>
            <w:proofErr w:type="spellStart"/>
            <w:r w:rsidRPr="0003102A">
              <w:rPr>
                <w:rFonts w:ascii="Trebuchet MS" w:hAnsi="Trebuchet MS" w:cs="Trebuchet MS"/>
                <w:lang w:val="en-GB"/>
              </w:rPr>
              <w:t>solicitările</w:t>
            </w:r>
            <w:proofErr w:type="spellEnd"/>
            <w:r w:rsidRPr="0003102A">
              <w:rPr>
                <w:rFonts w:ascii="Trebuchet MS" w:hAnsi="Trebuchet MS" w:cs="Trebuchet MS"/>
                <w:lang w:val="en-GB"/>
              </w:rPr>
              <w:t xml:space="preserve"> de </w:t>
            </w:r>
            <w:proofErr w:type="spellStart"/>
            <w:r w:rsidRPr="0003102A">
              <w:rPr>
                <w:rFonts w:ascii="Trebuchet MS" w:hAnsi="Trebuchet MS" w:cs="Trebuchet MS"/>
                <w:lang w:val="en-GB"/>
              </w:rPr>
              <w:t>clarificări</w:t>
            </w:r>
            <w:proofErr w:type="spellEnd"/>
            <w:r w:rsidRPr="0003102A">
              <w:rPr>
                <w:rFonts w:ascii="Trebuchet MS" w:hAnsi="Trebuchet MS" w:cs="Trebuchet MS"/>
                <w:lang w:val="en-GB"/>
              </w:rPr>
              <w:t xml:space="preserve">, a </w:t>
            </w:r>
            <w:proofErr w:type="spellStart"/>
            <w:r w:rsidRPr="0003102A">
              <w:rPr>
                <w:rFonts w:ascii="Trebuchet MS" w:hAnsi="Trebuchet MS" w:cs="Trebuchet MS"/>
                <w:lang w:val="en-GB"/>
              </w:rPr>
              <w:t>informațiilor</w:t>
            </w:r>
            <w:proofErr w:type="spellEnd"/>
            <w:r w:rsidRPr="0003102A">
              <w:rPr>
                <w:rFonts w:ascii="Trebuchet MS" w:hAnsi="Trebuchet MS" w:cs="Trebuchet MS"/>
                <w:lang w:val="en-GB"/>
              </w:rPr>
              <w:t xml:space="preserve"> și </w:t>
            </w:r>
            <w:proofErr w:type="spellStart"/>
            <w:r w:rsidRPr="0003102A">
              <w:rPr>
                <w:rFonts w:ascii="Trebuchet MS" w:hAnsi="Trebuchet MS" w:cs="Trebuchet MS"/>
                <w:lang w:val="en-GB"/>
              </w:rPr>
              <w:t>documentelor</w:t>
            </w:r>
            <w:proofErr w:type="spellEnd"/>
            <w:r w:rsidRPr="0003102A">
              <w:rPr>
                <w:rFonts w:ascii="Trebuchet MS" w:hAnsi="Trebuchet MS" w:cs="Trebuchet MS"/>
                <w:lang w:val="en-GB"/>
              </w:rPr>
              <w:t xml:space="preserve"> care pot fi </w:t>
            </w:r>
            <w:proofErr w:type="spellStart"/>
            <w:r w:rsidRPr="0003102A">
              <w:rPr>
                <w:rFonts w:ascii="Trebuchet MS" w:hAnsi="Trebuchet MS" w:cs="Trebuchet MS"/>
                <w:lang w:val="en-GB"/>
              </w:rPr>
              <w:t>accesate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obținute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sau</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puse</w:t>
            </w:r>
            <w:proofErr w:type="spellEnd"/>
            <w:r w:rsidRPr="0003102A">
              <w:rPr>
                <w:rFonts w:ascii="Trebuchet MS" w:hAnsi="Trebuchet MS" w:cs="Trebuchet MS"/>
                <w:lang w:val="en-GB"/>
              </w:rPr>
              <w:t xml:space="preserve"> la </w:t>
            </w:r>
            <w:proofErr w:type="spellStart"/>
            <w:r w:rsidRPr="0003102A">
              <w:rPr>
                <w:rFonts w:ascii="Trebuchet MS" w:hAnsi="Trebuchet MS" w:cs="Trebuchet MS"/>
                <w:lang w:val="en-GB"/>
              </w:rPr>
              <w:t>dispoziția</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autorității</w:t>
            </w:r>
            <w:proofErr w:type="spellEnd"/>
            <w:r w:rsidRPr="0003102A">
              <w:rPr>
                <w:rFonts w:ascii="Trebuchet MS" w:hAnsi="Trebuchet MS" w:cs="Trebuchet MS"/>
                <w:lang w:val="en-GB"/>
              </w:rPr>
              <w:t xml:space="preserve"> de management/</w:t>
            </w:r>
            <w:proofErr w:type="spellStart"/>
            <w:r w:rsidRPr="0003102A">
              <w:rPr>
                <w:rFonts w:ascii="Trebuchet MS" w:hAnsi="Trebuchet MS" w:cs="Trebuchet MS"/>
                <w:lang w:val="en-GB"/>
              </w:rPr>
              <w:t>organismului</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intermediar</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după</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caz</w:t>
            </w:r>
            <w:proofErr w:type="spellEnd"/>
            <w:r w:rsidRPr="0003102A">
              <w:rPr>
                <w:rFonts w:ascii="Trebuchet MS" w:hAnsi="Trebuchet MS" w:cs="Trebuchet MS"/>
                <w:lang w:val="en-GB"/>
              </w:rPr>
              <w:t xml:space="preserve">, din </w:t>
            </w:r>
            <w:proofErr w:type="spellStart"/>
            <w:r w:rsidRPr="0003102A">
              <w:rPr>
                <w:rFonts w:ascii="Trebuchet MS" w:hAnsi="Trebuchet MS" w:cs="Trebuchet MS"/>
                <w:lang w:val="en-GB"/>
              </w:rPr>
              <w:t>bazele</w:t>
            </w:r>
            <w:proofErr w:type="spellEnd"/>
            <w:r w:rsidRPr="0003102A">
              <w:rPr>
                <w:rFonts w:ascii="Trebuchet MS" w:hAnsi="Trebuchet MS" w:cs="Trebuchet MS"/>
                <w:lang w:val="en-GB"/>
              </w:rPr>
              <w:t xml:space="preserve"> de date administrate de </w:t>
            </w:r>
            <w:proofErr w:type="spellStart"/>
            <w:r w:rsidRPr="0003102A">
              <w:rPr>
                <w:rFonts w:ascii="Trebuchet MS" w:hAnsi="Trebuchet MS" w:cs="Trebuchet MS"/>
                <w:lang w:val="en-GB"/>
              </w:rPr>
              <w:t>alte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instituții</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publice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prin</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implementarea</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măsurilor</w:t>
            </w:r>
            <w:proofErr w:type="spellEnd"/>
            <w:r w:rsidRPr="0003102A">
              <w:rPr>
                <w:rFonts w:ascii="Trebuchet MS" w:hAnsi="Trebuchet MS" w:cs="Trebuchet MS"/>
                <w:lang w:val="en-GB"/>
              </w:rPr>
              <w:t xml:space="preserve"> de </w:t>
            </w:r>
            <w:proofErr w:type="spellStart"/>
            <w:r w:rsidRPr="0003102A">
              <w:rPr>
                <w:rFonts w:ascii="Trebuchet MS" w:hAnsi="Trebuchet MS" w:cs="Trebuchet MS"/>
                <w:lang w:val="en-GB"/>
              </w:rPr>
              <w:t>interoperabilitate</w:t>
            </w:r>
            <w:proofErr w:type="spellEnd"/>
            <w:r w:rsidRPr="0003102A">
              <w:rPr>
                <w:rFonts w:ascii="Trebuchet MS" w:hAnsi="Trebuchet MS" w:cs="Trebuchet MS"/>
                <w:lang w:val="en-GB"/>
              </w:rPr>
              <w:t>/</w:t>
            </w:r>
            <w:proofErr w:type="spellStart"/>
            <w:r w:rsidRPr="0003102A">
              <w:rPr>
                <w:rFonts w:ascii="Trebuchet MS" w:hAnsi="Trebuchet MS" w:cs="Trebuchet MS"/>
                <w:lang w:val="en-GB"/>
              </w:rPr>
              <w:t>interogare</w:t>
            </w:r>
            <w:proofErr w:type="spellEnd"/>
            <w:r w:rsidRPr="0003102A">
              <w:rPr>
                <w:rFonts w:ascii="Trebuchet MS" w:hAnsi="Trebuchet MS" w:cs="Trebuchet MS"/>
                <w:lang w:val="en-GB"/>
              </w:rPr>
              <w:t xml:space="preserve"> a </w:t>
            </w:r>
            <w:proofErr w:type="spellStart"/>
            <w:r w:rsidRPr="0003102A">
              <w:rPr>
                <w:rFonts w:ascii="Trebuchet MS" w:hAnsi="Trebuchet MS" w:cs="Trebuchet MS"/>
                <w:lang w:val="en-GB"/>
              </w:rPr>
              <w:t>sistemelor</w:t>
            </w:r>
            <w:proofErr w:type="spellEnd"/>
            <w:r w:rsidRPr="0003102A">
              <w:rPr>
                <w:rFonts w:ascii="Trebuchet MS" w:hAnsi="Trebuchet MS" w:cs="Trebuchet MS"/>
                <w:lang w:val="en-GB"/>
              </w:rPr>
              <w:t>/</w:t>
            </w:r>
            <w:proofErr w:type="spellStart"/>
            <w:r w:rsidRPr="0003102A">
              <w:rPr>
                <w:rFonts w:ascii="Trebuchet MS" w:hAnsi="Trebuchet MS" w:cs="Trebuchet MS"/>
                <w:lang w:val="en-GB"/>
              </w:rPr>
              <w:t>bazelor</w:t>
            </w:r>
            <w:proofErr w:type="spellEnd"/>
            <w:r w:rsidRPr="0003102A">
              <w:rPr>
                <w:rFonts w:ascii="Trebuchet MS" w:hAnsi="Trebuchet MS" w:cs="Trebuchet MS"/>
                <w:lang w:val="en-GB"/>
              </w:rPr>
              <w:t xml:space="preserve"> de date/</w:t>
            </w:r>
            <w:proofErr w:type="spellStart"/>
            <w:r w:rsidRPr="0003102A">
              <w:rPr>
                <w:rFonts w:ascii="Trebuchet MS" w:hAnsi="Trebuchet MS" w:cs="Trebuchet MS"/>
                <w:lang w:val="en-GB"/>
              </w:rPr>
              <w:t>rapoartelor</w:t>
            </w:r>
            <w:proofErr w:type="spellEnd"/>
            <w:r w:rsidRPr="0003102A">
              <w:rPr>
                <w:rFonts w:ascii="Trebuchet MS" w:hAnsi="Trebuchet MS" w:cs="Trebuchet MS"/>
                <w:lang w:val="en-GB"/>
              </w:rPr>
              <w:t xml:space="preserve">, precum </w:t>
            </w:r>
            <w:proofErr w:type="spellStart"/>
            <w:r w:rsidRPr="0003102A">
              <w:rPr>
                <w:rFonts w:ascii="Trebuchet MS" w:hAnsi="Trebuchet MS" w:cs="Trebuchet MS"/>
                <w:lang w:val="en-GB"/>
              </w:rPr>
              <w:t>și</w:t>
            </w:r>
            <w:proofErr w:type="spellEnd"/>
            <w:r w:rsidRPr="0003102A">
              <w:rPr>
                <w:rFonts w:ascii="Trebuchet MS" w:hAnsi="Trebuchet MS" w:cs="Trebuchet MS"/>
                <w:lang w:val="en-GB"/>
              </w:rPr>
              <w:t xml:space="preserve"> a </w:t>
            </w:r>
            <w:proofErr w:type="spellStart"/>
            <w:r w:rsidRPr="0003102A">
              <w:rPr>
                <w:rFonts w:ascii="Trebuchet MS" w:hAnsi="Trebuchet MS" w:cs="Trebuchet MS"/>
                <w:lang w:val="en-GB"/>
              </w:rPr>
              <w:t>informațiilor</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și</w:t>
            </w:r>
            <w:proofErr w:type="spellEnd"/>
            <w:r w:rsidRPr="0003102A">
              <w:rPr>
                <w:rFonts w:ascii="Trebuchet MS" w:hAnsi="Trebuchet MS" w:cs="Trebuchet MS"/>
                <w:lang w:val="en-GB"/>
              </w:rPr>
              <w:t xml:space="preserve"> a </w:t>
            </w:r>
            <w:proofErr w:type="spellStart"/>
            <w:r w:rsidRPr="0003102A">
              <w:rPr>
                <w:rFonts w:ascii="Trebuchet MS" w:hAnsi="Trebuchet MS" w:cs="Trebuchet MS"/>
                <w:lang w:val="en-GB"/>
              </w:rPr>
              <w:t>documentelor</w:t>
            </w:r>
            <w:proofErr w:type="spellEnd"/>
            <w:r w:rsidRPr="0003102A">
              <w:rPr>
                <w:rFonts w:ascii="Trebuchet MS" w:hAnsi="Trebuchet MS" w:cs="Trebuchet MS"/>
                <w:lang w:val="en-GB"/>
              </w:rPr>
              <w:t xml:space="preserve"> care au </w:t>
            </w:r>
            <w:proofErr w:type="spellStart"/>
            <w:r w:rsidRPr="0003102A">
              <w:rPr>
                <w:rFonts w:ascii="Trebuchet MS" w:hAnsi="Trebuchet MS" w:cs="Trebuchet MS"/>
                <w:lang w:val="en-GB"/>
              </w:rPr>
              <w:t>însoțit</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cererea</w:t>
            </w:r>
            <w:proofErr w:type="spellEnd"/>
            <w:r w:rsidRPr="0003102A">
              <w:rPr>
                <w:rFonts w:ascii="Trebuchet MS" w:hAnsi="Trebuchet MS" w:cs="Trebuchet MS"/>
                <w:lang w:val="en-GB"/>
              </w:rPr>
              <w:t xml:space="preserve"> de </w:t>
            </w:r>
            <w:proofErr w:type="spellStart"/>
            <w:r w:rsidRPr="0003102A">
              <w:rPr>
                <w:rFonts w:ascii="Trebuchet MS" w:hAnsi="Trebuchet MS" w:cs="Trebuchet MS"/>
                <w:lang w:val="en-GB"/>
              </w:rPr>
              <w:t>finanțare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disponibile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în</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sistemul</w:t>
            </w:r>
            <w:proofErr w:type="spellEnd"/>
            <w:r w:rsidRPr="0003102A">
              <w:rPr>
                <w:rFonts w:ascii="Trebuchet MS" w:hAnsi="Trebuchet MS" w:cs="Trebuchet MS"/>
                <w:lang w:val="en-GB"/>
              </w:rPr>
              <w:t xml:space="preserve"> informatic MySMIS2021/SMIS2021+.</w:t>
            </w:r>
          </w:p>
          <w:p w14:paraId="1463B5CD" w14:textId="77777777" w:rsidR="0003102A" w:rsidRPr="0003102A" w:rsidRDefault="0003102A" w:rsidP="0003102A">
            <w:pPr>
              <w:autoSpaceDE w:val="0"/>
              <w:autoSpaceDN w:val="0"/>
              <w:adjustRightInd w:val="0"/>
              <w:spacing w:line="360" w:lineRule="auto"/>
              <w:jc w:val="both"/>
              <w:rPr>
                <w:rFonts w:ascii="Trebuchet MS" w:hAnsi="Trebuchet MS" w:cs="Trebuchet MS"/>
                <w:lang w:val="en-GB"/>
              </w:rPr>
            </w:pPr>
          </w:p>
          <w:p w14:paraId="504239E9" w14:textId="77777777" w:rsidR="0003102A" w:rsidRPr="0003102A" w:rsidRDefault="0003102A" w:rsidP="0003102A">
            <w:pPr>
              <w:autoSpaceDE w:val="0"/>
              <w:autoSpaceDN w:val="0"/>
              <w:adjustRightInd w:val="0"/>
              <w:spacing w:line="360" w:lineRule="auto"/>
              <w:jc w:val="both"/>
              <w:rPr>
                <w:rFonts w:ascii="Trebuchet MS" w:hAnsi="Trebuchet MS" w:cs="Trebuchet MS"/>
                <w:lang w:val="en-GB"/>
              </w:rPr>
            </w:pPr>
            <w:proofErr w:type="spellStart"/>
            <w:r w:rsidRPr="0003102A">
              <w:rPr>
                <w:rFonts w:ascii="Trebuchet MS" w:hAnsi="Trebuchet MS" w:cs="Trebuchet MS"/>
                <w:lang w:val="en-GB"/>
              </w:rPr>
              <w:t>Urmare</w:t>
            </w:r>
            <w:proofErr w:type="spellEnd"/>
            <w:r w:rsidRPr="0003102A">
              <w:rPr>
                <w:rFonts w:ascii="Trebuchet MS" w:hAnsi="Trebuchet MS" w:cs="Trebuchet MS"/>
                <w:lang w:val="en-GB"/>
              </w:rPr>
              <w:t xml:space="preserve"> a </w:t>
            </w:r>
            <w:proofErr w:type="spellStart"/>
            <w:r w:rsidRPr="0003102A">
              <w:rPr>
                <w:rFonts w:ascii="Trebuchet MS" w:hAnsi="Trebuchet MS" w:cs="Trebuchet MS"/>
                <w:lang w:val="en-GB"/>
              </w:rPr>
              <w:t>verificării</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îndeplinirii</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condițiilor</w:t>
            </w:r>
            <w:proofErr w:type="spellEnd"/>
            <w:r w:rsidRPr="0003102A">
              <w:rPr>
                <w:rFonts w:ascii="Trebuchet MS" w:hAnsi="Trebuchet MS" w:cs="Trebuchet MS"/>
                <w:lang w:val="en-GB"/>
              </w:rPr>
              <w:t xml:space="preserve"> de </w:t>
            </w:r>
            <w:proofErr w:type="spellStart"/>
            <w:r w:rsidRPr="0003102A">
              <w:rPr>
                <w:rFonts w:ascii="Trebuchet MS" w:hAnsi="Trebuchet MS" w:cs="Trebuchet MS"/>
                <w:lang w:val="en-GB"/>
              </w:rPr>
              <w:t>eligibilitate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autoritatea</w:t>
            </w:r>
            <w:proofErr w:type="spellEnd"/>
            <w:r w:rsidRPr="0003102A">
              <w:rPr>
                <w:rFonts w:ascii="Trebuchet MS" w:hAnsi="Trebuchet MS" w:cs="Trebuchet MS"/>
                <w:lang w:val="en-GB"/>
              </w:rPr>
              <w:t xml:space="preserve"> de management </w:t>
            </w:r>
            <w:proofErr w:type="spellStart"/>
            <w:r w:rsidRPr="0003102A">
              <w:rPr>
                <w:rFonts w:ascii="Trebuchet MS" w:hAnsi="Trebuchet MS" w:cs="Trebuchet MS"/>
                <w:lang w:val="en-GB"/>
              </w:rPr>
              <w:t>emite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decizia</w:t>
            </w:r>
            <w:proofErr w:type="spellEnd"/>
            <w:r w:rsidRPr="0003102A">
              <w:rPr>
                <w:rFonts w:ascii="Trebuchet MS" w:hAnsi="Trebuchet MS" w:cs="Trebuchet MS"/>
                <w:lang w:val="en-GB"/>
              </w:rPr>
              <w:t xml:space="preserve"> de </w:t>
            </w:r>
            <w:proofErr w:type="spellStart"/>
            <w:r w:rsidRPr="0003102A">
              <w:rPr>
                <w:rFonts w:ascii="Trebuchet MS" w:hAnsi="Trebuchet MS" w:cs="Trebuchet MS"/>
                <w:lang w:val="en-GB"/>
              </w:rPr>
              <w:t>aprobare</w:t>
            </w:r>
            <w:proofErr w:type="spellEnd"/>
            <w:r w:rsidRPr="0003102A">
              <w:rPr>
                <w:rFonts w:ascii="Trebuchet MS" w:hAnsi="Trebuchet MS" w:cs="Trebuchet MS"/>
                <w:lang w:val="en-GB"/>
              </w:rPr>
              <w:t xml:space="preserve"> a </w:t>
            </w:r>
            <w:proofErr w:type="spellStart"/>
            <w:r w:rsidRPr="0003102A">
              <w:rPr>
                <w:rFonts w:ascii="Trebuchet MS" w:hAnsi="Trebuchet MS" w:cs="Trebuchet MS"/>
                <w:lang w:val="en-GB"/>
              </w:rPr>
              <w:t>finanțării</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respectiv</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decizia</w:t>
            </w:r>
            <w:proofErr w:type="spellEnd"/>
            <w:r w:rsidRPr="0003102A">
              <w:rPr>
                <w:rFonts w:ascii="Trebuchet MS" w:hAnsi="Trebuchet MS" w:cs="Trebuchet MS"/>
                <w:lang w:val="en-GB"/>
              </w:rPr>
              <w:t xml:space="preserve"> de </w:t>
            </w:r>
            <w:proofErr w:type="spellStart"/>
            <w:r w:rsidRPr="0003102A">
              <w:rPr>
                <w:rFonts w:ascii="Trebuchet MS" w:hAnsi="Trebuchet MS" w:cs="Trebuchet MS"/>
                <w:lang w:val="en-GB"/>
              </w:rPr>
              <w:t>respingere</w:t>
            </w:r>
            <w:proofErr w:type="spellEnd"/>
            <w:r w:rsidRPr="0003102A">
              <w:rPr>
                <w:rFonts w:ascii="Trebuchet MS" w:hAnsi="Trebuchet MS" w:cs="Trebuchet MS"/>
                <w:lang w:val="en-GB"/>
              </w:rPr>
              <w:t xml:space="preserve"> a </w:t>
            </w:r>
            <w:proofErr w:type="spellStart"/>
            <w:r w:rsidRPr="0003102A">
              <w:rPr>
                <w:rFonts w:ascii="Trebuchet MS" w:hAnsi="Trebuchet MS" w:cs="Trebuchet MS"/>
                <w:lang w:val="en-GB"/>
              </w:rPr>
              <w:t>finanțării</w:t>
            </w:r>
            <w:proofErr w:type="spellEnd"/>
            <w:r w:rsidRPr="0003102A">
              <w:rPr>
                <w:rFonts w:ascii="Trebuchet MS" w:hAnsi="Trebuchet MS" w:cs="Trebuchet MS"/>
                <w:lang w:val="en-GB"/>
              </w:rPr>
              <w:t>.</w:t>
            </w:r>
          </w:p>
          <w:p w14:paraId="17B48194" w14:textId="77777777" w:rsidR="0003102A" w:rsidRPr="0003102A" w:rsidRDefault="0003102A" w:rsidP="0003102A">
            <w:pPr>
              <w:spacing w:before="120" w:after="120" w:line="360" w:lineRule="auto"/>
              <w:jc w:val="both"/>
              <w:rPr>
                <w:rFonts w:ascii="Trebuchet MS" w:hAnsi="Trebuchet MS" w:cs="Trebuchet MS"/>
                <w:b/>
                <w:bCs/>
                <w:lang w:val="en-GB"/>
              </w:rPr>
            </w:pPr>
            <w:proofErr w:type="spellStart"/>
            <w:r w:rsidRPr="0003102A">
              <w:rPr>
                <w:rFonts w:ascii="Trebuchet MS" w:hAnsi="Trebuchet MS" w:cs="Trebuchet MS"/>
                <w:lang w:val="en-GB"/>
              </w:rPr>
              <w:t>Durata</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totală</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până</w:t>
            </w:r>
            <w:proofErr w:type="spellEnd"/>
            <w:r w:rsidRPr="0003102A">
              <w:rPr>
                <w:rFonts w:ascii="Trebuchet MS" w:hAnsi="Trebuchet MS" w:cs="Trebuchet MS"/>
                <w:lang w:val="en-GB"/>
              </w:rPr>
              <w:t xml:space="preserve"> la </w:t>
            </w:r>
            <w:proofErr w:type="spellStart"/>
            <w:r w:rsidRPr="0003102A">
              <w:rPr>
                <w:rFonts w:ascii="Trebuchet MS" w:hAnsi="Trebuchet MS" w:cs="Trebuchet MS"/>
                <w:lang w:val="en-GB"/>
              </w:rPr>
              <w:t>semnarea</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contractului</w:t>
            </w:r>
            <w:proofErr w:type="spellEnd"/>
            <w:r w:rsidRPr="0003102A">
              <w:rPr>
                <w:rFonts w:ascii="Trebuchet MS" w:hAnsi="Trebuchet MS" w:cs="Trebuchet MS"/>
                <w:lang w:val="en-GB"/>
              </w:rPr>
              <w:t xml:space="preserve"> de </w:t>
            </w:r>
            <w:proofErr w:type="spellStart"/>
            <w:r w:rsidRPr="0003102A">
              <w:rPr>
                <w:rFonts w:ascii="Trebuchet MS" w:hAnsi="Trebuchet MS" w:cs="Trebuchet MS"/>
                <w:lang w:val="en-GB"/>
              </w:rPr>
              <w:t>finanțare</w:t>
            </w:r>
            <w:proofErr w:type="spellEnd"/>
            <w:r w:rsidRPr="0003102A">
              <w:rPr>
                <w:rFonts w:ascii="Trebuchet MS" w:hAnsi="Trebuchet MS" w:cs="Trebuchet MS"/>
                <w:lang w:val="en-GB"/>
              </w:rPr>
              <w:t xml:space="preserve"> </w:t>
            </w:r>
            <w:r w:rsidRPr="0003102A">
              <w:rPr>
                <w:rFonts w:ascii="Trebuchet MS" w:hAnsi="Trebuchet MS" w:cs="Trebuchet MS"/>
                <w:b/>
                <w:bCs/>
                <w:lang w:val="en-GB"/>
              </w:rPr>
              <w:t xml:space="preserve">nu </w:t>
            </w:r>
            <w:proofErr w:type="spellStart"/>
            <w:r w:rsidRPr="0003102A">
              <w:rPr>
                <w:rFonts w:ascii="Trebuchet MS" w:hAnsi="Trebuchet MS" w:cs="Trebuchet MS"/>
                <w:b/>
                <w:bCs/>
                <w:lang w:val="en-GB"/>
              </w:rPr>
              <w:t>poate</w:t>
            </w:r>
            <w:proofErr w:type="spellEnd"/>
            <w:r w:rsidRPr="0003102A">
              <w:rPr>
                <w:rFonts w:ascii="Trebuchet MS" w:hAnsi="Trebuchet MS" w:cs="Trebuchet MS"/>
                <w:b/>
                <w:bCs/>
                <w:lang w:val="en-GB"/>
              </w:rPr>
              <w:t xml:space="preserve"> </w:t>
            </w:r>
            <w:proofErr w:type="spellStart"/>
            <w:r w:rsidRPr="0003102A">
              <w:rPr>
                <w:rFonts w:ascii="Trebuchet MS" w:hAnsi="Trebuchet MS" w:cs="Trebuchet MS"/>
                <w:b/>
                <w:bCs/>
                <w:lang w:val="en-GB"/>
              </w:rPr>
              <w:t>depăși</w:t>
            </w:r>
            <w:proofErr w:type="spellEnd"/>
            <w:r w:rsidRPr="0003102A">
              <w:rPr>
                <w:rFonts w:ascii="Trebuchet MS" w:hAnsi="Trebuchet MS" w:cs="Trebuchet MS"/>
                <w:b/>
                <w:bCs/>
                <w:lang w:val="en-GB"/>
              </w:rPr>
              <w:t xml:space="preserve"> 180 de </w:t>
            </w:r>
            <w:proofErr w:type="spellStart"/>
            <w:r w:rsidRPr="0003102A">
              <w:rPr>
                <w:rFonts w:ascii="Trebuchet MS" w:hAnsi="Trebuchet MS" w:cs="Trebuchet MS"/>
                <w:b/>
                <w:bCs/>
                <w:lang w:val="en-GB"/>
              </w:rPr>
              <w:t>zile</w:t>
            </w:r>
            <w:proofErr w:type="spellEnd"/>
            <w:r w:rsidRPr="0003102A">
              <w:rPr>
                <w:rFonts w:ascii="Trebuchet MS" w:hAnsi="Trebuchet MS" w:cs="Trebuchet MS"/>
                <w:b/>
                <w:bCs/>
                <w:lang w:val="en-GB"/>
              </w:rPr>
              <w:t xml:space="preserve"> </w:t>
            </w:r>
            <w:proofErr w:type="spellStart"/>
            <w:r w:rsidRPr="0003102A">
              <w:rPr>
                <w:rFonts w:ascii="Trebuchet MS" w:hAnsi="Trebuchet MS" w:cs="Trebuchet MS"/>
                <w:b/>
                <w:bCs/>
                <w:lang w:val="en-GB"/>
              </w:rPr>
              <w:t>calendaristice</w:t>
            </w:r>
            <w:proofErr w:type="spellEnd"/>
            <w:r w:rsidRPr="0003102A">
              <w:rPr>
                <w:rFonts w:ascii="Trebuchet MS" w:hAnsi="Trebuchet MS" w:cs="Trebuchet MS"/>
                <w:b/>
                <w:bCs/>
                <w:lang w:val="en-GB"/>
              </w:rPr>
              <w:t xml:space="preserve"> calculate de la </w:t>
            </w:r>
            <w:proofErr w:type="spellStart"/>
            <w:r w:rsidRPr="0003102A">
              <w:rPr>
                <w:rFonts w:ascii="Trebuchet MS" w:hAnsi="Trebuchet MS" w:cs="Trebuchet MS"/>
                <w:b/>
                <w:bCs/>
                <w:lang w:val="en-GB"/>
              </w:rPr>
              <w:t>închiderea</w:t>
            </w:r>
            <w:proofErr w:type="spellEnd"/>
            <w:r w:rsidRPr="0003102A">
              <w:rPr>
                <w:rFonts w:ascii="Trebuchet MS" w:hAnsi="Trebuchet MS" w:cs="Trebuchet MS"/>
                <w:b/>
                <w:bCs/>
                <w:lang w:val="en-GB"/>
              </w:rPr>
              <w:t xml:space="preserve"> </w:t>
            </w:r>
            <w:proofErr w:type="spellStart"/>
            <w:r w:rsidRPr="0003102A">
              <w:rPr>
                <w:rFonts w:ascii="Trebuchet MS" w:hAnsi="Trebuchet MS" w:cs="Trebuchet MS"/>
                <w:b/>
                <w:bCs/>
                <w:lang w:val="en-GB"/>
              </w:rPr>
              <w:t>apelului</w:t>
            </w:r>
            <w:proofErr w:type="spellEnd"/>
            <w:r w:rsidRPr="0003102A">
              <w:rPr>
                <w:rFonts w:ascii="Trebuchet MS" w:hAnsi="Trebuchet MS" w:cs="Trebuchet MS"/>
                <w:b/>
                <w:bCs/>
                <w:lang w:val="en-GB"/>
              </w:rPr>
              <w:t xml:space="preserve"> de </w:t>
            </w:r>
            <w:proofErr w:type="spellStart"/>
            <w:r w:rsidRPr="0003102A">
              <w:rPr>
                <w:rFonts w:ascii="Trebuchet MS" w:hAnsi="Trebuchet MS" w:cs="Trebuchet MS"/>
                <w:b/>
                <w:bCs/>
                <w:lang w:val="en-GB"/>
              </w:rPr>
              <w:t>proiecte</w:t>
            </w:r>
            <w:proofErr w:type="spellEnd"/>
            <w:r w:rsidRPr="0003102A">
              <w:rPr>
                <w:rFonts w:ascii="Trebuchet MS" w:hAnsi="Trebuchet MS" w:cs="Trebuchet MS"/>
                <w:b/>
                <w:bCs/>
                <w:lang w:val="en-GB"/>
              </w:rPr>
              <w:t>.</w:t>
            </w:r>
          </w:p>
          <w:p w14:paraId="02DBCDC1" w14:textId="77777777" w:rsidR="0003102A" w:rsidRPr="0003102A" w:rsidRDefault="0003102A" w:rsidP="0003102A">
            <w:pPr>
              <w:spacing w:before="120" w:after="120" w:line="360" w:lineRule="auto"/>
              <w:jc w:val="both"/>
              <w:rPr>
                <w:rFonts w:ascii="Trebuchet MS" w:hAnsi="Trebuchet MS"/>
              </w:rPr>
            </w:pPr>
            <w:r w:rsidRPr="0003102A">
              <w:rPr>
                <w:rFonts w:ascii="Trebuchet MS" w:hAnsi="Trebuchet MS"/>
              </w:rPr>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5944B78D" w14:textId="6B84AB37" w:rsidR="007022AD" w:rsidRPr="00932165" w:rsidRDefault="0003102A" w:rsidP="00932165">
            <w:pPr>
              <w:spacing w:before="120" w:after="120" w:line="360" w:lineRule="auto"/>
              <w:jc w:val="both"/>
              <w:rPr>
                <w:rFonts w:ascii="Trebuchet MS" w:hAnsi="Trebuchet MS"/>
                <w:i/>
              </w:rPr>
            </w:pPr>
            <w:r w:rsidRPr="0003102A">
              <w:rPr>
                <w:rFonts w:ascii="Trebuchet MS" w:hAnsi="Trebuchet MS"/>
                <w:b/>
                <w:bCs/>
              </w:rPr>
              <w:t>Perioadele cumulate de suspendare nu pot depăși 45 de zile calendaristice.</w:t>
            </w:r>
          </w:p>
        </w:tc>
      </w:tr>
    </w:tbl>
    <w:p w14:paraId="1045EA87" w14:textId="77777777" w:rsidR="0058563F" w:rsidRDefault="0058563F" w:rsidP="009F041F">
      <w:pPr>
        <w:pStyle w:val="Heading3"/>
      </w:pPr>
    </w:p>
    <w:p w14:paraId="596E0B92" w14:textId="17A7827E" w:rsidR="000E1081" w:rsidRPr="009F041F" w:rsidRDefault="009D715E" w:rsidP="00932165">
      <w:pPr>
        <w:pStyle w:val="Heading3"/>
      </w:pPr>
      <w:bookmarkStart w:id="141" w:name="_Toc143502481"/>
      <w:r>
        <w:t xml:space="preserve">8.9.2. </w:t>
      </w:r>
      <w:r w:rsidR="000E1081" w:rsidRPr="009F041F">
        <w:t>Decizia de acordare</w:t>
      </w:r>
      <w:r w:rsidR="00D56036" w:rsidRPr="009F041F">
        <w:t>/respingere</w:t>
      </w:r>
      <w:r w:rsidR="000E1081" w:rsidRPr="009F041F">
        <w:t xml:space="preserve"> a finanțării</w:t>
      </w:r>
      <w:bookmarkEnd w:id="141"/>
    </w:p>
    <w:tbl>
      <w:tblPr>
        <w:tblStyle w:val="TableGrid"/>
        <w:tblW w:w="0" w:type="auto"/>
        <w:tblLook w:val="04A0" w:firstRow="1" w:lastRow="0" w:firstColumn="1" w:lastColumn="0" w:noHBand="0" w:noVBand="1"/>
      </w:tblPr>
      <w:tblGrid>
        <w:gridCol w:w="9913"/>
      </w:tblGrid>
      <w:tr w:rsidR="00B63863" w:rsidRPr="00D62BBA" w14:paraId="76FB7F47" w14:textId="77777777" w:rsidTr="00932165">
        <w:tc>
          <w:tcPr>
            <w:tcW w:w="10343" w:type="dxa"/>
          </w:tcPr>
          <w:p w14:paraId="7CFDE9A6" w14:textId="77777777" w:rsidR="00D3403A" w:rsidRDefault="00D3403A" w:rsidP="0003102A">
            <w:pPr>
              <w:autoSpaceDE w:val="0"/>
              <w:autoSpaceDN w:val="0"/>
              <w:adjustRightInd w:val="0"/>
              <w:spacing w:line="360" w:lineRule="auto"/>
              <w:jc w:val="both"/>
              <w:rPr>
                <w:rFonts w:ascii="Trebuchet MS" w:hAnsi="Trebuchet MS" w:cs="ArialMT"/>
                <w:lang w:val="en-GB"/>
              </w:rPr>
            </w:pPr>
          </w:p>
          <w:p w14:paraId="03D3685E" w14:textId="1CB59410" w:rsidR="0003102A" w:rsidRPr="0003102A" w:rsidRDefault="0003102A" w:rsidP="0003102A">
            <w:pPr>
              <w:autoSpaceDE w:val="0"/>
              <w:autoSpaceDN w:val="0"/>
              <w:adjustRightInd w:val="0"/>
              <w:spacing w:line="360" w:lineRule="auto"/>
              <w:jc w:val="both"/>
              <w:rPr>
                <w:rFonts w:ascii="Trebuchet MS" w:hAnsi="Trebuchet MS" w:cs="ArialMT"/>
                <w:lang w:val="en-GB"/>
              </w:rPr>
            </w:pPr>
            <w:r w:rsidRPr="0003102A">
              <w:rPr>
                <w:rFonts w:ascii="Trebuchet MS" w:hAnsi="Trebuchet MS" w:cs="ArialMT"/>
                <w:lang w:val="en-GB"/>
              </w:rPr>
              <w:t xml:space="preserve">Ca </w:t>
            </w:r>
            <w:proofErr w:type="spellStart"/>
            <w:r w:rsidRPr="0003102A">
              <w:rPr>
                <w:rFonts w:ascii="Trebuchet MS" w:hAnsi="Trebuchet MS" w:cs="ArialMT"/>
                <w:lang w:val="en-GB"/>
              </w:rPr>
              <w:t>urmare</w:t>
            </w:r>
            <w:proofErr w:type="spellEnd"/>
            <w:r w:rsidRPr="0003102A">
              <w:rPr>
                <w:rFonts w:ascii="Trebuchet MS" w:hAnsi="Trebuchet MS" w:cs="ArialMT"/>
                <w:lang w:val="en-GB"/>
              </w:rPr>
              <w:t xml:space="preserve"> a </w:t>
            </w:r>
            <w:proofErr w:type="spellStart"/>
            <w:r w:rsidRPr="0003102A">
              <w:rPr>
                <w:rFonts w:ascii="Trebuchet MS" w:hAnsi="Trebuchet MS" w:cs="ArialMT"/>
                <w:lang w:val="en-GB"/>
              </w:rPr>
              <w:t>verificării</w:t>
            </w:r>
            <w:proofErr w:type="spellEnd"/>
            <w:r w:rsidRPr="0003102A">
              <w:rPr>
                <w:rFonts w:ascii="Trebuchet MS" w:hAnsi="Trebuchet MS" w:cs="ArialMT"/>
                <w:lang w:val="en-GB"/>
              </w:rPr>
              <w:t xml:space="preserve"> </w:t>
            </w:r>
            <w:proofErr w:type="spellStart"/>
            <w:r w:rsidRPr="0003102A">
              <w:rPr>
                <w:rFonts w:ascii="Trebuchet MS" w:hAnsi="Trebuchet MS" w:cs="ArialMT"/>
                <w:lang w:val="en-GB"/>
              </w:rPr>
              <w:t>îndeplinirii</w:t>
            </w:r>
            <w:proofErr w:type="spellEnd"/>
            <w:r w:rsidRPr="0003102A">
              <w:rPr>
                <w:rFonts w:ascii="Trebuchet MS" w:hAnsi="Trebuchet MS" w:cs="ArialMT"/>
                <w:lang w:val="en-GB"/>
              </w:rPr>
              <w:t xml:space="preserve"> </w:t>
            </w:r>
            <w:proofErr w:type="spellStart"/>
            <w:r w:rsidRPr="0003102A">
              <w:rPr>
                <w:rFonts w:ascii="Trebuchet MS" w:hAnsi="Trebuchet MS" w:cs="ArialMT"/>
                <w:lang w:val="en-GB"/>
              </w:rPr>
              <w:t>condițiilor</w:t>
            </w:r>
            <w:proofErr w:type="spellEnd"/>
            <w:r w:rsidRPr="0003102A">
              <w:rPr>
                <w:rFonts w:ascii="Trebuchet MS" w:hAnsi="Trebuchet MS" w:cs="ArialMT"/>
                <w:lang w:val="en-GB"/>
              </w:rPr>
              <w:t xml:space="preserve"> de </w:t>
            </w:r>
            <w:proofErr w:type="spellStart"/>
            <w:r w:rsidRPr="0003102A">
              <w:rPr>
                <w:rFonts w:ascii="Trebuchet MS" w:hAnsi="Trebuchet MS" w:cs="ArialMT"/>
                <w:lang w:val="en-GB"/>
              </w:rPr>
              <w:t>eligibilitate</w:t>
            </w:r>
            <w:proofErr w:type="spellEnd"/>
            <w:r w:rsidRPr="0003102A">
              <w:rPr>
                <w:rFonts w:ascii="Trebuchet MS" w:hAnsi="Trebuchet MS" w:cs="ArialMT"/>
                <w:lang w:val="en-GB"/>
              </w:rPr>
              <w:t xml:space="preserve">, AM PRSM </w:t>
            </w:r>
            <w:proofErr w:type="spellStart"/>
            <w:r w:rsidRPr="0003102A">
              <w:rPr>
                <w:rFonts w:ascii="Trebuchet MS" w:hAnsi="Trebuchet MS" w:cs="ArialMT"/>
                <w:lang w:val="en-GB"/>
              </w:rPr>
              <w:t>emite</w:t>
            </w:r>
            <w:proofErr w:type="spellEnd"/>
            <w:r w:rsidRPr="0003102A">
              <w:rPr>
                <w:rFonts w:ascii="Trebuchet MS" w:hAnsi="Trebuchet MS" w:cs="ArialMT"/>
                <w:lang w:val="en-GB"/>
              </w:rPr>
              <w:t xml:space="preserve"> </w:t>
            </w:r>
            <w:proofErr w:type="spellStart"/>
            <w:r w:rsidRPr="0003102A">
              <w:rPr>
                <w:rFonts w:ascii="Trebuchet MS" w:hAnsi="Trebuchet MS" w:cs="ArialMT"/>
                <w:lang w:val="en-GB"/>
              </w:rPr>
              <w:t>decizia</w:t>
            </w:r>
            <w:proofErr w:type="spellEnd"/>
            <w:r w:rsidRPr="0003102A">
              <w:rPr>
                <w:rFonts w:ascii="Trebuchet MS" w:hAnsi="Trebuchet MS" w:cs="ArialMT"/>
                <w:lang w:val="en-GB"/>
              </w:rPr>
              <w:t xml:space="preserve"> de </w:t>
            </w:r>
            <w:proofErr w:type="spellStart"/>
            <w:r w:rsidRPr="0003102A">
              <w:rPr>
                <w:rFonts w:ascii="Trebuchet MS" w:hAnsi="Trebuchet MS" w:cs="ArialMT"/>
                <w:lang w:val="en-GB"/>
              </w:rPr>
              <w:t>aprobare</w:t>
            </w:r>
            <w:proofErr w:type="spellEnd"/>
            <w:r w:rsidRPr="0003102A">
              <w:rPr>
                <w:rFonts w:ascii="Trebuchet MS" w:hAnsi="Trebuchet MS" w:cs="ArialMT"/>
                <w:lang w:val="en-GB"/>
              </w:rPr>
              <w:t xml:space="preserve"> a </w:t>
            </w:r>
            <w:proofErr w:type="spellStart"/>
            <w:r w:rsidRPr="0003102A">
              <w:rPr>
                <w:rFonts w:ascii="Trebuchet MS" w:hAnsi="Trebuchet MS" w:cs="ArialMT"/>
                <w:lang w:val="en-GB"/>
              </w:rPr>
              <w:t>finanțării</w:t>
            </w:r>
            <w:proofErr w:type="spellEnd"/>
            <w:r w:rsidRPr="0003102A">
              <w:rPr>
                <w:rFonts w:ascii="Trebuchet MS" w:hAnsi="Trebuchet MS" w:cs="ArialMT"/>
                <w:lang w:val="en-GB"/>
              </w:rPr>
              <w:t xml:space="preserve">, </w:t>
            </w:r>
            <w:proofErr w:type="spellStart"/>
            <w:r w:rsidRPr="0003102A">
              <w:rPr>
                <w:rFonts w:ascii="Trebuchet MS" w:hAnsi="Trebuchet MS" w:cs="ArialMT"/>
                <w:lang w:val="en-GB"/>
              </w:rPr>
              <w:t>respectiv</w:t>
            </w:r>
            <w:proofErr w:type="spellEnd"/>
            <w:r w:rsidRPr="0003102A">
              <w:rPr>
                <w:rFonts w:ascii="Trebuchet MS" w:hAnsi="Trebuchet MS" w:cs="ArialMT"/>
                <w:lang w:val="en-GB"/>
              </w:rPr>
              <w:t xml:space="preserve"> </w:t>
            </w:r>
            <w:proofErr w:type="spellStart"/>
            <w:r w:rsidRPr="0003102A">
              <w:rPr>
                <w:rFonts w:ascii="Trebuchet MS" w:hAnsi="Trebuchet MS" w:cs="ArialMT"/>
                <w:lang w:val="en-GB"/>
              </w:rPr>
              <w:t>decizia</w:t>
            </w:r>
            <w:proofErr w:type="spellEnd"/>
            <w:r w:rsidRPr="0003102A">
              <w:rPr>
                <w:rFonts w:ascii="Trebuchet MS" w:hAnsi="Trebuchet MS" w:cs="ArialMT"/>
                <w:lang w:val="en-GB"/>
              </w:rPr>
              <w:t xml:space="preserve"> de </w:t>
            </w:r>
            <w:proofErr w:type="spellStart"/>
            <w:r w:rsidRPr="0003102A">
              <w:rPr>
                <w:rFonts w:ascii="Trebuchet MS" w:hAnsi="Trebuchet MS" w:cs="ArialMT"/>
                <w:lang w:val="en-GB"/>
              </w:rPr>
              <w:t>respingere</w:t>
            </w:r>
            <w:proofErr w:type="spellEnd"/>
            <w:r w:rsidRPr="0003102A">
              <w:rPr>
                <w:rFonts w:ascii="Trebuchet MS" w:hAnsi="Trebuchet MS" w:cs="ArialMT"/>
                <w:lang w:val="en-GB"/>
              </w:rPr>
              <w:t xml:space="preserve"> a </w:t>
            </w:r>
            <w:proofErr w:type="spellStart"/>
            <w:r w:rsidRPr="0003102A">
              <w:rPr>
                <w:rFonts w:ascii="Trebuchet MS" w:hAnsi="Trebuchet MS" w:cs="ArialMT"/>
                <w:lang w:val="en-GB"/>
              </w:rPr>
              <w:t>finanțării</w:t>
            </w:r>
            <w:proofErr w:type="spellEnd"/>
            <w:r w:rsidRPr="0003102A">
              <w:rPr>
                <w:rFonts w:ascii="Trebuchet MS" w:hAnsi="Trebuchet MS" w:cs="ArialMT"/>
                <w:lang w:val="en-GB"/>
              </w:rPr>
              <w:t>.</w:t>
            </w:r>
          </w:p>
          <w:p w14:paraId="60578C14" w14:textId="77777777" w:rsidR="0003102A" w:rsidRPr="0003102A" w:rsidRDefault="0003102A" w:rsidP="0003102A">
            <w:pPr>
              <w:autoSpaceDE w:val="0"/>
              <w:autoSpaceDN w:val="0"/>
              <w:adjustRightInd w:val="0"/>
              <w:spacing w:line="360" w:lineRule="auto"/>
              <w:jc w:val="both"/>
              <w:rPr>
                <w:rFonts w:ascii="Trebuchet MS" w:hAnsi="Trebuchet MS" w:cs="ArialMT"/>
                <w:lang w:val="en-GB"/>
              </w:rPr>
            </w:pPr>
            <w:proofErr w:type="spellStart"/>
            <w:r w:rsidRPr="0003102A">
              <w:rPr>
                <w:rFonts w:ascii="Trebuchet MS" w:hAnsi="Trebuchet MS" w:cs="ArialMT"/>
                <w:lang w:val="en-GB"/>
              </w:rPr>
              <w:t>Pentru</w:t>
            </w:r>
            <w:proofErr w:type="spellEnd"/>
            <w:r w:rsidRPr="0003102A">
              <w:rPr>
                <w:rFonts w:ascii="Trebuchet MS" w:hAnsi="Trebuchet MS" w:cs="ArialMT"/>
                <w:lang w:val="en-GB"/>
              </w:rPr>
              <w:t xml:space="preserve"> </w:t>
            </w:r>
            <w:proofErr w:type="spellStart"/>
            <w:r w:rsidRPr="0003102A">
              <w:rPr>
                <w:rFonts w:ascii="Trebuchet MS" w:hAnsi="Trebuchet MS" w:cs="ArialMT"/>
                <w:lang w:val="en-GB"/>
              </w:rPr>
              <w:t>proiectele</w:t>
            </w:r>
            <w:proofErr w:type="spellEnd"/>
            <w:r w:rsidRPr="0003102A">
              <w:rPr>
                <w:rFonts w:ascii="Trebuchet MS" w:hAnsi="Trebuchet MS" w:cs="ArialMT"/>
                <w:lang w:val="en-GB"/>
              </w:rPr>
              <w:t xml:space="preserve"> </w:t>
            </w:r>
            <w:proofErr w:type="spellStart"/>
            <w:r w:rsidRPr="0003102A">
              <w:rPr>
                <w:rFonts w:ascii="Trebuchet MS" w:hAnsi="Trebuchet MS" w:cs="ArialMT"/>
                <w:lang w:val="en-GB"/>
              </w:rPr>
              <w:t>selectate</w:t>
            </w:r>
            <w:proofErr w:type="spellEnd"/>
            <w:r w:rsidRPr="0003102A">
              <w:rPr>
                <w:rFonts w:ascii="Trebuchet MS" w:hAnsi="Trebuchet MS" w:cs="ArialMT"/>
                <w:lang w:val="en-GB"/>
              </w:rPr>
              <w:t xml:space="preserve">, </w:t>
            </w:r>
            <w:proofErr w:type="spellStart"/>
            <w:r w:rsidRPr="0003102A">
              <w:rPr>
                <w:rFonts w:ascii="Trebuchet MS" w:hAnsi="Trebuchet MS" w:cs="ArialMT"/>
                <w:lang w:val="en-GB"/>
              </w:rPr>
              <w:t>în</w:t>
            </w:r>
            <w:proofErr w:type="spellEnd"/>
            <w:r w:rsidRPr="0003102A">
              <w:rPr>
                <w:rFonts w:ascii="Trebuchet MS" w:hAnsi="Trebuchet MS" w:cs="ArialMT"/>
                <w:lang w:val="en-GB"/>
              </w:rPr>
              <w:t xml:space="preserve"> </w:t>
            </w:r>
            <w:proofErr w:type="spellStart"/>
            <w:r w:rsidRPr="0003102A">
              <w:rPr>
                <w:rFonts w:ascii="Trebuchet MS" w:hAnsi="Trebuchet MS" w:cs="ArialMT"/>
                <w:lang w:val="en-GB"/>
              </w:rPr>
              <w:t>baza</w:t>
            </w:r>
            <w:proofErr w:type="spellEnd"/>
            <w:r w:rsidRPr="0003102A">
              <w:rPr>
                <w:rFonts w:ascii="Trebuchet MS" w:hAnsi="Trebuchet MS" w:cs="ArialMT"/>
                <w:lang w:val="en-GB"/>
              </w:rPr>
              <w:t xml:space="preserve"> </w:t>
            </w:r>
            <w:proofErr w:type="spellStart"/>
            <w:r w:rsidRPr="0003102A">
              <w:rPr>
                <w:rFonts w:ascii="Trebuchet MS" w:hAnsi="Trebuchet MS" w:cs="ArialMT"/>
                <w:lang w:val="en-GB"/>
              </w:rPr>
              <w:t>deciziei</w:t>
            </w:r>
            <w:proofErr w:type="spellEnd"/>
            <w:r w:rsidRPr="0003102A">
              <w:rPr>
                <w:rFonts w:ascii="Trebuchet MS" w:hAnsi="Trebuchet MS" w:cs="ArialMT"/>
                <w:lang w:val="en-GB"/>
              </w:rPr>
              <w:t xml:space="preserve"> de </w:t>
            </w:r>
            <w:proofErr w:type="spellStart"/>
            <w:r w:rsidRPr="0003102A">
              <w:rPr>
                <w:rFonts w:ascii="Trebuchet MS" w:hAnsi="Trebuchet MS" w:cs="ArialMT"/>
                <w:lang w:val="en-GB"/>
              </w:rPr>
              <w:t>aprobare</w:t>
            </w:r>
            <w:proofErr w:type="spellEnd"/>
            <w:r w:rsidRPr="0003102A">
              <w:rPr>
                <w:rFonts w:ascii="Trebuchet MS" w:hAnsi="Trebuchet MS" w:cs="ArialMT"/>
                <w:lang w:val="en-GB"/>
              </w:rPr>
              <w:t xml:space="preserve"> a </w:t>
            </w:r>
            <w:proofErr w:type="spellStart"/>
            <w:r w:rsidRPr="0003102A">
              <w:rPr>
                <w:rFonts w:ascii="Trebuchet MS" w:hAnsi="Trebuchet MS" w:cs="ArialMT"/>
                <w:lang w:val="en-GB"/>
              </w:rPr>
              <w:t>finanțării</w:t>
            </w:r>
            <w:proofErr w:type="spellEnd"/>
            <w:r w:rsidRPr="0003102A">
              <w:rPr>
                <w:rFonts w:ascii="Trebuchet MS" w:hAnsi="Trebuchet MS" w:cs="ArialMT"/>
                <w:lang w:val="en-GB"/>
              </w:rPr>
              <w:t xml:space="preserve">, AM PRSM </w:t>
            </w:r>
            <w:proofErr w:type="spellStart"/>
            <w:r w:rsidRPr="0003102A">
              <w:rPr>
                <w:rFonts w:ascii="Trebuchet MS" w:hAnsi="Trebuchet MS" w:cs="ArialMT"/>
                <w:lang w:val="en-GB"/>
              </w:rPr>
              <w:t>va</w:t>
            </w:r>
            <w:proofErr w:type="spellEnd"/>
            <w:r w:rsidRPr="0003102A">
              <w:rPr>
                <w:rFonts w:ascii="Trebuchet MS" w:hAnsi="Trebuchet MS" w:cs="ArialMT"/>
                <w:lang w:val="en-GB"/>
              </w:rPr>
              <w:t xml:space="preserve"> </w:t>
            </w:r>
            <w:proofErr w:type="spellStart"/>
            <w:r w:rsidRPr="0003102A">
              <w:rPr>
                <w:rFonts w:ascii="Trebuchet MS" w:hAnsi="Trebuchet MS" w:cs="ArialMT"/>
                <w:lang w:val="en-GB"/>
              </w:rPr>
              <w:t>proceda</w:t>
            </w:r>
            <w:proofErr w:type="spellEnd"/>
            <w:r w:rsidRPr="0003102A">
              <w:rPr>
                <w:rFonts w:ascii="Trebuchet MS" w:hAnsi="Trebuchet MS" w:cs="ArialMT"/>
                <w:lang w:val="en-GB"/>
              </w:rPr>
              <w:t xml:space="preserve"> la </w:t>
            </w:r>
            <w:proofErr w:type="spellStart"/>
            <w:r w:rsidRPr="0003102A">
              <w:rPr>
                <w:rFonts w:ascii="Trebuchet MS" w:hAnsi="Trebuchet MS" w:cs="ArialMT"/>
                <w:lang w:val="en-GB"/>
              </w:rPr>
              <w:t>încheierea</w:t>
            </w:r>
            <w:proofErr w:type="spellEnd"/>
            <w:r w:rsidRPr="0003102A">
              <w:rPr>
                <w:rFonts w:ascii="Trebuchet MS" w:hAnsi="Trebuchet MS" w:cs="ArialMT"/>
                <w:lang w:val="en-GB"/>
              </w:rPr>
              <w:t xml:space="preserve"> </w:t>
            </w:r>
            <w:proofErr w:type="spellStart"/>
            <w:r w:rsidRPr="0003102A">
              <w:rPr>
                <w:rFonts w:ascii="Trebuchet MS" w:hAnsi="Trebuchet MS" w:cs="ArialMT"/>
                <w:lang w:val="en-GB"/>
              </w:rPr>
              <w:t>contractului</w:t>
            </w:r>
            <w:proofErr w:type="spellEnd"/>
            <w:r w:rsidRPr="0003102A">
              <w:rPr>
                <w:rFonts w:ascii="Trebuchet MS" w:hAnsi="Trebuchet MS" w:cs="ArialMT"/>
                <w:lang w:val="en-GB"/>
              </w:rPr>
              <w:t xml:space="preserve"> de </w:t>
            </w:r>
            <w:proofErr w:type="spellStart"/>
            <w:r w:rsidRPr="0003102A">
              <w:rPr>
                <w:rFonts w:ascii="Trebuchet MS" w:hAnsi="Trebuchet MS" w:cs="ArialMT"/>
                <w:lang w:val="en-GB"/>
              </w:rPr>
              <w:t>finanțare</w:t>
            </w:r>
            <w:proofErr w:type="spellEnd"/>
            <w:r w:rsidRPr="0003102A">
              <w:rPr>
                <w:rFonts w:ascii="Trebuchet MS" w:hAnsi="Trebuchet MS" w:cs="ArialMT"/>
                <w:lang w:val="en-GB"/>
              </w:rPr>
              <w:t>.</w:t>
            </w:r>
          </w:p>
          <w:p w14:paraId="19A5C25F" w14:textId="77777777" w:rsidR="0003102A" w:rsidRPr="0003102A" w:rsidRDefault="0003102A" w:rsidP="0003102A">
            <w:pPr>
              <w:spacing w:line="360" w:lineRule="auto"/>
              <w:jc w:val="both"/>
              <w:rPr>
                <w:rFonts w:ascii="Trebuchet MS" w:hAnsi="Trebuchet MS" w:cs="Trebuchet MS"/>
                <w:lang w:val="en-GB"/>
              </w:rPr>
            </w:pPr>
          </w:p>
          <w:p w14:paraId="071E6798" w14:textId="77777777" w:rsidR="0003102A" w:rsidRPr="0003102A" w:rsidRDefault="0003102A" w:rsidP="0003102A">
            <w:pPr>
              <w:spacing w:line="360" w:lineRule="auto"/>
              <w:jc w:val="both"/>
              <w:rPr>
                <w:rFonts w:ascii="Trebuchet MS" w:hAnsi="Trebuchet MS" w:cs="Trebuchet MS"/>
                <w:lang w:val="en-GB"/>
              </w:rPr>
            </w:pPr>
            <w:proofErr w:type="spellStart"/>
            <w:r w:rsidRPr="0003102A">
              <w:rPr>
                <w:rFonts w:ascii="Trebuchet MS" w:hAnsi="Trebuchet MS" w:cs="Trebuchet MS"/>
                <w:lang w:val="en-GB"/>
              </w:rPr>
              <w:t>Dacă</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este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cazul</w:t>
            </w:r>
            <w:proofErr w:type="spellEnd"/>
            <w:r w:rsidRPr="0003102A">
              <w:rPr>
                <w:rFonts w:ascii="Trebuchet MS" w:hAnsi="Trebuchet MS" w:cs="Trebuchet MS"/>
                <w:lang w:val="en-GB"/>
              </w:rPr>
              <w:t xml:space="preserve">, AM PRSM </w:t>
            </w:r>
            <w:proofErr w:type="spellStart"/>
            <w:r w:rsidRPr="0003102A">
              <w:rPr>
                <w:rFonts w:ascii="Trebuchet MS" w:hAnsi="Trebuchet MS" w:cs="Trebuchet MS"/>
                <w:lang w:val="en-GB"/>
              </w:rPr>
              <w:t>emite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decizia</w:t>
            </w:r>
            <w:proofErr w:type="spellEnd"/>
            <w:r w:rsidRPr="0003102A">
              <w:rPr>
                <w:rFonts w:ascii="Trebuchet MS" w:hAnsi="Trebuchet MS" w:cs="Trebuchet MS"/>
                <w:lang w:val="en-GB"/>
              </w:rPr>
              <w:t xml:space="preserve"> de </w:t>
            </w:r>
            <w:proofErr w:type="spellStart"/>
            <w:r w:rsidRPr="0003102A">
              <w:rPr>
                <w:rFonts w:ascii="Trebuchet MS" w:hAnsi="Trebuchet MS" w:cs="Trebuchet MS"/>
                <w:lang w:val="en-GB"/>
              </w:rPr>
              <w:t>respingere</w:t>
            </w:r>
            <w:proofErr w:type="spellEnd"/>
            <w:r w:rsidRPr="0003102A">
              <w:rPr>
                <w:rFonts w:ascii="Trebuchet MS" w:hAnsi="Trebuchet MS" w:cs="Trebuchet MS"/>
                <w:lang w:val="en-GB"/>
              </w:rPr>
              <w:t xml:space="preserve"> a </w:t>
            </w:r>
            <w:proofErr w:type="spellStart"/>
            <w:r w:rsidRPr="0003102A">
              <w:rPr>
                <w:rFonts w:ascii="Trebuchet MS" w:hAnsi="Trebuchet MS" w:cs="Trebuchet MS"/>
                <w:lang w:val="en-GB"/>
              </w:rPr>
              <w:t>finanțării</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în</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etapa</w:t>
            </w:r>
            <w:proofErr w:type="spellEnd"/>
            <w:r w:rsidRPr="0003102A">
              <w:rPr>
                <w:rFonts w:ascii="Trebuchet MS" w:hAnsi="Trebuchet MS" w:cs="Trebuchet MS"/>
                <w:lang w:val="en-GB"/>
              </w:rPr>
              <w:t xml:space="preserve"> de </w:t>
            </w:r>
            <w:proofErr w:type="spellStart"/>
            <w:r w:rsidRPr="0003102A">
              <w:rPr>
                <w:rFonts w:ascii="Trebuchet MS" w:hAnsi="Trebuchet MS" w:cs="Trebuchet MS"/>
                <w:lang w:val="en-GB"/>
              </w:rPr>
              <w:t>contractare</w:t>
            </w:r>
            <w:proofErr w:type="spellEnd"/>
            <w:r w:rsidRPr="0003102A">
              <w:rPr>
                <w:rFonts w:ascii="Trebuchet MS" w:hAnsi="Trebuchet MS" w:cs="Trebuchet MS"/>
                <w:lang w:val="en-GB"/>
              </w:rPr>
              <w:t xml:space="preserve">, cu </w:t>
            </w:r>
            <w:proofErr w:type="spellStart"/>
            <w:r w:rsidRPr="0003102A">
              <w:rPr>
                <w:rFonts w:ascii="Trebuchet MS" w:hAnsi="Trebuchet MS" w:cs="Trebuchet MS"/>
                <w:lang w:val="en-GB"/>
              </w:rPr>
              <w:t>menționarea</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motivelor</w:t>
            </w:r>
            <w:proofErr w:type="spellEnd"/>
            <w:r w:rsidRPr="0003102A">
              <w:rPr>
                <w:rFonts w:ascii="Trebuchet MS" w:hAnsi="Trebuchet MS" w:cs="Trebuchet MS"/>
                <w:lang w:val="en-GB"/>
              </w:rPr>
              <w:t xml:space="preserve"> de </w:t>
            </w:r>
            <w:proofErr w:type="spellStart"/>
            <w:r w:rsidRPr="0003102A">
              <w:rPr>
                <w:rFonts w:ascii="Trebuchet MS" w:hAnsi="Trebuchet MS" w:cs="Trebuchet MS"/>
                <w:lang w:val="en-GB"/>
              </w:rPr>
              <w:t>respingere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dacă</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intervine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cel</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puțin</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una</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dintre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următoarele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situații</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fără</w:t>
            </w:r>
            <w:proofErr w:type="spellEnd"/>
            <w:r w:rsidRPr="0003102A">
              <w:rPr>
                <w:rFonts w:ascii="Trebuchet MS" w:hAnsi="Trebuchet MS" w:cs="Trebuchet MS"/>
                <w:lang w:val="en-GB"/>
              </w:rPr>
              <w:t xml:space="preserve"> ca </w:t>
            </w:r>
            <w:proofErr w:type="spellStart"/>
            <w:r w:rsidRPr="0003102A">
              <w:rPr>
                <w:rFonts w:ascii="Trebuchet MS" w:hAnsi="Trebuchet MS" w:cs="Trebuchet MS"/>
                <w:lang w:val="en-GB"/>
              </w:rPr>
              <w:t>enumerarea</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să</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excludă</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alte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condiții</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specifice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prevăzute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în</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Ghidul</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solicitantului</w:t>
            </w:r>
            <w:proofErr w:type="spellEnd"/>
            <w:r w:rsidRPr="0003102A">
              <w:rPr>
                <w:rFonts w:ascii="Trebuchet MS" w:hAnsi="Trebuchet MS" w:cs="Trebuchet MS"/>
                <w:lang w:val="en-GB"/>
              </w:rPr>
              <w:t>:</w:t>
            </w:r>
          </w:p>
          <w:p w14:paraId="3478E4B9" w14:textId="77777777" w:rsidR="0003102A" w:rsidRPr="0003102A" w:rsidRDefault="0003102A" w:rsidP="0003102A">
            <w:pPr>
              <w:spacing w:line="360" w:lineRule="auto"/>
              <w:jc w:val="both"/>
              <w:rPr>
                <w:rFonts w:ascii="Trebuchet MS" w:hAnsi="Trebuchet MS" w:cs="Trebuchet MS"/>
                <w:lang w:val="en-GB"/>
              </w:rPr>
            </w:pPr>
            <w:r w:rsidRPr="0003102A">
              <w:rPr>
                <w:rFonts w:ascii="Trebuchet MS" w:hAnsi="Trebuchet MS" w:cs="Trebuchet MS"/>
                <w:lang w:val="en-GB"/>
              </w:rPr>
              <w:t xml:space="preserve">a) </w:t>
            </w:r>
            <w:proofErr w:type="spellStart"/>
            <w:r w:rsidRPr="0003102A">
              <w:rPr>
                <w:rFonts w:ascii="Trebuchet MS" w:hAnsi="Trebuchet MS" w:cs="Trebuchet MS"/>
                <w:lang w:val="en-GB"/>
              </w:rPr>
              <w:t>solicitantul</w:t>
            </w:r>
            <w:proofErr w:type="spellEnd"/>
            <w:r w:rsidRPr="0003102A">
              <w:rPr>
                <w:rFonts w:ascii="Trebuchet MS" w:hAnsi="Trebuchet MS" w:cs="Trebuchet MS"/>
                <w:lang w:val="en-GB"/>
              </w:rPr>
              <w:t xml:space="preserve"> nu face </w:t>
            </w:r>
            <w:proofErr w:type="spellStart"/>
            <w:r w:rsidRPr="0003102A">
              <w:rPr>
                <w:rFonts w:ascii="Trebuchet MS" w:hAnsi="Trebuchet MS" w:cs="Trebuchet MS"/>
                <w:lang w:val="en-GB"/>
              </w:rPr>
              <w:t>dovada</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că</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cele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declarate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prin</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declarația</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unică</w:t>
            </w:r>
            <w:proofErr w:type="spellEnd"/>
            <w:r w:rsidRPr="0003102A">
              <w:rPr>
                <w:rFonts w:ascii="Trebuchet MS" w:hAnsi="Trebuchet MS" w:cs="Trebuchet MS"/>
                <w:lang w:val="en-GB"/>
              </w:rPr>
              <w:t xml:space="preserve"> sunt </w:t>
            </w:r>
            <w:proofErr w:type="spellStart"/>
            <w:r w:rsidRPr="0003102A">
              <w:rPr>
                <w:rFonts w:ascii="Trebuchet MS" w:hAnsi="Trebuchet MS" w:cs="Trebuchet MS"/>
                <w:lang w:val="en-GB"/>
              </w:rPr>
              <w:t>conforme</w:t>
            </w:r>
            <w:proofErr w:type="spellEnd"/>
            <w:r w:rsidRPr="0003102A">
              <w:rPr>
                <w:rFonts w:ascii="Trebuchet MS" w:hAnsi="Trebuchet MS" w:cs="Trebuchet MS"/>
                <w:lang w:val="en-GB"/>
              </w:rPr>
              <w:t xml:space="preserve"> cu </w:t>
            </w:r>
            <w:proofErr w:type="spellStart"/>
            <w:r w:rsidRPr="0003102A">
              <w:rPr>
                <w:rFonts w:ascii="Trebuchet MS" w:hAnsi="Trebuchet MS" w:cs="Trebuchet MS"/>
                <w:lang w:val="en-GB"/>
              </w:rPr>
              <w:t>realitatea</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și</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corespund</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cerințelor</w:t>
            </w:r>
            <w:proofErr w:type="spellEnd"/>
            <w:r w:rsidRPr="0003102A">
              <w:rPr>
                <w:rFonts w:ascii="Trebuchet MS" w:hAnsi="Trebuchet MS" w:cs="Trebuchet MS"/>
                <w:lang w:val="en-GB"/>
              </w:rPr>
              <w:t xml:space="preserve"> din </w:t>
            </w:r>
            <w:proofErr w:type="spellStart"/>
            <w:r w:rsidRPr="0003102A">
              <w:rPr>
                <w:rFonts w:ascii="Trebuchet MS" w:hAnsi="Trebuchet MS" w:cs="Trebuchet MS"/>
                <w:lang w:val="en-GB"/>
              </w:rPr>
              <w:t>Ghidul</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solicitantului</w:t>
            </w:r>
            <w:proofErr w:type="spellEnd"/>
            <w:r w:rsidRPr="0003102A">
              <w:rPr>
                <w:rFonts w:ascii="Trebuchet MS" w:hAnsi="Trebuchet MS" w:cs="Trebuchet MS"/>
                <w:lang w:val="en-GB"/>
              </w:rPr>
              <w:t>;</w:t>
            </w:r>
          </w:p>
          <w:p w14:paraId="1CEB5105" w14:textId="77777777" w:rsidR="0003102A" w:rsidRPr="0003102A" w:rsidRDefault="0003102A" w:rsidP="0003102A">
            <w:pPr>
              <w:spacing w:line="360" w:lineRule="auto"/>
              <w:jc w:val="both"/>
              <w:rPr>
                <w:rFonts w:ascii="Trebuchet MS" w:hAnsi="Trebuchet MS" w:cs="Trebuchet MS"/>
                <w:lang w:val="en-GB"/>
              </w:rPr>
            </w:pPr>
            <w:r w:rsidRPr="0003102A">
              <w:rPr>
                <w:rFonts w:ascii="Trebuchet MS" w:hAnsi="Trebuchet MS" w:cs="Trebuchet MS"/>
                <w:lang w:val="en-GB"/>
              </w:rPr>
              <w:lastRenderedPageBreak/>
              <w:t xml:space="preserve">b) </w:t>
            </w:r>
            <w:proofErr w:type="spellStart"/>
            <w:r w:rsidRPr="0003102A">
              <w:rPr>
                <w:rFonts w:ascii="Trebuchet MS" w:hAnsi="Trebuchet MS" w:cs="Trebuchet MS"/>
                <w:lang w:val="en-GB"/>
              </w:rPr>
              <w:t>solicitantul</w:t>
            </w:r>
            <w:proofErr w:type="spellEnd"/>
            <w:r w:rsidRPr="0003102A">
              <w:rPr>
                <w:rFonts w:ascii="Trebuchet MS" w:hAnsi="Trebuchet MS" w:cs="Trebuchet MS"/>
                <w:lang w:val="en-GB"/>
              </w:rPr>
              <w:t xml:space="preserve"> nu </w:t>
            </w:r>
            <w:proofErr w:type="spellStart"/>
            <w:r w:rsidRPr="0003102A">
              <w:rPr>
                <w:rFonts w:ascii="Trebuchet MS" w:hAnsi="Trebuchet MS" w:cs="Trebuchet MS"/>
                <w:lang w:val="en-GB"/>
              </w:rPr>
              <w:t>răspunde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în</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termenele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prevăzute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în</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cadrul</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prezentului</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ghid</w:t>
            </w:r>
            <w:proofErr w:type="spellEnd"/>
            <w:r w:rsidRPr="0003102A">
              <w:rPr>
                <w:rFonts w:ascii="Trebuchet MS" w:hAnsi="Trebuchet MS" w:cs="Trebuchet MS"/>
                <w:lang w:val="en-GB"/>
              </w:rPr>
              <w:t>.</w:t>
            </w:r>
          </w:p>
          <w:p w14:paraId="0A8FEF0E" w14:textId="77777777" w:rsidR="0003102A" w:rsidRPr="0003102A" w:rsidRDefault="0003102A" w:rsidP="0003102A">
            <w:pPr>
              <w:spacing w:line="360" w:lineRule="auto"/>
              <w:jc w:val="both"/>
              <w:rPr>
                <w:rFonts w:ascii="Trebuchet MS" w:hAnsi="Trebuchet MS" w:cs="Trebuchet MS"/>
                <w:lang w:val="en-GB"/>
              </w:rPr>
            </w:pPr>
          </w:p>
          <w:p w14:paraId="4ED2B571" w14:textId="77777777" w:rsidR="0003102A" w:rsidRPr="0003102A" w:rsidRDefault="0003102A" w:rsidP="0003102A">
            <w:pPr>
              <w:spacing w:line="360" w:lineRule="auto"/>
              <w:jc w:val="both"/>
              <w:rPr>
                <w:rFonts w:ascii="Trebuchet MS" w:hAnsi="Trebuchet MS" w:cs="Trebuchet MS"/>
                <w:lang w:val="en-GB"/>
              </w:rPr>
            </w:pPr>
            <w:proofErr w:type="spellStart"/>
            <w:r w:rsidRPr="0003102A">
              <w:rPr>
                <w:rFonts w:ascii="Trebuchet MS" w:hAnsi="Trebuchet MS" w:cs="Trebuchet MS"/>
                <w:lang w:val="en-GB"/>
              </w:rPr>
              <w:t>Decizia</w:t>
            </w:r>
            <w:proofErr w:type="spellEnd"/>
            <w:r w:rsidRPr="0003102A">
              <w:rPr>
                <w:rFonts w:ascii="Trebuchet MS" w:hAnsi="Trebuchet MS" w:cs="Trebuchet MS"/>
                <w:lang w:val="en-GB"/>
              </w:rPr>
              <w:t xml:space="preserve"> de </w:t>
            </w:r>
            <w:proofErr w:type="spellStart"/>
            <w:r w:rsidRPr="0003102A">
              <w:rPr>
                <w:rFonts w:ascii="Trebuchet MS" w:hAnsi="Trebuchet MS" w:cs="Trebuchet MS"/>
                <w:lang w:val="en-GB"/>
              </w:rPr>
              <w:t>respingere</w:t>
            </w:r>
            <w:proofErr w:type="spellEnd"/>
            <w:r w:rsidRPr="0003102A">
              <w:rPr>
                <w:rFonts w:ascii="Trebuchet MS" w:hAnsi="Trebuchet MS" w:cs="Trebuchet MS"/>
                <w:lang w:val="en-GB"/>
              </w:rPr>
              <w:t xml:space="preserve"> a </w:t>
            </w:r>
            <w:proofErr w:type="spellStart"/>
            <w:r w:rsidRPr="0003102A">
              <w:rPr>
                <w:rFonts w:ascii="Trebuchet MS" w:hAnsi="Trebuchet MS" w:cs="Trebuchet MS"/>
                <w:lang w:val="en-GB"/>
              </w:rPr>
              <w:t>finanțării</w:t>
            </w:r>
            <w:proofErr w:type="spellEnd"/>
            <w:r w:rsidRPr="0003102A">
              <w:rPr>
                <w:rFonts w:ascii="Trebuchet MS" w:hAnsi="Trebuchet MS" w:cs="Trebuchet MS"/>
                <w:lang w:val="en-GB"/>
              </w:rPr>
              <w:t xml:space="preserve"> se </w:t>
            </w:r>
            <w:proofErr w:type="spellStart"/>
            <w:r w:rsidRPr="0003102A">
              <w:rPr>
                <w:rFonts w:ascii="Trebuchet MS" w:hAnsi="Trebuchet MS" w:cs="Trebuchet MS"/>
                <w:lang w:val="en-GB"/>
              </w:rPr>
              <w:t>aduce</w:t>
            </w:r>
            <w:proofErr w:type="spellEnd"/>
            <w:r w:rsidRPr="0003102A">
              <w:rPr>
                <w:rFonts w:ascii="Trebuchet MS" w:hAnsi="Trebuchet MS" w:cs="Trebuchet MS"/>
                <w:lang w:val="en-GB"/>
              </w:rPr>
              <w:t xml:space="preserve"> la </w:t>
            </w:r>
            <w:proofErr w:type="spellStart"/>
            <w:r w:rsidRPr="0003102A">
              <w:rPr>
                <w:rFonts w:ascii="Trebuchet MS" w:hAnsi="Trebuchet MS" w:cs="Trebuchet MS"/>
                <w:lang w:val="en-GB"/>
              </w:rPr>
              <w:t>cunoștința</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solicitantului</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prin</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sistemul</w:t>
            </w:r>
            <w:proofErr w:type="spellEnd"/>
            <w:r w:rsidRPr="0003102A">
              <w:rPr>
                <w:rFonts w:ascii="Trebuchet MS" w:hAnsi="Trebuchet MS" w:cs="Trebuchet MS"/>
                <w:lang w:val="en-GB"/>
              </w:rPr>
              <w:t xml:space="preserve"> informatic MySMIS2021/SMIS2021+ </w:t>
            </w:r>
            <w:proofErr w:type="spellStart"/>
            <w:r w:rsidRPr="0003102A">
              <w:rPr>
                <w:rFonts w:ascii="Trebuchet MS" w:hAnsi="Trebuchet MS" w:cs="Trebuchet MS"/>
                <w:lang w:val="en-GB"/>
              </w:rPr>
              <w:t>și</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conține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cel</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puțin</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următoarele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elemente</w:t>
            </w:r>
            <w:proofErr w:type="spellEnd"/>
            <w:r w:rsidRPr="0003102A">
              <w:rPr>
                <w:rFonts w:ascii="Trebuchet MS" w:hAnsi="Trebuchet MS" w:cs="Trebuchet MS"/>
                <w:lang w:val="en-GB"/>
              </w:rPr>
              <w:t>:</w:t>
            </w:r>
          </w:p>
          <w:p w14:paraId="0487833A" w14:textId="77777777" w:rsidR="0003102A" w:rsidRPr="0003102A" w:rsidRDefault="0003102A" w:rsidP="0003102A">
            <w:pPr>
              <w:spacing w:line="360" w:lineRule="auto"/>
              <w:jc w:val="both"/>
              <w:rPr>
                <w:rFonts w:ascii="Trebuchet MS" w:hAnsi="Trebuchet MS" w:cs="Trebuchet MS"/>
                <w:lang w:val="en-GB"/>
              </w:rPr>
            </w:pPr>
            <w:r w:rsidRPr="0003102A">
              <w:rPr>
                <w:rFonts w:ascii="Trebuchet MS" w:hAnsi="Trebuchet MS" w:cs="Trebuchet MS"/>
                <w:lang w:val="en-GB"/>
              </w:rPr>
              <w:t xml:space="preserve">a) </w:t>
            </w:r>
            <w:proofErr w:type="spellStart"/>
            <w:r w:rsidRPr="0003102A">
              <w:rPr>
                <w:rFonts w:ascii="Trebuchet MS" w:hAnsi="Trebuchet MS" w:cs="Trebuchet MS"/>
                <w:lang w:val="en-GB"/>
              </w:rPr>
              <w:t>datele</w:t>
            </w:r>
            <w:proofErr w:type="spellEnd"/>
            <w:r w:rsidRPr="0003102A">
              <w:rPr>
                <w:rFonts w:ascii="Trebuchet MS" w:hAnsi="Trebuchet MS" w:cs="Trebuchet MS"/>
                <w:lang w:val="en-GB"/>
              </w:rPr>
              <w:t xml:space="preserve"> de </w:t>
            </w:r>
            <w:proofErr w:type="spellStart"/>
            <w:r w:rsidRPr="0003102A">
              <w:rPr>
                <w:rFonts w:ascii="Trebuchet MS" w:hAnsi="Trebuchet MS" w:cs="Trebuchet MS"/>
                <w:lang w:val="en-GB"/>
              </w:rPr>
              <w:t>identificare</w:t>
            </w:r>
            <w:proofErr w:type="spellEnd"/>
            <w:r w:rsidRPr="0003102A">
              <w:rPr>
                <w:rFonts w:ascii="Trebuchet MS" w:hAnsi="Trebuchet MS" w:cs="Trebuchet MS"/>
                <w:lang w:val="en-GB"/>
              </w:rPr>
              <w:t xml:space="preserve"> ale </w:t>
            </w:r>
            <w:proofErr w:type="spellStart"/>
            <w:r w:rsidRPr="0003102A">
              <w:rPr>
                <w:rFonts w:ascii="Trebuchet MS" w:hAnsi="Trebuchet MS" w:cs="Trebuchet MS"/>
                <w:lang w:val="en-GB"/>
              </w:rPr>
              <w:t>solicitantului</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și</w:t>
            </w:r>
            <w:proofErr w:type="spellEnd"/>
            <w:r w:rsidRPr="0003102A">
              <w:rPr>
                <w:rFonts w:ascii="Trebuchet MS" w:hAnsi="Trebuchet MS" w:cs="Trebuchet MS"/>
                <w:lang w:val="en-GB"/>
              </w:rPr>
              <w:t xml:space="preserve"> ale </w:t>
            </w:r>
            <w:proofErr w:type="spellStart"/>
            <w:r w:rsidRPr="0003102A">
              <w:rPr>
                <w:rFonts w:ascii="Trebuchet MS" w:hAnsi="Trebuchet MS" w:cs="Trebuchet MS"/>
                <w:lang w:val="en-GB"/>
              </w:rPr>
              <w:t>cererii</w:t>
            </w:r>
            <w:proofErr w:type="spellEnd"/>
            <w:r w:rsidRPr="0003102A">
              <w:rPr>
                <w:rFonts w:ascii="Trebuchet MS" w:hAnsi="Trebuchet MS" w:cs="Trebuchet MS"/>
                <w:lang w:val="en-GB"/>
              </w:rPr>
              <w:t xml:space="preserve"> de </w:t>
            </w:r>
            <w:proofErr w:type="spellStart"/>
            <w:r w:rsidRPr="0003102A">
              <w:rPr>
                <w:rFonts w:ascii="Trebuchet MS" w:hAnsi="Trebuchet MS" w:cs="Trebuchet MS"/>
                <w:lang w:val="en-GB"/>
              </w:rPr>
              <w:t>finanțare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titlu</w:t>
            </w:r>
            <w:proofErr w:type="spellEnd"/>
            <w:r w:rsidRPr="0003102A">
              <w:rPr>
                <w:rFonts w:ascii="Trebuchet MS" w:hAnsi="Trebuchet MS" w:cs="Trebuchet MS"/>
                <w:lang w:val="en-GB"/>
              </w:rPr>
              <w:t xml:space="preserve">, cod </w:t>
            </w:r>
            <w:proofErr w:type="spellStart"/>
            <w:r w:rsidRPr="0003102A">
              <w:rPr>
                <w:rFonts w:ascii="Trebuchet MS" w:hAnsi="Trebuchet MS" w:cs="Trebuchet MS"/>
                <w:lang w:val="en-GB"/>
              </w:rPr>
              <w:t>unic</w:t>
            </w:r>
            <w:proofErr w:type="spellEnd"/>
            <w:r w:rsidRPr="0003102A">
              <w:rPr>
                <w:rFonts w:ascii="Trebuchet MS" w:hAnsi="Trebuchet MS" w:cs="Trebuchet MS"/>
                <w:lang w:val="en-GB"/>
              </w:rPr>
              <w:t xml:space="preserve"> SMIS;</w:t>
            </w:r>
          </w:p>
          <w:p w14:paraId="5DC1ED02" w14:textId="77777777" w:rsidR="0003102A" w:rsidRPr="0003102A" w:rsidRDefault="0003102A" w:rsidP="0003102A">
            <w:pPr>
              <w:spacing w:line="360" w:lineRule="auto"/>
              <w:jc w:val="both"/>
              <w:rPr>
                <w:rFonts w:ascii="Trebuchet MS" w:hAnsi="Trebuchet MS" w:cs="Trebuchet MS"/>
                <w:lang w:val="en-GB"/>
              </w:rPr>
            </w:pPr>
            <w:r w:rsidRPr="0003102A">
              <w:rPr>
                <w:rFonts w:ascii="Trebuchet MS" w:hAnsi="Trebuchet MS" w:cs="Trebuchet MS"/>
                <w:lang w:val="en-GB"/>
              </w:rPr>
              <w:t xml:space="preserve">b) </w:t>
            </w:r>
            <w:proofErr w:type="spellStart"/>
            <w:r w:rsidRPr="0003102A">
              <w:rPr>
                <w:rFonts w:ascii="Trebuchet MS" w:hAnsi="Trebuchet MS" w:cs="Trebuchet MS"/>
                <w:lang w:val="en-GB"/>
              </w:rPr>
              <w:t>datele</w:t>
            </w:r>
            <w:proofErr w:type="spellEnd"/>
            <w:r w:rsidRPr="0003102A">
              <w:rPr>
                <w:rFonts w:ascii="Trebuchet MS" w:hAnsi="Trebuchet MS" w:cs="Trebuchet MS"/>
                <w:lang w:val="en-GB"/>
              </w:rPr>
              <w:t xml:space="preserve"> de </w:t>
            </w:r>
            <w:proofErr w:type="spellStart"/>
            <w:r w:rsidRPr="0003102A">
              <w:rPr>
                <w:rFonts w:ascii="Trebuchet MS" w:hAnsi="Trebuchet MS" w:cs="Trebuchet MS"/>
                <w:lang w:val="en-GB"/>
              </w:rPr>
              <w:t>identificare</w:t>
            </w:r>
            <w:proofErr w:type="spellEnd"/>
            <w:r w:rsidRPr="0003102A">
              <w:rPr>
                <w:rFonts w:ascii="Trebuchet MS" w:hAnsi="Trebuchet MS" w:cs="Trebuchet MS"/>
                <w:lang w:val="en-GB"/>
              </w:rPr>
              <w:t xml:space="preserve"> ale </w:t>
            </w:r>
            <w:proofErr w:type="spellStart"/>
            <w:r w:rsidRPr="0003102A">
              <w:rPr>
                <w:rFonts w:ascii="Trebuchet MS" w:hAnsi="Trebuchet MS" w:cs="Trebuchet MS"/>
                <w:lang w:val="en-GB"/>
              </w:rPr>
              <w:t>reprezentantului</w:t>
            </w:r>
            <w:proofErr w:type="spellEnd"/>
            <w:r w:rsidRPr="0003102A">
              <w:rPr>
                <w:rFonts w:ascii="Trebuchet MS" w:hAnsi="Trebuchet MS" w:cs="Trebuchet MS"/>
                <w:lang w:val="en-GB"/>
              </w:rPr>
              <w:t xml:space="preserve"> legal al </w:t>
            </w:r>
            <w:proofErr w:type="spellStart"/>
            <w:r w:rsidRPr="0003102A">
              <w:rPr>
                <w:rFonts w:ascii="Trebuchet MS" w:hAnsi="Trebuchet MS" w:cs="Trebuchet MS"/>
                <w:lang w:val="en-GB"/>
              </w:rPr>
              <w:t>solicitantului</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sau</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împuternicitului</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acestuia</w:t>
            </w:r>
            <w:proofErr w:type="spellEnd"/>
            <w:r w:rsidRPr="0003102A">
              <w:rPr>
                <w:rFonts w:ascii="Trebuchet MS" w:hAnsi="Trebuchet MS" w:cs="Trebuchet MS"/>
                <w:lang w:val="en-GB"/>
              </w:rPr>
              <w:t>;</w:t>
            </w:r>
          </w:p>
          <w:p w14:paraId="73AE549E" w14:textId="77777777" w:rsidR="0003102A" w:rsidRPr="0003102A" w:rsidRDefault="0003102A" w:rsidP="0003102A">
            <w:pPr>
              <w:spacing w:line="360" w:lineRule="auto"/>
              <w:jc w:val="both"/>
              <w:rPr>
                <w:rFonts w:ascii="Trebuchet MS" w:hAnsi="Trebuchet MS" w:cs="Trebuchet MS"/>
                <w:lang w:val="en-GB"/>
              </w:rPr>
            </w:pPr>
            <w:r w:rsidRPr="0003102A">
              <w:rPr>
                <w:rFonts w:ascii="Trebuchet MS" w:hAnsi="Trebuchet MS" w:cs="Trebuchet MS"/>
                <w:lang w:val="en-GB"/>
              </w:rPr>
              <w:t xml:space="preserve">c) </w:t>
            </w:r>
            <w:proofErr w:type="spellStart"/>
            <w:r w:rsidRPr="0003102A">
              <w:rPr>
                <w:rFonts w:ascii="Trebuchet MS" w:hAnsi="Trebuchet MS" w:cs="Trebuchet MS"/>
                <w:lang w:val="en-GB"/>
              </w:rPr>
              <w:t>conținutul</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deciziei</w:t>
            </w:r>
            <w:proofErr w:type="spellEnd"/>
            <w:r w:rsidRPr="0003102A">
              <w:rPr>
                <w:rFonts w:ascii="Trebuchet MS" w:hAnsi="Trebuchet MS" w:cs="Trebuchet MS"/>
                <w:lang w:val="en-GB"/>
              </w:rPr>
              <w:t xml:space="preserve"> de </w:t>
            </w:r>
            <w:proofErr w:type="spellStart"/>
            <w:r w:rsidRPr="0003102A">
              <w:rPr>
                <w:rFonts w:ascii="Trebuchet MS" w:hAnsi="Trebuchet MS" w:cs="Trebuchet MS"/>
                <w:lang w:val="en-GB"/>
              </w:rPr>
              <w:t>respingere</w:t>
            </w:r>
            <w:proofErr w:type="spellEnd"/>
            <w:r w:rsidRPr="0003102A">
              <w:rPr>
                <w:rFonts w:ascii="Trebuchet MS" w:hAnsi="Trebuchet MS" w:cs="Trebuchet MS"/>
                <w:lang w:val="en-GB"/>
              </w:rPr>
              <w:t>;</w:t>
            </w:r>
          </w:p>
          <w:p w14:paraId="01F12B03" w14:textId="77777777" w:rsidR="0003102A" w:rsidRPr="0003102A" w:rsidRDefault="0003102A" w:rsidP="0003102A">
            <w:pPr>
              <w:spacing w:line="360" w:lineRule="auto"/>
              <w:jc w:val="both"/>
              <w:rPr>
                <w:rFonts w:ascii="Trebuchet MS" w:hAnsi="Trebuchet MS" w:cs="Trebuchet MS"/>
                <w:lang w:val="en-GB"/>
              </w:rPr>
            </w:pPr>
            <w:r w:rsidRPr="0003102A">
              <w:rPr>
                <w:rFonts w:ascii="Trebuchet MS" w:hAnsi="Trebuchet MS" w:cs="Trebuchet MS"/>
                <w:lang w:val="en-GB"/>
              </w:rPr>
              <w:t xml:space="preserve">d) </w:t>
            </w:r>
            <w:proofErr w:type="spellStart"/>
            <w:r w:rsidRPr="0003102A">
              <w:rPr>
                <w:rFonts w:ascii="Trebuchet MS" w:hAnsi="Trebuchet MS" w:cs="Trebuchet MS"/>
                <w:lang w:val="en-GB"/>
              </w:rPr>
              <w:t>motivele</w:t>
            </w:r>
            <w:proofErr w:type="spellEnd"/>
            <w:r w:rsidRPr="0003102A">
              <w:rPr>
                <w:rFonts w:ascii="Trebuchet MS" w:hAnsi="Trebuchet MS" w:cs="Trebuchet MS"/>
                <w:lang w:val="en-GB"/>
              </w:rPr>
              <w:t xml:space="preserve"> de </w:t>
            </w:r>
            <w:proofErr w:type="spellStart"/>
            <w:r w:rsidRPr="0003102A">
              <w:rPr>
                <w:rFonts w:ascii="Trebuchet MS" w:hAnsi="Trebuchet MS" w:cs="Trebuchet MS"/>
                <w:lang w:val="en-GB"/>
              </w:rPr>
              <w:t>drept</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și</w:t>
            </w:r>
            <w:proofErr w:type="spellEnd"/>
            <w:r w:rsidRPr="0003102A">
              <w:rPr>
                <w:rFonts w:ascii="Trebuchet MS" w:hAnsi="Trebuchet MS" w:cs="Trebuchet MS"/>
                <w:lang w:val="en-GB"/>
              </w:rPr>
              <w:t xml:space="preserve"> de </w:t>
            </w:r>
            <w:proofErr w:type="spellStart"/>
            <w:r w:rsidRPr="0003102A">
              <w:rPr>
                <w:rFonts w:ascii="Trebuchet MS" w:hAnsi="Trebuchet MS" w:cs="Trebuchet MS"/>
                <w:lang w:val="en-GB"/>
              </w:rPr>
              <w:t>fapt</w:t>
            </w:r>
            <w:proofErr w:type="spellEnd"/>
            <w:r w:rsidRPr="0003102A">
              <w:rPr>
                <w:rFonts w:ascii="Trebuchet MS" w:hAnsi="Trebuchet MS" w:cs="Trebuchet MS"/>
                <w:lang w:val="en-GB"/>
              </w:rPr>
              <w:t xml:space="preserve"> ale </w:t>
            </w:r>
            <w:proofErr w:type="spellStart"/>
            <w:r w:rsidRPr="0003102A">
              <w:rPr>
                <w:rFonts w:ascii="Trebuchet MS" w:hAnsi="Trebuchet MS" w:cs="Trebuchet MS"/>
                <w:lang w:val="en-GB"/>
              </w:rPr>
              <w:t>respingerii</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proiectului</w:t>
            </w:r>
            <w:proofErr w:type="spellEnd"/>
            <w:r w:rsidRPr="0003102A">
              <w:rPr>
                <w:rFonts w:ascii="Trebuchet MS" w:hAnsi="Trebuchet MS" w:cs="Trebuchet MS"/>
                <w:lang w:val="en-GB"/>
              </w:rPr>
              <w:t>;</w:t>
            </w:r>
          </w:p>
          <w:p w14:paraId="1C0BBE13" w14:textId="77777777" w:rsidR="0003102A" w:rsidRPr="0003102A" w:rsidRDefault="0003102A" w:rsidP="0003102A">
            <w:pPr>
              <w:spacing w:line="360" w:lineRule="auto"/>
              <w:jc w:val="both"/>
              <w:rPr>
                <w:rFonts w:ascii="Trebuchet MS" w:hAnsi="Trebuchet MS" w:cs="Trebuchet MS"/>
                <w:lang w:val="en-GB"/>
              </w:rPr>
            </w:pPr>
            <w:r w:rsidRPr="0003102A">
              <w:rPr>
                <w:rFonts w:ascii="Trebuchet MS" w:hAnsi="Trebuchet MS" w:cs="Trebuchet MS"/>
                <w:lang w:val="en-GB"/>
              </w:rPr>
              <w:t xml:space="preserve">e) </w:t>
            </w:r>
            <w:proofErr w:type="spellStart"/>
            <w:r w:rsidRPr="0003102A">
              <w:rPr>
                <w:rFonts w:ascii="Trebuchet MS" w:hAnsi="Trebuchet MS" w:cs="Trebuchet MS"/>
                <w:lang w:val="en-GB"/>
              </w:rPr>
              <w:t>termenul</w:t>
            </w:r>
            <w:proofErr w:type="spellEnd"/>
            <w:r w:rsidRPr="0003102A">
              <w:rPr>
                <w:rFonts w:ascii="Trebuchet MS" w:hAnsi="Trebuchet MS" w:cs="Trebuchet MS"/>
                <w:lang w:val="en-GB"/>
              </w:rPr>
              <w:t xml:space="preserve"> de </w:t>
            </w:r>
            <w:proofErr w:type="spellStart"/>
            <w:r w:rsidRPr="0003102A">
              <w:rPr>
                <w:rFonts w:ascii="Trebuchet MS" w:hAnsi="Trebuchet MS" w:cs="Trebuchet MS"/>
                <w:lang w:val="en-GB"/>
              </w:rPr>
              <w:t>contestare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și</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modalitatea</w:t>
            </w:r>
            <w:proofErr w:type="spellEnd"/>
            <w:r w:rsidRPr="0003102A">
              <w:rPr>
                <w:rFonts w:ascii="Trebuchet MS" w:hAnsi="Trebuchet MS" w:cs="Trebuchet MS"/>
                <w:lang w:val="en-GB"/>
              </w:rPr>
              <w:t xml:space="preserve"> de </w:t>
            </w:r>
            <w:proofErr w:type="spellStart"/>
            <w:r w:rsidRPr="0003102A">
              <w:rPr>
                <w:rFonts w:ascii="Trebuchet MS" w:hAnsi="Trebuchet MS" w:cs="Trebuchet MS"/>
                <w:lang w:val="en-GB"/>
              </w:rPr>
              <w:t>transmitere</w:t>
            </w:r>
            <w:proofErr w:type="spellEnd"/>
            <w:r w:rsidRPr="0003102A">
              <w:rPr>
                <w:rFonts w:ascii="Trebuchet MS" w:hAnsi="Trebuchet MS" w:cs="Trebuchet MS"/>
                <w:lang w:val="en-GB"/>
              </w:rPr>
              <w:t xml:space="preserve"> a </w:t>
            </w:r>
            <w:proofErr w:type="spellStart"/>
            <w:r w:rsidRPr="0003102A">
              <w:rPr>
                <w:rFonts w:ascii="Trebuchet MS" w:hAnsi="Trebuchet MS" w:cs="Trebuchet MS"/>
                <w:lang w:val="en-GB"/>
              </w:rPr>
              <w:t>contestației</w:t>
            </w:r>
            <w:proofErr w:type="spellEnd"/>
            <w:r w:rsidRPr="0003102A">
              <w:rPr>
                <w:rFonts w:ascii="Trebuchet MS" w:hAnsi="Trebuchet MS" w:cs="Trebuchet MS"/>
                <w:lang w:val="en-GB"/>
              </w:rPr>
              <w:t>;</w:t>
            </w:r>
          </w:p>
          <w:p w14:paraId="0987AA49" w14:textId="77777777" w:rsidR="0003102A" w:rsidRPr="0003102A" w:rsidRDefault="0003102A" w:rsidP="0003102A">
            <w:pPr>
              <w:spacing w:line="360" w:lineRule="auto"/>
              <w:jc w:val="both"/>
              <w:rPr>
                <w:rFonts w:ascii="Trebuchet MS" w:hAnsi="Trebuchet MS" w:cs="Trebuchet MS"/>
                <w:lang w:val="en-GB"/>
              </w:rPr>
            </w:pPr>
            <w:r w:rsidRPr="0003102A">
              <w:rPr>
                <w:rFonts w:ascii="Trebuchet MS" w:hAnsi="Trebuchet MS" w:cs="Trebuchet MS"/>
                <w:lang w:val="en-GB"/>
              </w:rPr>
              <w:t xml:space="preserve">f) </w:t>
            </w:r>
            <w:proofErr w:type="spellStart"/>
            <w:r w:rsidRPr="0003102A">
              <w:rPr>
                <w:rFonts w:ascii="Trebuchet MS" w:hAnsi="Trebuchet MS" w:cs="Trebuchet MS"/>
                <w:lang w:val="en-GB"/>
              </w:rPr>
              <w:t>organele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împuternicite</w:t>
            </w:r>
            <w:proofErr w:type="spellEnd"/>
            <w:r w:rsidRPr="0003102A">
              <w:rPr>
                <w:rFonts w:ascii="Trebuchet MS" w:hAnsi="Trebuchet MS" w:cs="Trebuchet MS"/>
                <w:lang w:val="en-GB"/>
              </w:rPr>
              <w:t xml:space="preserve"> cu </w:t>
            </w:r>
            <w:proofErr w:type="spellStart"/>
            <w:r w:rsidRPr="0003102A">
              <w:rPr>
                <w:rFonts w:ascii="Trebuchet MS" w:hAnsi="Trebuchet MS" w:cs="Trebuchet MS"/>
                <w:lang w:val="en-GB"/>
              </w:rPr>
              <w:t>soluționarea</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contestației</w:t>
            </w:r>
            <w:proofErr w:type="spellEnd"/>
            <w:r w:rsidRPr="0003102A">
              <w:rPr>
                <w:rFonts w:ascii="Trebuchet MS" w:hAnsi="Trebuchet MS" w:cs="Trebuchet MS"/>
                <w:lang w:val="en-GB"/>
              </w:rPr>
              <w:t>;</w:t>
            </w:r>
          </w:p>
          <w:p w14:paraId="7AA0697B" w14:textId="067ABE86" w:rsidR="000E1081" w:rsidRPr="00932165" w:rsidRDefault="0003102A" w:rsidP="00932165">
            <w:pPr>
              <w:spacing w:before="120" w:after="120" w:line="360" w:lineRule="auto"/>
              <w:jc w:val="both"/>
              <w:rPr>
                <w:rFonts w:ascii="Trebuchet MS" w:hAnsi="Trebuchet MS"/>
                <w:i/>
              </w:rPr>
            </w:pPr>
            <w:r w:rsidRPr="0003102A">
              <w:rPr>
                <w:rFonts w:ascii="Trebuchet MS" w:hAnsi="Trebuchet MS" w:cs="Trebuchet MS"/>
                <w:lang w:val="en-GB"/>
              </w:rPr>
              <w:t xml:space="preserve">g) </w:t>
            </w:r>
            <w:proofErr w:type="spellStart"/>
            <w:r w:rsidRPr="0003102A">
              <w:rPr>
                <w:rFonts w:ascii="Trebuchet MS" w:hAnsi="Trebuchet MS" w:cs="Trebuchet MS"/>
                <w:lang w:val="en-GB"/>
              </w:rPr>
              <w:t>semnătura</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reprezentantului</w:t>
            </w:r>
            <w:proofErr w:type="spellEnd"/>
            <w:r w:rsidRPr="0003102A">
              <w:rPr>
                <w:rFonts w:ascii="Trebuchet MS" w:hAnsi="Trebuchet MS" w:cs="Trebuchet MS"/>
                <w:lang w:val="en-GB"/>
              </w:rPr>
              <w:t xml:space="preserve"> legal/</w:t>
            </w:r>
            <w:proofErr w:type="spellStart"/>
            <w:r w:rsidRPr="0003102A">
              <w:rPr>
                <w:rFonts w:ascii="Trebuchet MS" w:hAnsi="Trebuchet MS" w:cs="Trebuchet MS"/>
                <w:lang w:val="en-GB"/>
              </w:rPr>
              <w:t>împuternicitului</w:t>
            </w:r>
            <w:proofErr w:type="spellEnd"/>
            <w:r w:rsidRPr="0003102A">
              <w:rPr>
                <w:rFonts w:ascii="Trebuchet MS" w:hAnsi="Trebuchet MS" w:cs="Trebuchet MS"/>
                <w:lang w:val="en-GB"/>
              </w:rPr>
              <w:t xml:space="preserve"> AM PRSM.</w:t>
            </w:r>
          </w:p>
        </w:tc>
      </w:tr>
    </w:tbl>
    <w:p w14:paraId="31C263ED" w14:textId="77777777" w:rsidR="0003102A" w:rsidRDefault="0003102A">
      <w:pPr>
        <w:pStyle w:val="Heading3"/>
      </w:pPr>
    </w:p>
    <w:p w14:paraId="294EC0B4" w14:textId="4232CBD4" w:rsidR="000E1081" w:rsidRPr="009F041F" w:rsidRDefault="009D715E" w:rsidP="00932165">
      <w:pPr>
        <w:pStyle w:val="Heading3"/>
      </w:pPr>
      <w:bookmarkStart w:id="142" w:name="_Toc143502482"/>
      <w:r>
        <w:t xml:space="preserve">8.9.3. </w:t>
      </w:r>
      <w:r w:rsidR="0094012B" w:rsidRPr="009F041F">
        <w:t xml:space="preserve">Definitivarea  </w:t>
      </w:r>
      <w:r w:rsidR="000E1081" w:rsidRPr="009F041F">
        <w:t>planului de monitorizare al proiectului</w:t>
      </w:r>
      <w:bookmarkEnd w:id="142"/>
      <w:r w:rsidR="000E1081" w:rsidRPr="009F041F">
        <w:t xml:space="preserve"> </w:t>
      </w:r>
    </w:p>
    <w:tbl>
      <w:tblPr>
        <w:tblStyle w:val="TableGrid"/>
        <w:tblW w:w="0" w:type="auto"/>
        <w:tblLook w:val="04A0" w:firstRow="1" w:lastRow="0" w:firstColumn="1" w:lastColumn="0" w:noHBand="0" w:noVBand="1"/>
      </w:tblPr>
      <w:tblGrid>
        <w:gridCol w:w="9913"/>
      </w:tblGrid>
      <w:tr w:rsidR="00B63863" w:rsidRPr="00D62BBA" w14:paraId="299B0317" w14:textId="77777777" w:rsidTr="00932165">
        <w:tc>
          <w:tcPr>
            <w:tcW w:w="10343" w:type="dxa"/>
          </w:tcPr>
          <w:p w14:paraId="73C19430" w14:textId="77777777" w:rsidR="00C012BC" w:rsidRDefault="00C012BC" w:rsidP="00C012BC">
            <w:pPr>
              <w:autoSpaceDE w:val="0"/>
              <w:autoSpaceDN w:val="0"/>
              <w:adjustRightInd w:val="0"/>
              <w:spacing w:line="360" w:lineRule="auto"/>
              <w:jc w:val="both"/>
              <w:rPr>
                <w:rFonts w:ascii="Trebuchet MS" w:eastAsiaTheme="minorEastAsia" w:hAnsi="Trebuchet MS" w:cs="Trebuchet MS"/>
                <w:lang w:val="en-GB"/>
              </w:rPr>
            </w:pPr>
          </w:p>
          <w:p w14:paraId="3815A4AB" w14:textId="0F380918" w:rsidR="00C012BC" w:rsidRPr="00EB674E" w:rsidRDefault="00C012BC" w:rsidP="00C012BC">
            <w:pPr>
              <w:autoSpaceDE w:val="0"/>
              <w:autoSpaceDN w:val="0"/>
              <w:adjustRightInd w:val="0"/>
              <w:spacing w:line="360" w:lineRule="auto"/>
              <w:jc w:val="both"/>
              <w:rPr>
                <w:rFonts w:ascii="Trebuchet MS" w:eastAsiaTheme="minorEastAsia" w:hAnsi="Trebuchet MS" w:cs="Trebuchet MS"/>
                <w:lang w:val="en-GB"/>
              </w:rPr>
            </w:pPr>
            <w:proofErr w:type="spellStart"/>
            <w:r w:rsidRPr="00EB674E">
              <w:rPr>
                <w:rFonts w:ascii="Trebuchet MS" w:eastAsiaTheme="minorEastAsia" w:hAnsi="Trebuchet MS" w:cs="Trebuchet MS"/>
                <w:lang w:val="en-GB"/>
              </w:rPr>
              <w:t>Planul</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monitorizare</w:t>
            </w:r>
            <w:proofErr w:type="spellEnd"/>
            <w:r w:rsidRPr="00EB674E">
              <w:rPr>
                <w:rFonts w:ascii="Trebuchet MS" w:eastAsiaTheme="minorEastAsia" w:hAnsi="Trebuchet MS" w:cs="Trebuchet MS"/>
                <w:lang w:val="en-GB"/>
              </w:rPr>
              <w:t xml:space="preserve"> a </w:t>
            </w:r>
            <w:proofErr w:type="spellStart"/>
            <w:r w:rsidRPr="00EB674E">
              <w:rPr>
                <w:rFonts w:ascii="Trebuchet MS" w:eastAsiaTheme="minorEastAsia" w:hAnsi="Trebuchet MS" w:cs="Trebuchet MS"/>
                <w:lang w:val="en-GB"/>
              </w:rPr>
              <w:t>proiectului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va</w:t>
            </w:r>
            <w:proofErr w:type="spellEnd"/>
            <w:r w:rsidRPr="00EB674E">
              <w:rPr>
                <w:rFonts w:ascii="Trebuchet MS" w:eastAsiaTheme="minorEastAsia" w:hAnsi="Trebuchet MS" w:cs="Trebuchet MS"/>
                <w:lang w:val="en-GB"/>
              </w:rPr>
              <w:t xml:space="preserve"> fi </w:t>
            </w:r>
            <w:proofErr w:type="spellStart"/>
            <w:r w:rsidRPr="00EB674E">
              <w:rPr>
                <w:rFonts w:ascii="Trebuchet MS" w:eastAsiaTheme="minorEastAsia" w:hAnsi="Trebuchet MS" w:cs="Trebuchet MS"/>
                <w:lang w:val="en-GB"/>
              </w:rPr>
              <w:t>transmis</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solicitant</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în</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etapa</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contractare</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înaintea</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semnării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contractului</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finanțare</w:t>
            </w:r>
            <w:proofErr w:type="spellEnd"/>
            <w:r w:rsidRPr="00EB674E">
              <w:rPr>
                <w:rFonts w:ascii="Trebuchet MS" w:eastAsiaTheme="minorEastAsia" w:hAnsi="Trebuchet MS" w:cs="Trebuchet MS"/>
                <w:lang w:val="en-GB"/>
              </w:rPr>
              <w:t>.</w:t>
            </w:r>
          </w:p>
          <w:p w14:paraId="315B0A84" w14:textId="77777777" w:rsidR="00C012BC" w:rsidRPr="00EB674E" w:rsidRDefault="00C012BC" w:rsidP="00C012BC">
            <w:pPr>
              <w:autoSpaceDE w:val="0"/>
              <w:autoSpaceDN w:val="0"/>
              <w:adjustRightInd w:val="0"/>
              <w:spacing w:line="360" w:lineRule="auto"/>
              <w:jc w:val="both"/>
              <w:rPr>
                <w:rFonts w:ascii="Trebuchet MS" w:eastAsiaTheme="minorEastAsia" w:hAnsi="Trebuchet MS" w:cs="Trebuchet MS"/>
                <w:lang w:val="en-GB"/>
              </w:rPr>
            </w:pPr>
            <w:proofErr w:type="spellStart"/>
            <w:r w:rsidRPr="00EB674E">
              <w:rPr>
                <w:rFonts w:ascii="Trebuchet MS" w:eastAsiaTheme="minorEastAsia" w:hAnsi="Trebuchet MS" w:cs="Trebuchet MS"/>
                <w:lang w:val="en-GB"/>
              </w:rPr>
              <w:t>Planul</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monitorizare</w:t>
            </w:r>
            <w:proofErr w:type="spellEnd"/>
            <w:r w:rsidRPr="00EB674E">
              <w:rPr>
                <w:rFonts w:ascii="Trebuchet MS" w:eastAsiaTheme="minorEastAsia" w:hAnsi="Trebuchet MS" w:cs="Trebuchet MS"/>
                <w:lang w:val="en-GB"/>
              </w:rPr>
              <w:t xml:space="preserve"> a </w:t>
            </w:r>
            <w:proofErr w:type="spellStart"/>
            <w:r w:rsidRPr="00EB674E">
              <w:rPr>
                <w:rFonts w:ascii="Trebuchet MS" w:eastAsiaTheme="minorEastAsia" w:hAnsi="Trebuchet MS" w:cs="Trebuchet MS"/>
                <w:lang w:val="en-GB"/>
              </w:rPr>
              <w:t>proiectului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va</w:t>
            </w:r>
            <w:proofErr w:type="spellEnd"/>
            <w:r w:rsidRPr="00EB674E">
              <w:rPr>
                <w:rFonts w:ascii="Trebuchet MS" w:eastAsiaTheme="minorEastAsia" w:hAnsi="Trebuchet MS" w:cs="Trebuchet MS"/>
                <w:lang w:val="en-GB"/>
              </w:rPr>
              <w:t xml:space="preserve"> fi </w:t>
            </w:r>
            <w:proofErr w:type="spellStart"/>
            <w:r w:rsidRPr="00EB674E">
              <w:rPr>
                <w:rFonts w:ascii="Trebuchet MS" w:eastAsiaTheme="minorEastAsia" w:hAnsi="Trebuchet MS" w:cs="Trebuchet MS"/>
                <w:lang w:val="en-GB"/>
              </w:rPr>
              <w:t>parte</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integrantă</w:t>
            </w:r>
            <w:proofErr w:type="spellEnd"/>
            <w:r w:rsidRPr="00EB674E">
              <w:rPr>
                <w:rFonts w:ascii="Trebuchet MS" w:eastAsiaTheme="minorEastAsia" w:hAnsi="Trebuchet MS" w:cs="Trebuchet MS"/>
                <w:lang w:val="en-GB"/>
              </w:rPr>
              <w:t xml:space="preserve"> a </w:t>
            </w:r>
            <w:proofErr w:type="spellStart"/>
            <w:r w:rsidRPr="00EB674E">
              <w:rPr>
                <w:rFonts w:ascii="Trebuchet MS" w:eastAsiaTheme="minorEastAsia" w:hAnsi="Trebuchet MS" w:cs="Trebuchet MS"/>
                <w:lang w:val="en-GB"/>
              </w:rPr>
              <w:t>contractului</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finanțare</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și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va</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cuprinde</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indicatorii</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etapă</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stabiliți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pentru</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perioada</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implementare</w:t>
            </w:r>
            <w:proofErr w:type="spellEnd"/>
            <w:r w:rsidRPr="00EB674E">
              <w:rPr>
                <w:rFonts w:ascii="Trebuchet MS" w:eastAsiaTheme="minorEastAsia" w:hAnsi="Trebuchet MS" w:cs="Trebuchet MS"/>
                <w:lang w:val="en-GB"/>
              </w:rPr>
              <w:t xml:space="preserve"> a </w:t>
            </w:r>
            <w:proofErr w:type="spellStart"/>
            <w:r w:rsidRPr="00EB674E">
              <w:rPr>
                <w:rFonts w:ascii="Trebuchet MS" w:eastAsiaTheme="minorEastAsia" w:hAnsi="Trebuchet MS" w:cs="Trebuchet MS"/>
                <w:lang w:val="en-GB"/>
              </w:rPr>
              <w:t>proiectului</w:t>
            </w:r>
            <w:proofErr w:type="spellEnd"/>
            <w:r w:rsidRPr="00EB674E">
              <w:rPr>
                <w:rFonts w:ascii="Trebuchet MS" w:eastAsiaTheme="minorEastAsia" w:hAnsi="Trebuchet MS" w:cs="Trebuchet MS"/>
                <w:lang w:val="en-GB"/>
              </w:rPr>
              <w:t xml:space="preserve"> pe </w:t>
            </w:r>
            <w:proofErr w:type="spellStart"/>
            <w:r w:rsidRPr="00EB674E">
              <w:rPr>
                <w:rFonts w:ascii="Trebuchet MS" w:eastAsiaTheme="minorEastAsia" w:hAnsi="Trebuchet MS" w:cs="Trebuchet MS"/>
                <w:lang w:val="en-GB"/>
              </w:rPr>
              <w:t>baza</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cărora</w:t>
            </w:r>
            <w:proofErr w:type="spellEnd"/>
            <w:r w:rsidRPr="00EB674E">
              <w:rPr>
                <w:rFonts w:ascii="Trebuchet MS" w:eastAsiaTheme="minorEastAsia" w:hAnsi="Trebuchet MS" w:cs="Trebuchet MS"/>
                <w:lang w:val="en-GB"/>
              </w:rPr>
              <w:t xml:space="preserve"> se </w:t>
            </w:r>
            <w:proofErr w:type="spellStart"/>
            <w:r w:rsidRPr="00EB674E">
              <w:rPr>
                <w:rFonts w:ascii="Trebuchet MS" w:eastAsiaTheme="minorEastAsia" w:hAnsi="Trebuchet MS" w:cs="Trebuchet MS"/>
                <w:lang w:val="en-GB"/>
              </w:rPr>
              <w:t>va</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monitoriza</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și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evalua</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progresul</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implementării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proiectului</w:t>
            </w:r>
            <w:proofErr w:type="spellEnd"/>
            <w:r w:rsidRPr="00EB674E">
              <w:rPr>
                <w:rFonts w:ascii="Trebuchet MS" w:eastAsiaTheme="minorEastAsia" w:hAnsi="Trebuchet MS" w:cs="Trebuchet MS"/>
                <w:lang w:val="en-GB"/>
              </w:rPr>
              <w:t xml:space="preserve">, precum </w:t>
            </w:r>
            <w:proofErr w:type="spellStart"/>
            <w:r w:rsidRPr="00EB674E">
              <w:rPr>
                <w:rFonts w:ascii="Trebuchet MS" w:eastAsiaTheme="minorEastAsia" w:hAnsi="Trebuchet MS" w:cs="Trebuchet MS"/>
                <w:lang w:val="en-GB"/>
              </w:rPr>
              <w:t>și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condițiile</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și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documentele</w:t>
            </w:r>
            <w:proofErr w:type="spellEnd"/>
            <w:r w:rsidRPr="00EB674E">
              <w:rPr>
                <w:rFonts w:ascii="Trebuchet MS" w:eastAsiaTheme="minorEastAsia" w:hAnsi="Trebuchet MS" w:cs="Trebuchet MS"/>
                <w:lang w:val="en-GB"/>
              </w:rPr>
              <w:t xml:space="preserve"> justificative pe </w:t>
            </w:r>
            <w:proofErr w:type="spellStart"/>
            <w:r w:rsidRPr="00EB674E">
              <w:rPr>
                <w:rFonts w:ascii="Trebuchet MS" w:eastAsiaTheme="minorEastAsia" w:hAnsi="Trebuchet MS" w:cs="Trebuchet MS"/>
                <w:lang w:val="en-GB"/>
              </w:rPr>
              <w:t>baza</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cărora</w:t>
            </w:r>
            <w:proofErr w:type="spellEnd"/>
            <w:r w:rsidRPr="00EB674E">
              <w:rPr>
                <w:rFonts w:ascii="Trebuchet MS" w:eastAsiaTheme="minorEastAsia" w:hAnsi="Trebuchet MS" w:cs="Trebuchet MS"/>
                <w:lang w:val="en-GB"/>
              </w:rPr>
              <w:t xml:space="preserve"> se </w:t>
            </w:r>
            <w:proofErr w:type="spellStart"/>
            <w:r w:rsidRPr="00EB674E">
              <w:rPr>
                <w:rFonts w:ascii="Trebuchet MS" w:eastAsiaTheme="minorEastAsia" w:hAnsi="Trebuchet MS" w:cs="Trebuchet MS"/>
                <w:lang w:val="en-GB"/>
              </w:rPr>
              <w:t>evaluează</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și</w:t>
            </w:r>
            <w:proofErr w:type="spellEnd"/>
            <w:r w:rsidRPr="00EB674E">
              <w:rPr>
                <w:rFonts w:ascii="Trebuchet MS" w:eastAsiaTheme="minorEastAsia" w:hAnsi="Trebuchet MS" w:cs="Trebuchet MS"/>
                <w:lang w:val="en-GB"/>
              </w:rPr>
              <w:t xml:space="preserve"> se </w:t>
            </w:r>
            <w:proofErr w:type="spellStart"/>
            <w:r w:rsidRPr="00EB674E">
              <w:rPr>
                <w:rFonts w:ascii="Trebuchet MS" w:eastAsiaTheme="minorEastAsia" w:hAnsi="Trebuchet MS" w:cs="Trebuchet MS"/>
                <w:lang w:val="en-GB"/>
              </w:rPr>
              <w:t>probează</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îndeplinirea</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acestora</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în</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vederea</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atingerii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obiectivelor</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și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țintelor</w:t>
            </w:r>
            <w:proofErr w:type="spellEnd"/>
            <w:r w:rsidRPr="00EB674E">
              <w:rPr>
                <w:rFonts w:ascii="Trebuchet MS" w:eastAsiaTheme="minorEastAsia" w:hAnsi="Trebuchet MS" w:cs="Trebuchet MS"/>
                <w:lang w:val="en-GB"/>
              </w:rPr>
              <w:t xml:space="preserve"> finale ale </w:t>
            </w:r>
            <w:proofErr w:type="spellStart"/>
            <w:r w:rsidRPr="00EB674E">
              <w:rPr>
                <w:rFonts w:ascii="Trebuchet MS" w:eastAsiaTheme="minorEastAsia" w:hAnsi="Trebuchet MS" w:cs="Trebuchet MS"/>
                <w:lang w:val="en-GB"/>
              </w:rPr>
              <w:t>indicatorilor</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realizare</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și</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rezultat</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prevăzuți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în</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cererea</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finanțare</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și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asumați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în</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contractul</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finanțare</w:t>
            </w:r>
            <w:proofErr w:type="spellEnd"/>
            <w:r w:rsidRPr="00EB674E">
              <w:rPr>
                <w:rFonts w:ascii="Trebuchet MS" w:eastAsiaTheme="minorEastAsia" w:hAnsi="Trebuchet MS" w:cs="Trebuchet MS"/>
                <w:lang w:val="en-GB"/>
              </w:rPr>
              <w:t>.</w:t>
            </w:r>
          </w:p>
          <w:p w14:paraId="0CAF2DFE" w14:textId="77777777" w:rsidR="00C012BC" w:rsidRPr="00EB674E" w:rsidRDefault="00C012BC" w:rsidP="00C012BC">
            <w:pPr>
              <w:autoSpaceDE w:val="0"/>
              <w:autoSpaceDN w:val="0"/>
              <w:adjustRightInd w:val="0"/>
              <w:spacing w:line="360" w:lineRule="auto"/>
              <w:jc w:val="both"/>
              <w:rPr>
                <w:rFonts w:ascii="Trebuchet MS" w:eastAsiaTheme="minorEastAsia" w:hAnsi="Trebuchet MS" w:cs="Trebuchet MS"/>
                <w:lang w:val="en-GB"/>
              </w:rPr>
            </w:pPr>
            <w:proofErr w:type="spellStart"/>
            <w:r w:rsidRPr="00EB674E">
              <w:rPr>
                <w:rFonts w:ascii="Trebuchet MS" w:eastAsiaTheme="minorEastAsia" w:hAnsi="Trebuchet MS" w:cs="Trebuchet MS"/>
                <w:lang w:val="en-GB"/>
              </w:rPr>
              <w:t>Planul</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monitorizare</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va</w:t>
            </w:r>
            <w:proofErr w:type="spellEnd"/>
            <w:r w:rsidRPr="00EB674E">
              <w:rPr>
                <w:rFonts w:ascii="Trebuchet MS" w:eastAsiaTheme="minorEastAsia" w:hAnsi="Trebuchet MS" w:cs="Trebuchet MS"/>
                <w:lang w:val="en-GB"/>
              </w:rPr>
              <w:t xml:space="preserve"> include, de </w:t>
            </w:r>
            <w:proofErr w:type="spellStart"/>
            <w:r w:rsidRPr="00EB674E">
              <w:rPr>
                <w:rFonts w:ascii="Trebuchet MS" w:eastAsiaTheme="minorEastAsia" w:hAnsi="Trebuchet MS" w:cs="Trebuchet MS"/>
                <w:lang w:val="en-GB"/>
              </w:rPr>
              <w:t>asemenea</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valorile</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țintelor</w:t>
            </w:r>
            <w:proofErr w:type="spellEnd"/>
            <w:r w:rsidRPr="00EB674E">
              <w:rPr>
                <w:rFonts w:ascii="Trebuchet MS" w:eastAsiaTheme="minorEastAsia" w:hAnsi="Trebuchet MS" w:cs="Trebuchet MS"/>
                <w:lang w:val="en-GB"/>
              </w:rPr>
              <w:t xml:space="preserve"> finale ale </w:t>
            </w:r>
            <w:proofErr w:type="spellStart"/>
            <w:r w:rsidRPr="00EB674E">
              <w:rPr>
                <w:rFonts w:ascii="Trebuchet MS" w:eastAsiaTheme="minorEastAsia" w:hAnsi="Trebuchet MS" w:cs="Trebuchet MS"/>
                <w:lang w:val="en-GB"/>
              </w:rPr>
              <w:t>indicatorilor</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realizare</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și</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rezultat</w:t>
            </w:r>
            <w:proofErr w:type="spellEnd"/>
            <w:r w:rsidRPr="00EB674E">
              <w:rPr>
                <w:rFonts w:ascii="Trebuchet MS" w:eastAsiaTheme="minorEastAsia" w:hAnsi="Trebuchet MS" w:cs="Trebuchet MS"/>
                <w:lang w:val="en-GB"/>
              </w:rPr>
              <w:t xml:space="preserve"> care </w:t>
            </w:r>
            <w:proofErr w:type="spellStart"/>
            <w:r w:rsidRPr="00EB674E">
              <w:rPr>
                <w:rFonts w:ascii="Trebuchet MS" w:eastAsiaTheme="minorEastAsia" w:hAnsi="Trebuchet MS" w:cs="Trebuchet MS"/>
                <w:lang w:val="en-GB"/>
              </w:rPr>
              <w:t>trebuie</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atinse</w:t>
            </w:r>
            <w:proofErr w:type="spellEnd"/>
            <w:r w:rsidRPr="00EB674E">
              <w:rPr>
                <w:rFonts w:ascii="Trebuchet MS" w:eastAsiaTheme="minorEastAsia" w:hAnsi="Trebuchet MS" w:cs="Trebuchet MS"/>
                <w:lang w:val="en-GB"/>
              </w:rPr>
              <w:t xml:space="preserve"> ca </w:t>
            </w:r>
            <w:proofErr w:type="spellStart"/>
            <w:r w:rsidRPr="00EB674E">
              <w:rPr>
                <w:rFonts w:ascii="Trebuchet MS" w:eastAsiaTheme="minorEastAsia" w:hAnsi="Trebuchet MS" w:cs="Trebuchet MS"/>
                <w:lang w:val="en-GB"/>
              </w:rPr>
              <w:t>urmare</w:t>
            </w:r>
            <w:proofErr w:type="spellEnd"/>
            <w:r w:rsidRPr="00EB674E">
              <w:rPr>
                <w:rFonts w:ascii="Trebuchet MS" w:eastAsiaTheme="minorEastAsia" w:hAnsi="Trebuchet MS" w:cs="Trebuchet MS"/>
                <w:lang w:val="en-GB"/>
              </w:rPr>
              <w:t xml:space="preserve"> </w:t>
            </w:r>
            <w:proofErr w:type="gramStart"/>
            <w:r w:rsidRPr="00EB674E">
              <w:rPr>
                <w:rFonts w:ascii="Trebuchet MS" w:eastAsiaTheme="minorEastAsia" w:hAnsi="Trebuchet MS" w:cs="Trebuchet MS"/>
                <w:lang w:val="en-GB"/>
              </w:rPr>
              <w:t>a</w:t>
            </w:r>
            <w:proofErr w:type="gram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implementării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proiectului</w:t>
            </w:r>
            <w:proofErr w:type="spellEnd"/>
            <w:r w:rsidRPr="00EB674E">
              <w:rPr>
                <w:rFonts w:ascii="Trebuchet MS" w:eastAsiaTheme="minorEastAsia" w:hAnsi="Trebuchet MS" w:cs="Trebuchet MS"/>
                <w:lang w:val="en-GB"/>
              </w:rPr>
              <w:t xml:space="preserve">, precum </w:t>
            </w:r>
            <w:proofErr w:type="spellStart"/>
            <w:r w:rsidRPr="00EB674E">
              <w:rPr>
                <w:rFonts w:ascii="Trebuchet MS" w:eastAsiaTheme="minorEastAsia" w:hAnsi="Trebuchet MS" w:cs="Trebuchet MS"/>
                <w:lang w:val="en-GB"/>
              </w:rPr>
              <w:t>și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valorile</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bază</w:t>
            </w:r>
            <w:proofErr w:type="spellEnd"/>
            <w:r w:rsidRPr="00EB674E">
              <w:rPr>
                <w:rFonts w:ascii="Trebuchet MS" w:eastAsiaTheme="minorEastAsia" w:hAnsi="Trebuchet MS" w:cs="Trebuchet MS"/>
                <w:lang w:val="en-GB"/>
              </w:rPr>
              <w:t xml:space="preserve"> / de </w:t>
            </w:r>
            <w:proofErr w:type="spellStart"/>
            <w:r w:rsidRPr="00EB674E">
              <w:rPr>
                <w:rFonts w:ascii="Trebuchet MS" w:eastAsiaTheme="minorEastAsia" w:hAnsi="Trebuchet MS" w:cs="Trebuchet MS"/>
                <w:lang w:val="en-GB"/>
              </w:rPr>
              <w:t>referință</w:t>
            </w:r>
            <w:proofErr w:type="spellEnd"/>
            <w:r w:rsidRPr="00EB674E">
              <w:rPr>
                <w:rFonts w:ascii="Trebuchet MS" w:eastAsiaTheme="minorEastAsia" w:hAnsi="Trebuchet MS" w:cs="Trebuchet MS"/>
                <w:lang w:val="en-GB"/>
              </w:rPr>
              <w:t xml:space="preserve"> ale </w:t>
            </w:r>
            <w:proofErr w:type="spellStart"/>
            <w:r w:rsidRPr="00EB674E">
              <w:rPr>
                <w:rFonts w:ascii="Trebuchet MS" w:eastAsiaTheme="minorEastAsia" w:hAnsi="Trebuchet MS" w:cs="Trebuchet MS"/>
                <w:lang w:val="en-GB"/>
              </w:rPr>
              <w:t>acestora</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dacă</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există</w:t>
            </w:r>
            <w:proofErr w:type="spellEnd"/>
            <w:r w:rsidRPr="00EB674E">
              <w:rPr>
                <w:rFonts w:ascii="Trebuchet MS" w:eastAsiaTheme="minorEastAsia" w:hAnsi="Trebuchet MS" w:cs="Trebuchet MS"/>
                <w:lang w:val="en-GB"/>
              </w:rPr>
              <w:t>.</w:t>
            </w:r>
          </w:p>
          <w:p w14:paraId="37841A0D" w14:textId="77777777" w:rsidR="00C012BC" w:rsidRPr="00EB674E" w:rsidRDefault="00C012BC" w:rsidP="00C012BC">
            <w:pPr>
              <w:autoSpaceDE w:val="0"/>
              <w:autoSpaceDN w:val="0"/>
              <w:adjustRightInd w:val="0"/>
              <w:spacing w:line="360" w:lineRule="auto"/>
              <w:jc w:val="both"/>
              <w:rPr>
                <w:rFonts w:ascii="Trebuchet MS" w:eastAsiaTheme="minorEastAsia" w:hAnsi="Trebuchet MS" w:cs="Trebuchet MS"/>
                <w:lang w:val="en-GB"/>
              </w:rPr>
            </w:pPr>
            <w:proofErr w:type="spellStart"/>
            <w:r w:rsidRPr="00EB674E">
              <w:rPr>
                <w:rFonts w:ascii="Trebuchet MS" w:eastAsiaTheme="minorEastAsia" w:hAnsi="Trebuchet MS" w:cs="Trebuchet MS"/>
                <w:lang w:val="en-GB"/>
              </w:rPr>
              <w:t>Indicatorii</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etapă</w:t>
            </w:r>
            <w:proofErr w:type="spellEnd"/>
            <w:r w:rsidRPr="00EB674E">
              <w:rPr>
                <w:rFonts w:ascii="Trebuchet MS" w:eastAsiaTheme="minorEastAsia" w:hAnsi="Trebuchet MS" w:cs="Trebuchet MS"/>
                <w:lang w:val="en-GB"/>
              </w:rPr>
              <w:t xml:space="preserve"> se </w:t>
            </w:r>
            <w:proofErr w:type="spellStart"/>
            <w:r w:rsidRPr="00EB674E">
              <w:rPr>
                <w:rFonts w:ascii="Trebuchet MS" w:eastAsiaTheme="minorEastAsia" w:hAnsi="Trebuchet MS" w:cs="Trebuchet MS"/>
                <w:lang w:val="en-GB"/>
              </w:rPr>
              <w:t>vor</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corela</w:t>
            </w:r>
            <w:proofErr w:type="spellEnd"/>
            <w:r w:rsidRPr="00EB674E">
              <w:rPr>
                <w:rFonts w:ascii="Trebuchet MS" w:eastAsiaTheme="minorEastAsia" w:hAnsi="Trebuchet MS" w:cs="Trebuchet MS"/>
                <w:lang w:val="en-GB"/>
              </w:rPr>
              <w:t xml:space="preserve"> cu </w:t>
            </w:r>
            <w:proofErr w:type="spellStart"/>
            <w:r w:rsidRPr="00EB674E">
              <w:rPr>
                <w:rFonts w:ascii="Trebuchet MS" w:eastAsiaTheme="minorEastAsia" w:hAnsi="Trebuchet MS" w:cs="Trebuchet MS"/>
                <w:lang w:val="en-GB"/>
              </w:rPr>
              <w:t>activitatea</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bază</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declarată</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în</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cererea</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finanțare</w:t>
            </w:r>
            <w:proofErr w:type="spellEnd"/>
            <w:r w:rsidRPr="00EB674E">
              <w:rPr>
                <w:rFonts w:ascii="Trebuchet MS" w:eastAsiaTheme="minorEastAsia" w:hAnsi="Trebuchet MS" w:cs="Trebuchet MS"/>
                <w:lang w:val="en-GB"/>
              </w:rPr>
              <w:t xml:space="preserve">, precum </w:t>
            </w:r>
            <w:proofErr w:type="spellStart"/>
            <w:r w:rsidRPr="00EB674E">
              <w:rPr>
                <w:rFonts w:ascii="Trebuchet MS" w:eastAsiaTheme="minorEastAsia" w:hAnsi="Trebuchet MS" w:cs="Trebuchet MS"/>
                <w:lang w:val="en-GB"/>
              </w:rPr>
              <w:t>și</w:t>
            </w:r>
            <w:proofErr w:type="spellEnd"/>
            <w:r w:rsidRPr="00EB674E">
              <w:rPr>
                <w:rFonts w:ascii="Trebuchet MS" w:eastAsiaTheme="minorEastAsia" w:hAnsi="Trebuchet MS" w:cs="Trebuchet MS"/>
                <w:lang w:val="en-GB"/>
              </w:rPr>
              <w:t xml:space="preserve"> cu </w:t>
            </w:r>
            <w:proofErr w:type="spellStart"/>
            <w:r w:rsidRPr="00EB674E">
              <w:rPr>
                <w:rFonts w:ascii="Trebuchet MS" w:eastAsiaTheme="minorEastAsia" w:hAnsi="Trebuchet MS" w:cs="Trebuchet MS"/>
                <w:lang w:val="en-GB"/>
              </w:rPr>
              <w:t>rezultatele</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așteptate</w:t>
            </w:r>
            <w:proofErr w:type="spellEnd"/>
            <w:r w:rsidRPr="00EB674E">
              <w:rPr>
                <w:rFonts w:ascii="Trebuchet MS" w:eastAsiaTheme="minorEastAsia" w:hAnsi="Trebuchet MS" w:cs="Trebuchet MS"/>
                <w:lang w:val="en-GB"/>
              </w:rPr>
              <w:t xml:space="preserve"> ale </w:t>
            </w:r>
            <w:proofErr w:type="spellStart"/>
            <w:r w:rsidRPr="00EB674E">
              <w:rPr>
                <w:rFonts w:ascii="Trebuchet MS" w:eastAsiaTheme="minorEastAsia" w:hAnsi="Trebuchet MS" w:cs="Trebuchet MS"/>
                <w:lang w:val="en-GB"/>
              </w:rPr>
              <w:t>proiectului</w:t>
            </w:r>
            <w:proofErr w:type="spellEnd"/>
            <w:r w:rsidRPr="00EB674E">
              <w:rPr>
                <w:rFonts w:ascii="Trebuchet MS" w:eastAsiaTheme="minorEastAsia" w:hAnsi="Trebuchet MS" w:cs="Trebuchet MS"/>
                <w:lang w:val="en-GB"/>
              </w:rPr>
              <w:t>.</w:t>
            </w:r>
          </w:p>
          <w:p w14:paraId="01976F71" w14:textId="61E84813" w:rsidR="000E1081" w:rsidRPr="00932165" w:rsidRDefault="00C012BC" w:rsidP="00C012BC">
            <w:pPr>
              <w:spacing w:before="120" w:after="120" w:line="360" w:lineRule="auto"/>
              <w:jc w:val="both"/>
              <w:rPr>
                <w:rFonts w:ascii="Trebuchet MS" w:hAnsi="Trebuchet MS"/>
                <w:i/>
              </w:rPr>
            </w:pPr>
            <w:r w:rsidRPr="00EB674E">
              <w:rPr>
                <w:rFonts w:ascii="Trebuchet MS" w:eastAsiaTheme="minorEastAsia" w:hAnsi="Trebuchet MS" w:cs="Trebuchet MS"/>
                <w:lang w:val="en-GB"/>
              </w:rPr>
              <w:t xml:space="preserve">Pe </w:t>
            </w:r>
            <w:proofErr w:type="spellStart"/>
            <w:r w:rsidRPr="00EB674E">
              <w:rPr>
                <w:rFonts w:ascii="Trebuchet MS" w:eastAsiaTheme="minorEastAsia" w:hAnsi="Trebuchet MS" w:cs="Trebuchet MS"/>
                <w:lang w:val="en-GB"/>
              </w:rPr>
              <w:t>baza</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informațiilor</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incluse</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în</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cererea</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finanțare</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și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dacă</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este</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cazul</w:t>
            </w:r>
            <w:proofErr w:type="spellEnd"/>
            <w:r w:rsidRPr="00EB674E">
              <w:rPr>
                <w:rFonts w:ascii="Trebuchet MS" w:eastAsiaTheme="minorEastAsia" w:hAnsi="Trebuchet MS" w:cs="Trebuchet MS"/>
                <w:lang w:val="en-GB"/>
              </w:rPr>
              <w:t xml:space="preserve">, </w:t>
            </w:r>
            <w:proofErr w:type="gramStart"/>
            <w:r w:rsidRPr="00EB674E">
              <w:rPr>
                <w:rFonts w:ascii="Trebuchet MS" w:eastAsiaTheme="minorEastAsia" w:hAnsi="Trebuchet MS" w:cs="Trebuchet MS"/>
                <w:lang w:val="en-GB"/>
              </w:rPr>
              <w:t>a</w:t>
            </w:r>
            <w:proofErr w:type="gram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informațiilor</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suplimentare</w:t>
            </w:r>
            <w:proofErr w:type="spellEnd"/>
            <w:r w:rsidRPr="00EB674E">
              <w:rPr>
                <w:rFonts w:ascii="Trebuchet MS" w:eastAsiaTheme="minorEastAsia" w:hAnsi="Trebuchet MS" w:cs="Trebuchet MS"/>
                <w:lang w:val="en-GB"/>
              </w:rPr>
              <w:t xml:space="preserve"> solicitate </w:t>
            </w:r>
            <w:proofErr w:type="spellStart"/>
            <w:r w:rsidRPr="00EB674E">
              <w:rPr>
                <w:rFonts w:ascii="Trebuchet MS" w:eastAsiaTheme="minorEastAsia" w:hAnsi="Trebuchet MS" w:cs="Trebuchet MS"/>
                <w:lang w:val="en-GB"/>
              </w:rPr>
              <w:t>beneficiarului</w:t>
            </w:r>
            <w:proofErr w:type="spellEnd"/>
            <w:r w:rsidRPr="00EB674E">
              <w:rPr>
                <w:rFonts w:ascii="Trebuchet MS" w:eastAsiaTheme="minorEastAsia" w:hAnsi="Trebuchet MS" w:cs="Trebuchet MS"/>
                <w:lang w:val="en-GB"/>
              </w:rPr>
              <w:t xml:space="preserve">, AM PRSM </w:t>
            </w:r>
            <w:proofErr w:type="spellStart"/>
            <w:r w:rsidRPr="00EB674E">
              <w:rPr>
                <w:rFonts w:ascii="Trebuchet MS" w:eastAsiaTheme="minorEastAsia" w:hAnsi="Trebuchet MS" w:cs="Trebuchet MS"/>
                <w:lang w:val="en-GB"/>
              </w:rPr>
              <w:t>verifică</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și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validează</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indicatorii</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etapă</w:t>
            </w:r>
            <w:proofErr w:type="spellEnd"/>
            <w:r w:rsidRPr="00EB674E">
              <w:rPr>
                <w:rFonts w:ascii="Trebuchet MS" w:eastAsiaTheme="minorEastAsia" w:hAnsi="Trebuchet MS" w:cs="Trebuchet MS"/>
                <w:lang w:val="en-GB"/>
              </w:rPr>
              <w:t xml:space="preserve"> care </w:t>
            </w:r>
            <w:proofErr w:type="spellStart"/>
            <w:r w:rsidRPr="00EB674E">
              <w:rPr>
                <w:rFonts w:ascii="Trebuchet MS" w:eastAsiaTheme="minorEastAsia" w:hAnsi="Trebuchet MS" w:cs="Trebuchet MS"/>
                <w:lang w:val="en-GB"/>
              </w:rPr>
              <w:t>vor</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prevăzuți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în</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Planul</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monitorizare</w:t>
            </w:r>
            <w:proofErr w:type="spellEnd"/>
            <w:r w:rsidRPr="00EB674E">
              <w:rPr>
                <w:rFonts w:ascii="Trebuchet MS" w:eastAsiaTheme="minorEastAsia" w:hAnsi="Trebuchet MS" w:cs="Trebuchet MS"/>
                <w:lang w:val="en-GB"/>
              </w:rPr>
              <w:t xml:space="preserve"> a </w:t>
            </w:r>
            <w:proofErr w:type="spellStart"/>
            <w:r w:rsidRPr="00EB674E">
              <w:rPr>
                <w:rFonts w:ascii="Trebuchet MS" w:eastAsiaTheme="minorEastAsia" w:hAnsi="Trebuchet MS" w:cs="Trebuchet MS"/>
                <w:lang w:val="en-GB"/>
              </w:rPr>
              <w:t>proiectului</w:t>
            </w:r>
            <w:proofErr w:type="spellEnd"/>
            <w:r w:rsidRPr="00EB674E">
              <w:rPr>
                <w:rFonts w:ascii="Trebuchet MS" w:eastAsiaTheme="minorEastAsia" w:hAnsi="Trebuchet MS" w:cs="Trebuchet MS"/>
                <w:lang w:val="en-GB"/>
              </w:rPr>
              <w:t>.</w:t>
            </w:r>
          </w:p>
        </w:tc>
      </w:tr>
    </w:tbl>
    <w:p w14:paraId="74531FE7" w14:textId="77777777" w:rsidR="0058563F" w:rsidRDefault="0058563F" w:rsidP="009F041F">
      <w:pPr>
        <w:pStyle w:val="Heading3"/>
      </w:pPr>
    </w:p>
    <w:p w14:paraId="3D2D245C" w14:textId="274A9C19" w:rsidR="00566CCA" w:rsidRPr="009F041F" w:rsidRDefault="009D715E" w:rsidP="00932165">
      <w:pPr>
        <w:pStyle w:val="Heading3"/>
      </w:pPr>
      <w:bookmarkStart w:id="143" w:name="_Toc143502483"/>
      <w:r>
        <w:t xml:space="preserve">8.9.4. </w:t>
      </w:r>
      <w:r w:rsidR="00566CCA" w:rsidRPr="009F041F">
        <w:t>Semnarea contractului</w:t>
      </w:r>
      <w:r w:rsidR="00D8002D" w:rsidRPr="009F041F">
        <w:t xml:space="preserve"> de finanțare </w:t>
      </w:r>
      <w:r w:rsidR="00B45E20" w:rsidRPr="009F041F">
        <w:t>/</w:t>
      </w:r>
      <w:r w:rsidR="00D8002D" w:rsidRPr="009F041F">
        <w:t xml:space="preserve">emiterea </w:t>
      </w:r>
      <w:r w:rsidR="00B45E20" w:rsidRPr="009F041F">
        <w:t>deciziei</w:t>
      </w:r>
      <w:r w:rsidR="00566CCA" w:rsidRPr="009F041F">
        <w:t xml:space="preserve"> de finanțare</w:t>
      </w:r>
      <w:bookmarkEnd w:id="143"/>
    </w:p>
    <w:tbl>
      <w:tblPr>
        <w:tblStyle w:val="TableGrid"/>
        <w:tblW w:w="0" w:type="auto"/>
        <w:tblLook w:val="04A0" w:firstRow="1" w:lastRow="0" w:firstColumn="1" w:lastColumn="0" w:noHBand="0" w:noVBand="1"/>
      </w:tblPr>
      <w:tblGrid>
        <w:gridCol w:w="9913"/>
      </w:tblGrid>
      <w:tr w:rsidR="00B63863" w:rsidRPr="00D62BBA" w14:paraId="12A44711" w14:textId="77777777" w:rsidTr="00932165">
        <w:tc>
          <w:tcPr>
            <w:tcW w:w="10343" w:type="dxa"/>
          </w:tcPr>
          <w:p w14:paraId="10BCB41E" w14:textId="77777777" w:rsidR="00FF4FFB" w:rsidRDefault="00FF4FFB" w:rsidP="0003102A">
            <w:pPr>
              <w:spacing w:before="120" w:after="120" w:line="360" w:lineRule="auto"/>
              <w:jc w:val="both"/>
              <w:rPr>
                <w:rFonts w:ascii="Trebuchet MS" w:hAnsi="Trebuchet MS" w:cs="ArialMT"/>
                <w:lang w:val="en-GB"/>
              </w:rPr>
            </w:pPr>
          </w:p>
          <w:p w14:paraId="0373C0EC" w14:textId="662E13DB" w:rsidR="00B14BC7" w:rsidRDefault="00FF4FFB" w:rsidP="0003102A">
            <w:pPr>
              <w:spacing w:before="120" w:after="120" w:line="360" w:lineRule="auto"/>
              <w:jc w:val="both"/>
              <w:rPr>
                <w:rFonts w:ascii="Trebuchet MS" w:hAnsi="Trebuchet MS" w:cs="Trebuchet MS"/>
                <w:lang w:val="en-GB"/>
              </w:rPr>
            </w:pPr>
            <w:proofErr w:type="spellStart"/>
            <w:r w:rsidRPr="00A96C8B">
              <w:rPr>
                <w:rFonts w:ascii="Trebuchet MS" w:hAnsi="Trebuchet MS" w:cs="ArialMT"/>
                <w:lang w:val="en-GB"/>
              </w:rPr>
              <w:t>Contractul</w:t>
            </w:r>
            <w:proofErr w:type="spellEnd"/>
            <w:r w:rsidRPr="00A96C8B">
              <w:rPr>
                <w:rFonts w:ascii="Trebuchet MS" w:hAnsi="Trebuchet MS" w:cs="ArialMT"/>
                <w:lang w:val="en-GB"/>
              </w:rPr>
              <w:t xml:space="preserve"> de </w:t>
            </w:r>
            <w:proofErr w:type="spellStart"/>
            <w:r w:rsidRPr="00A96C8B">
              <w:rPr>
                <w:rFonts w:ascii="Trebuchet MS" w:hAnsi="Trebuchet MS" w:cs="ArialMT"/>
                <w:lang w:val="en-GB"/>
              </w:rPr>
              <w:t>finanțare</w:t>
            </w:r>
            <w:proofErr w:type="spellEnd"/>
            <w:r>
              <w:rPr>
                <w:rFonts w:ascii="Trebuchet MS" w:hAnsi="Trebuchet MS" w:cs="ArialMT"/>
                <w:lang w:val="en-GB"/>
              </w:rPr>
              <w:t xml:space="preserve"> </w:t>
            </w:r>
            <w:r w:rsidRPr="00A96C8B">
              <w:rPr>
                <w:rFonts w:ascii="Trebuchet MS" w:hAnsi="Trebuchet MS" w:cs="ArialMT"/>
                <w:lang w:val="en-GB"/>
              </w:rPr>
              <w:t xml:space="preserve">se </w:t>
            </w:r>
            <w:proofErr w:type="spellStart"/>
            <w:r w:rsidRPr="00A96C8B">
              <w:rPr>
                <w:rFonts w:ascii="Trebuchet MS" w:hAnsi="Trebuchet MS" w:cs="ArialMT"/>
                <w:lang w:val="en-GB"/>
              </w:rPr>
              <w:t>generează</w:t>
            </w:r>
            <w:proofErr w:type="spellEnd"/>
            <w:r w:rsidRPr="00A96C8B">
              <w:rPr>
                <w:rFonts w:ascii="Trebuchet MS" w:hAnsi="Trebuchet MS" w:cs="ArialMT"/>
                <w:lang w:val="en-GB"/>
              </w:rPr>
              <w:t xml:space="preserve"> de </w:t>
            </w:r>
            <w:proofErr w:type="spellStart"/>
            <w:r w:rsidRPr="00A96C8B">
              <w:rPr>
                <w:rFonts w:ascii="Trebuchet MS" w:hAnsi="Trebuchet MS" w:cs="ArialMT"/>
                <w:lang w:val="en-GB"/>
              </w:rPr>
              <w:t>sistemul</w:t>
            </w:r>
            <w:proofErr w:type="spellEnd"/>
            <w:r w:rsidRPr="00A96C8B">
              <w:rPr>
                <w:rFonts w:ascii="Trebuchet MS" w:hAnsi="Trebuchet MS" w:cs="ArialMT"/>
                <w:lang w:val="en-GB"/>
              </w:rPr>
              <w:t xml:space="preserve"> informatic MySMIS2021/ SMIS2021+ </w:t>
            </w:r>
            <w:proofErr w:type="spellStart"/>
            <w:r w:rsidRPr="00A96C8B">
              <w:rPr>
                <w:rFonts w:ascii="Trebuchet MS" w:hAnsi="Trebuchet MS" w:cs="ArialMT"/>
                <w:lang w:val="en-GB"/>
              </w:rPr>
              <w:t>și</w:t>
            </w:r>
            <w:proofErr w:type="spellEnd"/>
            <w:r w:rsidRPr="00A96C8B">
              <w:rPr>
                <w:rFonts w:ascii="Trebuchet MS" w:hAnsi="Trebuchet MS" w:cs="ArialMT"/>
                <w:lang w:val="en-GB"/>
              </w:rPr>
              <w:t xml:space="preserve"> se </w:t>
            </w:r>
            <w:proofErr w:type="spellStart"/>
            <w:r w:rsidRPr="00A96C8B">
              <w:rPr>
                <w:rFonts w:ascii="Trebuchet MS" w:hAnsi="Trebuchet MS" w:cs="ArialMT"/>
                <w:lang w:val="en-GB"/>
              </w:rPr>
              <w:t>semnează</w:t>
            </w:r>
            <w:proofErr w:type="spellEnd"/>
            <w:r w:rsidRPr="00A96C8B">
              <w:rPr>
                <w:rFonts w:ascii="Trebuchet MS" w:hAnsi="Trebuchet MS" w:cs="ArialMT"/>
                <w:lang w:val="en-GB"/>
              </w:rPr>
              <w:t xml:space="preserve"> </w:t>
            </w:r>
            <w:proofErr w:type="spellStart"/>
            <w:r w:rsidRPr="00A96C8B">
              <w:rPr>
                <w:rFonts w:ascii="Trebuchet MS" w:hAnsi="Trebuchet MS" w:cs="ArialMT"/>
                <w:lang w:val="en-GB"/>
              </w:rPr>
              <w:t>numai</w:t>
            </w:r>
            <w:proofErr w:type="spellEnd"/>
            <w:r w:rsidRPr="00A96C8B">
              <w:rPr>
                <w:rFonts w:ascii="Trebuchet MS" w:hAnsi="Trebuchet MS" w:cs="ArialMT"/>
                <w:lang w:val="en-GB"/>
              </w:rPr>
              <w:t xml:space="preserve"> </w:t>
            </w:r>
            <w:proofErr w:type="spellStart"/>
            <w:r w:rsidRPr="00A96C8B">
              <w:rPr>
                <w:rFonts w:ascii="Trebuchet MS" w:hAnsi="Trebuchet MS" w:cs="ArialMT"/>
                <w:lang w:val="en-GB"/>
              </w:rPr>
              <w:t>în</w:t>
            </w:r>
            <w:proofErr w:type="spellEnd"/>
            <w:r w:rsidRPr="00A96C8B">
              <w:rPr>
                <w:rFonts w:ascii="Trebuchet MS" w:hAnsi="Trebuchet MS" w:cs="ArialMT"/>
                <w:lang w:val="en-GB"/>
              </w:rPr>
              <w:t xml:space="preserve"> format electronic de </w:t>
            </w:r>
            <w:proofErr w:type="spellStart"/>
            <w:r w:rsidRPr="00A96C8B">
              <w:rPr>
                <w:rFonts w:ascii="Trebuchet MS" w:hAnsi="Trebuchet MS" w:cs="ArialMT"/>
                <w:lang w:val="en-GB"/>
              </w:rPr>
              <w:t>către</w:t>
            </w:r>
            <w:proofErr w:type="spellEnd"/>
            <w:r w:rsidRPr="00A96C8B">
              <w:rPr>
                <w:rFonts w:ascii="Trebuchet MS" w:hAnsi="Trebuchet MS" w:cs="ArialMT"/>
                <w:lang w:val="en-GB"/>
              </w:rPr>
              <w:t xml:space="preserve"> </w:t>
            </w:r>
            <w:proofErr w:type="spellStart"/>
            <w:r w:rsidRPr="00A96C8B">
              <w:rPr>
                <w:rFonts w:ascii="Trebuchet MS" w:hAnsi="Trebuchet MS" w:cs="ArialMT"/>
                <w:lang w:val="en-GB"/>
              </w:rPr>
              <w:t>reprezentantul</w:t>
            </w:r>
            <w:proofErr w:type="spellEnd"/>
            <w:r w:rsidRPr="00A96C8B">
              <w:rPr>
                <w:rFonts w:ascii="Trebuchet MS" w:hAnsi="Trebuchet MS" w:cs="ArialMT"/>
                <w:lang w:val="en-GB"/>
              </w:rPr>
              <w:t xml:space="preserve"> legal/</w:t>
            </w:r>
            <w:proofErr w:type="spellStart"/>
            <w:r w:rsidRPr="00A96C8B">
              <w:rPr>
                <w:rFonts w:ascii="Trebuchet MS" w:hAnsi="Trebuchet MS" w:cs="ArialMT"/>
                <w:lang w:val="en-GB"/>
              </w:rPr>
              <w:t>persoanele</w:t>
            </w:r>
            <w:proofErr w:type="spellEnd"/>
            <w:r w:rsidRPr="00A96C8B">
              <w:rPr>
                <w:rFonts w:ascii="Trebuchet MS" w:hAnsi="Trebuchet MS" w:cs="ArialMT"/>
                <w:lang w:val="en-GB"/>
              </w:rPr>
              <w:t xml:space="preserve"> </w:t>
            </w:r>
            <w:proofErr w:type="spellStart"/>
            <w:r w:rsidRPr="00A96C8B">
              <w:rPr>
                <w:rFonts w:ascii="Trebuchet MS" w:hAnsi="Trebuchet MS" w:cs="ArialMT"/>
                <w:lang w:val="en-GB"/>
              </w:rPr>
              <w:t>împuternicite</w:t>
            </w:r>
            <w:proofErr w:type="spellEnd"/>
            <w:r w:rsidRPr="00A96C8B">
              <w:rPr>
                <w:rFonts w:ascii="Trebuchet MS" w:hAnsi="Trebuchet MS" w:cs="ArialMT"/>
                <w:lang w:val="en-GB"/>
              </w:rPr>
              <w:t xml:space="preserve"> ale </w:t>
            </w:r>
            <w:r>
              <w:rPr>
                <w:rFonts w:ascii="Trebuchet MS" w:hAnsi="Trebuchet MS" w:cs="ArialMT"/>
                <w:lang w:val="en-GB"/>
              </w:rPr>
              <w:t>AM PRSM</w:t>
            </w:r>
            <w:r w:rsidRPr="00A96C8B">
              <w:rPr>
                <w:rFonts w:ascii="Trebuchet MS" w:hAnsi="Trebuchet MS" w:cs="ArialMT"/>
                <w:lang w:val="en-GB"/>
              </w:rPr>
              <w:t xml:space="preserve"> </w:t>
            </w:r>
            <w:proofErr w:type="spellStart"/>
            <w:r w:rsidRPr="00A96C8B">
              <w:rPr>
                <w:rFonts w:ascii="Trebuchet MS" w:hAnsi="Trebuchet MS" w:cs="ArialMT"/>
                <w:lang w:val="en-GB"/>
              </w:rPr>
              <w:t>și</w:t>
            </w:r>
            <w:proofErr w:type="spellEnd"/>
            <w:r>
              <w:rPr>
                <w:rFonts w:ascii="Trebuchet MS" w:hAnsi="Trebuchet MS" w:cs="ArialMT"/>
                <w:lang w:val="en-GB"/>
              </w:rPr>
              <w:t xml:space="preserve"> </w:t>
            </w:r>
            <w:proofErr w:type="spellStart"/>
            <w:r w:rsidRPr="00A96C8B">
              <w:rPr>
                <w:rFonts w:ascii="Trebuchet MS" w:hAnsi="Trebuchet MS" w:cs="ArialMT"/>
                <w:lang w:val="en-GB"/>
              </w:rPr>
              <w:t>reprezentantul</w:t>
            </w:r>
            <w:proofErr w:type="spellEnd"/>
            <w:r w:rsidRPr="00A96C8B">
              <w:rPr>
                <w:rFonts w:ascii="Trebuchet MS" w:hAnsi="Trebuchet MS" w:cs="ArialMT"/>
                <w:lang w:val="en-GB"/>
              </w:rPr>
              <w:t xml:space="preserve"> legal/</w:t>
            </w:r>
            <w:proofErr w:type="spellStart"/>
            <w:r w:rsidRPr="00A96C8B">
              <w:rPr>
                <w:rFonts w:ascii="Trebuchet MS" w:hAnsi="Trebuchet MS" w:cs="ArialMT"/>
                <w:lang w:val="en-GB"/>
              </w:rPr>
              <w:t>persoanele</w:t>
            </w:r>
            <w:proofErr w:type="spellEnd"/>
            <w:r w:rsidRPr="00A96C8B">
              <w:rPr>
                <w:rFonts w:ascii="Trebuchet MS" w:hAnsi="Trebuchet MS" w:cs="ArialMT"/>
                <w:lang w:val="en-GB"/>
              </w:rPr>
              <w:t xml:space="preserve"> </w:t>
            </w:r>
            <w:proofErr w:type="spellStart"/>
            <w:r w:rsidRPr="00A96C8B">
              <w:rPr>
                <w:rFonts w:ascii="Trebuchet MS" w:hAnsi="Trebuchet MS" w:cs="ArialMT"/>
                <w:lang w:val="en-GB"/>
              </w:rPr>
              <w:t>împuternicite</w:t>
            </w:r>
            <w:proofErr w:type="spellEnd"/>
            <w:r w:rsidRPr="00A96C8B">
              <w:rPr>
                <w:rFonts w:ascii="Trebuchet MS" w:hAnsi="Trebuchet MS" w:cs="ArialMT"/>
                <w:lang w:val="en-GB"/>
              </w:rPr>
              <w:t xml:space="preserve"> </w:t>
            </w:r>
            <w:proofErr w:type="spellStart"/>
            <w:r w:rsidRPr="00A96C8B">
              <w:rPr>
                <w:rFonts w:ascii="Trebuchet MS" w:hAnsi="Trebuchet MS" w:cs="ArialMT"/>
                <w:lang w:val="en-GB"/>
              </w:rPr>
              <w:t>desemnate</w:t>
            </w:r>
            <w:proofErr w:type="spellEnd"/>
            <w:r w:rsidRPr="00A96C8B">
              <w:rPr>
                <w:rFonts w:ascii="Trebuchet MS" w:hAnsi="Trebuchet MS" w:cs="ArialMT"/>
                <w:lang w:val="en-GB"/>
              </w:rPr>
              <w:t xml:space="preserve"> de </w:t>
            </w:r>
            <w:proofErr w:type="spellStart"/>
            <w:r w:rsidRPr="00A96C8B">
              <w:rPr>
                <w:rFonts w:ascii="Trebuchet MS" w:hAnsi="Trebuchet MS" w:cs="ArialMT"/>
                <w:lang w:val="en-GB"/>
              </w:rPr>
              <w:t>solicitantul</w:t>
            </w:r>
            <w:proofErr w:type="spellEnd"/>
            <w:r w:rsidRPr="00A96C8B">
              <w:rPr>
                <w:rFonts w:ascii="Trebuchet MS" w:hAnsi="Trebuchet MS" w:cs="ArialMT"/>
                <w:lang w:val="en-GB"/>
              </w:rPr>
              <w:t xml:space="preserve"> </w:t>
            </w:r>
            <w:proofErr w:type="spellStart"/>
            <w:r w:rsidRPr="00A96C8B">
              <w:rPr>
                <w:rFonts w:ascii="Trebuchet MS" w:hAnsi="Trebuchet MS" w:cs="ArialMT"/>
                <w:lang w:val="en-GB"/>
              </w:rPr>
              <w:t>sau</w:t>
            </w:r>
            <w:proofErr w:type="spellEnd"/>
            <w:r w:rsidRPr="00A96C8B">
              <w:rPr>
                <w:rFonts w:ascii="Trebuchet MS" w:hAnsi="Trebuchet MS" w:cs="ArialMT"/>
                <w:lang w:val="en-GB"/>
              </w:rPr>
              <w:t xml:space="preserve"> </w:t>
            </w:r>
            <w:proofErr w:type="spellStart"/>
            <w:r w:rsidRPr="00A96C8B">
              <w:rPr>
                <w:rFonts w:ascii="Trebuchet MS" w:hAnsi="Trebuchet MS" w:cs="ArialMT"/>
                <w:lang w:val="en-GB"/>
              </w:rPr>
              <w:t>liderul</w:t>
            </w:r>
            <w:proofErr w:type="spellEnd"/>
            <w:r w:rsidRPr="00A96C8B">
              <w:rPr>
                <w:rFonts w:ascii="Trebuchet MS" w:hAnsi="Trebuchet MS" w:cs="ArialMT"/>
                <w:lang w:val="en-GB"/>
              </w:rPr>
              <w:t xml:space="preserve"> de </w:t>
            </w:r>
            <w:proofErr w:type="spellStart"/>
            <w:r w:rsidRPr="00A96C8B">
              <w:rPr>
                <w:rFonts w:ascii="Trebuchet MS" w:hAnsi="Trebuchet MS" w:cs="ArialMT"/>
                <w:lang w:val="en-GB"/>
              </w:rPr>
              <w:t>parteneriat</w:t>
            </w:r>
            <w:proofErr w:type="spellEnd"/>
            <w:r w:rsidRPr="00A96C8B">
              <w:rPr>
                <w:rFonts w:ascii="Trebuchet MS" w:hAnsi="Trebuchet MS" w:cs="ArialMT"/>
                <w:lang w:val="en-GB"/>
              </w:rPr>
              <w:t xml:space="preserve"> </w:t>
            </w:r>
            <w:proofErr w:type="spellStart"/>
            <w:r w:rsidRPr="00A96C8B">
              <w:rPr>
                <w:rFonts w:ascii="Trebuchet MS" w:hAnsi="Trebuchet MS" w:cs="ArialMT"/>
                <w:lang w:val="en-GB"/>
              </w:rPr>
              <w:t>în</w:t>
            </w:r>
            <w:proofErr w:type="spellEnd"/>
            <w:r w:rsidRPr="00A96C8B">
              <w:rPr>
                <w:rFonts w:ascii="Trebuchet MS" w:hAnsi="Trebuchet MS" w:cs="ArialMT"/>
                <w:lang w:val="en-GB"/>
              </w:rPr>
              <w:t xml:space="preserve"> </w:t>
            </w:r>
            <w:proofErr w:type="spellStart"/>
            <w:r w:rsidRPr="00A96C8B">
              <w:rPr>
                <w:rFonts w:ascii="Trebuchet MS" w:hAnsi="Trebuchet MS" w:cs="ArialMT"/>
                <w:lang w:val="en-GB"/>
              </w:rPr>
              <w:t>numele</w:t>
            </w:r>
            <w:proofErr w:type="spellEnd"/>
            <w:r w:rsidRPr="00A96C8B">
              <w:rPr>
                <w:rFonts w:ascii="Trebuchet MS" w:hAnsi="Trebuchet MS" w:cs="ArialMT"/>
                <w:lang w:val="en-GB"/>
              </w:rPr>
              <w:t xml:space="preserve"> </w:t>
            </w:r>
            <w:proofErr w:type="spellStart"/>
            <w:r w:rsidRPr="00A96C8B">
              <w:rPr>
                <w:rFonts w:ascii="Trebuchet MS" w:hAnsi="Trebuchet MS" w:cs="ArialMT"/>
                <w:lang w:val="en-GB"/>
              </w:rPr>
              <w:t>parteneriatului</w:t>
            </w:r>
            <w:proofErr w:type="spellEnd"/>
            <w:r w:rsidRPr="00A96C8B">
              <w:rPr>
                <w:rFonts w:ascii="Trebuchet MS" w:hAnsi="Trebuchet MS" w:cs="ArialMT"/>
                <w:lang w:val="en-GB"/>
              </w:rPr>
              <w:t xml:space="preserve"> </w:t>
            </w:r>
            <w:proofErr w:type="spellStart"/>
            <w:r w:rsidRPr="00A96C8B">
              <w:rPr>
                <w:rFonts w:ascii="Trebuchet MS" w:hAnsi="Trebuchet MS" w:cs="ArialMT"/>
                <w:lang w:val="en-GB"/>
              </w:rPr>
              <w:t>constituit</w:t>
            </w:r>
            <w:proofErr w:type="spellEnd"/>
            <w:r w:rsidRPr="00A96C8B">
              <w:rPr>
                <w:rFonts w:ascii="Trebuchet MS" w:hAnsi="Trebuchet MS" w:cs="ArialMT"/>
                <w:lang w:val="en-GB"/>
              </w:rPr>
              <w:t>.</w:t>
            </w:r>
          </w:p>
          <w:p w14:paraId="632191A5" w14:textId="62481C55" w:rsidR="0003102A" w:rsidRPr="0003102A" w:rsidRDefault="0003102A" w:rsidP="0003102A">
            <w:pPr>
              <w:spacing w:before="120" w:after="120" w:line="360" w:lineRule="auto"/>
              <w:jc w:val="both"/>
              <w:rPr>
                <w:rFonts w:ascii="Trebuchet MS" w:hAnsi="Trebuchet MS" w:cs="Trebuchet MS"/>
                <w:b/>
                <w:bCs/>
                <w:lang w:val="en-GB"/>
              </w:rPr>
            </w:pPr>
            <w:proofErr w:type="spellStart"/>
            <w:r w:rsidRPr="0003102A">
              <w:rPr>
                <w:rFonts w:ascii="Trebuchet MS" w:hAnsi="Trebuchet MS" w:cs="Trebuchet MS"/>
                <w:lang w:val="en-GB"/>
              </w:rPr>
              <w:t>Durata</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totală</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până</w:t>
            </w:r>
            <w:proofErr w:type="spellEnd"/>
            <w:r w:rsidRPr="0003102A">
              <w:rPr>
                <w:rFonts w:ascii="Trebuchet MS" w:hAnsi="Trebuchet MS" w:cs="Trebuchet MS"/>
                <w:lang w:val="en-GB"/>
              </w:rPr>
              <w:t xml:space="preserve"> la </w:t>
            </w:r>
            <w:proofErr w:type="spellStart"/>
            <w:r w:rsidRPr="0003102A">
              <w:rPr>
                <w:rFonts w:ascii="Trebuchet MS" w:hAnsi="Trebuchet MS" w:cs="Trebuchet MS"/>
                <w:lang w:val="en-GB"/>
              </w:rPr>
              <w:t>semnarea</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contractului</w:t>
            </w:r>
            <w:proofErr w:type="spellEnd"/>
            <w:r w:rsidRPr="0003102A">
              <w:rPr>
                <w:rFonts w:ascii="Trebuchet MS" w:hAnsi="Trebuchet MS" w:cs="Trebuchet MS"/>
                <w:lang w:val="en-GB"/>
              </w:rPr>
              <w:t xml:space="preserve"> de </w:t>
            </w:r>
            <w:proofErr w:type="spellStart"/>
            <w:r w:rsidRPr="0003102A">
              <w:rPr>
                <w:rFonts w:ascii="Trebuchet MS" w:hAnsi="Trebuchet MS" w:cs="Trebuchet MS"/>
                <w:lang w:val="en-GB"/>
              </w:rPr>
              <w:t>finanțare</w:t>
            </w:r>
            <w:proofErr w:type="spellEnd"/>
            <w:r w:rsidRPr="0003102A">
              <w:rPr>
                <w:rFonts w:ascii="Trebuchet MS" w:hAnsi="Trebuchet MS" w:cs="Trebuchet MS"/>
                <w:lang w:val="en-GB"/>
              </w:rPr>
              <w:t xml:space="preserve"> </w:t>
            </w:r>
            <w:r w:rsidRPr="0003102A">
              <w:rPr>
                <w:rFonts w:ascii="Trebuchet MS" w:hAnsi="Trebuchet MS" w:cs="Trebuchet MS"/>
                <w:b/>
                <w:bCs/>
                <w:lang w:val="en-GB"/>
              </w:rPr>
              <w:t xml:space="preserve">nu </w:t>
            </w:r>
            <w:proofErr w:type="spellStart"/>
            <w:r w:rsidRPr="0003102A">
              <w:rPr>
                <w:rFonts w:ascii="Trebuchet MS" w:hAnsi="Trebuchet MS" w:cs="Trebuchet MS"/>
                <w:b/>
                <w:bCs/>
                <w:lang w:val="en-GB"/>
              </w:rPr>
              <w:t>poate</w:t>
            </w:r>
            <w:proofErr w:type="spellEnd"/>
            <w:r w:rsidRPr="0003102A">
              <w:rPr>
                <w:rFonts w:ascii="Trebuchet MS" w:hAnsi="Trebuchet MS" w:cs="Trebuchet MS"/>
                <w:b/>
                <w:bCs/>
                <w:lang w:val="en-GB"/>
              </w:rPr>
              <w:t xml:space="preserve"> </w:t>
            </w:r>
            <w:proofErr w:type="spellStart"/>
            <w:r w:rsidRPr="0003102A">
              <w:rPr>
                <w:rFonts w:ascii="Trebuchet MS" w:hAnsi="Trebuchet MS" w:cs="Trebuchet MS"/>
                <w:b/>
                <w:bCs/>
                <w:lang w:val="en-GB"/>
              </w:rPr>
              <w:t>depăși</w:t>
            </w:r>
            <w:proofErr w:type="spellEnd"/>
            <w:r w:rsidRPr="0003102A">
              <w:rPr>
                <w:rFonts w:ascii="Trebuchet MS" w:hAnsi="Trebuchet MS" w:cs="Trebuchet MS"/>
                <w:b/>
                <w:bCs/>
                <w:lang w:val="en-GB"/>
              </w:rPr>
              <w:t xml:space="preserve"> 180 de </w:t>
            </w:r>
            <w:proofErr w:type="spellStart"/>
            <w:r w:rsidRPr="0003102A">
              <w:rPr>
                <w:rFonts w:ascii="Trebuchet MS" w:hAnsi="Trebuchet MS" w:cs="Trebuchet MS"/>
                <w:b/>
                <w:bCs/>
                <w:lang w:val="en-GB"/>
              </w:rPr>
              <w:t>zile</w:t>
            </w:r>
            <w:proofErr w:type="spellEnd"/>
            <w:r w:rsidRPr="0003102A">
              <w:rPr>
                <w:rFonts w:ascii="Trebuchet MS" w:hAnsi="Trebuchet MS" w:cs="Trebuchet MS"/>
                <w:b/>
                <w:bCs/>
                <w:lang w:val="en-GB"/>
              </w:rPr>
              <w:t xml:space="preserve"> </w:t>
            </w:r>
            <w:proofErr w:type="spellStart"/>
            <w:r w:rsidRPr="0003102A">
              <w:rPr>
                <w:rFonts w:ascii="Trebuchet MS" w:hAnsi="Trebuchet MS" w:cs="Trebuchet MS"/>
                <w:b/>
                <w:bCs/>
                <w:lang w:val="en-GB"/>
              </w:rPr>
              <w:t>calendaristice</w:t>
            </w:r>
            <w:proofErr w:type="spellEnd"/>
            <w:r w:rsidRPr="0003102A">
              <w:rPr>
                <w:rFonts w:ascii="Trebuchet MS" w:hAnsi="Trebuchet MS" w:cs="Trebuchet MS"/>
                <w:b/>
                <w:bCs/>
                <w:lang w:val="en-GB"/>
              </w:rPr>
              <w:t xml:space="preserve"> calculate de la </w:t>
            </w:r>
            <w:proofErr w:type="spellStart"/>
            <w:r w:rsidRPr="0003102A">
              <w:rPr>
                <w:rFonts w:ascii="Trebuchet MS" w:hAnsi="Trebuchet MS" w:cs="Trebuchet MS"/>
                <w:b/>
                <w:bCs/>
                <w:lang w:val="en-GB"/>
              </w:rPr>
              <w:t>închiderea</w:t>
            </w:r>
            <w:proofErr w:type="spellEnd"/>
            <w:r w:rsidRPr="0003102A">
              <w:rPr>
                <w:rFonts w:ascii="Trebuchet MS" w:hAnsi="Trebuchet MS" w:cs="Trebuchet MS"/>
                <w:b/>
                <w:bCs/>
                <w:lang w:val="en-GB"/>
              </w:rPr>
              <w:t xml:space="preserve"> </w:t>
            </w:r>
            <w:proofErr w:type="spellStart"/>
            <w:r w:rsidRPr="0003102A">
              <w:rPr>
                <w:rFonts w:ascii="Trebuchet MS" w:hAnsi="Trebuchet MS" w:cs="Trebuchet MS"/>
                <w:b/>
                <w:bCs/>
                <w:lang w:val="en-GB"/>
              </w:rPr>
              <w:t>apelului</w:t>
            </w:r>
            <w:proofErr w:type="spellEnd"/>
            <w:r w:rsidRPr="0003102A">
              <w:rPr>
                <w:rFonts w:ascii="Trebuchet MS" w:hAnsi="Trebuchet MS" w:cs="Trebuchet MS"/>
                <w:b/>
                <w:bCs/>
                <w:lang w:val="en-GB"/>
              </w:rPr>
              <w:t xml:space="preserve"> de </w:t>
            </w:r>
            <w:proofErr w:type="spellStart"/>
            <w:r w:rsidRPr="0003102A">
              <w:rPr>
                <w:rFonts w:ascii="Trebuchet MS" w:hAnsi="Trebuchet MS" w:cs="Trebuchet MS"/>
                <w:b/>
                <w:bCs/>
                <w:lang w:val="en-GB"/>
              </w:rPr>
              <w:t>proiecte</w:t>
            </w:r>
            <w:proofErr w:type="spellEnd"/>
            <w:r w:rsidRPr="0003102A">
              <w:rPr>
                <w:rFonts w:ascii="Trebuchet MS" w:hAnsi="Trebuchet MS" w:cs="Trebuchet MS"/>
                <w:b/>
                <w:bCs/>
                <w:lang w:val="en-GB"/>
              </w:rPr>
              <w:t>.</w:t>
            </w:r>
          </w:p>
          <w:p w14:paraId="19DD4727" w14:textId="77777777" w:rsidR="0003102A" w:rsidRPr="0003102A" w:rsidRDefault="0003102A" w:rsidP="0003102A">
            <w:pPr>
              <w:spacing w:line="360" w:lineRule="auto"/>
              <w:jc w:val="both"/>
              <w:rPr>
                <w:rFonts w:ascii="Trebuchet MS" w:hAnsi="Trebuchet MS" w:cs="Trebuchet MS"/>
                <w:lang w:val="en-GB"/>
              </w:rPr>
            </w:pPr>
            <w:bookmarkStart w:id="144" w:name="_Hlk112409310"/>
            <w:proofErr w:type="spellStart"/>
            <w:r w:rsidRPr="0003102A">
              <w:rPr>
                <w:rFonts w:ascii="Trebuchet MS" w:hAnsi="Trebuchet MS" w:cs="Trebuchet MS"/>
                <w:lang w:val="en-GB"/>
              </w:rPr>
              <w:t>Semnarea</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contractului</w:t>
            </w:r>
            <w:proofErr w:type="spellEnd"/>
            <w:r w:rsidRPr="0003102A">
              <w:rPr>
                <w:rFonts w:ascii="Trebuchet MS" w:hAnsi="Trebuchet MS" w:cs="Trebuchet MS"/>
                <w:lang w:val="en-GB"/>
              </w:rPr>
              <w:t xml:space="preserve"> de </w:t>
            </w:r>
            <w:proofErr w:type="spellStart"/>
            <w:r w:rsidRPr="0003102A">
              <w:rPr>
                <w:rFonts w:ascii="Trebuchet MS" w:hAnsi="Trebuchet MS" w:cs="Trebuchet MS"/>
                <w:lang w:val="en-GB"/>
              </w:rPr>
              <w:t>către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beneficiar</w:t>
            </w:r>
            <w:proofErr w:type="spellEnd"/>
            <w:r w:rsidRPr="0003102A">
              <w:rPr>
                <w:rFonts w:ascii="Trebuchet MS" w:hAnsi="Trebuchet MS" w:cs="Trebuchet MS"/>
                <w:lang w:val="en-GB"/>
              </w:rPr>
              <w:t xml:space="preserve"> se </w:t>
            </w:r>
            <w:proofErr w:type="spellStart"/>
            <w:r w:rsidRPr="0003102A">
              <w:rPr>
                <w:rFonts w:ascii="Trebuchet MS" w:hAnsi="Trebuchet MS" w:cs="Trebuchet MS"/>
                <w:lang w:val="en-GB"/>
              </w:rPr>
              <w:t>va</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realiza</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în</w:t>
            </w:r>
            <w:proofErr w:type="spellEnd"/>
            <w:r w:rsidRPr="0003102A">
              <w:rPr>
                <w:rFonts w:ascii="Trebuchet MS" w:hAnsi="Trebuchet MS" w:cs="Trebuchet MS"/>
                <w:lang w:val="en-GB"/>
              </w:rPr>
              <w:t xml:space="preserve"> maximum 5 </w:t>
            </w:r>
            <w:proofErr w:type="spellStart"/>
            <w:r w:rsidRPr="0003102A">
              <w:rPr>
                <w:rFonts w:ascii="Trebuchet MS" w:hAnsi="Trebuchet MS" w:cs="Trebuchet MS"/>
                <w:lang w:val="en-GB"/>
              </w:rPr>
              <w:t>zile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lucrătoare</w:t>
            </w:r>
            <w:proofErr w:type="spellEnd"/>
            <w:r w:rsidRPr="0003102A">
              <w:rPr>
                <w:rFonts w:ascii="Trebuchet MS" w:hAnsi="Trebuchet MS" w:cs="Trebuchet MS"/>
                <w:lang w:val="en-GB"/>
              </w:rPr>
              <w:t xml:space="preserve"> de la data </w:t>
            </w:r>
            <w:proofErr w:type="spellStart"/>
            <w:r w:rsidRPr="0003102A">
              <w:rPr>
                <w:rFonts w:ascii="Trebuchet MS" w:hAnsi="Trebuchet MS" w:cs="Trebuchet MS"/>
                <w:lang w:val="en-GB"/>
              </w:rPr>
              <w:t>notificării</w:t>
            </w:r>
            <w:proofErr w:type="spellEnd"/>
            <w:r w:rsidRPr="0003102A">
              <w:rPr>
                <w:rFonts w:ascii="Trebuchet MS" w:hAnsi="Trebuchet MS" w:cs="Trebuchet MS"/>
                <w:lang w:val="en-GB"/>
              </w:rPr>
              <w:t xml:space="preserve">. </w:t>
            </w:r>
          </w:p>
          <w:p w14:paraId="246A073C" w14:textId="07E8CE08" w:rsidR="00DA693E" w:rsidRPr="00932165" w:rsidRDefault="0003102A" w:rsidP="00932165">
            <w:pPr>
              <w:spacing w:before="120" w:after="120" w:line="360" w:lineRule="auto"/>
              <w:jc w:val="both"/>
              <w:rPr>
                <w:rFonts w:ascii="Trebuchet MS" w:hAnsi="Trebuchet MS"/>
                <w:i/>
              </w:rPr>
            </w:pPr>
            <w:proofErr w:type="spellStart"/>
            <w:r w:rsidRPr="0003102A">
              <w:rPr>
                <w:rFonts w:ascii="Trebuchet MS" w:hAnsi="Trebuchet MS" w:cs="Trebuchet MS"/>
                <w:lang w:val="en-GB"/>
              </w:rPr>
              <w:t>În</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cazul</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în</w:t>
            </w:r>
            <w:proofErr w:type="spellEnd"/>
            <w:r w:rsidRPr="0003102A">
              <w:rPr>
                <w:rFonts w:ascii="Trebuchet MS" w:hAnsi="Trebuchet MS" w:cs="Trebuchet MS"/>
                <w:lang w:val="en-GB"/>
              </w:rPr>
              <w:t xml:space="preserve"> care </w:t>
            </w:r>
            <w:proofErr w:type="spellStart"/>
            <w:r w:rsidRPr="0003102A">
              <w:rPr>
                <w:rFonts w:ascii="Trebuchet MS" w:hAnsi="Trebuchet MS" w:cs="Trebuchet MS"/>
                <w:lang w:val="en-GB"/>
              </w:rPr>
              <w:t>contractul</w:t>
            </w:r>
            <w:proofErr w:type="spellEnd"/>
            <w:r w:rsidRPr="0003102A">
              <w:rPr>
                <w:rFonts w:ascii="Trebuchet MS" w:hAnsi="Trebuchet MS" w:cs="Trebuchet MS"/>
                <w:lang w:val="en-GB"/>
              </w:rPr>
              <w:t xml:space="preserve"> de </w:t>
            </w:r>
            <w:proofErr w:type="spellStart"/>
            <w:r w:rsidRPr="0003102A">
              <w:rPr>
                <w:rFonts w:ascii="Trebuchet MS" w:hAnsi="Trebuchet MS" w:cs="Trebuchet MS"/>
                <w:lang w:val="en-GB"/>
              </w:rPr>
              <w:t>finanțare</w:t>
            </w:r>
            <w:proofErr w:type="spellEnd"/>
            <w:r w:rsidRPr="0003102A">
              <w:rPr>
                <w:rFonts w:ascii="Trebuchet MS" w:hAnsi="Trebuchet MS" w:cs="Trebuchet MS"/>
                <w:lang w:val="en-GB"/>
              </w:rPr>
              <w:t xml:space="preserve"> nu </w:t>
            </w:r>
            <w:proofErr w:type="spellStart"/>
            <w:r w:rsidRPr="0003102A">
              <w:rPr>
                <w:rFonts w:ascii="Trebuchet MS" w:hAnsi="Trebuchet MS" w:cs="Trebuchet MS"/>
                <w:lang w:val="en-GB"/>
              </w:rPr>
              <w:t>poate</w:t>
            </w:r>
            <w:proofErr w:type="spellEnd"/>
            <w:r w:rsidRPr="0003102A">
              <w:rPr>
                <w:rFonts w:ascii="Trebuchet MS" w:hAnsi="Trebuchet MS" w:cs="Trebuchet MS"/>
                <w:lang w:val="en-GB"/>
              </w:rPr>
              <w:t xml:space="preserve"> fi </w:t>
            </w:r>
            <w:proofErr w:type="spellStart"/>
            <w:r w:rsidRPr="0003102A">
              <w:rPr>
                <w:rFonts w:ascii="Trebuchet MS" w:hAnsi="Trebuchet MS" w:cs="Trebuchet MS"/>
                <w:lang w:val="en-GB"/>
              </w:rPr>
              <w:t>semnat</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în</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termenul</w:t>
            </w:r>
            <w:proofErr w:type="spellEnd"/>
            <w:r w:rsidRPr="0003102A">
              <w:rPr>
                <w:rFonts w:ascii="Trebuchet MS" w:hAnsi="Trebuchet MS" w:cs="Trebuchet MS"/>
                <w:lang w:val="en-GB"/>
              </w:rPr>
              <w:t xml:space="preserve"> de 5 </w:t>
            </w:r>
            <w:proofErr w:type="spellStart"/>
            <w:r w:rsidRPr="0003102A">
              <w:rPr>
                <w:rFonts w:ascii="Trebuchet MS" w:hAnsi="Trebuchet MS" w:cs="Trebuchet MS"/>
                <w:lang w:val="en-GB"/>
              </w:rPr>
              <w:t>zile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lucrătoare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fără</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existența</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unei</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justificări</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temeinice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rezonabile</w:t>
            </w:r>
            <w:proofErr w:type="spellEnd"/>
            <w:r w:rsidRPr="0003102A">
              <w:rPr>
                <w:rFonts w:ascii="Trebuchet MS" w:hAnsi="Trebuchet MS" w:cs="Trebuchet MS"/>
                <w:lang w:val="en-GB"/>
              </w:rPr>
              <w:t xml:space="preserve">), se </w:t>
            </w:r>
            <w:proofErr w:type="spellStart"/>
            <w:r w:rsidRPr="0003102A">
              <w:rPr>
                <w:rFonts w:ascii="Trebuchet MS" w:hAnsi="Trebuchet MS" w:cs="Trebuchet MS"/>
                <w:lang w:val="en-GB"/>
              </w:rPr>
              <w:t>consideră</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refuzul</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beneficiarului</w:t>
            </w:r>
            <w:proofErr w:type="spellEnd"/>
            <w:r w:rsidRPr="0003102A">
              <w:rPr>
                <w:rFonts w:ascii="Trebuchet MS" w:hAnsi="Trebuchet MS" w:cs="Trebuchet MS"/>
                <w:lang w:val="en-GB"/>
              </w:rPr>
              <w:t xml:space="preserve"> de a </w:t>
            </w:r>
            <w:proofErr w:type="spellStart"/>
            <w:r w:rsidRPr="0003102A">
              <w:rPr>
                <w:rFonts w:ascii="Trebuchet MS" w:hAnsi="Trebuchet MS" w:cs="Trebuchet MS"/>
                <w:lang w:val="en-GB"/>
              </w:rPr>
              <w:t>semna</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contractul</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și</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cererea</w:t>
            </w:r>
            <w:proofErr w:type="spellEnd"/>
            <w:r w:rsidRPr="0003102A">
              <w:rPr>
                <w:rFonts w:ascii="Trebuchet MS" w:hAnsi="Trebuchet MS" w:cs="Trebuchet MS"/>
                <w:lang w:val="en-GB"/>
              </w:rPr>
              <w:t xml:space="preserve"> de </w:t>
            </w:r>
            <w:proofErr w:type="spellStart"/>
            <w:r w:rsidRPr="0003102A">
              <w:rPr>
                <w:rFonts w:ascii="Trebuchet MS" w:hAnsi="Trebuchet MS" w:cs="Trebuchet MS"/>
                <w:lang w:val="en-GB"/>
              </w:rPr>
              <w:t>finanțare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va</w:t>
            </w:r>
            <w:proofErr w:type="spellEnd"/>
            <w:r w:rsidRPr="0003102A">
              <w:rPr>
                <w:rFonts w:ascii="Trebuchet MS" w:hAnsi="Trebuchet MS" w:cs="Trebuchet MS"/>
                <w:lang w:val="en-GB"/>
              </w:rPr>
              <w:t xml:space="preserve"> fi </w:t>
            </w:r>
            <w:proofErr w:type="spellStart"/>
            <w:r w:rsidRPr="0003102A">
              <w:rPr>
                <w:rFonts w:ascii="Trebuchet MS" w:hAnsi="Trebuchet MS" w:cs="Trebuchet MS"/>
                <w:lang w:val="en-GB"/>
              </w:rPr>
              <w:t>exclusă</w:t>
            </w:r>
            <w:proofErr w:type="spellEnd"/>
            <w:r w:rsidRPr="0003102A">
              <w:rPr>
                <w:rFonts w:ascii="Trebuchet MS" w:hAnsi="Trebuchet MS" w:cs="Trebuchet MS"/>
                <w:lang w:val="en-GB"/>
              </w:rPr>
              <w:t xml:space="preserve"> din </w:t>
            </w:r>
            <w:proofErr w:type="spellStart"/>
            <w:r w:rsidRPr="0003102A">
              <w:rPr>
                <w:rFonts w:ascii="Trebuchet MS" w:hAnsi="Trebuchet MS" w:cs="Trebuchet MS"/>
                <w:lang w:val="en-GB"/>
              </w:rPr>
              <w:t>procesul</w:t>
            </w:r>
            <w:proofErr w:type="spellEnd"/>
            <w:r w:rsidRPr="0003102A">
              <w:rPr>
                <w:rFonts w:ascii="Trebuchet MS" w:hAnsi="Trebuchet MS" w:cs="Trebuchet MS"/>
                <w:lang w:val="en-GB"/>
              </w:rPr>
              <w:t xml:space="preserve"> de </w:t>
            </w:r>
            <w:proofErr w:type="spellStart"/>
            <w:r w:rsidRPr="0003102A">
              <w:rPr>
                <w:rFonts w:ascii="Trebuchet MS" w:hAnsi="Trebuchet MS" w:cs="Trebuchet MS"/>
                <w:lang w:val="en-GB"/>
              </w:rPr>
              <w:t>contractare</w:t>
            </w:r>
            <w:proofErr w:type="spellEnd"/>
            <w:r w:rsidRPr="0003102A">
              <w:rPr>
                <w:rFonts w:ascii="Trebuchet MS" w:hAnsi="Trebuchet MS" w:cs="Trebuchet MS"/>
                <w:lang w:val="en-GB"/>
              </w:rPr>
              <w:t>.</w:t>
            </w:r>
            <w:bookmarkEnd w:id="144"/>
          </w:p>
        </w:tc>
      </w:tr>
    </w:tbl>
    <w:p w14:paraId="50425F6A" w14:textId="77777777" w:rsidR="00327CE4" w:rsidRPr="00D62BBA" w:rsidRDefault="00327CE4" w:rsidP="00D919B6">
      <w:pPr>
        <w:pStyle w:val="ListParagraph"/>
        <w:spacing w:before="120" w:after="120"/>
        <w:ind w:left="1065"/>
        <w:rPr>
          <w:rFonts w:ascii="Trebuchet MS" w:hAnsi="Trebuchet MS"/>
          <w:b/>
          <w:bCs/>
          <w:i/>
          <w:sz w:val="24"/>
          <w:szCs w:val="24"/>
        </w:rPr>
      </w:pPr>
    </w:p>
    <w:p w14:paraId="05390C01" w14:textId="5FF5060F" w:rsidR="004C0B72" w:rsidRPr="009F041F" w:rsidRDefault="00E01967" w:rsidP="00932165">
      <w:pPr>
        <w:pStyle w:val="Heading1"/>
      </w:pPr>
      <w:bookmarkStart w:id="145" w:name="_Toc143502484"/>
      <w:r>
        <w:t xml:space="preserve">9. </w:t>
      </w:r>
      <w:r w:rsidR="004C0B72" w:rsidRPr="009F041F">
        <w:t>ASPECTE PRIVIND CONFLICTUL DE INTERESE</w:t>
      </w:r>
      <w:bookmarkEnd w:id="145"/>
      <w:r w:rsidR="004C0B72" w:rsidRPr="009F041F">
        <w:t xml:space="preserve">  </w:t>
      </w:r>
      <w:r w:rsidR="004C0B72" w:rsidRPr="009F041F">
        <w:tab/>
      </w:r>
    </w:p>
    <w:tbl>
      <w:tblPr>
        <w:tblStyle w:val="TableGrid"/>
        <w:tblW w:w="0" w:type="auto"/>
        <w:tblLook w:val="04A0" w:firstRow="1" w:lastRow="0" w:firstColumn="1" w:lastColumn="0" w:noHBand="0" w:noVBand="1"/>
      </w:tblPr>
      <w:tblGrid>
        <w:gridCol w:w="9913"/>
      </w:tblGrid>
      <w:tr w:rsidR="004C0B72" w:rsidRPr="00D62BBA" w14:paraId="60174173" w14:textId="77777777" w:rsidTr="00932165">
        <w:tc>
          <w:tcPr>
            <w:tcW w:w="10343" w:type="dxa"/>
          </w:tcPr>
          <w:p w14:paraId="4D36E2EE" w14:textId="77777777" w:rsidR="0003102A" w:rsidRDefault="0003102A" w:rsidP="0003102A">
            <w:pPr>
              <w:spacing w:line="360" w:lineRule="auto"/>
              <w:ind w:right="76"/>
              <w:jc w:val="both"/>
              <w:rPr>
                <w:rFonts w:ascii="Trebuchet MS" w:hAnsi="Trebuchet MS"/>
                <w:spacing w:val="-1"/>
              </w:rPr>
            </w:pPr>
          </w:p>
          <w:p w14:paraId="0575A90B" w14:textId="263EAB1B" w:rsidR="0003102A" w:rsidRPr="00932165" w:rsidRDefault="0003102A" w:rsidP="0003102A">
            <w:pPr>
              <w:spacing w:line="360" w:lineRule="auto"/>
              <w:ind w:right="76"/>
              <w:jc w:val="both"/>
              <w:rPr>
                <w:rFonts w:ascii="Trebuchet MS" w:hAnsi="Trebuchet MS"/>
              </w:rPr>
            </w:pPr>
            <w:r w:rsidRPr="00932165">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0DE2CC7D" w14:textId="77777777" w:rsidR="0003102A" w:rsidRPr="00932165" w:rsidRDefault="0003102A" w:rsidP="0003102A">
            <w:pPr>
              <w:spacing w:line="360" w:lineRule="auto"/>
              <w:ind w:right="76"/>
              <w:jc w:val="both"/>
              <w:rPr>
                <w:rFonts w:ascii="Trebuchet MS" w:hAnsi="Trebuchet MS"/>
              </w:rPr>
            </w:pPr>
            <w:r w:rsidRPr="00932165">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50CB8172" w14:textId="77777777" w:rsidR="0003102A" w:rsidRPr="00932165" w:rsidRDefault="0003102A" w:rsidP="0003102A">
            <w:pPr>
              <w:spacing w:line="360" w:lineRule="auto"/>
              <w:ind w:right="76"/>
              <w:jc w:val="both"/>
              <w:rPr>
                <w:rFonts w:ascii="Trebuchet MS" w:hAnsi="Trebuchet MS"/>
              </w:rPr>
            </w:pPr>
            <w:r w:rsidRPr="00932165">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52E311E1" w14:textId="0CD01A3F" w:rsidR="0003102A" w:rsidRPr="00932165" w:rsidRDefault="0003102A" w:rsidP="0003102A">
            <w:pPr>
              <w:spacing w:line="360" w:lineRule="auto"/>
              <w:ind w:right="76"/>
              <w:jc w:val="both"/>
              <w:rPr>
                <w:rFonts w:ascii="Trebuchet MS" w:hAnsi="Trebuchet MS"/>
                <w:spacing w:val="-1"/>
              </w:rPr>
            </w:pPr>
            <w:r w:rsidRPr="00932165">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27075A13" w14:textId="0934CA06" w:rsidR="004C0B72" w:rsidRPr="00932165" w:rsidRDefault="0003102A" w:rsidP="00932165">
            <w:pPr>
              <w:spacing w:before="120" w:after="120" w:line="360" w:lineRule="auto"/>
              <w:jc w:val="both"/>
              <w:rPr>
                <w:rFonts w:ascii="Trebuchet MS" w:hAnsi="Trebuchet MS"/>
                <w:i/>
              </w:rPr>
            </w:pPr>
            <w:r w:rsidRPr="00932165">
              <w:rPr>
                <w:rFonts w:ascii="Trebuchet MS" w:hAnsi="Trebuchet MS"/>
                <w:spacing w:val="-1"/>
              </w:rPr>
              <w:lastRenderedPageBreak/>
              <w:t>De asemenea, solicitantul va declara în declarația unică faptul că se angajază ca organizația pe care o reprezintă să întreprindă toate măsurile pentru respectarea regulilor privind evitarea conflictului de interese, în conformitate cu reglementările europene și naționale în vigoare.</w:t>
            </w:r>
          </w:p>
        </w:tc>
      </w:tr>
    </w:tbl>
    <w:p w14:paraId="03A43475" w14:textId="77777777" w:rsidR="004C0B72" w:rsidRPr="00D62BBA" w:rsidRDefault="004C0B72" w:rsidP="00D84C69">
      <w:pPr>
        <w:pStyle w:val="ListParagraph"/>
        <w:spacing w:before="120" w:after="120"/>
        <w:ind w:left="1065"/>
        <w:rPr>
          <w:rFonts w:ascii="Trebuchet MS" w:hAnsi="Trebuchet MS"/>
          <w:b/>
          <w:bCs/>
          <w:i/>
          <w:sz w:val="24"/>
          <w:szCs w:val="24"/>
        </w:rPr>
      </w:pPr>
    </w:p>
    <w:p w14:paraId="7390F27A" w14:textId="5987B514" w:rsidR="004C0B72" w:rsidRPr="009F041F" w:rsidRDefault="00E01967" w:rsidP="00932165">
      <w:pPr>
        <w:pStyle w:val="Heading1"/>
      </w:pPr>
      <w:bookmarkStart w:id="146" w:name="_Toc143502485"/>
      <w:r>
        <w:t xml:space="preserve">10. </w:t>
      </w:r>
      <w:r w:rsidR="004C0B72" w:rsidRPr="009F041F">
        <w:t>ASPECTE PRIVIND PRELUC</w:t>
      </w:r>
      <w:r w:rsidR="0072671F" w:rsidRPr="009F041F">
        <w:t>R</w:t>
      </w:r>
      <w:r w:rsidR="004C0B72" w:rsidRPr="009F041F">
        <w:t>AREA DATELOR CU CARACTER PERSONAL</w:t>
      </w:r>
      <w:bookmarkEnd w:id="146"/>
      <w:r w:rsidR="004C0B72" w:rsidRPr="009F041F">
        <w:t xml:space="preserve">  </w:t>
      </w:r>
      <w:r w:rsidR="004C0B72" w:rsidRPr="009F041F">
        <w:tab/>
      </w:r>
    </w:p>
    <w:tbl>
      <w:tblPr>
        <w:tblStyle w:val="TableGrid"/>
        <w:tblW w:w="0" w:type="auto"/>
        <w:tblLook w:val="04A0" w:firstRow="1" w:lastRow="0" w:firstColumn="1" w:lastColumn="0" w:noHBand="0" w:noVBand="1"/>
      </w:tblPr>
      <w:tblGrid>
        <w:gridCol w:w="9913"/>
      </w:tblGrid>
      <w:tr w:rsidR="004C0B72" w:rsidRPr="00D62BBA" w14:paraId="604DA201" w14:textId="77777777" w:rsidTr="00932165">
        <w:tc>
          <w:tcPr>
            <w:tcW w:w="10343" w:type="dxa"/>
          </w:tcPr>
          <w:p w14:paraId="30D88040" w14:textId="77777777" w:rsidR="00D3403A" w:rsidRDefault="00D3403A" w:rsidP="0003102A">
            <w:pPr>
              <w:spacing w:line="360" w:lineRule="auto"/>
              <w:ind w:right="64"/>
              <w:contextualSpacing/>
              <w:jc w:val="both"/>
              <w:rPr>
                <w:rFonts w:ascii="Trebuchet MS" w:hAnsi="Trebuchet MS"/>
              </w:rPr>
            </w:pPr>
          </w:p>
          <w:p w14:paraId="3F7CC747" w14:textId="720E7CD9" w:rsidR="0003102A" w:rsidRDefault="0003102A" w:rsidP="0003102A">
            <w:pPr>
              <w:spacing w:line="360" w:lineRule="auto"/>
              <w:ind w:right="64"/>
              <w:contextualSpacing/>
              <w:jc w:val="both"/>
              <w:rPr>
                <w:rFonts w:ascii="Trebuchet MS" w:hAnsi="Trebuchet MS"/>
              </w:rPr>
            </w:pPr>
            <w:r w:rsidRPr="0003102A">
              <w:rPr>
                <w:rFonts w:ascii="Trebuchet MS" w:hAnsi="Trebuchet MS"/>
              </w:rPr>
              <w:t>Solicitantul, prin asumarea declarației unice, își exprimă acordul cu privire la utilizarea şi prelucrarea datelor cu caracter personal de către AM PRSM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6B878F10" w14:textId="77777777" w:rsidR="0003102A" w:rsidRPr="00932165" w:rsidRDefault="0003102A" w:rsidP="00932165">
            <w:pPr>
              <w:spacing w:line="360" w:lineRule="auto"/>
              <w:ind w:right="64"/>
              <w:contextualSpacing/>
              <w:jc w:val="both"/>
              <w:rPr>
                <w:rFonts w:ascii="Trebuchet MS" w:hAnsi="Trebuchet MS"/>
              </w:rPr>
            </w:pPr>
          </w:p>
          <w:p w14:paraId="60555E11" w14:textId="6085C0FE" w:rsidR="0003102A" w:rsidRPr="00932165" w:rsidRDefault="0003102A" w:rsidP="0003102A">
            <w:pPr>
              <w:spacing w:line="360" w:lineRule="auto"/>
              <w:ind w:right="74"/>
              <w:contextualSpacing/>
              <w:jc w:val="both"/>
              <w:rPr>
                <w:rFonts w:ascii="Trebuchet MS" w:hAnsi="Trebuchet MS"/>
                <w:spacing w:val="-1"/>
              </w:rPr>
            </w:pPr>
            <w:r w:rsidRPr="0003102A">
              <w:rPr>
                <w:rFonts w:ascii="Trebuchet MS" w:hAnsi="Trebuchet MS"/>
                <w:spacing w:val="-1"/>
              </w:rPr>
              <w:t>De asemenea,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13035B92" w14:textId="77777777" w:rsidR="004C0B72" w:rsidRDefault="0003102A" w:rsidP="00932165">
            <w:pPr>
              <w:spacing w:before="120" w:after="120" w:line="360" w:lineRule="auto"/>
              <w:jc w:val="both"/>
              <w:rPr>
                <w:rFonts w:ascii="Trebuchet MS" w:hAnsi="Trebuchet MS" w:cs="Trebuchet MS"/>
                <w:lang w:val="en-GB"/>
              </w:rPr>
            </w:pPr>
            <w:proofErr w:type="spellStart"/>
            <w:r w:rsidRPr="0003102A">
              <w:rPr>
                <w:rFonts w:ascii="Trebuchet MS" w:hAnsi="Trebuchet MS" w:cs="Trebuchet MS"/>
                <w:lang w:val="en-GB"/>
              </w:rPr>
              <w:t>Confrom</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prevederilor</w:t>
            </w:r>
            <w:proofErr w:type="spellEnd"/>
            <w:r w:rsidRPr="0003102A">
              <w:rPr>
                <w:rFonts w:ascii="Trebuchet MS" w:hAnsi="Trebuchet MS" w:cs="Trebuchet MS"/>
                <w:lang w:val="en-GB"/>
              </w:rPr>
              <w:t xml:space="preserve"> O.U.G. nr. 23/2023, AM PRSM </w:t>
            </w:r>
            <w:proofErr w:type="spellStart"/>
            <w:r w:rsidRPr="0003102A">
              <w:rPr>
                <w:rFonts w:ascii="Trebuchet MS" w:hAnsi="Trebuchet MS" w:cs="Trebuchet MS"/>
                <w:lang w:val="en-GB"/>
              </w:rPr>
              <w:t>poate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obține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în</w:t>
            </w:r>
            <w:proofErr w:type="spellEnd"/>
            <w:r w:rsidRPr="0003102A">
              <w:rPr>
                <w:rFonts w:ascii="Trebuchet MS" w:hAnsi="Trebuchet MS" w:cs="Trebuchet MS"/>
                <w:lang w:val="en-GB"/>
              </w:rPr>
              <w:t xml:space="preserve"> mod direct, din </w:t>
            </w:r>
            <w:proofErr w:type="spellStart"/>
            <w:r w:rsidRPr="0003102A">
              <w:rPr>
                <w:rFonts w:ascii="Trebuchet MS" w:hAnsi="Trebuchet MS" w:cs="Trebuchet MS"/>
                <w:lang w:val="en-GB"/>
              </w:rPr>
              <w:t>bazele</w:t>
            </w:r>
            <w:proofErr w:type="spellEnd"/>
            <w:r w:rsidRPr="0003102A">
              <w:rPr>
                <w:rFonts w:ascii="Trebuchet MS" w:hAnsi="Trebuchet MS" w:cs="Trebuchet MS"/>
                <w:lang w:val="en-GB"/>
              </w:rPr>
              <w:t xml:space="preserve"> de date </w:t>
            </w:r>
            <w:proofErr w:type="gramStart"/>
            <w:r w:rsidRPr="0003102A">
              <w:rPr>
                <w:rFonts w:ascii="Trebuchet MS" w:hAnsi="Trebuchet MS" w:cs="Trebuchet MS"/>
                <w:lang w:val="en-GB"/>
              </w:rPr>
              <w:t>administrate</w:t>
            </w:r>
            <w:proofErr w:type="gramEnd"/>
            <w:r w:rsidRPr="0003102A">
              <w:rPr>
                <w:rFonts w:ascii="Trebuchet MS" w:hAnsi="Trebuchet MS" w:cs="Trebuchet MS"/>
                <w:lang w:val="en-GB"/>
              </w:rPr>
              <w:t xml:space="preserve"> de </w:t>
            </w:r>
            <w:proofErr w:type="spellStart"/>
            <w:r w:rsidRPr="0003102A">
              <w:rPr>
                <w:rFonts w:ascii="Trebuchet MS" w:hAnsi="Trebuchet MS" w:cs="Trebuchet MS"/>
                <w:lang w:val="en-GB"/>
              </w:rPr>
              <w:t>alte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instituții</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publice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prin</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implementarea</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măsurilor</w:t>
            </w:r>
            <w:proofErr w:type="spellEnd"/>
            <w:r w:rsidRPr="0003102A">
              <w:rPr>
                <w:rFonts w:ascii="Trebuchet MS" w:hAnsi="Trebuchet MS" w:cs="Trebuchet MS"/>
                <w:lang w:val="en-GB"/>
              </w:rPr>
              <w:t xml:space="preserve"> de </w:t>
            </w:r>
            <w:proofErr w:type="spellStart"/>
            <w:r w:rsidRPr="0003102A">
              <w:rPr>
                <w:rFonts w:ascii="Trebuchet MS" w:hAnsi="Trebuchet MS" w:cs="Trebuchet MS"/>
                <w:lang w:val="en-GB"/>
              </w:rPr>
              <w:t>interoperabilitate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interogare</w:t>
            </w:r>
            <w:proofErr w:type="spellEnd"/>
            <w:r w:rsidRPr="0003102A">
              <w:rPr>
                <w:rFonts w:ascii="Trebuchet MS" w:hAnsi="Trebuchet MS" w:cs="Trebuchet MS"/>
                <w:lang w:val="en-GB"/>
              </w:rPr>
              <w:t xml:space="preserve"> a </w:t>
            </w:r>
            <w:proofErr w:type="spellStart"/>
            <w:r w:rsidRPr="0003102A">
              <w:rPr>
                <w:rFonts w:ascii="Trebuchet MS" w:hAnsi="Trebuchet MS" w:cs="Trebuchet MS"/>
                <w:lang w:val="en-GB"/>
              </w:rPr>
              <w:t>sistemelor</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bazelor</w:t>
            </w:r>
            <w:proofErr w:type="spellEnd"/>
            <w:r w:rsidRPr="0003102A">
              <w:rPr>
                <w:rFonts w:ascii="Trebuchet MS" w:hAnsi="Trebuchet MS" w:cs="Trebuchet MS"/>
                <w:lang w:val="en-GB"/>
              </w:rPr>
              <w:t xml:space="preserve"> de date/ </w:t>
            </w:r>
            <w:proofErr w:type="spellStart"/>
            <w:r w:rsidRPr="0003102A">
              <w:rPr>
                <w:rFonts w:ascii="Trebuchet MS" w:hAnsi="Trebuchet MS" w:cs="Trebuchet MS"/>
                <w:lang w:val="en-GB"/>
              </w:rPr>
              <w:t>rapoartelor</w:t>
            </w:r>
            <w:proofErr w:type="spellEnd"/>
            <w:r w:rsidRPr="0003102A">
              <w:rPr>
                <w:rFonts w:ascii="Trebuchet MS" w:hAnsi="Trebuchet MS" w:cs="Trebuchet MS"/>
                <w:lang w:val="en-GB"/>
              </w:rPr>
              <w:t>,</w:t>
            </w:r>
            <w:r w:rsidRPr="0003102A">
              <w:t xml:space="preserve"> </w:t>
            </w:r>
            <w:proofErr w:type="spellStart"/>
            <w:r w:rsidRPr="0003102A">
              <w:rPr>
                <w:rFonts w:ascii="Trebuchet MS" w:hAnsi="Trebuchet MS" w:cs="Trebuchet MS"/>
                <w:lang w:val="en-GB"/>
              </w:rPr>
              <w:t>informații</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necesare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în</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vederea</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confirmării</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realității</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informațiilor</w:t>
            </w:r>
            <w:proofErr w:type="spellEnd"/>
            <w:r w:rsidRPr="0003102A">
              <w:rPr>
                <w:rFonts w:ascii="Trebuchet MS" w:hAnsi="Trebuchet MS" w:cs="Trebuchet MS"/>
                <w:lang w:val="en-GB"/>
              </w:rPr>
              <w:t xml:space="preserve"> din </w:t>
            </w:r>
            <w:proofErr w:type="spellStart"/>
            <w:r w:rsidRPr="0003102A">
              <w:rPr>
                <w:rFonts w:ascii="Trebuchet MS" w:hAnsi="Trebuchet MS" w:cs="Trebuchet MS"/>
                <w:lang w:val="en-GB"/>
              </w:rPr>
              <w:t>declarația</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unică</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depusă</w:t>
            </w:r>
            <w:proofErr w:type="spellEnd"/>
            <w:r w:rsidRPr="0003102A">
              <w:rPr>
                <w:rFonts w:ascii="Trebuchet MS" w:hAnsi="Trebuchet MS" w:cs="Trebuchet MS"/>
                <w:lang w:val="en-GB"/>
              </w:rPr>
              <w:t xml:space="preserve"> de </w:t>
            </w:r>
            <w:proofErr w:type="spellStart"/>
            <w:r w:rsidRPr="0003102A">
              <w:rPr>
                <w:rFonts w:ascii="Trebuchet MS" w:hAnsi="Trebuchet MS" w:cs="Trebuchet MS"/>
                <w:lang w:val="en-GB"/>
              </w:rPr>
              <w:t>către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solicitant</w:t>
            </w:r>
            <w:proofErr w:type="spellEnd"/>
            <w:r w:rsidRPr="0003102A">
              <w:rPr>
                <w:rFonts w:ascii="Trebuchet MS" w:hAnsi="Trebuchet MS" w:cs="Trebuchet MS"/>
                <w:lang w:val="en-GB"/>
              </w:rPr>
              <w:t>/</w:t>
            </w:r>
            <w:proofErr w:type="spellStart"/>
            <w:r w:rsidRPr="0003102A">
              <w:rPr>
                <w:rFonts w:ascii="Trebuchet MS" w:hAnsi="Trebuchet MS" w:cs="Trebuchet MS"/>
                <w:lang w:val="en-GB"/>
              </w:rPr>
              <w:t>liderul</w:t>
            </w:r>
            <w:proofErr w:type="spellEnd"/>
            <w:r w:rsidRPr="0003102A">
              <w:rPr>
                <w:rFonts w:ascii="Trebuchet MS" w:hAnsi="Trebuchet MS" w:cs="Trebuchet MS"/>
                <w:lang w:val="en-GB"/>
              </w:rPr>
              <w:t xml:space="preserve"> de </w:t>
            </w:r>
            <w:proofErr w:type="spellStart"/>
            <w:r w:rsidRPr="0003102A">
              <w:rPr>
                <w:rFonts w:ascii="Trebuchet MS" w:hAnsi="Trebuchet MS" w:cs="Trebuchet MS"/>
                <w:lang w:val="en-GB"/>
              </w:rPr>
              <w:t>parteneriat</w:t>
            </w:r>
            <w:proofErr w:type="spellEnd"/>
            <w:r w:rsidRPr="0003102A">
              <w:rPr>
                <w:rFonts w:ascii="Trebuchet MS" w:hAnsi="Trebuchet MS" w:cs="Trebuchet MS"/>
                <w:lang w:val="en-GB"/>
              </w:rPr>
              <w:t>/</w:t>
            </w:r>
            <w:proofErr w:type="spellStart"/>
            <w:r w:rsidRPr="0003102A">
              <w:rPr>
                <w:rFonts w:ascii="Trebuchet MS" w:hAnsi="Trebuchet MS" w:cs="Trebuchet MS"/>
                <w:lang w:val="en-GB"/>
              </w:rPr>
              <w:t>partener</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în</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baza</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consimțământului</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solici</w:t>
            </w:r>
            <w:proofErr w:type="spellEnd"/>
            <w:r w:rsidRPr="0003102A">
              <w:rPr>
                <w:rFonts w:ascii="Trebuchet MS" w:hAnsi="Trebuchet MS" w:cs="Trebuchet MS"/>
              </w:rPr>
              <w:t>tanților</w:t>
            </w:r>
            <w:r w:rsidRPr="0003102A">
              <w:rPr>
                <w:rFonts w:ascii="Trebuchet MS" w:hAnsi="Trebuchet MS" w:cs="Trebuchet MS"/>
                <w:lang w:val="en-GB"/>
              </w:rPr>
              <w:t xml:space="preserve">, cu </w:t>
            </w:r>
            <w:proofErr w:type="spellStart"/>
            <w:r w:rsidRPr="0003102A">
              <w:rPr>
                <w:rFonts w:ascii="Trebuchet MS" w:hAnsi="Trebuchet MS" w:cs="Trebuchet MS"/>
                <w:lang w:val="en-GB"/>
              </w:rPr>
              <w:t>respectarea</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prevederilor</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legale</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privind</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protecția</w:t>
            </w:r>
            <w:proofErr w:type="spellEnd"/>
            <w:r w:rsidRPr="0003102A">
              <w:rPr>
                <w:rFonts w:ascii="Trebuchet MS" w:hAnsi="Trebuchet MS" w:cs="Trebuchet MS"/>
                <w:lang w:val="en-GB"/>
              </w:rPr>
              <w:t xml:space="preserve"> </w:t>
            </w:r>
            <w:proofErr w:type="spellStart"/>
            <w:r w:rsidRPr="0003102A">
              <w:rPr>
                <w:rFonts w:ascii="Trebuchet MS" w:hAnsi="Trebuchet MS" w:cs="Trebuchet MS"/>
                <w:lang w:val="en-GB"/>
              </w:rPr>
              <w:t>datelor</w:t>
            </w:r>
            <w:proofErr w:type="spellEnd"/>
            <w:r w:rsidRPr="0003102A">
              <w:rPr>
                <w:rFonts w:ascii="Trebuchet MS" w:hAnsi="Trebuchet MS" w:cs="Trebuchet MS"/>
                <w:lang w:val="en-GB"/>
              </w:rPr>
              <w:t xml:space="preserve"> cu </w:t>
            </w:r>
            <w:proofErr w:type="spellStart"/>
            <w:r w:rsidRPr="0003102A">
              <w:rPr>
                <w:rFonts w:ascii="Trebuchet MS" w:hAnsi="Trebuchet MS" w:cs="Trebuchet MS"/>
                <w:lang w:val="en-GB"/>
              </w:rPr>
              <w:t>caracter</w:t>
            </w:r>
            <w:proofErr w:type="spellEnd"/>
            <w:r w:rsidRPr="0003102A">
              <w:rPr>
                <w:rFonts w:ascii="Trebuchet MS" w:hAnsi="Trebuchet MS" w:cs="Trebuchet MS"/>
                <w:lang w:val="en-GB"/>
              </w:rPr>
              <w:t xml:space="preserve"> personal.</w:t>
            </w:r>
          </w:p>
          <w:p w14:paraId="2B77221E" w14:textId="77777777" w:rsidR="0092687B" w:rsidRPr="0092687B" w:rsidRDefault="0092687B" w:rsidP="0092687B">
            <w:pPr>
              <w:spacing w:before="120" w:after="120" w:line="360" w:lineRule="auto"/>
              <w:jc w:val="both"/>
              <w:rPr>
                <w:rFonts w:ascii="Trebuchet MS" w:hAnsi="Trebuchet MS" w:cs="Trebuchet MS"/>
                <w:i/>
                <w:u w:val="single"/>
                <w:lang w:val="en-GB"/>
              </w:rPr>
            </w:pPr>
            <w:proofErr w:type="spellStart"/>
            <w:r w:rsidRPr="0092687B">
              <w:rPr>
                <w:rFonts w:ascii="Trebuchet MS" w:hAnsi="Trebuchet MS" w:cs="Trebuchet MS"/>
                <w:i/>
                <w:u w:val="single"/>
                <w:lang w:val="en-GB"/>
              </w:rPr>
              <w:t>Datele</w:t>
            </w:r>
            <w:proofErr w:type="spellEnd"/>
            <w:r w:rsidRPr="0092687B">
              <w:rPr>
                <w:rFonts w:ascii="Trebuchet MS" w:hAnsi="Trebuchet MS" w:cs="Trebuchet MS"/>
                <w:i/>
                <w:u w:val="single"/>
                <w:lang w:val="en-GB"/>
              </w:rPr>
              <w:t xml:space="preserve"> </w:t>
            </w:r>
            <w:proofErr w:type="spellStart"/>
            <w:r w:rsidRPr="0092687B">
              <w:rPr>
                <w:rFonts w:ascii="Trebuchet MS" w:hAnsi="Trebuchet MS" w:cs="Trebuchet MS"/>
                <w:i/>
                <w:u w:val="single"/>
                <w:lang w:val="en-GB"/>
              </w:rPr>
              <w:t>solicitanților</w:t>
            </w:r>
            <w:proofErr w:type="spellEnd"/>
            <w:r w:rsidRPr="0092687B">
              <w:rPr>
                <w:rFonts w:ascii="Trebuchet MS" w:hAnsi="Trebuchet MS" w:cs="Trebuchet MS"/>
                <w:i/>
                <w:u w:val="single"/>
                <w:lang w:val="en-GB"/>
              </w:rPr>
              <w:t>/</w:t>
            </w:r>
            <w:proofErr w:type="spellStart"/>
            <w:r w:rsidRPr="0092687B">
              <w:rPr>
                <w:rFonts w:ascii="Trebuchet MS" w:hAnsi="Trebuchet MS" w:cs="Trebuchet MS"/>
                <w:i/>
                <w:u w:val="single"/>
                <w:lang w:val="en-GB"/>
              </w:rPr>
              <w:t>beneficiarilor</w:t>
            </w:r>
            <w:proofErr w:type="spellEnd"/>
            <w:r w:rsidRPr="0092687B">
              <w:rPr>
                <w:rFonts w:ascii="Trebuchet MS" w:hAnsi="Trebuchet MS" w:cs="Trebuchet MS"/>
                <w:i/>
                <w:u w:val="single"/>
                <w:lang w:val="en-GB"/>
              </w:rPr>
              <w:t xml:space="preserve"> </w:t>
            </w:r>
            <w:proofErr w:type="spellStart"/>
            <w:r w:rsidRPr="0092687B">
              <w:rPr>
                <w:rFonts w:ascii="Trebuchet MS" w:hAnsi="Trebuchet MS" w:cs="Trebuchet MS"/>
                <w:i/>
                <w:u w:val="single"/>
                <w:lang w:val="en-GB"/>
              </w:rPr>
              <w:t>disponibile</w:t>
            </w:r>
            <w:proofErr w:type="spellEnd"/>
            <w:r w:rsidRPr="0092687B">
              <w:rPr>
                <w:rFonts w:ascii="Trebuchet MS" w:hAnsi="Trebuchet MS" w:cs="Trebuchet MS"/>
                <w:i/>
                <w:u w:val="single"/>
                <w:lang w:val="en-GB"/>
              </w:rPr>
              <w:t xml:space="preserve"> </w:t>
            </w:r>
            <w:proofErr w:type="spellStart"/>
            <w:r w:rsidRPr="0092687B">
              <w:rPr>
                <w:rFonts w:ascii="Trebuchet MS" w:hAnsi="Trebuchet MS" w:cs="Trebuchet MS"/>
                <w:i/>
                <w:u w:val="single"/>
                <w:lang w:val="en-GB"/>
              </w:rPr>
              <w:t>în</w:t>
            </w:r>
            <w:proofErr w:type="spellEnd"/>
            <w:r w:rsidRPr="0092687B">
              <w:rPr>
                <w:rFonts w:ascii="Trebuchet MS" w:hAnsi="Trebuchet MS" w:cs="Trebuchet MS"/>
                <w:i/>
                <w:u w:val="single"/>
                <w:lang w:val="en-GB"/>
              </w:rPr>
              <w:t xml:space="preserve"> </w:t>
            </w:r>
            <w:proofErr w:type="spellStart"/>
            <w:r w:rsidRPr="0092687B">
              <w:rPr>
                <w:rFonts w:ascii="Trebuchet MS" w:hAnsi="Trebuchet MS" w:cs="Trebuchet MS"/>
                <w:i/>
                <w:u w:val="single"/>
                <w:lang w:val="en-GB"/>
              </w:rPr>
              <w:t>bazele</w:t>
            </w:r>
            <w:proofErr w:type="spellEnd"/>
            <w:r w:rsidRPr="0092687B">
              <w:rPr>
                <w:rFonts w:ascii="Trebuchet MS" w:hAnsi="Trebuchet MS" w:cs="Trebuchet MS"/>
                <w:i/>
                <w:u w:val="single"/>
                <w:lang w:val="en-GB"/>
              </w:rPr>
              <w:t xml:space="preserve"> de date </w:t>
            </w:r>
            <w:proofErr w:type="spellStart"/>
            <w:r w:rsidRPr="0092687B">
              <w:rPr>
                <w:rFonts w:ascii="Trebuchet MS" w:hAnsi="Trebuchet MS" w:cs="Trebuchet MS"/>
                <w:i/>
                <w:u w:val="single"/>
                <w:lang w:val="en-GB"/>
              </w:rPr>
              <w:t>externe</w:t>
            </w:r>
            <w:proofErr w:type="spellEnd"/>
            <w:r w:rsidRPr="0092687B">
              <w:rPr>
                <w:rFonts w:ascii="Trebuchet MS" w:hAnsi="Trebuchet MS" w:cs="Trebuchet MS"/>
                <w:i/>
                <w:u w:val="single"/>
                <w:lang w:val="en-GB"/>
              </w:rPr>
              <w:t xml:space="preserve"> </w:t>
            </w:r>
            <w:proofErr w:type="spellStart"/>
            <w:r w:rsidRPr="0092687B">
              <w:rPr>
                <w:rFonts w:ascii="Trebuchet MS" w:hAnsi="Trebuchet MS" w:cs="Trebuchet MS"/>
                <w:i/>
                <w:u w:val="single"/>
                <w:lang w:val="en-GB"/>
              </w:rPr>
              <w:t>vor</w:t>
            </w:r>
            <w:proofErr w:type="spellEnd"/>
            <w:r w:rsidRPr="0092687B">
              <w:rPr>
                <w:rFonts w:ascii="Trebuchet MS" w:hAnsi="Trebuchet MS" w:cs="Trebuchet MS"/>
                <w:i/>
                <w:u w:val="single"/>
                <w:lang w:val="en-GB"/>
              </w:rPr>
              <w:t xml:space="preserve"> fi </w:t>
            </w:r>
            <w:proofErr w:type="spellStart"/>
            <w:r w:rsidRPr="0092687B">
              <w:rPr>
                <w:rFonts w:ascii="Trebuchet MS" w:hAnsi="Trebuchet MS" w:cs="Trebuchet MS"/>
                <w:i/>
                <w:u w:val="single"/>
                <w:lang w:val="en-GB"/>
              </w:rPr>
              <w:t>prelucrate</w:t>
            </w:r>
            <w:proofErr w:type="spellEnd"/>
            <w:r w:rsidRPr="0092687B">
              <w:rPr>
                <w:rFonts w:ascii="Trebuchet MS" w:hAnsi="Trebuchet MS" w:cs="Trebuchet MS"/>
                <w:i/>
                <w:u w:val="single"/>
                <w:lang w:val="en-GB"/>
              </w:rPr>
              <w:t xml:space="preserve"> </w:t>
            </w:r>
            <w:proofErr w:type="spellStart"/>
            <w:r w:rsidRPr="0092687B">
              <w:rPr>
                <w:rFonts w:ascii="Trebuchet MS" w:hAnsi="Trebuchet MS" w:cs="Trebuchet MS"/>
                <w:i/>
                <w:u w:val="single"/>
                <w:lang w:val="en-GB"/>
              </w:rPr>
              <w:t>în</w:t>
            </w:r>
            <w:proofErr w:type="spellEnd"/>
            <w:r w:rsidRPr="0092687B">
              <w:rPr>
                <w:rFonts w:ascii="Trebuchet MS" w:hAnsi="Trebuchet MS" w:cs="Trebuchet MS"/>
                <w:i/>
                <w:u w:val="single"/>
                <w:lang w:val="en-GB"/>
              </w:rPr>
              <w:t xml:space="preserve"> </w:t>
            </w:r>
            <w:proofErr w:type="spellStart"/>
            <w:r w:rsidRPr="0092687B">
              <w:rPr>
                <w:rFonts w:ascii="Trebuchet MS" w:hAnsi="Trebuchet MS" w:cs="Trebuchet MS"/>
                <w:i/>
                <w:u w:val="single"/>
                <w:lang w:val="en-GB"/>
              </w:rPr>
              <w:t>vederea</w:t>
            </w:r>
            <w:proofErr w:type="spellEnd"/>
            <w:r w:rsidRPr="0092687B">
              <w:rPr>
                <w:rFonts w:ascii="Trebuchet MS" w:hAnsi="Trebuchet MS" w:cs="Trebuchet MS"/>
                <w:i/>
                <w:u w:val="single"/>
                <w:lang w:val="en-GB"/>
              </w:rPr>
              <w:t xml:space="preserve"> </w:t>
            </w:r>
            <w:proofErr w:type="spellStart"/>
            <w:r w:rsidRPr="0092687B">
              <w:rPr>
                <w:rFonts w:ascii="Trebuchet MS" w:hAnsi="Trebuchet MS" w:cs="Trebuchet MS"/>
                <w:i/>
                <w:u w:val="single"/>
                <w:lang w:val="en-GB"/>
              </w:rPr>
              <w:t>identificării</w:t>
            </w:r>
            <w:proofErr w:type="spellEnd"/>
            <w:r w:rsidRPr="0092687B">
              <w:rPr>
                <w:rFonts w:ascii="Trebuchet MS" w:hAnsi="Trebuchet MS" w:cs="Trebuchet MS"/>
                <w:i/>
                <w:u w:val="single"/>
                <w:lang w:val="en-GB"/>
              </w:rPr>
              <w:t xml:space="preserve"> </w:t>
            </w:r>
            <w:proofErr w:type="spellStart"/>
            <w:r w:rsidRPr="0092687B">
              <w:rPr>
                <w:rFonts w:ascii="Trebuchet MS" w:hAnsi="Trebuchet MS" w:cs="Trebuchet MS"/>
                <w:i/>
                <w:u w:val="single"/>
                <w:lang w:val="en-GB"/>
              </w:rPr>
              <w:t>indicatorilor</w:t>
            </w:r>
            <w:proofErr w:type="spellEnd"/>
            <w:r w:rsidRPr="0092687B">
              <w:rPr>
                <w:rFonts w:ascii="Trebuchet MS" w:hAnsi="Trebuchet MS" w:cs="Trebuchet MS"/>
                <w:i/>
                <w:u w:val="single"/>
                <w:lang w:val="en-GB"/>
              </w:rPr>
              <w:t xml:space="preserve"> de </w:t>
            </w:r>
            <w:proofErr w:type="spellStart"/>
            <w:r w:rsidRPr="0092687B">
              <w:rPr>
                <w:rFonts w:ascii="Trebuchet MS" w:hAnsi="Trebuchet MS" w:cs="Trebuchet MS"/>
                <w:i/>
                <w:u w:val="single"/>
                <w:lang w:val="en-GB"/>
              </w:rPr>
              <w:t>risc</w:t>
            </w:r>
            <w:proofErr w:type="spellEnd"/>
            <w:r w:rsidRPr="0092687B">
              <w:rPr>
                <w:rFonts w:ascii="Trebuchet MS" w:hAnsi="Trebuchet MS" w:cs="Trebuchet MS"/>
                <w:i/>
                <w:u w:val="single"/>
                <w:lang w:val="en-GB"/>
              </w:rPr>
              <w:t xml:space="preserve">, </w:t>
            </w:r>
            <w:proofErr w:type="spellStart"/>
            <w:r w:rsidRPr="0092687B">
              <w:rPr>
                <w:rFonts w:ascii="Trebuchet MS" w:hAnsi="Trebuchet MS" w:cs="Trebuchet MS"/>
                <w:i/>
                <w:u w:val="single"/>
                <w:lang w:val="en-GB"/>
              </w:rPr>
              <w:t>atât</w:t>
            </w:r>
            <w:proofErr w:type="spellEnd"/>
            <w:r w:rsidRPr="0092687B">
              <w:rPr>
                <w:rFonts w:ascii="Trebuchet MS" w:hAnsi="Trebuchet MS" w:cs="Trebuchet MS"/>
                <w:i/>
                <w:u w:val="single"/>
                <w:lang w:val="en-GB"/>
              </w:rPr>
              <w:t xml:space="preserve"> </w:t>
            </w:r>
            <w:proofErr w:type="spellStart"/>
            <w:r w:rsidRPr="0092687B">
              <w:rPr>
                <w:rFonts w:ascii="Trebuchet MS" w:hAnsi="Trebuchet MS" w:cs="Trebuchet MS"/>
                <w:i/>
                <w:u w:val="single"/>
                <w:lang w:val="en-GB"/>
              </w:rPr>
              <w:t>în</w:t>
            </w:r>
            <w:proofErr w:type="spellEnd"/>
            <w:r w:rsidRPr="0092687B">
              <w:rPr>
                <w:rFonts w:ascii="Trebuchet MS" w:hAnsi="Trebuchet MS" w:cs="Trebuchet MS"/>
                <w:i/>
                <w:u w:val="single"/>
                <w:lang w:val="en-GB"/>
              </w:rPr>
              <w:t xml:space="preserve"> </w:t>
            </w:r>
            <w:proofErr w:type="spellStart"/>
            <w:r w:rsidRPr="0092687B">
              <w:rPr>
                <w:rFonts w:ascii="Trebuchet MS" w:hAnsi="Trebuchet MS" w:cs="Trebuchet MS"/>
                <w:i/>
                <w:u w:val="single"/>
                <w:lang w:val="en-GB"/>
              </w:rPr>
              <w:t>procesul</w:t>
            </w:r>
            <w:proofErr w:type="spellEnd"/>
            <w:r w:rsidRPr="0092687B">
              <w:rPr>
                <w:rFonts w:ascii="Trebuchet MS" w:hAnsi="Trebuchet MS" w:cs="Trebuchet MS"/>
                <w:i/>
                <w:u w:val="single"/>
                <w:lang w:val="en-GB"/>
              </w:rPr>
              <w:t xml:space="preserve"> de </w:t>
            </w:r>
            <w:proofErr w:type="spellStart"/>
            <w:r w:rsidRPr="0092687B">
              <w:rPr>
                <w:rFonts w:ascii="Trebuchet MS" w:hAnsi="Trebuchet MS" w:cs="Trebuchet MS"/>
                <w:i/>
                <w:u w:val="single"/>
                <w:lang w:val="en-GB"/>
              </w:rPr>
              <w:t>evaluare</w:t>
            </w:r>
            <w:proofErr w:type="spellEnd"/>
            <w:r w:rsidRPr="0092687B">
              <w:rPr>
                <w:rFonts w:ascii="Trebuchet MS" w:hAnsi="Trebuchet MS" w:cs="Trebuchet MS"/>
                <w:i/>
                <w:u w:val="single"/>
                <w:lang w:val="en-GB"/>
              </w:rPr>
              <w:t>/</w:t>
            </w:r>
            <w:proofErr w:type="spellStart"/>
            <w:r w:rsidRPr="0092687B">
              <w:rPr>
                <w:rFonts w:ascii="Trebuchet MS" w:hAnsi="Trebuchet MS" w:cs="Trebuchet MS"/>
                <w:i/>
                <w:u w:val="single"/>
                <w:lang w:val="en-GB"/>
              </w:rPr>
              <w:t>selecție</w:t>
            </w:r>
            <w:proofErr w:type="spellEnd"/>
            <w:r w:rsidRPr="0092687B">
              <w:rPr>
                <w:rFonts w:ascii="Trebuchet MS" w:hAnsi="Trebuchet MS" w:cs="Trebuchet MS"/>
                <w:i/>
                <w:u w:val="single"/>
                <w:lang w:val="en-GB"/>
              </w:rPr>
              <w:t xml:space="preserve"> a </w:t>
            </w:r>
            <w:proofErr w:type="spellStart"/>
            <w:r w:rsidRPr="0092687B">
              <w:rPr>
                <w:rFonts w:ascii="Trebuchet MS" w:hAnsi="Trebuchet MS" w:cs="Trebuchet MS"/>
                <w:i/>
                <w:u w:val="single"/>
                <w:lang w:val="en-GB"/>
              </w:rPr>
              <w:t>proiectelor</w:t>
            </w:r>
            <w:proofErr w:type="spellEnd"/>
            <w:r w:rsidRPr="0092687B">
              <w:rPr>
                <w:rFonts w:ascii="Trebuchet MS" w:hAnsi="Trebuchet MS" w:cs="Trebuchet MS"/>
                <w:i/>
                <w:u w:val="single"/>
                <w:lang w:val="en-GB"/>
              </w:rPr>
              <w:t xml:space="preserve">, </w:t>
            </w:r>
            <w:proofErr w:type="spellStart"/>
            <w:r w:rsidRPr="0092687B">
              <w:rPr>
                <w:rFonts w:ascii="Trebuchet MS" w:hAnsi="Trebuchet MS" w:cs="Trebuchet MS"/>
                <w:i/>
                <w:u w:val="single"/>
                <w:lang w:val="en-GB"/>
              </w:rPr>
              <w:t>cât</w:t>
            </w:r>
            <w:proofErr w:type="spellEnd"/>
            <w:r w:rsidRPr="0092687B">
              <w:rPr>
                <w:rFonts w:ascii="Trebuchet MS" w:hAnsi="Trebuchet MS" w:cs="Trebuchet MS"/>
                <w:i/>
                <w:u w:val="single"/>
                <w:lang w:val="en-GB"/>
              </w:rPr>
              <w:t xml:space="preserve"> </w:t>
            </w:r>
            <w:proofErr w:type="spellStart"/>
            <w:r w:rsidRPr="0092687B">
              <w:rPr>
                <w:rFonts w:ascii="Trebuchet MS" w:hAnsi="Trebuchet MS" w:cs="Trebuchet MS"/>
                <w:i/>
                <w:u w:val="single"/>
                <w:lang w:val="en-GB"/>
              </w:rPr>
              <w:t>și</w:t>
            </w:r>
            <w:proofErr w:type="spellEnd"/>
            <w:r w:rsidRPr="0092687B">
              <w:rPr>
                <w:rFonts w:ascii="Trebuchet MS" w:hAnsi="Trebuchet MS" w:cs="Trebuchet MS"/>
                <w:i/>
                <w:u w:val="single"/>
                <w:lang w:val="en-GB"/>
              </w:rPr>
              <w:t xml:space="preserve"> pe </w:t>
            </w:r>
            <w:proofErr w:type="spellStart"/>
            <w:r w:rsidRPr="0092687B">
              <w:rPr>
                <w:rFonts w:ascii="Trebuchet MS" w:hAnsi="Trebuchet MS" w:cs="Trebuchet MS"/>
                <w:i/>
                <w:u w:val="single"/>
                <w:lang w:val="en-GB"/>
              </w:rPr>
              <w:t>parcursul</w:t>
            </w:r>
            <w:proofErr w:type="spellEnd"/>
            <w:r w:rsidRPr="0092687B">
              <w:rPr>
                <w:rFonts w:ascii="Trebuchet MS" w:hAnsi="Trebuchet MS" w:cs="Trebuchet MS"/>
                <w:i/>
                <w:u w:val="single"/>
                <w:lang w:val="en-GB"/>
              </w:rPr>
              <w:t xml:space="preserve"> </w:t>
            </w:r>
            <w:proofErr w:type="spellStart"/>
            <w:r w:rsidRPr="0092687B">
              <w:rPr>
                <w:rFonts w:ascii="Trebuchet MS" w:hAnsi="Trebuchet MS" w:cs="Trebuchet MS"/>
                <w:i/>
                <w:u w:val="single"/>
                <w:lang w:val="en-GB"/>
              </w:rPr>
              <w:t>derulării</w:t>
            </w:r>
            <w:proofErr w:type="spellEnd"/>
            <w:r w:rsidRPr="0092687B">
              <w:rPr>
                <w:rFonts w:ascii="Trebuchet MS" w:hAnsi="Trebuchet MS" w:cs="Trebuchet MS"/>
                <w:i/>
                <w:u w:val="single"/>
                <w:lang w:val="en-GB"/>
              </w:rPr>
              <w:t xml:space="preserve"> </w:t>
            </w:r>
            <w:proofErr w:type="spellStart"/>
            <w:r w:rsidRPr="0092687B">
              <w:rPr>
                <w:rFonts w:ascii="Trebuchet MS" w:hAnsi="Trebuchet MS" w:cs="Trebuchet MS"/>
                <w:i/>
                <w:u w:val="single"/>
                <w:lang w:val="en-GB"/>
              </w:rPr>
              <w:t>acestora</w:t>
            </w:r>
            <w:proofErr w:type="spellEnd"/>
            <w:r w:rsidRPr="0092687B">
              <w:rPr>
                <w:rFonts w:ascii="Trebuchet MS" w:hAnsi="Trebuchet MS" w:cs="Trebuchet MS"/>
                <w:i/>
                <w:u w:val="single"/>
                <w:lang w:val="en-GB"/>
              </w:rPr>
              <w:t xml:space="preserve">, </w:t>
            </w:r>
            <w:proofErr w:type="spellStart"/>
            <w:r w:rsidRPr="0092687B">
              <w:rPr>
                <w:rFonts w:ascii="Trebuchet MS" w:hAnsi="Trebuchet MS" w:cs="Trebuchet MS"/>
                <w:i/>
                <w:u w:val="single"/>
                <w:lang w:val="en-GB"/>
              </w:rPr>
              <w:t>în</w:t>
            </w:r>
            <w:proofErr w:type="spellEnd"/>
            <w:r w:rsidRPr="0092687B">
              <w:rPr>
                <w:rFonts w:ascii="Trebuchet MS" w:hAnsi="Trebuchet MS" w:cs="Trebuchet MS"/>
                <w:i/>
                <w:u w:val="single"/>
                <w:lang w:val="en-GB"/>
              </w:rPr>
              <w:t xml:space="preserve"> </w:t>
            </w:r>
            <w:proofErr w:type="spellStart"/>
            <w:r w:rsidRPr="0092687B">
              <w:rPr>
                <w:rFonts w:ascii="Trebuchet MS" w:hAnsi="Trebuchet MS" w:cs="Trebuchet MS"/>
                <w:i/>
                <w:u w:val="single"/>
                <w:lang w:val="en-GB"/>
              </w:rPr>
              <w:t>cadrul</w:t>
            </w:r>
            <w:proofErr w:type="spellEnd"/>
            <w:r w:rsidRPr="0092687B">
              <w:rPr>
                <w:rFonts w:ascii="Trebuchet MS" w:hAnsi="Trebuchet MS" w:cs="Trebuchet MS"/>
                <w:i/>
                <w:u w:val="single"/>
                <w:lang w:val="en-GB"/>
              </w:rPr>
              <w:t xml:space="preserve"> </w:t>
            </w:r>
            <w:proofErr w:type="spellStart"/>
            <w:r w:rsidRPr="0092687B">
              <w:rPr>
                <w:rFonts w:ascii="Trebuchet MS" w:hAnsi="Trebuchet MS" w:cs="Trebuchet MS"/>
                <w:i/>
                <w:u w:val="single"/>
                <w:lang w:val="en-GB"/>
              </w:rPr>
              <w:t>verificărilor</w:t>
            </w:r>
            <w:proofErr w:type="spellEnd"/>
            <w:r w:rsidRPr="0092687B">
              <w:rPr>
                <w:rFonts w:ascii="Trebuchet MS" w:hAnsi="Trebuchet MS" w:cs="Trebuchet MS"/>
                <w:i/>
                <w:u w:val="single"/>
                <w:lang w:val="en-GB"/>
              </w:rPr>
              <w:t xml:space="preserve"> de management, </w:t>
            </w:r>
            <w:proofErr w:type="spellStart"/>
            <w:r w:rsidRPr="0092687B">
              <w:rPr>
                <w:rFonts w:ascii="Trebuchet MS" w:hAnsi="Trebuchet MS" w:cs="Trebuchet MS"/>
                <w:i/>
                <w:u w:val="single"/>
                <w:lang w:val="en-GB"/>
              </w:rPr>
              <w:t>în</w:t>
            </w:r>
            <w:proofErr w:type="spellEnd"/>
            <w:r w:rsidRPr="0092687B">
              <w:rPr>
                <w:rFonts w:ascii="Trebuchet MS" w:hAnsi="Trebuchet MS" w:cs="Trebuchet MS"/>
                <w:i/>
                <w:u w:val="single"/>
                <w:lang w:val="en-GB"/>
              </w:rPr>
              <w:t xml:space="preserve"> </w:t>
            </w:r>
            <w:proofErr w:type="spellStart"/>
            <w:r w:rsidRPr="0092687B">
              <w:rPr>
                <w:rFonts w:ascii="Trebuchet MS" w:hAnsi="Trebuchet MS" w:cs="Trebuchet MS"/>
                <w:i/>
                <w:u w:val="single"/>
                <w:lang w:val="en-GB"/>
              </w:rPr>
              <w:t>scopul</w:t>
            </w:r>
            <w:proofErr w:type="spellEnd"/>
            <w:r w:rsidRPr="0092687B">
              <w:rPr>
                <w:rFonts w:ascii="Trebuchet MS" w:hAnsi="Trebuchet MS" w:cs="Trebuchet MS"/>
                <w:i/>
                <w:u w:val="single"/>
                <w:lang w:val="en-GB"/>
              </w:rPr>
              <w:t xml:space="preserve"> </w:t>
            </w:r>
            <w:proofErr w:type="spellStart"/>
            <w:r w:rsidRPr="0092687B">
              <w:rPr>
                <w:rFonts w:ascii="Trebuchet MS" w:hAnsi="Trebuchet MS" w:cs="Trebuchet MS"/>
                <w:i/>
                <w:u w:val="single"/>
                <w:lang w:val="en-GB"/>
              </w:rPr>
              <w:t>îndeplinirii</w:t>
            </w:r>
            <w:proofErr w:type="spellEnd"/>
            <w:r w:rsidRPr="0092687B">
              <w:rPr>
                <w:rFonts w:ascii="Trebuchet MS" w:hAnsi="Trebuchet MS" w:cs="Trebuchet MS"/>
                <w:i/>
                <w:u w:val="single"/>
                <w:lang w:val="en-GB"/>
              </w:rPr>
              <w:t xml:space="preserve"> </w:t>
            </w:r>
            <w:proofErr w:type="spellStart"/>
            <w:r w:rsidRPr="0092687B">
              <w:rPr>
                <w:rFonts w:ascii="Trebuchet MS" w:hAnsi="Trebuchet MS" w:cs="Trebuchet MS"/>
                <w:i/>
                <w:u w:val="single"/>
                <w:lang w:val="en-GB"/>
              </w:rPr>
              <w:t>activităților</w:t>
            </w:r>
            <w:proofErr w:type="spellEnd"/>
            <w:r w:rsidRPr="0092687B">
              <w:rPr>
                <w:rFonts w:ascii="Trebuchet MS" w:hAnsi="Trebuchet MS" w:cs="Trebuchet MS"/>
                <w:i/>
                <w:u w:val="single"/>
                <w:lang w:val="en-GB"/>
              </w:rPr>
              <w:t xml:space="preserve"> specific, cu </w:t>
            </w:r>
            <w:proofErr w:type="spellStart"/>
            <w:r w:rsidRPr="0092687B">
              <w:rPr>
                <w:rFonts w:ascii="Trebuchet MS" w:hAnsi="Trebuchet MS" w:cs="Trebuchet MS"/>
                <w:i/>
                <w:u w:val="single"/>
                <w:lang w:val="en-GB"/>
              </w:rPr>
              <w:t>respectarea</w:t>
            </w:r>
            <w:proofErr w:type="spellEnd"/>
            <w:r w:rsidRPr="0092687B">
              <w:rPr>
                <w:rFonts w:ascii="Trebuchet MS" w:hAnsi="Trebuchet MS" w:cs="Trebuchet MS"/>
                <w:i/>
                <w:u w:val="single"/>
                <w:lang w:val="en-GB"/>
              </w:rPr>
              <w:t xml:space="preserve"> </w:t>
            </w:r>
            <w:proofErr w:type="spellStart"/>
            <w:r w:rsidRPr="0092687B">
              <w:rPr>
                <w:rFonts w:ascii="Trebuchet MS" w:hAnsi="Trebuchet MS" w:cs="Trebuchet MS"/>
                <w:i/>
                <w:u w:val="single"/>
                <w:lang w:val="en-GB"/>
              </w:rPr>
              <w:t>prevederilor</w:t>
            </w:r>
            <w:proofErr w:type="spellEnd"/>
            <w:r w:rsidRPr="0092687B">
              <w:rPr>
                <w:rFonts w:ascii="Trebuchet MS" w:hAnsi="Trebuchet MS" w:cs="Trebuchet MS"/>
                <w:i/>
                <w:u w:val="single"/>
                <w:lang w:val="en-GB"/>
              </w:rPr>
              <w:t xml:space="preserve"> </w:t>
            </w:r>
            <w:proofErr w:type="spellStart"/>
            <w:r w:rsidRPr="0092687B">
              <w:rPr>
                <w:rFonts w:ascii="Trebuchet MS" w:hAnsi="Trebuchet MS" w:cs="Trebuchet MS"/>
                <w:i/>
                <w:u w:val="single"/>
                <w:lang w:val="en-GB"/>
              </w:rPr>
              <w:t>legale</w:t>
            </w:r>
            <w:proofErr w:type="spellEnd"/>
            <w:r w:rsidRPr="0092687B">
              <w:rPr>
                <w:rFonts w:ascii="Trebuchet MS" w:hAnsi="Trebuchet MS" w:cs="Trebuchet MS"/>
                <w:i/>
                <w:u w:val="single"/>
                <w:lang w:val="en-GB"/>
              </w:rPr>
              <w:t>.</w:t>
            </w:r>
          </w:p>
          <w:p w14:paraId="66CFE13C" w14:textId="1464B24A" w:rsidR="0092687B" w:rsidRPr="0092687B" w:rsidRDefault="0092687B" w:rsidP="0092687B">
            <w:pPr>
              <w:spacing w:before="120" w:after="120" w:line="360" w:lineRule="auto"/>
              <w:jc w:val="both"/>
              <w:rPr>
                <w:rFonts w:ascii="Trebuchet MS" w:hAnsi="Trebuchet MS" w:cs="Trebuchet MS"/>
                <w:i/>
                <w:u w:val="single"/>
                <w:lang w:val="en-GB"/>
              </w:rPr>
            </w:pPr>
            <w:r w:rsidRPr="0092687B">
              <w:rPr>
                <w:rFonts w:ascii="Trebuchet MS" w:hAnsi="Trebuchet MS" w:cs="Trebuchet MS"/>
                <w:i/>
                <w:u w:val="single"/>
                <w:lang w:val="en-GB"/>
              </w:rPr>
              <w:t xml:space="preserve">AM </w:t>
            </w:r>
            <w:proofErr w:type="spellStart"/>
            <w:r w:rsidRPr="0092687B">
              <w:rPr>
                <w:rFonts w:ascii="Trebuchet MS" w:hAnsi="Trebuchet MS" w:cs="Trebuchet MS"/>
                <w:i/>
                <w:u w:val="single"/>
                <w:lang w:val="en-GB"/>
              </w:rPr>
              <w:t>poate</w:t>
            </w:r>
            <w:proofErr w:type="spellEnd"/>
            <w:r w:rsidRPr="0092687B">
              <w:rPr>
                <w:rFonts w:ascii="Trebuchet MS" w:hAnsi="Trebuchet MS" w:cs="Trebuchet MS"/>
                <w:i/>
                <w:u w:val="single"/>
                <w:lang w:val="en-GB"/>
              </w:rPr>
              <w:t xml:space="preserve"> </w:t>
            </w:r>
            <w:proofErr w:type="spellStart"/>
            <w:r w:rsidRPr="0092687B">
              <w:rPr>
                <w:rFonts w:ascii="Trebuchet MS" w:hAnsi="Trebuchet MS" w:cs="Trebuchet MS"/>
                <w:i/>
                <w:u w:val="single"/>
                <w:lang w:val="en-GB"/>
              </w:rPr>
              <w:t>utiliza</w:t>
            </w:r>
            <w:proofErr w:type="spellEnd"/>
            <w:r w:rsidRPr="0092687B">
              <w:rPr>
                <w:rFonts w:ascii="Trebuchet MS" w:hAnsi="Trebuchet MS" w:cs="Trebuchet MS"/>
                <w:i/>
                <w:u w:val="single"/>
                <w:lang w:val="en-GB"/>
              </w:rPr>
              <w:t xml:space="preserve"> </w:t>
            </w:r>
            <w:proofErr w:type="spellStart"/>
            <w:r w:rsidRPr="0092687B">
              <w:rPr>
                <w:rFonts w:ascii="Trebuchet MS" w:hAnsi="Trebuchet MS" w:cs="Trebuchet MS"/>
                <w:i/>
                <w:u w:val="single"/>
                <w:lang w:val="en-GB"/>
              </w:rPr>
              <w:t>în</w:t>
            </w:r>
            <w:proofErr w:type="spellEnd"/>
            <w:r w:rsidRPr="0092687B">
              <w:rPr>
                <w:rFonts w:ascii="Trebuchet MS" w:hAnsi="Trebuchet MS" w:cs="Trebuchet MS"/>
                <w:i/>
                <w:u w:val="single"/>
                <w:lang w:val="en-GB"/>
              </w:rPr>
              <w:t xml:space="preserve"> </w:t>
            </w:r>
            <w:proofErr w:type="spellStart"/>
            <w:r w:rsidRPr="0092687B">
              <w:rPr>
                <w:rFonts w:ascii="Trebuchet MS" w:hAnsi="Trebuchet MS" w:cs="Trebuchet MS"/>
                <w:i/>
                <w:u w:val="single"/>
                <w:lang w:val="en-GB"/>
              </w:rPr>
              <w:t>scopul</w:t>
            </w:r>
            <w:proofErr w:type="spellEnd"/>
            <w:r w:rsidRPr="0092687B">
              <w:rPr>
                <w:rFonts w:ascii="Trebuchet MS" w:hAnsi="Trebuchet MS" w:cs="Trebuchet MS"/>
                <w:i/>
                <w:u w:val="single"/>
                <w:lang w:val="en-GB"/>
              </w:rPr>
              <w:t xml:space="preserve"> </w:t>
            </w:r>
            <w:proofErr w:type="spellStart"/>
            <w:r w:rsidRPr="0092687B">
              <w:rPr>
                <w:rFonts w:ascii="Trebuchet MS" w:hAnsi="Trebuchet MS" w:cs="Trebuchet MS"/>
                <w:i/>
                <w:u w:val="single"/>
                <w:lang w:val="en-GB"/>
              </w:rPr>
              <w:t>verificărilor</w:t>
            </w:r>
            <w:proofErr w:type="spellEnd"/>
            <w:r w:rsidRPr="0092687B">
              <w:rPr>
                <w:rFonts w:ascii="Trebuchet MS" w:hAnsi="Trebuchet MS" w:cs="Trebuchet MS"/>
                <w:i/>
                <w:u w:val="single"/>
                <w:lang w:val="en-GB"/>
              </w:rPr>
              <w:t xml:space="preserve">, </w:t>
            </w:r>
            <w:proofErr w:type="spellStart"/>
            <w:r w:rsidRPr="0092687B">
              <w:rPr>
                <w:rFonts w:ascii="Trebuchet MS" w:hAnsi="Trebuchet MS" w:cs="Trebuchet MS"/>
                <w:i/>
                <w:u w:val="single"/>
                <w:lang w:val="en-GB"/>
              </w:rPr>
              <w:t>sistemul</w:t>
            </w:r>
            <w:proofErr w:type="spellEnd"/>
            <w:r w:rsidRPr="0092687B">
              <w:rPr>
                <w:rFonts w:ascii="Trebuchet MS" w:hAnsi="Trebuchet MS" w:cs="Trebuchet MS"/>
                <w:i/>
                <w:u w:val="single"/>
                <w:lang w:val="en-GB"/>
              </w:rPr>
              <w:t xml:space="preserve"> ARACHNE </w:t>
            </w:r>
            <w:proofErr w:type="spellStart"/>
            <w:r w:rsidRPr="0092687B">
              <w:rPr>
                <w:rFonts w:ascii="Trebuchet MS" w:hAnsi="Trebuchet MS" w:cs="Trebuchet MS"/>
                <w:i/>
                <w:u w:val="single"/>
                <w:lang w:val="en-GB"/>
              </w:rPr>
              <w:t>în</w:t>
            </w:r>
            <w:proofErr w:type="spellEnd"/>
            <w:r w:rsidRPr="0092687B">
              <w:rPr>
                <w:rFonts w:ascii="Trebuchet MS" w:hAnsi="Trebuchet MS" w:cs="Trebuchet MS"/>
                <w:i/>
                <w:u w:val="single"/>
                <w:lang w:val="en-GB"/>
              </w:rPr>
              <w:t xml:space="preserve"> </w:t>
            </w:r>
            <w:proofErr w:type="spellStart"/>
            <w:r w:rsidRPr="0092687B">
              <w:rPr>
                <w:rFonts w:ascii="Trebuchet MS" w:hAnsi="Trebuchet MS" w:cs="Trebuchet MS"/>
                <w:i/>
                <w:u w:val="single"/>
                <w:lang w:val="en-GB"/>
              </w:rPr>
              <w:t>toate</w:t>
            </w:r>
            <w:proofErr w:type="spellEnd"/>
            <w:r w:rsidRPr="0092687B">
              <w:rPr>
                <w:rFonts w:ascii="Trebuchet MS" w:hAnsi="Trebuchet MS" w:cs="Trebuchet MS"/>
                <w:i/>
                <w:u w:val="single"/>
                <w:lang w:val="en-GB"/>
              </w:rPr>
              <w:t xml:space="preserve"> </w:t>
            </w:r>
            <w:proofErr w:type="spellStart"/>
            <w:r w:rsidRPr="0092687B">
              <w:rPr>
                <w:rFonts w:ascii="Trebuchet MS" w:hAnsi="Trebuchet MS" w:cs="Trebuchet MS"/>
                <w:i/>
                <w:u w:val="single"/>
                <w:lang w:val="en-GB"/>
              </w:rPr>
              <w:t>etapele</w:t>
            </w:r>
            <w:proofErr w:type="spellEnd"/>
            <w:r w:rsidRPr="0092687B">
              <w:rPr>
                <w:rFonts w:ascii="Trebuchet MS" w:hAnsi="Trebuchet MS" w:cs="Trebuchet MS"/>
                <w:i/>
                <w:u w:val="single"/>
                <w:lang w:val="en-GB"/>
              </w:rPr>
              <w:t xml:space="preserve"> </w:t>
            </w:r>
            <w:proofErr w:type="spellStart"/>
            <w:r w:rsidRPr="0092687B">
              <w:rPr>
                <w:rFonts w:ascii="Trebuchet MS" w:hAnsi="Trebuchet MS" w:cs="Trebuchet MS"/>
                <w:i/>
                <w:u w:val="single"/>
                <w:lang w:val="en-GB"/>
              </w:rPr>
              <w:t>proiectului</w:t>
            </w:r>
            <w:proofErr w:type="spellEnd"/>
            <w:r w:rsidRPr="0092687B">
              <w:rPr>
                <w:rFonts w:ascii="Trebuchet MS" w:hAnsi="Trebuchet MS" w:cs="Trebuchet MS"/>
                <w:i/>
                <w:u w:val="single"/>
                <w:lang w:val="en-GB"/>
              </w:rPr>
              <w:t xml:space="preserve">, </w:t>
            </w:r>
            <w:proofErr w:type="spellStart"/>
            <w:r w:rsidRPr="0092687B">
              <w:rPr>
                <w:rFonts w:ascii="Trebuchet MS" w:hAnsi="Trebuchet MS" w:cs="Trebuchet MS"/>
                <w:i/>
                <w:u w:val="single"/>
                <w:lang w:val="en-GB"/>
              </w:rPr>
              <w:t>inclusiv</w:t>
            </w:r>
            <w:proofErr w:type="spellEnd"/>
            <w:r w:rsidRPr="0092687B">
              <w:rPr>
                <w:rFonts w:ascii="Trebuchet MS" w:hAnsi="Trebuchet MS" w:cs="Trebuchet MS"/>
                <w:i/>
                <w:u w:val="single"/>
                <w:lang w:val="en-GB"/>
              </w:rPr>
              <w:t xml:space="preserve"> </w:t>
            </w:r>
            <w:proofErr w:type="spellStart"/>
            <w:r w:rsidRPr="0092687B">
              <w:rPr>
                <w:rFonts w:ascii="Trebuchet MS" w:hAnsi="Trebuchet MS" w:cs="Trebuchet MS"/>
                <w:i/>
                <w:u w:val="single"/>
                <w:lang w:val="en-GB"/>
              </w:rPr>
              <w:t>verificarea</w:t>
            </w:r>
            <w:proofErr w:type="spellEnd"/>
            <w:r w:rsidRPr="0092687B">
              <w:rPr>
                <w:rFonts w:ascii="Trebuchet MS" w:hAnsi="Trebuchet MS" w:cs="Trebuchet MS"/>
                <w:i/>
                <w:u w:val="single"/>
                <w:lang w:val="en-GB"/>
              </w:rPr>
              <w:t xml:space="preserve"> la </w:t>
            </w:r>
            <w:proofErr w:type="spellStart"/>
            <w:r w:rsidRPr="0092687B">
              <w:rPr>
                <w:rFonts w:ascii="Trebuchet MS" w:hAnsi="Trebuchet MS" w:cs="Trebuchet MS"/>
                <w:i/>
                <w:u w:val="single"/>
                <w:lang w:val="en-GB"/>
              </w:rPr>
              <w:t>depunerea</w:t>
            </w:r>
            <w:proofErr w:type="spellEnd"/>
            <w:r w:rsidRPr="0092687B">
              <w:rPr>
                <w:rFonts w:ascii="Trebuchet MS" w:hAnsi="Trebuchet MS" w:cs="Trebuchet MS"/>
                <w:i/>
                <w:u w:val="single"/>
                <w:lang w:val="en-GB"/>
              </w:rPr>
              <w:t xml:space="preserve"> </w:t>
            </w:r>
            <w:proofErr w:type="spellStart"/>
            <w:r w:rsidRPr="0092687B">
              <w:rPr>
                <w:rFonts w:ascii="Trebuchet MS" w:hAnsi="Trebuchet MS" w:cs="Trebuchet MS"/>
                <w:i/>
                <w:u w:val="single"/>
                <w:lang w:val="en-GB"/>
              </w:rPr>
              <w:t>proiectului</w:t>
            </w:r>
            <w:proofErr w:type="spellEnd"/>
            <w:r w:rsidRPr="0092687B">
              <w:rPr>
                <w:rFonts w:ascii="Trebuchet MS" w:hAnsi="Trebuchet MS" w:cs="Trebuchet MS"/>
                <w:i/>
                <w:u w:val="single"/>
                <w:lang w:val="en-GB"/>
              </w:rPr>
              <w:t xml:space="preserve">. La </w:t>
            </w:r>
            <w:proofErr w:type="spellStart"/>
            <w:r w:rsidRPr="0092687B">
              <w:rPr>
                <w:rFonts w:ascii="Trebuchet MS" w:hAnsi="Trebuchet MS" w:cs="Trebuchet MS"/>
                <w:i/>
                <w:u w:val="single"/>
                <w:lang w:val="en-GB"/>
              </w:rPr>
              <w:t>utilizarea</w:t>
            </w:r>
            <w:proofErr w:type="spellEnd"/>
            <w:r w:rsidRPr="0092687B">
              <w:rPr>
                <w:rFonts w:ascii="Trebuchet MS" w:hAnsi="Trebuchet MS" w:cs="Trebuchet MS"/>
                <w:i/>
                <w:u w:val="single"/>
                <w:lang w:val="en-GB"/>
              </w:rPr>
              <w:t xml:space="preserve"> </w:t>
            </w:r>
            <w:proofErr w:type="spellStart"/>
            <w:r w:rsidRPr="0092687B">
              <w:rPr>
                <w:rFonts w:ascii="Trebuchet MS" w:hAnsi="Trebuchet MS" w:cs="Trebuchet MS"/>
                <w:i/>
                <w:u w:val="single"/>
                <w:lang w:val="en-GB"/>
              </w:rPr>
              <w:t>sistemului</w:t>
            </w:r>
            <w:proofErr w:type="spellEnd"/>
            <w:r w:rsidRPr="0092687B">
              <w:rPr>
                <w:rFonts w:ascii="Trebuchet MS" w:hAnsi="Trebuchet MS" w:cs="Trebuchet MS"/>
                <w:i/>
                <w:u w:val="single"/>
                <w:lang w:val="en-GB"/>
              </w:rPr>
              <w:t xml:space="preserve"> ARACHNE </w:t>
            </w:r>
            <w:proofErr w:type="spellStart"/>
            <w:r w:rsidRPr="0092687B">
              <w:rPr>
                <w:rFonts w:ascii="Trebuchet MS" w:hAnsi="Trebuchet MS" w:cs="Trebuchet MS"/>
                <w:i/>
                <w:u w:val="single"/>
                <w:lang w:val="en-GB"/>
              </w:rPr>
              <w:t>vor</w:t>
            </w:r>
            <w:proofErr w:type="spellEnd"/>
            <w:r w:rsidRPr="0092687B">
              <w:rPr>
                <w:rFonts w:ascii="Trebuchet MS" w:hAnsi="Trebuchet MS" w:cs="Trebuchet MS"/>
                <w:i/>
                <w:u w:val="single"/>
                <w:lang w:val="en-GB"/>
              </w:rPr>
              <w:t xml:space="preserve"> fi </w:t>
            </w:r>
            <w:proofErr w:type="spellStart"/>
            <w:r w:rsidRPr="0092687B">
              <w:rPr>
                <w:rFonts w:ascii="Trebuchet MS" w:hAnsi="Trebuchet MS" w:cs="Trebuchet MS"/>
                <w:i/>
                <w:u w:val="single"/>
                <w:lang w:val="en-GB"/>
              </w:rPr>
              <w:t>folosite</w:t>
            </w:r>
            <w:proofErr w:type="spellEnd"/>
            <w:r w:rsidRPr="0092687B">
              <w:rPr>
                <w:rFonts w:ascii="Trebuchet MS" w:hAnsi="Trebuchet MS" w:cs="Trebuchet MS"/>
                <w:i/>
                <w:u w:val="single"/>
                <w:lang w:val="en-GB"/>
              </w:rPr>
              <w:t xml:space="preserve"> </w:t>
            </w:r>
            <w:proofErr w:type="spellStart"/>
            <w:r w:rsidRPr="0092687B">
              <w:rPr>
                <w:rFonts w:ascii="Trebuchet MS" w:hAnsi="Trebuchet MS" w:cs="Trebuchet MS"/>
                <w:i/>
                <w:u w:val="single"/>
                <w:lang w:val="en-GB"/>
              </w:rPr>
              <w:t>datele</w:t>
            </w:r>
            <w:proofErr w:type="spellEnd"/>
            <w:r w:rsidRPr="0092687B">
              <w:rPr>
                <w:rFonts w:ascii="Trebuchet MS" w:hAnsi="Trebuchet MS" w:cs="Trebuchet MS"/>
                <w:i/>
                <w:u w:val="single"/>
                <w:lang w:val="en-GB"/>
              </w:rPr>
              <w:t xml:space="preserve"> din </w:t>
            </w:r>
            <w:proofErr w:type="spellStart"/>
            <w:r w:rsidRPr="0092687B">
              <w:rPr>
                <w:rFonts w:ascii="Trebuchet MS" w:hAnsi="Trebuchet MS" w:cs="Trebuchet MS"/>
                <w:i/>
                <w:u w:val="single"/>
                <w:lang w:val="en-GB"/>
              </w:rPr>
              <w:t>sistemul</w:t>
            </w:r>
            <w:proofErr w:type="spellEnd"/>
            <w:r w:rsidRPr="0092687B">
              <w:rPr>
                <w:rFonts w:ascii="Trebuchet MS" w:hAnsi="Trebuchet MS" w:cs="Trebuchet MS"/>
                <w:i/>
                <w:u w:val="single"/>
                <w:lang w:val="en-GB"/>
              </w:rPr>
              <w:t xml:space="preserve"> informatic MySMIS2021/</w:t>
            </w:r>
            <w:proofErr w:type="spellStart"/>
            <w:r w:rsidRPr="0092687B">
              <w:rPr>
                <w:rFonts w:ascii="Trebuchet MS" w:hAnsi="Trebuchet MS" w:cs="Trebuchet MS"/>
                <w:i/>
                <w:u w:val="single"/>
                <w:lang w:val="en-GB"/>
              </w:rPr>
              <w:t>MySMIS</w:t>
            </w:r>
            <w:proofErr w:type="spellEnd"/>
            <w:r w:rsidRPr="0092687B">
              <w:rPr>
                <w:rFonts w:ascii="Trebuchet MS" w:hAnsi="Trebuchet MS" w:cs="Trebuchet MS"/>
                <w:i/>
                <w:u w:val="single"/>
                <w:lang w:val="en-GB"/>
              </w:rPr>
              <w:t xml:space="preserve"> 2021+.</w:t>
            </w:r>
          </w:p>
          <w:p w14:paraId="5D13EBE5" w14:textId="4936F5BC" w:rsidR="0092687B" w:rsidRPr="00932165" w:rsidRDefault="0092687B" w:rsidP="00932165">
            <w:pPr>
              <w:spacing w:before="120" w:after="120" w:line="360" w:lineRule="auto"/>
              <w:jc w:val="both"/>
              <w:rPr>
                <w:rFonts w:ascii="Trebuchet MS" w:hAnsi="Trebuchet MS"/>
                <w:i/>
              </w:rPr>
            </w:pPr>
          </w:p>
        </w:tc>
      </w:tr>
    </w:tbl>
    <w:p w14:paraId="6AF8D2AE" w14:textId="77777777" w:rsidR="00A82C81" w:rsidRPr="00D62BBA" w:rsidRDefault="00A82C81" w:rsidP="00A82C81">
      <w:pPr>
        <w:pStyle w:val="ListParagraph"/>
        <w:spacing w:before="120" w:after="120"/>
        <w:ind w:left="1065"/>
        <w:rPr>
          <w:rFonts w:ascii="Trebuchet MS" w:hAnsi="Trebuchet MS"/>
          <w:b/>
          <w:bCs/>
          <w:i/>
          <w:sz w:val="24"/>
          <w:szCs w:val="24"/>
        </w:rPr>
      </w:pPr>
    </w:p>
    <w:p w14:paraId="69E8ED20" w14:textId="61EB28EF" w:rsidR="00A82C81" w:rsidRPr="009F041F" w:rsidRDefault="00E01967" w:rsidP="00932165">
      <w:pPr>
        <w:pStyle w:val="Heading1"/>
      </w:pPr>
      <w:bookmarkStart w:id="147" w:name="_Toc143502486"/>
      <w:r>
        <w:t xml:space="preserve">11. </w:t>
      </w:r>
      <w:r w:rsidR="00A82C81" w:rsidRPr="009F041F">
        <w:t>ASPECTE PRIVIND MONITORIZAREA TEHNICĂ ȘI RAPOARTELE DE PROGRES</w:t>
      </w:r>
      <w:bookmarkEnd w:id="147"/>
    </w:p>
    <w:p w14:paraId="06F3C6F1" w14:textId="400BFCD1" w:rsidR="00A82C81" w:rsidRPr="009F041F" w:rsidRDefault="000076AD" w:rsidP="00932165">
      <w:pPr>
        <w:pStyle w:val="Heading2"/>
      </w:pPr>
      <w:bookmarkStart w:id="148" w:name="_Toc143502487"/>
      <w:r>
        <w:t xml:space="preserve">11.1. </w:t>
      </w:r>
      <w:r w:rsidR="00A82C81" w:rsidRPr="009F041F">
        <w:t>Rapoartele de progres</w:t>
      </w:r>
      <w:bookmarkEnd w:id="148"/>
      <w:r w:rsidR="00A82C81" w:rsidRPr="009F041F">
        <w:t xml:space="preserve">  </w:t>
      </w:r>
      <w:r w:rsidR="00A82C81" w:rsidRPr="009F041F">
        <w:tab/>
      </w:r>
    </w:p>
    <w:tbl>
      <w:tblPr>
        <w:tblStyle w:val="TableGrid"/>
        <w:tblW w:w="0" w:type="auto"/>
        <w:tblLook w:val="04A0" w:firstRow="1" w:lastRow="0" w:firstColumn="1" w:lastColumn="0" w:noHBand="0" w:noVBand="1"/>
      </w:tblPr>
      <w:tblGrid>
        <w:gridCol w:w="9913"/>
      </w:tblGrid>
      <w:tr w:rsidR="00B63863" w:rsidRPr="00D62BBA" w14:paraId="62A9699F" w14:textId="77777777" w:rsidTr="00932165">
        <w:tc>
          <w:tcPr>
            <w:tcW w:w="10343" w:type="dxa"/>
          </w:tcPr>
          <w:p w14:paraId="7FD1E80C" w14:textId="77777777" w:rsidR="005A0998" w:rsidRDefault="005A0998" w:rsidP="005A0998">
            <w:pPr>
              <w:autoSpaceDE w:val="0"/>
              <w:autoSpaceDN w:val="0"/>
              <w:adjustRightInd w:val="0"/>
              <w:spacing w:line="360" w:lineRule="auto"/>
              <w:rPr>
                <w:rFonts w:ascii="Trebuchet MS" w:hAnsi="Trebuchet MS" w:cs="Trebuchet MS"/>
                <w:lang w:val="en-GB"/>
              </w:rPr>
            </w:pPr>
          </w:p>
          <w:p w14:paraId="693AD437" w14:textId="175A5740" w:rsidR="005A0998" w:rsidRPr="005A0998" w:rsidRDefault="005A0998" w:rsidP="00932165">
            <w:pPr>
              <w:autoSpaceDE w:val="0"/>
              <w:autoSpaceDN w:val="0"/>
              <w:adjustRightInd w:val="0"/>
              <w:spacing w:line="360" w:lineRule="auto"/>
              <w:rPr>
                <w:rFonts w:ascii="Trebuchet MS" w:hAnsi="Trebuchet MS" w:cs="Trebuchet MS"/>
                <w:lang w:val="en-GB"/>
              </w:rPr>
            </w:pPr>
            <w:proofErr w:type="spellStart"/>
            <w:r w:rsidRPr="005A0998">
              <w:rPr>
                <w:rFonts w:ascii="Trebuchet MS" w:hAnsi="Trebuchet MS" w:cs="Trebuchet MS"/>
                <w:lang w:val="en-GB"/>
              </w:rPr>
              <w:t>În</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procesul</w:t>
            </w:r>
            <w:proofErr w:type="spellEnd"/>
            <w:r w:rsidRPr="005A0998">
              <w:rPr>
                <w:rFonts w:ascii="Trebuchet MS" w:hAnsi="Trebuchet MS" w:cs="Trebuchet MS"/>
                <w:lang w:val="en-GB"/>
              </w:rPr>
              <w:t xml:space="preserve"> de </w:t>
            </w:r>
            <w:proofErr w:type="spellStart"/>
            <w:r w:rsidRPr="005A0998">
              <w:rPr>
                <w:rFonts w:ascii="Trebuchet MS" w:hAnsi="Trebuchet MS" w:cs="Trebuchet MS"/>
                <w:lang w:val="en-GB"/>
              </w:rPr>
              <w:t>monitorizare</w:t>
            </w:r>
            <w:proofErr w:type="spellEnd"/>
            <w:r w:rsidRPr="005A0998">
              <w:rPr>
                <w:rFonts w:ascii="Trebuchet MS" w:hAnsi="Trebuchet MS" w:cs="Trebuchet MS"/>
                <w:lang w:val="en-GB"/>
              </w:rPr>
              <w:t xml:space="preserve"> a </w:t>
            </w:r>
            <w:proofErr w:type="spellStart"/>
            <w:r w:rsidRPr="005A0998">
              <w:rPr>
                <w:rFonts w:ascii="Trebuchet MS" w:hAnsi="Trebuchet MS" w:cs="Trebuchet MS"/>
                <w:lang w:val="en-GB"/>
              </w:rPr>
              <w:t>proiectelor</w:t>
            </w:r>
            <w:proofErr w:type="spellEnd"/>
            <w:r w:rsidRPr="005A0998">
              <w:rPr>
                <w:rFonts w:ascii="Trebuchet MS" w:hAnsi="Trebuchet MS" w:cs="Trebuchet MS"/>
                <w:lang w:val="en-GB"/>
              </w:rPr>
              <w:t xml:space="preserve"> se </w:t>
            </w:r>
            <w:proofErr w:type="spellStart"/>
            <w:r w:rsidRPr="005A0998">
              <w:rPr>
                <w:rFonts w:ascii="Trebuchet MS" w:hAnsi="Trebuchet MS" w:cs="Trebuchet MS"/>
                <w:lang w:val="en-GB"/>
              </w:rPr>
              <w:t>elaborează</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rapoartele</w:t>
            </w:r>
            <w:proofErr w:type="spellEnd"/>
            <w:r w:rsidRPr="005A0998">
              <w:rPr>
                <w:rFonts w:ascii="Trebuchet MS" w:hAnsi="Trebuchet MS" w:cs="Trebuchet MS"/>
                <w:lang w:val="en-GB"/>
              </w:rPr>
              <w:t xml:space="preserve"> de </w:t>
            </w:r>
            <w:proofErr w:type="spellStart"/>
            <w:r w:rsidRPr="005A0998">
              <w:rPr>
                <w:rFonts w:ascii="Trebuchet MS" w:hAnsi="Trebuchet MS" w:cs="Trebuchet MS"/>
                <w:lang w:val="en-GB"/>
              </w:rPr>
              <w:t>progres</w:t>
            </w:r>
            <w:proofErr w:type="spellEnd"/>
            <w:r w:rsidRPr="005A0998">
              <w:rPr>
                <w:rFonts w:ascii="Trebuchet MS" w:hAnsi="Trebuchet MS" w:cs="Trebuchet MS"/>
                <w:lang w:val="en-GB"/>
              </w:rPr>
              <w:t>.</w:t>
            </w:r>
          </w:p>
          <w:p w14:paraId="10EC2EDB" w14:textId="77777777" w:rsidR="005A0998" w:rsidRPr="005A0998" w:rsidRDefault="005A0998" w:rsidP="00932165">
            <w:pPr>
              <w:autoSpaceDE w:val="0"/>
              <w:autoSpaceDN w:val="0"/>
              <w:adjustRightInd w:val="0"/>
              <w:spacing w:line="360" w:lineRule="auto"/>
              <w:rPr>
                <w:rFonts w:ascii="Trebuchet MS" w:hAnsi="Trebuchet MS" w:cs="Trebuchet MS"/>
                <w:lang w:val="en-GB"/>
              </w:rPr>
            </w:pPr>
            <w:proofErr w:type="spellStart"/>
            <w:r w:rsidRPr="005A0998">
              <w:rPr>
                <w:rFonts w:ascii="Trebuchet MS" w:hAnsi="Trebuchet MS" w:cs="Trebuchet MS"/>
                <w:lang w:val="en-GB"/>
              </w:rPr>
              <w:t>Rapoartele</w:t>
            </w:r>
            <w:proofErr w:type="spellEnd"/>
            <w:r w:rsidRPr="005A0998">
              <w:rPr>
                <w:rFonts w:ascii="Trebuchet MS" w:hAnsi="Trebuchet MS" w:cs="Trebuchet MS"/>
                <w:lang w:val="en-GB"/>
              </w:rPr>
              <w:t xml:space="preserve"> de </w:t>
            </w:r>
            <w:proofErr w:type="spellStart"/>
            <w:r w:rsidRPr="005A0998">
              <w:rPr>
                <w:rFonts w:ascii="Trebuchet MS" w:hAnsi="Trebuchet MS" w:cs="Trebuchet MS"/>
                <w:lang w:val="en-GB"/>
              </w:rPr>
              <w:t>progres</w:t>
            </w:r>
            <w:proofErr w:type="spellEnd"/>
            <w:r w:rsidRPr="005A0998">
              <w:rPr>
                <w:rFonts w:ascii="Trebuchet MS" w:hAnsi="Trebuchet MS" w:cs="Trebuchet MS"/>
                <w:lang w:val="en-GB"/>
              </w:rPr>
              <w:t xml:space="preserve"> sunt </w:t>
            </w:r>
            <w:proofErr w:type="spellStart"/>
            <w:r w:rsidRPr="005A0998">
              <w:rPr>
                <w:rFonts w:ascii="Trebuchet MS" w:hAnsi="Trebuchet MS" w:cs="Trebuchet MS"/>
                <w:lang w:val="en-GB"/>
              </w:rPr>
              <w:t>trimestriale</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și</w:t>
            </w:r>
            <w:proofErr w:type="spellEnd"/>
            <w:r w:rsidRPr="005A0998">
              <w:rPr>
                <w:rFonts w:ascii="Trebuchet MS" w:hAnsi="Trebuchet MS" w:cs="Trebuchet MS"/>
                <w:lang w:val="en-GB"/>
              </w:rPr>
              <w:t xml:space="preserve"> finale.</w:t>
            </w:r>
          </w:p>
          <w:p w14:paraId="4FCE381D" w14:textId="77777777" w:rsidR="005A0998" w:rsidRPr="005A0998" w:rsidRDefault="005A0998" w:rsidP="00932165">
            <w:pPr>
              <w:autoSpaceDE w:val="0"/>
              <w:autoSpaceDN w:val="0"/>
              <w:adjustRightInd w:val="0"/>
              <w:spacing w:line="360" w:lineRule="auto"/>
              <w:rPr>
                <w:rFonts w:ascii="Trebuchet MS" w:hAnsi="Trebuchet MS" w:cs="Trebuchet MS"/>
                <w:lang w:val="en-GB"/>
              </w:rPr>
            </w:pPr>
            <w:proofErr w:type="spellStart"/>
            <w:r w:rsidRPr="005A0998">
              <w:rPr>
                <w:rFonts w:ascii="Trebuchet MS" w:hAnsi="Trebuchet MS" w:cs="Trebuchet MS"/>
                <w:lang w:val="en-GB"/>
              </w:rPr>
              <w:t>Rapoartele</w:t>
            </w:r>
            <w:proofErr w:type="spellEnd"/>
            <w:r w:rsidRPr="005A0998">
              <w:rPr>
                <w:rFonts w:ascii="Trebuchet MS" w:hAnsi="Trebuchet MS" w:cs="Trebuchet MS"/>
                <w:lang w:val="en-GB"/>
              </w:rPr>
              <w:t xml:space="preserve"> de </w:t>
            </w:r>
            <w:proofErr w:type="spellStart"/>
            <w:r w:rsidRPr="005A0998">
              <w:rPr>
                <w:rFonts w:ascii="Trebuchet MS" w:hAnsi="Trebuchet MS" w:cs="Trebuchet MS"/>
                <w:lang w:val="en-GB"/>
              </w:rPr>
              <w:t>progres</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însoțite</w:t>
            </w:r>
            <w:proofErr w:type="spellEnd"/>
            <w:r w:rsidRPr="005A0998">
              <w:rPr>
                <w:rFonts w:ascii="Trebuchet MS" w:hAnsi="Trebuchet MS" w:cs="Trebuchet MS"/>
                <w:lang w:val="en-GB"/>
              </w:rPr>
              <w:t xml:space="preserve"> de </w:t>
            </w:r>
            <w:proofErr w:type="spellStart"/>
            <w:r w:rsidRPr="005A0998">
              <w:rPr>
                <w:rFonts w:ascii="Trebuchet MS" w:hAnsi="Trebuchet MS" w:cs="Trebuchet MS"/>
                <w:lang w:val="en-GB"/>
              </w:rPr>
              <w:t>documentele</w:t>
            </w:r>
            <w:proofErr w:type="spellEnd"/>
            <w:r w:rsidRPr="005A0998">
              <w:rPr>
                <w:rFonts w:ascii="Trebuchet MS" w:hAnsi="Trebuchet MS" w:cs="Trebuchet MS"/>
                <w:lang w:val="en-GB"/>
              </w:rPr>
              <w:t xml:space="preserve"> justificative) </w:t>
            </w:r>
            <w:proofErr w:type="spellStart"/>
            <w:r w:rsidRPr="005A0998">
              <w:rPr>
                <w:rFonts w:ascii="Trebuchet MS" w:hAnsi="Trebuchet MS" w:cs="Trebuchet MS"/>
                <w:lang w:val="en-GB"/>
              </w:rPr>
              <w:t>reprezintă</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instrumente</w:t>
            </w:r>
            <w:proofErr w:type="spellEnd"/>
            <w:r w:rsidRPr="005A0998">
              <w:rPr>
                <w:rFonts w:ascii="Trebuchet MS" w:hAnsi="Trebuchet MS" w:cs="Trebuchet MS"/>
                <w:lang w:val="en-GB"/>
              </w:rPr>
              <w:t xml:space="preserve"> de </w:t>
            </w:r>
            <w:proofErr w:type="spellStart"/>
            <w:r w:rsidRPr="005A0998">
              <w:rPr>
                <w:rFonts w:ascii="Trebuchet MS" w:hAnsi="Trebuchet MS" w:cs="Trebuchet MS"/>
                <w:lang w:val="en-GB"/>
              </w:rPr>
              <w:t>verificare</w:t>
            </w:r>
            <w:proofErr w:type="spellEnd"/>
            <w:r w:rsidRPr="005A0998">
              <w:rPr>
                <w:rFonts w:ascii="Trebuchet MS" w:hAnsi="Trebuchet MS" w:cs="Trebuchet MS"/>
                <w:lang w:val="en-GB"/>
              </w:rPr>
              <w:t xml:space="preserve"> a </w:t>
            </w:r>
            <w:proofErr w:type="spellStart"/>
            <w:r w:rsidRPr="005A0998">
              <w:rPr>
                <w:rFonts w:ascii="Trebuchet MS" w:hAnsi="Trebuchet MS" w:cs="Trebuchet MS"/>
                <w:lang w:val="en-GB"/>
              </w:rPr>
              <w:t>procesului</w:t>
            </w:r>
            <w:proofErr w:type="spellEnd"/>
            <w:r w:rsidRPr="005A0998">
              <w:rPr>
                <w:rFonts w:ascii="Trebuchet MS" w:hAnsi="Trebuchet MS" w:cs="Trebuchet MS"/>
                <w:lang w:val="en-GB"/>
              </w:rPr>
              <w:t xml:space="preserve"> de </w:t>
            </w:r>
            <w:proofErr w:type="spellStart"/>
            <w:r w:rsidRPr="005A0998">
              <w:rPr>
                <w:rFonts w:ascii="Trebuchet MS" w:hAnsi="Trebuchet MS" w:cs="Trebuchet MS"/>
                <w:lang w:val="en-GB"/>
              </w:rPr>
              <w:t>monitorizare</w:t>
            </w:r>
            <w:proofErr w:type="spellEnd"/>
            <w:r w:rsidRPr="005A0998">
              <w:rPr>
                <w:rFonts w:ascii="Trebuchet MS" w:hAnsi="Trebuchet MS" w:cs="Trebuchet MS"/>
                <w:lang w:val="en-GB"/>
              </w:rPr>
              <w:t xml:space="preserve"> a </w:t>
            </w:r>
            <w:proofErr w:type="spellStart"/>
            <w:r w:rsidRPr="005A0998">
              <w:rPr>
                <w:rFonts w:ascii="Trebuchet MS" w:hAnsi="Trebuchet MS" w:cs="Trebuchet MS"/>
                <w:lang w:val="en-GB"/>
              </w:rPr>
              <w:t>proiectelor</w:t>
            </w:r>
            <w:proofErr w:type="spellEnd"/>
            <w:r w:rsidRPr="005A0998">
              <w:rPr>
                <w:rFonts w:ascii="Trebuchet MS" w:hAnsi="Trebuchet MS" w:cs="Trebuchet MS"/>
                <w:lang w:val="en-GB"/>
              </w:rPr>
              <w:t xml:space="preserve"> de </w:t>
            </w:r>
            <w:proofErr w:type="spellStart"/>
            <w:r w:rsidRPr="005A0998">
              <w:rPr>
                <w:rFonts w:ascii="Trebuchet MS" w:hAnsi="Trebuchet MS" w:cs="Trebuchet MS"/>
                <w:lang w:val="en-GB"/>
              </w:rPr>
              <w:t>către</w:t>
            </w:r>
            <w:proofErr w:type="spellEnd"/>
            <w:r w:rsidRPr="005A0998">
              <w:rPr>
                <w:rFonts w:ascii="Trebuchet MS" w:hAnsi="Trebuchet MS" w:cs="Trebuchet MS"/>
                <w:lang w:val="en-GB"/>
              </w:rPr>
              <w:t xml:space="preserve"> AM PRSM, </w:t>
            </w:r>
            <w:proofErr w:type="spellStart"/>
            <w:r w:rsidRPr="005A0998">
              <w:rPr>
                <w:rFonts w:ascii="Trebuchet MS" w:hAnsi="Trebuchet MS" w:cs="Trebuchet MS"/>
                <w:lang w:val="en-GB"/>
              </w:rPr>
              <w:t>în</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scopul</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urmăririi</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progresului</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proiectelor</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și</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stadiului</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îndeplinirii</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indicatorilor</w:t>
            </w:r>
            <w:proofErr w:type="spellEnd"/>
            <w:r w:rsidRPr="005A0998">
              <w:rPr>
                <w:rFonts w:ascii="Trebuchet MS" w:hAnsi="Trebuchet MS" w:cs="Trebuchet MS"/>
                <w:lang w:val="en-GB"/>
              </w:rPr>
              <w:t xml:space="preserve"> de </w:t>
            </w:r>
            <w:proofErr w:type="spellStart"/>
            <w:r w:rsidRPr="005A0998">
              <w:rPr>
                <w:rFonts w:ascii="Trebuchet MS" w:hAnsi="Trebuchet MS" w:cs="Trebuchet MS"/>
                <w:lang w:val="en-GB"/>
              </w:rPr>
              <w:t>realizare</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și</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rezultat</w:t>
            </w:r>
            <w:proofErr w:type="spellEnd"/>
            <w:r w:rsidRPr="005A0998">
              <w:rPr>
                <w:rFonts w:ascii="Trebuchet MS" w:hAnsi="Trebuchet MS" w:cs="Trebuchet MS"/>
                <w:lang w:val="en-GB"/>
              </w:rPr>
              <w:t xml:space="preserve">, al </w:t>
            </w:r>
            <w:proofErr w:type="spellStart"/>
            <w:r w:rsidRPr="005A0998">
              <w:rPr>
                <w:rFonts w:ascii="Trebuchet MS" w:hAnsi="Trebuchet MS" w:cs="Trebuchet MS"/>
                <w:lang w:val="en-GB"/>
              </w:rPr>
              <w:t>respectării</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planului</w:t>
            </w:r>
            <w:proofErr w:type="spellEnd"/>
            <w:r w:rsidRPr="005A0998">
              <w:rPr>
                <w:rFonts w:ascii="Trebuchet MS" w:hAnsi="Trebuchet MS" w:cs="Trebuchet MS"/>
                <w:lang w:val="en-GB"/>
              </w:rPr>
              <w:t xml:space="preserve"> de </w:t>
            </w:r>
            <w:proofErr w:type="spellStart"/>
            <w:r w:rsidRPr="005A0998">
              <w:rPr>
                <w:rFonts w:ascii="Trebuchet MS" w:hAnsi="Trebuchet MS" w:cs="Trebuchet MS"/>
                <w:lang w:val="en-GB"/>
              </w:rPr>
              <w:t>monitorizare</w:t>
            </w:r>
            <w:proofErr w:type="spellEnd"/>
            <w:r w:rsidRPr="005A0998">
              <w:rPr>
                <w:rFonts w:ascii="Trebuchet MS" w:hAnsi="Trebuchet MS" w:cs="Trebuchet MS"/>
                <w:lang w:val="en-GB"/>
              </w:rPr>
              <w:t xml:space="preserve"> a </w:t>
            </w:r>
            <w:proofErr w:type="spellStart"/>
            <w:r w:rsidRPr="005A0998">
              <w:rPr>
                <w:rFonts w:ascii="Trebuchet MS" w:hAnsi="Trebuchet MS" w:cs="Trebuchet MS"/>
                <w:lang w:val="en-GB"/>
              </w:rPr>
              <w:t>proiectului</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și</w:t>
            </w:r>
            <w:proofErr w:type="spellEnd"/>
            <w:r w:rsidRPr="005A0998">
              <w:rPr>
                <w:rFonts w:ascii="Trebuchet MS" w:hAnsi="Trebuchet MS" w:cs="Trebuchet MS"/>
                <w:lang w:val="en-GB"/>
              </w:rPr>
              <w:t xml:space="preserve"> al </w:t>
            </w:r>
            <w:proofErr w:type="spellStart"/>
            <w:r w:rsidRPr="005A0998">
              <w:rPr>
                <w:rFonts w:ascii="Trebuchet MS" w:hAnsi="Trebuchet MS" w:cs="Trebuchet MS"/>
                <w:lang w:val="en-GB"/>
              </w:rPr>
              <w:t>realizării</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indicatorilor</w:t>
            </w:r>
            <w:proofErr w:type="spellEnd"/>
            <w:r w:rsidRPr="005A0998">
              <w:rPr>
                <w:rFonts w:ascii="Trebuchet MS" w:hAnsi="Trebuchet MS" w:cs="Trebuchet MS"/>
                <w:lang w:val="en-GB"/>
              </w:rPr>
              <w:t xml:space="preserve"> de </w:t>
            </w:r>
            <w:proofErr w:type="spellStart"/>
            <w:r w:rsidRPr="005A0998">
              <w:rPr>
                <w:rFonts w:ascii="Trebuchet MS" w:hAnsi="Trebuchet MS" w:cs="Trebuchet MS"/>
                <w:lang w:val="en-GB"/>
              </w:rPr>
              <w:t>etapă</w:t>
            </w:r>
            <w:proofErr w:type="spellEnd"/>
            <w:r w:rsidRPr="005A0998">
              <w:rPr>
                <w:rFonts w:ascii="Trebuchet MS" w:hAnsi="Trebuchet MS" w:cs="Trebuchet MS"/>
                <w:lang w:val="en-GB"/>
              </w:rPr>
              <w:t xml:space="preserve"> din plan. </w:t>
            </w:r>
          </w:p>
          <w:p w14:paraId="5123BA28" w14:textId="62B689DF" w:rsidR="00A82C81" w:rsidRPr="00932165" w:rsidRDefault="005A0998" w:rsidP="00932165">
            <w:pPr>
              <w:spacing w:before="120" w:after="120" w:line="360" w:lineRule="auto"/>
              <w:rPr>
                <w:rFonts w:ascii="Trebuchet MS" w:hAnsi="Trebuchet MS"/>
                <w:i/>
              </w:rPr>
            </w:pPr>
            <w:proofErr w:type="spellStart"/>
            <w:r w:rsidRPr="005A0998">
              <w:rPr>
                <w:rFonts w:ascii="Trebuchet MS" w:hAnsi="Trebuchet MS" w:cs="Trebuchet MS"/>
                <w:lang w:val="en-GB"/>
              </w:rPr>
              <w:t>Rapoartele</w:t>
            </w:r>
            <w:proofErr w:type="spellEnd"/>
            <w:r w:rsidRPr="005A0998">
              <w:rPr>
                <w:rFonts w:ascii="Trebuchet MS" w:hAnsi="Trebuchet MS" w:cs="Trebuchet MS"/>
                <w:lang w:val="en-GB"/>
              </w:rPr>
              <w:t xml:space="preserve"> de </w:t>
            </w:r>
            <w:proofErr w:type="spellStart"/>
            <w:r w:rsidRPr="005A0998">
              <w:rPr>
                <w:rFonts w:ascii="Trebuchet MS" w:hAnsi="Trebuchet MS" w:cs="Trebuchet MS"/>
                <w:lang w:val="en-GB"/>
              </w:rPr>
              <w:t>progres</w:t>
            </w:r>
            <w:proofErr w:type="spellEnd"/>
            <w:r w:rsidRPr="005A0998">
              <w:rPr>
                <w:rFonts w:ascii="Trebuchet MS" w:hAnsi="Trebuchet MS" w:cs="Trebuchet MS"/>
                <w:lang w:val="en-GB"/>
              </w:rPr>
              <w:t xml:space="preserve"> </w:t>
            </w:r>
            <w:r w:rsidRPr="005A0998">
              <w:rPr>
                <w:rFonts w:ascii="Trebuchet MS" w:hAnsi="Trebuchet MS"/>
                <w:iCs/>
                <w:lang w:val="en-GB"/>
              </w:rPr>
              <w:t xml:space="preserve">se </w:t>
            </w:r>
            <w:proofErr w:type="spellStart"/>
            <w:r w:rsidRPr="005A0998">
              <w:rPr>
                <w:rFonts w:ascii="Trebuchet MS" w:hAnsi="Trebuchet MS"/>
                <w:iCs/>
                <w:lang w:val="en-GB"/>
              </w:rPr>
              <w:t>generează</w:t>
            </w:r>
            <w:proofErr w:type="spellEnd"/>
            <w:r w:rsidRPr="005A0998">
              <w:rPr>
                <w:rFonts w:ascii="Trebuchet MS" w:hAnsi="Trebuchet MS"/>
                <w:iCs/>
                <w:lang w:val="en-GB"/>
              </w:rPr>
              <w:t xml:space="preserve"> </w:t>
            </w:r>
            <w:proofErr w:type="spellStart"/>
            <w:r w:rsidRPr="005A0998">
              <w:rPr>
                <w:rFonts w:ascii="Trebuchet MS" w:hAnsi="Trebuchet MS"/>
                <w:iCs/>
                <w:lang w:val="en-GB"/>
              </w:rPr>
              <w:t>prin</w:t>
            </w:r>
            <w:proofErr w:type="spellEnd"/>
            <w:r w:rsidRPr="005A0998">
              <w:rPr>
                <w:rFonts w:ascii="Trebuchet MS" w:hAnsi="Trebuchet MS"/>
                <w:iCs/>
                <w:lang w:val="en-GB"/>
              </w:rPr>
              <w:t xml:space="preserve"> </w:t>
            </w:r>
            <w:proofErr w:type="spellStart"/>
            <w:r w:rsidRPr="005A0998">
              <w:rPr>
                <w:rFonts w:ascii="Trebuchet MS" w:hAnsi="Trebuchet MS"/>
                <w:iCs/>
                <w:lang w:val="en-GB"/>
              </w:rPr>
              <w:t>sistemul</w:t>
            </w:r>
            <w:proofErr w:type="spellEnd"/>
            <w:r w:rsidRPr="005A0998">
              <w:rPr>
                <w:rFonts w:ascii="Trebuchet MS" w:hAnsi="Trebuchet MS"/>
                <w:iCs/>
                <w:lang w:val="en-GB"/>
              </w:rPr>
              <w:t xml:space="preserve"> informatic MySMIS2021/SMIS2021+ de </w:t>
            </w:r>
            <w:proofErr w:type="spellStart"/>
            <w:r w:rsidRPr="005A0998">
              <w:rPr>
                <w:rFonts w:ascii="Trebuchet MS" w:hAnsi="Trebuchet MS"/>
                <w:iCs/>
                <w:lang w:val="en-GB"/>
              </w:rPr>
              <w:t>către</w:t>
            </w:r>
            <w:proofErr w:type="spellEnd"/>
            <w:r w:rsidRPr="005A0998">
              <w:rPr>
                <w:rFonts w:ascii="Trebuchet MS" w:hAnsi="Trebuchet MS"/>
                <w:iCs/>
                <w:lang w:val="en-GB"/>
              </w:rPr>
              <w:t xml:space="preserve"> </w:t>
            </w:r>
            <w:proofErr w:type="spellStart"/>
            <w:r w:rsidRPr="005A0998">
              <w:rPr>
                <w:rFonts w:ascii="Trebuchet MS" w:hAnsi="Trebuchet MS"/>
                <w:iCs/>
                <w:lang w:val="en-GB"/>
              </w:rPr>
              <w:t>beneficiar</w:t>
            </w:r>
            <w:proofErr w:type="spellEnd"/>
            <w:r w:rsidRPr="005A0998">
              <w:rPr>
                <w:rFonts w:ascii="Trebuchet MS" w:hAnsi="Trebuchet MS"/>
                <w:iCs/>
                <w:lang w:val="en-GB"/>
              </w:rPr>
              <w:t xml:space="preserve"> </w:t>
            </w:r>
            <w:proofErr w:type="spellStart"/>
            <w:r w:rsidRPr="005A0998">
              <w:rPr>
                <w:rFonts w:ascii="Trebuchet MS" w:hAnsi="Trebuchet MS"/>
                <w:iCs/>
                <w:lang w:val="en-GB"/>
              </w:rPr>
              <w:t>și</w:t>
            </w:r>
            <w:proofErr w:type="spellEnd"/>
            <w:r w:rsidRPr="005A0998">
              <w:rPr>
                <w:rFonts w:ascii="Trebuchet MS" w:hAnsi="Trebuchet MS"/>
                <w:iCs/>
                <w:lang w:val="en-GB"/>
              </w:rPr>
              <w:t xml:space="preserve"> se </w:t>
            </w:r>
            <w:proofErr w:type="spellStart"/>
            <w:r w:rsidRPr="005A0998">
              <w:rPr>
                <w:rFonts w:ascii="Trebuchet MS" w:hAnsi="Trebuchet MS"/>
                <w:iCs/>
                <w:lang w:val="en-GB"/>
              </w:rPr>
              <w:t>transmite</w:t>
            </w:r>
            <w:proofErr w:type="spellEnd"/>
            <w:r w:rsidRPr="005A0998">
              <w:rPr>
                <w:rFonts w:ascii="Trebuchet MS" w:hAnsi="Trebuchet MS"/>
                <w:iCs/>
                <w:lang w:val="en-GB"/>
              </w:rPr>
              <w:t xml:space="preserve"> periodic, conform </w:t>
            </w:r>
            <w:proofErr w:type="spellStart"/>
            <w:r w:rsidRPr="005A0998">
              <w:rPr>
                <w:rFonts w:ascii="Trebuchet MS" w:hAnsi="Trebuchet MS"/>
                <w:iCs/>
                <w:lang w:val="en-GB"/>
              </w:rPr>
              <w:t>prevederilor</w:t>
            </w:r>
            <w:proofErr w:type="spellEnd"/>
            <w:r w:rsidRPr="005A0998">
              <w:rPr>
                <w:rFonts w:ascii="Trebuchet MS" w:hAnsi="Trebuchet MS"/>
                <w:iCs/>
                <w:lang w:val="en-GB"/>
              </w:rPr>
              <w:t xml:space="preserve"> </w:t>
            </w:r>
            <w:proofErr w:type="spellStart"/>
            <w:r w:rsidRPr="005A0998">
              <w:rPr>
                <w:rFonts w:ascii="Trebuchet MS" w:hAnsi="Trebuchet MS"/>
                <w:iCs/>
                <w:lang w:val="en-GB"/>
              </w:rPr>
              <w:t>contractului</w:t>
            </w:r>
            <w:proofErr w:type="spellEnd"/>
            <w:r w:rsidRPr="005A0998">
              <w:rPr>
                <w:rFonts w:ascii="Trebuchet MS" w:hAnsi="Trebuchet MS"/>
                <w:iCs/>
                <w:lang w:val="en-GB"/>
              </w:rPr>
              <w:t xml:space="preserve">, </w:t>
            </w:r>
            <w:proofErr w:type="spellStart"/>
            <w:r w:rsidRPr="005A0998">
              <w:rPr>
                <w:rFonts w:ascii="Trebuchet MS" w:hAnsi="Trebuchet MS"/>
                <w:iCs/>
                <w:lang w:val="en-GB"/>
              </w:rPr>
              <w:t>în</w:t>
            </w:r>
            <w:proofErr w:type="spellEnd"/>
            <w:r w:rsidRPr="005A0998">
              <w:rPr>
                <w:rFonts w:ascii="Trebuchet MS" w:hAnsi="Trebuchet MS"/>
                <w:iCs/>
                <w:lang w:val="en-GB"/>
              </w:rPr>
              <w:t xml:space="preserve"> termen de 30 de </w:t>
            </w:r>
            <w:proofErr w:type="spellStart"/>
            <w:r w:rsidRPr="005A0998">
              <w:rPr>
                <w:rFonts w:ascii="Trebuchet MS" w:hAnsi="Trebuchet MS"/>
                <w:iCs/>
                <w:lang w:val="en-GB"/>
              </w:rPr>
              <w:t>zile</w:t>
            </w:r>
            <w:proofErr w:type="spellEnd"/>
            <w:r w:rsidRPr="005A0998">
              <w:rPr>
                <w:rFonts w:ascii="Trebuchet MS" w:hAnsi="Trebuchet MS"/>
                <w:iCs/>
                <w:lang w:val="en-GB"/>
              </w:rPr>
              <w:t xml:space="preserve"> de la </w:t>
            </w:r>
            <w:proofErr w:type="spellStart"/>
            <w:r w:rsidRPr="005A0998">
              <w:rPr>
                <w:rFonts w:ascii="Trebuchet MS" w:hAnsi="Trebuchet MS"/>
                <w:iCs/>
                <w:lang w:val="en-GB"/>
              </w:rPr>
              <w:t>finalizarea</w:t>
            </w:r>
            <w:proofErr w:type="spellEnd"/>
            <w:r w:rsidRPr="005A0998">
              <w:rPr>
                <w:rFonts w:ascii="Trebuchet MS" w:hAnsi="Trebuchet MS"/>
                <w:iCs/>
                <w:lang w:val="en-GB"/>
              </w:rPr>
              <w:t xml:space="preserve"> </w:t>
            </w:r>
            <w:proofErr w:type="spellStart"/>
            <w:r w:rsidRPr="005A0998">
              <w:rPr>
                <w:rFonts w:ascii="Trebuchet MS" w:hAnsi="Trebuchet MS"/>
                <w:iCs/>
                <w:lang w:val="en-GB"/>
              </w:rPr>
              <w:t>perioadei</w:t>
            </w:r>
            <w:proofErr w:type="spellEnd"/>
            <w:r w:rsidRPr="005A0998">
              <w:rPr>
                <w:rFonts w:ascii="Trebuchet MS" w:hAnsi="Trebuchet MS"/>
                <w:iCs/>
                <w:lang w:val="en-GB"/>
              </w:rPr>
              <w:t xml:space="preserve"> de </w:t>
            </w:r>
            <w:proofErr w:type="spellStart"/>
            <w:r w:rsidRPr="005A0998">
              <w:rPr>
                <w:rFonts w:ascii="Trebuchet MS" w:hAnsi="Trebuchet MS"/>
                <w:iCs/>
                <w:lang w:val="en-GB"/>
              </w:rPr>
              <w:t>raportare</w:t>
            </w:r>
            <w:proofErr w:type="spellEnd"/>
            <w:r w:rsidRPr="005A0998">
              <w:rPr>
                <w:rFonts w:ascii="Trebuchet MS" w:hAnsi="Trebuchet MS"/>
                <w:iCs/>
                <w:lang w:val="en-GB"/>
              </w:rPr>
              <w:t>.</w:t>
            </w:r>
          </w:p>
        </w:tc>
      </w:tr>
    </w:tbl>
    <w:p w14:paraId="154916F3" w14:textId="77777777" w:rsidR="0058563F" w:rsidRDefault="0058563F" w:rsidP="009F041F">
      <w:pPr>
        <w:pStyle w:val="Heading2"/>
      </w:pPr>
    </w:p>
    <w:p w14:paraId="1845D17B" w14:textId="3F254EB4" w:rsidR="00A82C81" w:rsidRPr="009F041F" w:rsidRDefault="000076AD" w:rsidP="00932165">
      <w:pPr>
        <w:pStyle w:val="Heading2"/>
      </w:pPr>
      <w:bookmarkStart w:id="149" w:name="_Toc143502488"/>
      <w:r>
        <w:t xml:space="preserve">11.2. </w:t>
      </w:r>
      <w:r w:rsidR="00A82C81" w:rsidRPr="009F041F">
        <w:t xml:space="preserve">Vizitele </w:t>
      </w:r>
      <w:r w:rsidR="00B81345" w:rsidRPr="009F041F">
        <w:t xml:space="preserve">de </w:t>
      </w:r>
      <w:r w:rsidR="00A82C81" w:rsidRPr="009F041F">
        <w:t>monitorizare</w:t>
      </w:r>
      <w:bookmarkEnd w:id="149"/>
      <w:r w:rsidR="00A82C81" w:rsidRPr="009F041F">
        <w:t xml:space="preserve"> </w:t>
      </w:r>
    </w:p>
    <w:tbl>
      <w:tblPr>
        <w:tblStyle w:val="TableGrid"/>
        <w:tblW w:w="0" w:type="auto"/>
        <w:tblLook w:val="04A0" w:firstRow="1" w:lastRow="0" w:firstColumn="1" w:lastColumn="0" w:noHBand="0" w:noVBand="1"/>
      </w:tblPr>
      <w:tblGrid>
        <w:gridCol w:w="9913"/>
      </w:tblGrid>
      <w:tr w:rsidR="00B63863" w:rsidRPr="00D62BBA" w14:paraId="1DE8656E" w14:textId="77777777" w:rsidTr="00932165">
        <w:tc>
          <w:tcPr>
            <w:tcW w:w="10343" w:type="dxa"/>
          </w:tcPr>
          <w:p w14:paraId="03A5AB65" w14:textId="77777777" w:rsidR="005A0998" w:rsidRDefault="005A0998" w:rsidP="005A0998">
            <w:pPr>
              <w:autoSpaceDE w:val="0"/>
              <w:autoSpaceDN w:val="0"/>
              <w:adjustRightInd w:val="0"/>
              <w:spacing w:line="360" w:lineRule="auto"/>
              <w:jc w:val="both"/>
              <w:rPr>
                <w:rFonts w:ascii="Trebuchet MS" w:hAnsi="Trebuchet MS" w:cs="Trebuchet MS"/>
                <w:lang w:val="en-GB"/>
              </w:rPr>
            </w:pPr>
          </w:p>
          <w:p w14:paraId="652649E9" w14:textId="1EF6F870" w:rsidR="005A0998" w:rsidRPr="005A0998" w:rsidRDefault="005A0998" w:rsidP="005A0998">
            <w:pPr>
              <w:autoSpaceDE w:val="0"/>
              <w:autoSpaceDN w:val="0"/>
              <w:adjustRightInd w:val="0"/>
              <w:spacing w:line="360" w:lineRule="auto"/>
              <w:jc w:val="both"/>
              <w:rPr>
                <w:rFonts w:ascii="Trebuchet MS" w:hAnsi="Trebuchet MS" w:cs="Trebuchet MS"/>
                <w:lang w:val="en-GB"/>
              </w:rPr>
            </w:pPr>
            <w:proofErr w:type="spellStart"/>
            <w:r w:rsidRPr="005A0998">
              <w:rPr>
                <w:rFonts w:ascii="Trebuchet MS" w:hAnsi="Trebuchet MS" w:cs="Trebuchet MS"/>
                <w:lang w:val="en-GB"/>
              </w:rPr>
              <w:t>Vizitele</w:t>
            </w:r>
            <w:proofErr w:type="spellEnd"/>
            <w:r w:rsidRPr="005A0998">
              <w:rPr>
                <w:rFonts w:ascii="Trebuchet MS" w:hAnsi="Trebuchet MS" w:cs="Trebuchet MS"/>
                <w:lang w:val="en-GB"/>
              </w:rPr>
              <w:t xml:space="preserve"> de </w:t>
            </w:r>
            <w:proofErr w:type="spellStart"/>
            <w:r w:rsidRPr="005A0998">
              <w:rPr>
                <w:rFonts w:ascii="Trebuchet MS" w:hAnsi="Trebuchet MS" w:cs="Trebuchet MS"/>
                <w:lang w:val="en-GB"/>
              </w:rPr>
              <w:t>monitorizare</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reprezintă</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instrumente</w:t>
            </w:r>
            <w:proofErr w:type="spellEnd"/>
            <w:r w:rsidRPr="005A0998">
              <w:rPr>
                <w:rFonts w:ascii="Trebuchet MS" w:hAnsi="Trebuchet MS" w:cs="Trebuchet MS"/>
                <w:lang w:val="en-GB"/>
              </w:rPr>
              <w:t xml:space="preserve"> de </w:t>
            </w:r>
            <w:proofErr w:type="spellStart"/>
            <w:r w:rsidRPr="005A0998">
              <w:rPr>
                <w:rFonts w:ascii="Trebuchet MS" w:hAnsi="Trebuchet MS" w:cs="Trebuchet MS"/>
                <w:lang w:val="en-GB"/>
              </w:rPr>
              <w:t>verificare</w:t>
            </w:r>
            <w:proofErr w:type="spellEnd"/>
            <w:r w:rsidRPr="005A0998">
              <w:rPr>
                <w:rFonts w:ascii="Trebuchet MS" w:hAnsi="Trebuchet MS" w:cs="Trebuchet MS"/>
                <w:lang w:val="en-GB"/>
              </w:rPr>
              <w:t xml:space="preserve"> a </w:t>
            </w:r>
            <w:proofErr w:type="spellStart"/>
            <w:r w:rsidRPr="005A0998">
              <w:rPr>
                <w:rFonts w:ascii="Trebuchet MS" w:hAnsi="Trebuchet MS" w:cs="Trebuchet MS"/>
                <w:lang w:val="en-GB"/>
              </w:rPr>
              <w:t>procesului</w:t>
            </w:r>
            <w:proofErr w:type="spellEnd"/>
            <w:r w:rsidRPr="005A0998">
              <w:rPr>
                <w:rFonts w:ascii="Trebuchet MS" w:hAnsi="Trebuchet MS" w:cs="Trebuchet MS"/>
                <w:lang w:val="en-GB"/>
              </w:rPr>
              <w:t xml:space="preserve"> de </w:t>
            </w:r>
            <w:proofErr w:type="spellStart"/>
            <w:r w:rsidRPr="005A0998">
              <w:rPr>
                <w:rFonts w:ascii="Trebuchet MS" w:hAnsi="Trebuchet MS" w:cs="Trebuchet MS"/>
                <w:lang w:val="en-GB"/>
              </w:rPr>
              <w:t>monitorizare</w:t>
            </w:r>
            <w:proofErr w:type="spellEnd"/>
            <w:r w:rsidRPr="005A0998">
              <w:rPr>
                <w:rFonts w:ascii="Trebuchet MS" w:hAnsi="Trebuchet MS" w:cs="Trebuchet MS"/>
                <w:lang w:val="en-GB"/>
              </w:rPr>
              <w:t xml:space="preserve"> a </w:t>
            </w:r>
            <w:proofErr w:type="spellStart"/>
            <w:r w:rsidRPr="005A0998">
              <w:rPr>
                <w:rFonts w:ascii="Trebuchet MS" w:hAnsi="Trebuchet MS" w:cs="Trebuchet MS"/>
                <w:lang w:val="en-GB"/>
              </w:rPr>
              <w:t>proiectelor</w:t>
            </w:r>
            <w:proofErr w:type="spellEnd"/>
            <w:r w:rsidRPr="005A0998">
              <w:rPr>
                <w:rFonts w:ascii="Trebuchet MS" w:hAnsi="Trebuchet MS" w:cs="Trebuchet MS"/>
                <w:lang w:val="en-GB"/>
              </w:rPr>
              <w:t xml:space="preserve"> de </w:t>
            </w:r>
            <w:proofErr w:type="spellStart"/>
            <w:r w:rsidRPr="005A0998">
              <w:rPr>
                <w:rFonts w:ascii="Trebuchet MS" w:hAnsi="Trebuchet MS" w:cs="Trebuchet MS"/>
                <w:lang w:val="en-GB"/>
              </w:rPr>
              <w:t>către</w:t>
            </w:r>
            <w:proofErr w:type="spellEnd"/>
            <w:r w:rsidRPr="005A0998">
              <w:rPr>
                <w:rFonts w:ascii="Trebuchet MS" w:hAnsi="Trebuchet MS" w:cs="Trebuchet MS"/>
                <w:lang w:val="en-GB"/>
              </w:rPr>
              <w:t xml:space="preserve"> AM PRSM </w:t>
            </w:r>
            <w:proofErr w:type="spellStart"/>
            <w:r w:rsidRPr="005A0998">
              <w:rPr>
                <w:rFonts w:ascii="Trebuchet MS" w:hAnsi="Trebuchet MS" w:cs="Trebuchet MS"/>
                <w:lang w:val="en-GB"/>
              </w:rPr>
              <w:t>și</w:t>
            </w:r>
            <w:proofErr w:type="spellEnd"/>
            <w:r w:rsidRPr="005A0998">
              <w:rPr>
                <w:rFonts w:ascii="Trebuchet MS" w:hAnsi="Trebuchet MS" w:cs="Trebuchet MS"/>
                <w:lang w:val="en-GB"/>
              </w:rPr>
              <w:t xml:space="preserve"> pot fi </w:t>
            </w:r>
            <w:proofErr w:type="spellStart"/>
            <w:r w:rsidRPr="005A0998">
              <w:rPr>
                <w:rFonts w:ascii="Trebuchet MS" w:hAnsi="Trebuchet MS" w:cs="Trebuchet MS"/>
                <w:lang w:val="en-GB"/>
              </w:rPr>
              <w:t>vizite</w:t>
            </w:r>
            <w:proofErr w:type="spellEnd"/>
            <w:r w:rsidRPr="005A0998">
              <w:rPr>
                <w:rFonts w:ascii="Trebuchet MS" w:hAnsi="Trebuchet MS" w:cs="Trebuchet MS"/>
                <w:lang w:val="en-GB"/>
              </w:rPr>
              <w:t xml:space="preserve"> la </w:t>
            </w:r>
            <w:proofErr w:type="spellStart"/>
            <w:r w:rsidRPr="005A0998">
              <w:rPr>
                <w:rFonts w:ascii="Trebuchet MS" w:hAnsi="Trebuchet MS" w:cs="Trebuchet MS"/>
                <w:lang w:val="en-GB"/>
              </w:rPr>
              <w:t>fața</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locului</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speciale</w:t>
            </w:r>
            <w:proofErr w:type="spellEnd"/>
            <w:r w:rsidRPr="005A0998">
              <w:rPr>
                <w:rFonts w:ascii="Trebuchet MS" w:hAnsi="Trebuchet MS" w:cs="Trebuchet MS"/>
                <w:lang w:val="en-GB"/>
              </w:rPr>
              <w:t xml:space="preserve"> de tip ad-hoc, </w:t>
            </w:r>
            <w:proofErr w:type="spellStart"/>
            <w:r w:rsidRPr="005A0998">
              <w:rPr>
                <w:rFonts w:ascii="Trebuchet MS" w:hAnsi="Trebuchet MS" w:cs="Trebuchet MS"/>
                <w:lang w:val="en-GB"/>
              </w:rPr>
              <w:t>încrucișate</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și</w:t>
            </w:r>
            <w:proofErr w:type="spellEnd"/>
            <w:r w:rsidRPr="005A0998">
              <w:rPr>
                <w:rFonts w:ascii="Trebuchet MS" w:hAnsi="Trebuchet MS" w:cs="Trebuchet MS"/>
                <w:lang w:val="en-GB"/>
              </w:rPr>
              <w:t xml:space="preserve"> ex post, </w:t>
            </w:r>
            <w:proofErr w:type="spellStart"/>
            <w:r w:rsidRPr="005A0998">
              <w:rPr>
                <w:rFonts w:ascii="Trebuchet MS" w:hAnsi="Trebuchet MS" w:cs="Trebuchet MS"/>
                <w:lang w:val="en-GB"/>
              </w:rPr>
              <w:t>vizite</w:t>
            </w:r>
            <w:proofErr w:type="spellEnd"/>
            <w:r w:rsidRPr="005A0998">
              <w:rPr>
                <w:rFonts w:ascii="Trebuchet MS" w:hAnsi="Trebuchet MS" w:cs="Trebuchet MS"/>
                <w:lang w:val="en-GB"/>
              </w:rPr>
              <w:t xml:space="preserve"> pe </w:t>
            </w:r>
            <w:proofErr w:type="spellStart"/>
            <w:r w:rsidRPr="005A0998">
              <w:rPr>
                <w:rFonts w:ascii="Trebuchet MS" w:hAnsi="Trebuchet MS" w:cs="Trebuchet MS"/>
                <w:lang w:val="en-GB"/>
              </w:rPr>
              <w:t>teren</w:t>
            </w:r>
            <w:proofErr w:type="spellEnd"/>
            <w:r w:rsidRPr="005A0998">
              <w:rPr>
                <w:rFonts w:ascii="Trebuchet MS" w:hAnsi="Trebuchet MS" w:cs="Trebuchet MS"/>
                <w:lang w:val="en-GB"/>
              </w:rPr>
              <w:t xml:space="preserve"> la </w:t>
            </w:r>
            <w:proofErr w:type="spellStart"/>
            <w:r w:rsidRPr="005A0998">
              <w:rPr>
                <w:rFonts w:ascii="Trebuchet MS" w:hAnsi="Trebuchet MS" w:cs="Trebuchet MS"/>
                <w:lang w:val="en-GB"/>
              </w:rPr>
              <w:t>beneficiarii</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proiectelor</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atât</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în</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perioada</w:t>
            </w:r>
            <w:proofErr w:type="spellEnd"/>
            <w:r w:rsidRPr="005A0998">
              <w:rPr>
                <w:rFonts w:ascii="Trebuchet MS" w:hAnsi="Trebuchet MS" w:cs="Trebuchet MS"/>
                <w:lang w:val="en-GB"/>
              </w:rPr>
              <w:t xml:space="preserve"> de </w:t>
            </w:r>
            <w:proofErr w:type="spellStart"/>
            <w:r w:rsidRPr="005A0998">
              <w:rPr>
                <w:rFonts w:ascii="Trebuchet MS" w:hAnsi="Trebuchet MS" w:cs="Trebuchet MS"/>
                <w:lang w:val="en-GB"/>
              </w:rPr>
              <w:t>implementare</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cât</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și</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postimplementare</w:t>
            </w:r>
            <w:proofErr w:type="spellEnd"/>
            <w:r w:rsidRPr="005A0998">
              <w:rPr>
                <w:rFonts w:ascii="Trebuchet MS" w:hAnsi="Trebuchet MS" w:cs="Trebuchet MS"/>
                <w:lang w:val="en-GB"/>
              </w:rPr>
              <w:t xml:space="preserve">, pe </w:t>
            </w:r>
            <w:proofErr w:type="spellStart"/>
            <w:r w:rsidRPr="005A0998">
              <w:rPr>
                <w:rFonts w:ascii="Trebuchet MS" w:hAnsi="Trebuchet MS" w:cs="Trebuchet MS"/>
                <w:lang w:val="en-GB"/>
              </w:rPr>
              <w:t>perioada</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în</w:t>
            </w:r>
            <w:proofErr w:type="spellEnd"/>
            <w:r w:rsidRPr="005A0998">
              <w:rPr>
                <w:rFonts w:ascii="Trebuchet MS" w:hAnsi="Trebuchet MS" w:cs="Trebuchet MS"/>
                <w:lang w:val="en-GB"/>
              </w:rPr>
              <w:t xml:space="preserve"> care </w:t>
            </w:r>
            <w:proofErr w:type="spellStart"/>
            <w:r w:rsidRPr="005A0998">
              <w:rPr>
                <w:rFonts w:ascii="Trebuchet MS" w:hAnsi="Trebuchet MS" w:cs="Trebuchet MS"/>
                <w:lang w:val="en-GB"/>
              </w:rPr>
              <w:t>beneficiarul</w:t>
            </w:r>
            <w:proofErr w:type="spellEnd"/>
            <w:r w:rsidRPr="005A0998">
              <w:rPr>
                <w:rFonts w:ascii="Trebuchet MS" w:hAnsi="Trebuchet MS" w:cs="Trebuchet MS"/>
                <w:lang w:val="en-GB"/>
              </w:rPr>
              <w:t>/</w:t>
            </w:r>
            <w:proofErr w:type="spellStart"/>
            <w:r w:rsidRPr="005A0998">
              <w:rPr>
                <w:rFonts w:ascii="Trebuchet MS" w:hAnsi="Trebuchet MS" w:cs="Trebuchet MS"/>
                <w:lang w:val="en-GB"/>
              </w:rPr>
              <w:t>liderul</w:t>
            </w:r>
            <w:proofErr w:type="spellEnd"/>
            <w:r w:rsidRPr="005A0998">
              <w:rPr>
                <w:rFonts w:ascii="Trebuchet MS" w:hAnsi="Trebuchet MS" w:cs="Trebuchet MS"/>
                <w:lang w:val="en-GB"/>
              </w:rPr>
              <w:t xml:space="preserve"> de </w:t>
            </w:r>
            <w:proofErr w:type="spellStart"/>
            <w:r w:rsidRPr="005A0998">
              <w:rPr>
                <w:rFonts w:ascii="Trebuchet MS" w:hAnsi="Trebuchet MS" w:cs="Trebuchet MS"/>
                <w:lang w:val="en-GB"/>
              </w:rPr>
              <w:t>parteneriat</w:t>
            </w:r>
            <w:proofErr w:type="spellEnd"/>
            <w:r w:rsidRPr="005A0998">
              <w:rPr>
                <w:rFonts w:ascii="Trebuchet MS" w:hAnsi="Trebuchet MS" w:cs="Trebuchet MS"/>
                <w:lang w:val="en-GB"/>
              </w:rPr>
              <w:t xml:space="preserve"> are </w:t>
            </w:r>
            <w:proofErr w:type="spellStart"/>
            <w:r w:rsidRPr="005A0998">
              <w:rPr>
                <w:rFonts w:ascii="Trebuchet MS" w:hAnsi="Trebuchet MS" w:cs="Trebuchet MS"/>
                <w:lang w:val="en-GB"/>
              </w:rPr>
              <w:t>obligația</w:t>
            </w:r>
            <w:proofErr w:type="spellEnd"/>
            <w:r w:rsidRPr="005A0998">
              <w:rPr>
                <w:rFonts w:ascii="Trebuchet MS" w:hAnsi="Trebuchet MS" w:cs="Trebuchet MS"/>
                <w:lang w:val="en-GB"/>
              </w:rPr>
              <w:t xml:space="preserve"> de a </w:t>
            </w:r>
            <w:proofErr w:type="spellStart"/>
            <w:r w:rsidRPr="005A0998">
              <w:rPr>
                <w:rFonts w:ascii="Trebuchet MS" w:hAnsi="Trebuchet MS" w:cs="Trebuchet MS"/>
                <w:lang w:val="en-GB"/>
              </w:rPr>
              <w:t>asigura</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caracterul</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durabil</w:t>
            </w:r>
            <w:proofErr w:type="spellEnd"/>
            <w:r w:rsidRPr="005A0998">
              <w:rPr>
                <w:rFonts w:ascii="Trebuchet MS" w:hAnsi="Trebuchet MS" w:cs="Trebuchet MS"/>
                <w:lang w:val="en-GB"/>
              </w:rPr>
              <w:t xml:space="preserve"> al </w:t>
            </w:r>
            <w:proofErr w:type="spellStart"/>
            <w:r w:rsidRPr="005A0998">
              <w:rPr>
                <w:rFonts w:ascii="Trebuchet MS" w:hAnsi="Trebuchet MS" w:cs="Trebuchet MS"/>
                <w:lang w:val="en-GB"/>
              </w:rPr>
              <w:t>operațiunilor</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potrivit</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prevederilor</w:t>
            </w:r>
            <w:proofErr w:type="spellEnd"/>
            <w:r w:rsidRPr="005A0998">
              <w:rPr>
                <w:rFonts w:ascii="Trebuchet MS" w:hAnsi="Trebuchet MS" w:cs="Trebuchet MS"/>
                <w:lang w:val="en-GB"/>
              </w:rPr>
              <w:t xml:space="preserve"> art. 65 din </w:t>
            </w:r>
            <w:proofErr w:type="spellStart"/>
            <w:r w:rsidRPr="005A0998">
              <w:rPr>
                <w:rFonts w:ascii="Trebuchet MS" w:hAnsi="Trebuchet MS" w:cs="Trebuchet MS"/>
                <w:lang w:val="en-GB"/>
              </w:rPr>
              <w:t>Regulamentul</w:t>
            </w:r>
            <w:proofErr w:type="spellEnd"/>
            <w:r w:rsidRPr="005A0998">
              <w:rPr>
                <w:rFonts w:ascii="Trebuchet MS" w:hAnsi="Trebuchet MS" w:cs="Trebuchet MS"/>
                <w:lang w:val="en-GB"/>
              </w:rPr>
              <w:t xml:space="preserve"> (UE) 2021/1.060, cu </w:t>
            </w:r>
            <w:proofErr w:type="spellStart"/>
            <w:r w:rsidRPr="005A0998">
              <w:rPr>
                <w:rFonts w:ascii="Trebuchet MS" w:hAnsi="Trebuchet MS" w:cs="Trebuchet MS"/>
                <w:lang w:val="en-GB"/>
              </w:rPr>
              <w:t>modificările</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și</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completările</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ulterioare</w:t>
            </w:r>
            <w:proofErr w:type="spellEnd"/>
            <w:r w:rsidRPr="005A0998">
              <w:rPr>
                <w:rFonts w:ascii="Trebuchet MS" w:hAnsi="Trebuchet MS" w:cs="Trebuchet MS"/>
                <w:lang w:val="en-GB"/>
              </w:rPr>
              <w:t>.</w:t>
            </w:r>
          </w:p>
          <w:p w14:paraId="08EE66C9" w14:textId="77777777" w:rsidR="005A0998" w:rsidRPr="005A0998" w:rsidRDefault="005A0998" w:rsidP="005A0998">
            <w:pPr>
              <w:autoSpaceDE w:val="0"/>
              <w:autoSpaceDN w:val="0"/>
              <w:adjustRightInd w:val="0"/>
              <w:spacing w:line="360" w:lineRule="auto"/>
              <w:jc w:val="both"/>
              <w:rPr>
                <w:rFonts w:ascii="Trebuchet MS" w:hAnsi="Trebuchet MS" w:cs="Trebuchet MS"/>
                <w:lang w:val="en-GB"/>
              </w:rPr>
            </w:pPr>
            <w:proofErr w:type="spellStart"/>
            <w:r w:rsidRPr="005A0998">
              <w:rPr>
                <w:rFonts w:ascii="Trebuchet MS" w:hAnsi="Trebuchet MS" w:cs="Trebuchet MS"/>
                <w:lang w:val="en-GB"/>
              </w:rPr>
              <w:t>În</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procesul</w:t>
            </w:r>
            <w:proofErr w:type="spellEnd"/>
            <w:r w:rsidRPr="005A0998">
              <w:rPr>
                <w:rFonts w:ascii="Trebuchet MS" w:hAnsi="Trebuchet MS" w:cs="Trebuchet MS"/>
                <w:lang w:val="en-GB"/>
              </w:rPr>
              <w:t xml:space="preserve"> de </w:t>
            </w:r>
            <w:proofErr w:type="spellStart"/>
            <w:r w:rsidRPr="005A0998">
              <w:rPr>
                <w:rFonts w:ascii="Trebuchet MS" w:hAnsi="Trebuchet MS" w:cs="Trebuchet MS"/>
                <w:lang w:val="en-GB"/>
              </w:rPr>
              <w:t>monitorizare</w:t>
            </w:r>
            <w:proofErr w:type="spellEnd"/>
            <w:r w:rsidRPr="005A0998">
              <w:rPr>
                <w:rFonts w:ascii="Trebuchet MS" w:hAnsi="Trebuchet MS" w:cs="Trebuchet MS"/>
                <w:lang w:val="en-GB"/>
              </w:rPr>
              <w:t xml:space="preserve"> a </w:t>
            </w:r>
            <w:proofErr w:type="spellStart"/>
            <w:r w:rsidRPr="005A0998">
              <w:rPr>
                <w:rFonts w:ascii="Trebuchet MS" w:hAnsi="Trebuchet MS" w:cs="Trebuchet MS"/>
                <w:lang w:val="en-GB"/>
              </w:rPr>
              <w:t>proiectelor</w:t>
            </w:r>
            <w:proofErr w:type="spellEnd"/>
            <w:r w:rsidRPr="005A0998">
              <w:rPr>
                <w:rFonts w:ascii="Trebuchet MS" w:hAnsi="Trebuchet MS" w:cs="Trebuchet MS"/>
                <w:lang w:val="en-GB"/>
              </w:rPr>
              <w:t xml:space="preserve"> se </w:t>
            </w:r>
            <w:proofErr w:type="spellStart"/>
            <w:r w:rsidRPr="005A0998">
              <w:rPr>
                <w:rFonts w:ascii="Trebuchet MS" w:hAnsi="Trebuchet MS" w:cs="Trebuchet MS"/>
                <w:lang w:val="en-GB"/>
              </w:rPr>
              <w:t>elaborează</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rapoartele</w:t>
            </w:r>
            <w:proofErr w:type="spellEnd"/>
            <w:r w:rsidRPr="005A0998">
              <w:rPr>
                <w:rFonts w:ascii="Trebuchet MS" w:hAnsi="Trebuchet MS" w:cs="Trebuchet MS"/>
                <w:lang w:val="en-GB"/>
              </w:rPr>
              <w:t xml:space="preserve"> de </w:t>
            </w:r>
            <w:proofErr w:type="spellStart"/>
            <w:r w:rsidRPr="005A0998">
              <w:rPr>
                <w:rFonts w:ascii="Trebuchet MS" w:hAnsi="Trebuchet MS" w:cs="Trebuchet MS"/>
                <w:lang w:val="en-GB"/>
              </w:rPr>
              <w:t>vizită</w:t>
            </w:r>
            <w:proofErr w:type="spellEnd"/>
            <w:r w:rsidRPr="005A0998">
              <w:rPr>
                <w:rFonts w:ascii="Trebuchet MS" w:hAnsi="Trebuchet MS" w:cs="Trebuchet MS"/>
                <w:lang w:val="en-GB"/>
              </w:rPr>
              <w:t xml:space="preserve"> de </w:t>
            </w:r>
            <w:proofErr w:type="spellStart"/>
            <w:r w:rsidRPr="005A0998">
              <w:rPr>
                <w:rFonts w:ascii="Trebuchet MS" w:hAnsi="Trebuchet MS" w:cs="Trebuchet MS"/>
                <w:lang w:val="en-GB"/>
              </w:rPr>
              <w:t>monitorizare</w:t>
            </w:r>
            <w:proofErr w:type="spellEnd"/>
            <w:r w:rsidRPr="005A0998">
              <w:rPr>
                <w:rFonts w:ascii="Trebuchet MS" w:hAnsi="Trebuchet MS" w:cs="Trebuchet MS"/>
                <w:lang w:val="en-GB"/>
              </w:rPr>
              <w:t>.</w:t>
            </w:r>
          </w:p>
          <w:p w14:paraId="3CE9D927" w14:textId="77777777" w:rsidR="005A0998" w:rsidRPr="005A0998" w:rsidRDefault="005A0998" w:rsidP="005A0998">
            <w:pPr>
              <w:autoSpaceDE w:val="0"/>
              <w:autoSpaceDN w:val="0"/>
              <w:adjustRightInd w:val="0"/>
              <w:spacing w:line="360" w:lineRule="auto"/>
              <w:jc w:val="both"/>
              <w:rPr>
                <w:rFonts w:ascii="Trebuchet MS" w:hAnsi="Trebuchet MS" w:cs="Trebuchet MS"/>
                <w:lang w:val="en-GB"/>
              </w:rPr>
            </w:pPr>
          </w:p>
          <w:p w14:paraId="723C867B" w14:textId="77777777" w:rsidR="005A0998" w:rsidRPr="005A0998" w:rsidRDefault="005A0998" w:rsidP="005A0998">
            <w:pPr>
              <w:autoSpaceDE w:val="0"/>
              <w:autoSpaceDN w:val="0"/>
              <w:adjustRightInd w:val="0"/>
              <w:spacing w:line="360" w:lineRule="auto"/>
              <w:jc w:val="both"/>
              <w:rPr>
                <w:rFonts w:ascii="Trebuchet MS" w:hAnsi="Trebuchet MS" w:cs="Trebuchet MS"/>
                <w:lang w:val="en-GB"/>
              </w:rPr>
            </w:pPr>
            <w:proofErr w:type="spellStart"/>
            <w:r w:rsidRPr="005A0998">
              <w:rPr>
                <w:rFonts w:ascii="Trebuchet MS" w:hAnsi="Trebuchet MS" w:cs="Trebuchet MS"/>
                <w:lang w:val="en-GB"/>
              </w:rPr>
              <w:t>Acestea</w:t>
            </w:r>
            <w:proofErr w:type="spellEnd"/>
            <w:r w:rsidRPr="005A0998">
              <w:rPr>
                <w:rFonts w:ascii="Trebuchet MS" w:hAnsi="Trebuchet MS" w:cs="Trebuchet MS"/>
                <w:lang w:val="en-GB"/>
              </w:rPr>
              <w:t xml:space="preserve"> se </w:t>
            </w:r>
            <w:proofErr w:type="spellStart"/>
            <w:r w:rsidRPr="005A0998">
              <w:rPr>
                <w:rFonts w:ascii="Trebuchet MS" w:hAnsi="Trebuchet MS" w:cs="Trebuchet MS"/>
                <w:lang w:val="en-GB"/>
              </w:rPr>
              <w:t>elaborează</w:t>
            </w:r>
            <w:proofErr w:type="spellEnd"/>
            <w:r w:rsidRPr="005A0998">
              <w:rPr>
                <w:rFonts w:ascii="Trebuchet MS" w:hAnsi="Trebuchet MS" w:cs="Trebuchet MS"/>
                <w:lang w:val="en-GB"/>
              </w:rPr>
              <w:t xml:space="preserve"> de AM PRSM </w:t>
            </w:r>
            <w:proofErr w:type="spellStart"/>
            <w:r w:rsidRPr="005A0998">
              <w:rPr>
                <w:rFonts w:ascii="Trebuchet MS" w:hAnsi="Trebuchet MS" w:cs="Trebuchet MS"/>
                <w:lang w:val="en-GB"/>
              </w:rPr>
              <w:t>prin</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sistemul</w:t>
            </w:r>
            <w:proofErr w:type="spellEnd"/>
            <w:r w:rsidRPr="005A0998">
              <w:rPr>
                <w:rFonts w:ascii="Trebuchet MS" w:hAnsi="Trebuchet MS" w:cs="Trebuchet MS"/>
                <w:lang w:val="en-GB"/>
              </w:rPr>
              <w:t xml:space="preserve"> informatic MySMIS2021/SMIS2021 </w:t>
            </w:r>
            <w:proofErr w:type="spellStart"/>
            <w:r w:rsidRPr="005A0998">
              <w:rPr>
                <w:rFonts w:ascii="Trebuchet MS" w:hAnsi="Trebuchet MS" w:cs="Trebuchet MS"/>
                <w:lang w:val="en-GB"/>
              </w:rPr>
              <w:t>și</w:t>
            </w:r>
            <w:proofErr w:type="spellEnd"/>
            <w:r w:rsidRPr="005A0998">
              <w:rPr>
                <w:rFonts w:ascii="Trebuchet MS" w:hAnsi="Trebuchet MS" w:cs="Trebuchet MS"/>
                <w:lang w:val="en-GB"/>
              </w:rPr>
              <w:t xml:space="preserve"> se </w:t>
            </w:r>
            <w:proofErr w:type="spellStart"/>
            <w:r w:rsidRPr="005A0998">
              <w:rPr>
                <w:rFonts w:ascii="Trebuchet MS" w:hAnsi="Trebuchet MS" w:cs="Trebuchet MS"/>
                <w:lang w:val="en-GB"/>
              </w:rPr>
              <w:t>generează</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în</w:t>
            </w:r>
            <w:proofErr w:type="spellEnd"/>
            <w:r w:rsidRPr="005A0998">
              <w:rPr>
                <w:rFonts w:ascii="Trebuchet MS" w:hAnsi="Trebuchet MS" w:cs="Trebuchet MS"/>
                <w:lang w:val="en-GB"/>
              </w:rPr>
              <w:t xml:space="preserve"> termen de 10 </w:t>
            </w:r>
            <w:proofErr w:type="spellStart"/>
            <w:r w:rsidRPr="005A0998">
              <w:rPr>
                <w:rFonts w:ascii="Trebuchet MS" w:hAnsi="Trebuchet MS" w:cs="Trebuchet MS"/>
                <w:lang w:val="en-GB"/>
              </w:rPr>
              <w:t>zile</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lucrătoare</w:t>
            </w:r>
            <w:proofErr w:type="spellEnd"/>
            <w:r w:rsidRPr="005A0998">
              <w:rPr>
                <w:rFonts w:ascii="Trebuchet MS" w:hAnsi="Trebuchet MS" w:cs="Trebuchet MS"/>
                <w:lang w:val="en-GB"/>
              </w:rPr>
              <w:t xml:space="preserve"> de la data </w:t>
            </w:r>
            <w:proofErr w:type="spellStart"/>
            <w:r w:rsidRPr="005A0998">
              <w:rPr>
                <w:rFonts w:ascii="Trebuchet MS" w:hAnsi="Trebuchet MS" w:cs="Trebuchet MS"/>
                <w:lang w:val="en-GB"/>
              </w:rPr>
              <w:t>vizitei</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efectuate</w:t>
            </w:r>
            <w:proofErr w:type="spellEnd"/>
            <w:r w:rsidRPr="005A0998">
              <w:rPr>
                <w:rFonts w:ascii="Trebuchet MS" w:hAnsi="Trebuchet MS" w:cs="Trebuchet MS"/>
                <w:lang w:val="en-GB"/>
              </w:rPr>
              <w:t xml:space="preserve"> la </w:t>
            </w:r>
            <w:proofErr w:type="spellStart"/>
            <w:r w:rsidRPr="005A0998">
              <w:rPr>
                <w:rFonts w:ascii="Trebuchet MS" w:hAnsi="Trebuchet MS" w:cs="Trebuchet MS"/>
                <w:lang w:val="en-GB"/>
              </w:rPr>
              <w:t>fața</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locului</w:t>
            </w:r>
            <w:proofErr w:type="spellEnd"/>
            <w:r w:rsidRPr="005A0998">
              <w:rPr>
                <w:rFonts w:ascii="Trebuchet MS" w:hAnsi="Trebuchet MS" w:cs="Trebuchet MS"/>
                <w:lang w:val="en-GB"/>
              </w:rPr>
              <w:t>.</w:t>
            </w:r>
          </w:p>
          <w:p w14:paraId="4982118F" w14:textId="380B3A7A" w:rsidR="00A82C81" w:rsidRPr="00932165" w:rsidRDefault="005A0998" w:rsidP="00932165">
            <w:pPr>
              <w:spacing w:before="120" w:after="120" w:line="360" w:lineRule="auto"/>
              <w:jc w:val="both"/>
              <w:rPr>
                <w:rFonts w:ascii="Trebuchet MS" w:hAnsi="Trebuchet MS"/>
                <w:i/>
              </w:rPr>
            </w:pPr>
            <w:proofErr w:type="spellStart"/>
            <w:r w:rsidRPr="005A0998">
              <w:rPr>
                <w:rFonts w:ascii="Trebuchet MS" w:hAnsi="Trebuchet MS" w:cs="Trebuchet MS"/>
                <w:lang w:val="en-GB"/>
              </w:rPr>
              <w:t>Rapoartele</w:t>
            </w:r>
            <w:proofErr w:type="spellEnd"/>
            <w:r w:rsidRPr="005A0998">
              <w:rPr>
                <w:rFonts w:ascii="Trebuchet MS" w:hAnsi="Trebuchet MS" w:cs="Trebuchet MS"/>
                <w:lang w:val="en-GB"/>
              </w:rPr>
              <w:t xml:space="preserve"> de </w:t>
            </w:r>
            <w:proofErr w:type="spellStart"/>
            <w:r w:rsidRPr="005A0998">
              <w:rPr>
                <w:rFonts w:ascii="Trebuchet MS" w:hAnsi="Trebuchet MS" w:cs="Trebuchet MS"/>
                <w:lang w:val="en-GB"/>
              </w:rPr>
              <w:t>vizită</w:t>
            </w:r>
            <w:proofErr w:type="spellEnd"/>
            <w:r w:rsidRPr="005A0998">
              <w:rPr>
                <w:rFonts w:ascii="Trebuchet MS" w:hAnsi="Trebuchet MS" w:cs="Trebuchet MS"/>
                <w:lang w:val="en-GB"/>
              </w:rPr>
              <w:t xml:space="preserve"> pot include </w:t>
            </w:r>
            <w:proofErr w:type="spellStart"/>
            <w:r w:rsidRPr="005A0998">
              <w:rPr>
                <w:rFonts w:ascii="Trebuchet MS" w:hAnsi="Trebuchet MS" w:cs="Trebuchet MS"/>
                <w:lang w:val="en-GB"/>
              </w:rPr>
              <w:t>acțiuni</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corective</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și</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recomandări</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adresate</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beneficiarului</w:t>
            </w:r>
            <w:proofErr w:type="spellEnd"/>
            <w:r w:rsidRPr="005A0998">
              <w:rPr>
                <w:rFonts w:ascii="Trebuchet MS" w:hAnsi="Trebuchet MS" w:cs="Trebuchet MS"/>
                <w:lang w:val="en-GB"/>
              </w:rPr>
              <w:t xml:space="preserve">, precum </w:t>
            </w:r>
            <w:proofErr w:type="spellStart"/>
            <w:r w:rsidRPr="005A0998">
              <w:rPr>
                <w:rFonts w:ascii="Trebuchet MS" w:hAnsi="Trebuchet MS" w:cs="Trebuchet MS"/>
                <w:lang w:val="en-GB"/>
              </w:rPr>
              <w:t>și</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termenele</w:t>
            </w:r>
            <w:proofErr w:type="spellEnd"/>
            <w:r w:rsidRPr="005A0998">
              <w:rPr>
                <w:rFonts w:ascii="Trebuchet MS" w:hAnsi="Trebuchet MS" w:cs="Trebuchet MS"/>
                <w:lang w:val="en-GB"/>
              </w:rPr>
              <w:t xml:space="preserve"> de </w:t>
            </w:r>
            <w:proofErr w:type="spellStart"/>
            <w:r w:rsidRPr="005A0998">
              <w:rPr>
                <w:rFonts w:ascii="Trebuchet MS" w:hAnsi="Trebuchet MS" w:cs="Trebuchet MS"/>
                <w:lang w:val="en-GB"/>
              </w:rPr>
              <w:t>realizare</w:t>
            </w:r>
            <w:proofErr w:type="spellEnd"/>
            <w:r w:rsidRPr="005A0998">
              <w:rPr>
                <w:rFonts w:ascii="Trebuchet MS" w:hAnsi="Trebuchet MS" w:cs="Trebuchet MS"/>
                <w:lang w:val="en-GB"/>
              </w:rPr>
              <w:t xml:space="preserve"> care sunt </w:t>
            </w:r>
            <w:proofErr w:type="spellStart"/>
            <w:r w:rsidRPr="005A0998">
              <w:rPr>
                <w:rFonts w:ascii="Trebuchet MS" w:hAnsi="Trebuchet MS" w:cs="Trebuchet MS"/>
                <w:lang w:val="en-GB"/>
              </w:rPr>
              <w:t>obligatorii</w:t>
            </w:r>
            <w:proofErr w:type="spellEnd"/>
            <w:r w:rsidRPr="005A0998">
              <w:rPr>
                <w:rFonts w:ascii="Trebuchet MS" w:hAnsi="Trebuchet MS" w:cs="Trebuchet MS"/>
                <w:lang w:val="en-GB"/>
              </w:rPr>
              <w:t xml:space="preserve"> de </w:t>
            </w:r>
            <w:proofErr w:type="spellStart"/>
            <w:r w:rsidRPr="005A0998">
              <w:rPr>
                <w:rFonts w:ascii="Trebuchet MS" w:hAnsi="Trebuchet MS" w:cs="Trebuchet MS"/>
                <w:lang w:val="en-GB"/>
              </w:rPr>
              <w:t>respectat</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pentru</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beneficiar</w:t>
            </w:r>
            <w:proofErr w:type="spellEnd"/>
            <w:r w:rsidRPr="005A0998">
              <w:rPr>
                <w:rFonts w:ascii="Trebuchet MS" w:hAnsi="Trebuchet MS" w:cs="Trebuchet MS"/>
                <w:lang w:val="en-GB"/>
              </w:rPr>
              <w:t>.</w:t>
            </w:r>
          </w:p>
        </w:tc>
      </w:tr>
    </w:tbl>
    <w:p w14:paraId="38416C41" w14:textId="77777777" w:rsidR="0058563F" w:rsidRDefault="0058563F" w:rsidP="009F041F">
      <w:pPr>
        <w:pStyle w:val="Heading2"/>
      </w:pPr>
    </w:p>
    <w:p w14:paraId="7787F590" w14:textId="2C00DD95" w:rsidR="00A82C81" w:rsidRPr="009F041F" w:rsidRDefault="000076AD" w:rsidP="00932165">
      <w:pPr>
        <w:pStyle w:val="Heading2"/>
      </w:pPr>
      <w:bookmarkStart w:id="150" w:name="_Toc143502489"/>
      <w:r>
        <w:t xml:space="preserve">11.3. </w:t>
      </w:r>
      <w:r w:rsidR="00A82C81" w:rsidRPr="009F041F">
        <w:t>Mecanismul specific indicatorilor de etapă. Planul de monitorizare</w:t>
      </w:r>
      <w:bookmarkEnd w:id="150"/>
    </w:p>
    <w:tbl>
      <w:tblPr>
        <w:tblStyle w:val="TableGrid"/>
        <w:tblW w:w="0" w:type="auto"/>
        <w:tblLook w:val="04A0" w:firstRow="1" w:lastRow="0" w:firstColumn="1" w:lastColumn="0" w:noHBand="0" w:noVBand="1"/>
      </w:tblPr>
      <w:tblGrid>
        <w:gridCol w:w="9913"/>
      </w:tblGrid>
      <w:tr w:rsidR="00A82C81" w:rsidRPr="00D62BBA" w14:paraId="1D5719FB" w14:textId="77777777" w:rsidTr="00932165">
        <w:tc>
          <w:tcPr>
            <w:tcW w:w="10343" w:type="dxa"/>
          </w:tcPr>
          <w:p w14:paraId="1A906AC9" w14:textId="77777777" w:rsidR="005A0998" w:rsidRDefault="005A0998" w:rsidP="005A0998">
            <w:pPr>
              <w:autoSpaceDE w:val="0"/>
              <w:autoSpaceDN w:val="0"/>
              <w:adjustRightInd w:val="0"/>
              <w:spacing w:line="360" w:lineRule="auto"/>
              <w:jc w:val="both"/>
              <w:rPr>
                <w:rFonts w:ascii="Trebuchet MS" w:hAnsi="Trebuchet MS" w:cs="Trebuchet MS"/>
                <w:lang w:val="en-GB"/>
              </w:rPr>
            </w:pPr>
          </w:p>
          <w:p w14:paraId="2CCC3422" w14:textId="2690C2DD" w:rsidR="005A0998" w:rsidRPr="005A0998" w:rsidRDefault="005A0998" w:rsidP="005A0998">
            <w:pPr>
              <w:autoSpaceDE w:val="0"/>
              <w:autoSpaceDN w:val="0"/>
              <w:adjustRightInd w:val="0"/>
              <w:spacing w:line="360" w:lineRule="auto"/>
              <w:jc w:val="both"/>
              <w:rPr>
                <w:rFonts w:ascii="Trebuchet MS" w:hAnsi="Trebuchet MS" w:cs="Trebuchet MS"/>
                <w:lang w:val="en-GB"/>
              </w:rPr>
            </w:pPr>
            <w:proofErr w:type="spellStart"/>
            <w:r w:rsidRPr="005A0998">
              <w:rPr>
                <w:rFonts w:ascii="Trebuchet MS" w:hAnsi="Trebuchet MS" w:cs="Trebuchet MS"/>
                <w:lang w:val="en-GB"/>
              </w:rPr>
              <w:t>Instrumentul</w:t>
            </w:r>
            <w:proofErr w:type="spellEnd"/>
            <w:r w:rsidRPr="005A0998">
              <w:rPr>
                <w:rFonts w:ascii="Trebuchet MS" w:hAnsi="Trebuchet MS" w:cs="Trebuchet MS"/>
                <w:lang w:val="en-GB"/>
              </w:rPr>
              <w:t xml:space="preserve"> principal </w:t>
            </w:r>
            <w:proofErr w:type="spellStart"/>
            <w:r w:rsidRPr="005A0998">
              <w:rPr>
                <w:rFonts w:ascii="Trebuchet MS" w:hAnsi="Trebuchet MS" w:cs="Trebuchet MS"/>
                <w:lang w:val="en-GB"/>
              </w:rPr>
              <w:t>utilizat</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în</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activitățile</w:t>
            </w:r>
            <w:proofErr w:type="spellEnd"/>
            <w:r w:rsidRPr="005A0998">
              <w:rPr>
                <w:rFonts w:ascii="Trebuchet MS" w:hAnsi="Trebuchet MS" w:cs="Trebuchet MS"/>
                <w:lang w:val="en-GB"/>
              </w:rPr>
              <w:t xml:space="preserve"> de </w:t>
            </w:r>
            <w:proofErr w:type="spellStart"/>
            <w:r w:rsidRPr="005A0998">
              <w:rPr>
                <w:rFonts w:ascii="Trebuchet MS" w:hAnsi="Trebuchet MS" w:cs="Trebuchet MS"/>
                <w:lang w:val="en-GB"/>
              </w:rPr>
              <w:t>monitorizare</w:t>
            </w:r>
            <w:proofErr w:type="spellEnd"/>
            <w:r w:rsidRPr="005A0998">
              <w:rPr>
                <w:rFonts w:ascii="Trebuchet MS" w:hAnsi="Trebuchet MS" w:cs="Trebuchet MS"/>
                <w:lang w:val="en-GB"/>
              </w:rPr>
              <w:t xml:space="preserve"> a </w:t>
            </w:r>
            <w:proofErr w:type="spellStart"/>
            <w:r w:rsidRPr="005A0998">
              <w:rPr>
                <w:rFonts w:ascii="Trebuchet MS" w:hAnsi="Trebuchet MS" w:cs="Trebuchet MS"/>
                <w:lang w:val="en-GB"/>
              </w:rPr>
              <w:t>proiectelor</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este</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reprezentant</w:t>
            </w:r>
            <w:proofErr w:type="spellEnd"/>
            <w:r w:rsidRPr="005A0998">
              <w:rPr>
                <w:rFonts w:ascii="Trebuchet MS" w:hAnsi="Trebuchet MS" w:cs="Trebuchet MS"/>
                <w:lang w:val="en-GB"/>
              </w:rPr>
              <w:t xml:space="preserve"> de </w:t>
            </w:r>
            <w:proofErr w:type="spellStart"/>
            <w:r w:rsidRPr="005A0998">
              <w:rPr>
                <w:rFonts w:ascii="Trebuchet MS" w:hAnsi="Trebuchet MS" w:cs="Trebuchet MS"/>
                <w:lang w:val="en-GB"/>
              </w:rPr>
              <w:t>Planul</w:t>
            </w:r>
            <w:proofErr w:type="spellEnd"/>
            <w:r w:rsidRPr="005A0998">
              <w:rPr>
                <w:rFonts w:ascii="Trebuchet MS" w:hAnsi="Trebuchet MS" w:cs="Trebuchet MS"/>
                <w:lang w:val="en-GB"/>
              </w:rPr>
              <w:t xml:space="preserve"> de </w:t>
            </w:r>
            <w:proofErr w:type="spellStart"/>
            <w:r w:rsidRPr="005A0998">
              <w:rPr>
                <w:rFonts w:ascii="Trebuchet MS" w:hAnsi="Trebuchet MS" w:cs="Trebuchet MS"/>
                <w:lang w:val="en-GB"/>
              </w:rPr>
              <w:t>monitorizare</w:t>
            </w:r>
            <w:proofErr w:type="spellEnd"/>
            <w:r w:rsidRPr="005A0998">
              <w:rPr>
                <w:rFonts w:ascii="Trebuchet MS" w:hAnsi="Trebuchet MS" w:cs="Trebuchet MS"/>
                <w:lang w:val="en-GB"/>
              </w:rPr>
              <w:t xml:space="preserve"> a </w:t>
            </w:r>
            <w:proofErr w:type="spellStart"/>
            <w:r w:rsidRPr="005A0998">
              <w:rPr>
                <w:rFonts w:ascii="Trebuchet MS" w:hAnsi="Trebuchet MS" w:cs="Trebuchet MS"/>
                <w:lang w:val="en-GB"/>
              </w:rPr>
              <w:t>proiectului</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parte</w:t>
            </w:r>
            <w:proofErr w:type="spellEnd"/>
            <w:r w:rsidRPr="005A0998">
              <w:rPr>
                <w:rFonts w:ascii="Trebuchet MS" w:hAnsi="Trebuchet MS" w:cs="Trebuchet MS"/>
                <w:lang w:val="en-GB"/>
              </w:rPr>
              <w:t xml:space="preserve"> a </w:t>
            </w:r>
            <w:proofErr w:type="spellStart"/>
            <w:r w:rsidRPr="005A0998">
              <w:rPr>
                <w:rFonts w:ascii="Trebuchet MS" w:hAnsi="Trebuchet MS" w:cs="Trebuchet MS"/>
                <w:lang w:val="en-GB"/>
              </w:rPr>
              <w:t>contractului</w:t>
            </w:r>
            <w:proofErr w:type="spellEnd"/>
            <w:r w:rsidRPr="005A0998">
              <w:rPr>
                <w:rFonts w:ascii="Trebuchet MS" w:hAnsi="Trebuchet MS" w:cs="Trebuchet MS"/>
                <w:lang w:val="en-GB"/>
              </w:rPr>
              <w:t xml:space="preserve"> de </w:t>
            </w:r>
            <w:proofErr w:type="spellStart"/>
            <w:r w:rsidRPr="005A0998">
              <w:rPr>
                <w:rFonts w:ascii="Trebuchet MS" w:hAnsi="Trebuchet MS" w:cs="Trebuchet MS"/>
                <w:lang w:val="en-GB"/>
              </w:rPr>
              <w:t>finanțare</w:t>
            </w:r>
            <w:proofErr w:type="spellEnd"/>
            <w:r w:rsidRPr="005A0998">
              <w:rPr>
                <w:rFonts w:ascii="Trebuchet MS" w:hAnsi="Trebuchet MS" w:cs="Trebuchet MS"/>
                <w:lang w:val="en-GB"/>
              </w:rPr>
              <w:t>.</w:t>
            </w:r>
          </w:p>
          <w:p w14:paraId="35E495E4" w14:textId="21CF2AF2" w:rsidR="00A82C81" w:rsidRPr="00932165" w:rsidRDefault="005A0998" w:rsidP="00932165">
            <w:pPr>
              <w:spacing w:before="120" w:after="120" w:line="360" w:lineRule="auto"/>
              <w:jc w:val="both"/>
              <w:rPr>
                <w:rFonts w:ascii="Trebuchet MS" w:hAnsi="Trebuchet MS"/>
                <w:i/>
              </w:rPr>
            </w:pPr>
            <w:proofErr w:type="spellStart"/>
            <w:r w:rsidRPr="005A0998">
              <w:rPr>
                <w:rFonts w:ascii="Trebuchet MS" w:hAnsi="Trebuchet MS" w:cs="Trebuchet MS"/>
                <w:lang w:val="en-GB"/>
              </w:rPr>
              <w:t>Acest</w:t>
            </w:r>
            <w:proofErr w:type="spellEnd"/>
            <w:r w:rsidRPr="005A0998">
              <w:rPr>
                <w:rFonts w:ascii="Trebuchet MS" w:hAnsi="Trebuchet MS" w:cs="Trebuchet MS"/>
                <w:lang w:val="en-GB"/>
              </w:rPr>
              <w:t xml:space="preserve"> instrument </w:t>
            </w:r>
            <w:proofErr w:type="spellStart"/>
            <w:r w:rsidRPr="005A0998">
              <w:rPr>
                <w:rFonts w:ascii="Trebuchet MS" w:hAnsi="Trebuchet MS" w:cs="Trebuchet MS"/>
                <w:lang w:val="en-GB"/>
              </w:rPr>
              <w:t>presupune</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urmărirea</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și</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validarea</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îndeplinirii</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indicatorilor</w:t>
            </w:r>
            <w:proofErr w:type="spellEnd"/>
            <w:r w:rsidRPr="005A0998">
              <w:rPr>
                <w:rFonts w:ascii="Trebuchet MS" w:hAnsi="Trebuchet MS" w:cs="Trebuchet MS"/>
                <w:lang w:val="en-GB"/>
              </w:rPr>
              <w:t xml:space="preserve"> de </w:t>
            </w:r>
            <w:proofErr w:type="spellStart"/>
            <w:r w:rsidRPr="005A0998">
              <w:rPr>
                <w:rFonts w:ascii="Trebuchet MS" w:hAnsi="Trebuchet MS" w:cs="Trebuchet MS"/>
                <w:lang w:val="en-GB"/>
              </w:rPr>
              <w:t>etapă</w:t>
            </w:r>
            <w:proofErr w:type="spellEnd"/>
            <w:r w:rsidRPr="005A0998">
              <w:rPr>
                <w:rFonts w:ascii="Trebuchet MS" w:hAnsi="Trebuchet MS" w:cs="Trebuchet MS"/>
                <w:lang w:val="en-GB"/>
              </w:rPr>
              <w:t xml:space="preserve"> ai </w:t>
            </w:r>
            <w:proofErr w:type="spellStart"/>
            <w:r w:rsidRPr="005A0998">
              <w:rPr>
                <w:rFonts w:ascii="Trebuchet MS" w:hAnsi="Trebuchet MS" w:cs="Trebuchet MS"/>
                <w:lang w:val="en-GB"/>
              </w:rPr>
              <w:t>proiectului</w:t>
            </w:r>
            <w:proofErr w:type="spellEnd"/>
            <w:r w:rsidRPr="005A0998">
              <w:rPr>
                <w:rFonts w:ascii="Trebuchet MS" w:hAnsi="Trebuchet MS" w:cs="Trebuchet MS"/>
                <w:lang w:val="en-GB"/>
              </w:rPr>
              <w:t xml:space="preserve"> pe </w:t>
            </w:r>
            <w:proofErr w:type="spellStart"/>
            <w:r w:rsidRPr="005A0998">
              <w:rPr>
                <w:rFonts w:ascii="Trebuchet MS" w:hAnsi="Trebuchet MS" w:cs="Trebuchet MS"/>
                <w:lang w:val="en-GB"/>
              </w:rPr>
              <w:t>baza</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documentelor</w:t>
            </w:r>
            <w:proofErr w:type="spellEnd"/>
            <w:r w:rsidRPr="005A0998">
              <w:rPr>
                <w:rFonts w:ascii="Trebuchet MS" w:hAnsi="Trebuchet MS" w:cs="Trebuchet MS"/>
                <w:lang w:val="en-GB"/>
              </w:rPr>
              <w:t xml:space="preserve"> justificative </w:t>
            </w:r>
            <w:proofErr w:type="spellStart"/>
            <w:r w:rsidRPr="005A0998">
              <w:rPr>
                <w:rFonts w:ascii="Trebuchet MS" w:hAnsi="Trebuchet MS" w:cs="Trebuchet MS"/>
                <w:lang w:val="en-GB"/>
              </w:rPr>
              <w:t>transmise</w:t>
            </w:r>
            <w:proofErr w:type="spellEnd"/>
            <w:r w:rsidRPr="005A0998">
              <w:rPr>
                <w:rFonts w:ascii="Trebuchet MS" w:hAnsi="Trebuchet MS" w:cs="Trebuchet MS"/>
                <w:lang w:val="en-GB"/>
              </w:rPr>
              <w:t xml:space="preserve"> de </w:t>
            </w:r>
            <w:proofErr w:type="spellStart"/>
            <w:r w:rsidRPr="005A0998">
              <w:rPr>
                <w:rFonts w:ascii="Trebuchet MS" w:hAnsi="Trebuchet MS" w:cs="Trebuchet MS"/>
                <w:lang w:val="en-GB"/>
              </w:rPr>
              <w:t>beneficiar</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inclusiv</w:t>
            </w:r>
            <w:proofErr w:type="spellEnd"/>
            <w:r w:rsidRPr="005A0998">
              <w:rPr>
                <w:rFonts w:ascii="Trebuchet MS" w:hAnsi="Trebuchet MS" w:cs="Trebuchet MS"/>
                <w:lang w:val="en-GB"/>
              </w:rPr>
              <w:t xml:space="preserve"> </w:t>
            </w:r>
            <w:proofErr w:type="gramStart"/>
            <w:r w:rsidRPr="005A0998">
              <w:rPr>
                <w:rFonts w:ascii="Trebuchet MS" w:hAnsi="Trebuchet MS" w:cs="Trebuchet MS"/>
                <w:lang w:val="en-GB"/>
              </w:rPr>
              <w:t>a</w:t>
            </w:r>
            <w:proofErr w:type="gramEnd"/>
            <w:r w:rsidRPr="005A0998">
              <w:rPr>
                <w:rFonts w:ascii="Trebuchet MS" w:hAnsi="Trebuchet MS" w:cs="Trebuchet MS"/>
                <w:lang w:val="en-GB"/>
              </w:rPr>
              <w:t xml:space="preserve"> </w:t>
            </w:r>
            <w:proofErr w:type="spellStart"/>
            <w:r w:rsidRPr="005A0998">
              <w:rPr>
                <w:rFonts w:ascii="Trebuchet MS" w:hAnsi="Trebuchet MS" w:cs="Trebuchet MS"/>
                <w:lang w:val="en-GB"/>
              </w:rPr>
              <w:t>informațiilor</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și</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documentelor</w:t>
            </w:r>
            <w:proofErr w:type="spellEnd"/>
            <w:r w:rsidRPr="005A0998">
              <w:rPr>
                <w:rFonts w:ascii="Trebuchet MS" w:hAnsi="Trebuchet MS" w:cs="Trebuchet MS"/>
                <w:lang w:val="en-GB"/>
              </w:rPr>
              <w:t xml:space="preserve"> care </w:t>
            </w:r>
            <w:proofErr w:type="spellStart"/>
            <w:r w:rsidRPr="005A0998">
              <w:rPr>
                <w:rFonts w:ascii="Trebuchet MS" w:hAnsi="Trebuchet MS" w:cs="Trebuchet MS"/>
                <w:lang w:val="en-GB"/>
              </w:rPr>
              <w:t>însoțesc</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raportul</w:t>
            </w:r>
            <w:proofErr w:type="spellEnd"/>
            <w:r w:rsidRPr="005A0998">
              <w:rPr>
                <w:rFonts w:ascii="Trebuchet MS" w:hAnsi="Trebuchet MS" w:cs="Trebuchet MS"/>
                <w:lang w:val="en-GB"/>
              </w:rPr>
              <w:t xml:space="preserve"> de </w:t>
            </w:r>
            <w:proofErr w:type="spellStart"/>
            <w:r w:rsidRPr="005A0998">
              <w:rPr>
                <w:rFonts w:ascii="Trebuchet MS" w:hAnsi="Trebuchet MS" w:cs="Trebuchet MS"/>
                <w:lang w:val="en-GB"/>
              </w:rPr>
              <w:t>progres</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și</w:t>
            </w:r>
            <w:proofErr w:type="spellEnd"/>
            <w:r w:rsidRPr="005A0998">
              <w:rPr>
                <w:rFonts w:ascii="Trebuchet MS" w:hAnsi="Trebuchet MS" w:cs="Trebuchet MS"/>
                <w:lang w:val="en-GB"/>
              </w:rPr>
              <w:t xml:space="preserve"> a </w:t>
            </w:r>
            <w:proofErr w:type="spellStart"/>
            <w:r w:rsidRPr="005A0998">
              <w:rPr>
                <w:rFonts w:ascii="Trebuchet MS" w:hAnsi="Trebuchet MS" w:cs="Trebuchet MS"/>
                <w:lang w:val="en-GB"/>
              </w:rPr>
              <w:t>constatărilor</w:t>
            </w:r>
            <w:proofErr w:type="spellEnd"/>
            <w:r w:rsidRPr="005A0998">
              <w:rPr>
                <w:rFonts w:ascii="Trebuchet MS" w:hAnsi="Trebuchet MS" w:cs="Trebuchet MS"/>
                <w:lang w:val="en-GB"/>
              </w:rPr>
              <w:t xml:space="preserve"> AM PRSM </w:t>
            </w:r>
            <w:proofErr w:type="spellStart"/>
            <w:r w:rsidRPr="005A0998">
              <w:rPr>
                <w:rFonts w:ascii="Trebuchet MS" w:hAnsi="Trebuchet MS" w:cs="Trebuchet MS"/>
                <w:lang w:val="en-GB"/>
              </w:rPr>
              <w:t>în</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urma</w:t>
            </w:r>
            <w:proofErr w:type="spellEnd"/>
            <w:r w:rsidRPr="005A0998">
              <w:rPr>
                <w:rFonts w:ascii="Trebuchet MS" w:hAnsi="Trebuchet MS" w:cs="Trebuchet MS"/>
                <w:lang w:val="en-GB"/>
              </w:rPr>
              <w:t xml:space="preserve"> </w:t>
            </w:r>
            <w:proofErr w:type="spellStart"/>
            <w:r w:rsidRPr="005A0998">
              <w:rPr>
                <w:rFonts w:ascii="Trebuchet MS" w:hAnsi="Trebuchet MS" w:cs="Trebuchet MS"/>
                <w:lang w:val="en-GB"/>
              </w:rPr>
              <w:t>vizitelor</w:t>
            </w:r>
            <w:proofErr w:type="spellEnd"/>
            <w:r w:rsidRPr="005A0998">
              <w:rPr>
                <w:rFonts w:ascii="Trebuchet MS" w:hAnsi="Trebuchet MS" w:cs="Trebuchet MS"/>
                <w:lang w:val="en-GB"/>
              </w:rPr>
              <w:t xml:space="preserve"> de </w:t>
            </w:r>
            <w:proofErr w:type="spellStart"/>
            <w:r w:rsidRPr="005A0998">
              <w:rPr>
                <w:rFonts w:ascii="Trebuchet MS" w:hAnsi="Trebuchet MS" w:cs="Trebuchet MS"/>
                <w:lang w:val="en-GB"/>
              </w:rPr>
              <w:t>monitorizare</w:t>
            </w:r>
            <w:proofErr w:type="spellEnd"/>
            <w:r w:rsidRPr="005A0998">
              <w:rPr>
                <w:rFonts w:ascii="Trebuchet MS" w:hAnsi="Trebuchet MS" w:cs="Trebuchet MS"/>
                <w:lang w:val="en-GB"/>
              </w:rPr>
              <w:t>.</w:t>
            </w:r>
          </w:p>
        </w:tc>
      </w:tr>
    </w:tbl>
    <w:p w14:paraId="74BCD830" w14:textId="77777777" w:rsidR="00A82C81" w:rsidRPr="00D62BBA" w:rsidRDefault="00A82C81" w:rsidP="00A82C81">
      <w:pPr>
        <w:pStyle w:val="ListParagraph"/>
        <w:spacing w:before="120" w:after="120"/>
        <w:ind w:left="1065"/>
        <w:rPr>
          <w:rFonts w:ascii="Trebuchet MS" w:hAnsi="Trebuchet MS"/>
          <w:b/>
          <w:bCs/>
          <w:i/>
          <w:sz w:val="24"/>
          <w:szCs w:val="24"/>
        </w:rPr>
      </w:pPr>
    </w:p>
    <w:p w14:paraId="0BBEB050" w14:textId="000B2B88" w:rsidR="00A82C81" w:rsidRPr="009F041F" w:rsidRDefault="00E01967" w:rsidP="00932165">
      <w:pPr>
        <w:pStyle w:val="Heading1"/>
      </w:pPr>
      <w:bookmarkStart w:id="151" w:name="_Toc143502490"/>
      <w:r>
        <w:t xml:space="preserve">12. </w:t>
      </w:r>
      <w:r w:rsidR="00A82C81" w:rsidRPr="009F041F">
        <w:t>ASPECTE PRIVIND MANAGEMENTUL FINANCIAR</w:t>
      </w:r>
      <w:bookmarkEnd w:id="151"/>
    </w:p>
    <w:p w14:paraId="6D9CA2E8" w14:textId="24DD81EE" w:rsidR="00A82C81" w:rsidRPr="009F041F" w:rsidRDefault="000076AD" w:rsidP="00932165">
      <w:pPr>
        <w:pStyle w:val="Heading2"/>
      </w:pPr>
      <w:bookmarkStart w:id="152" w:name="_Toc143502491"/>
      <w:bookmarkStart w:id="153" w:name="_Hlk131881881"/>
      <w:r>
        <w:t xml:space="preserve">12.1. </w:t>
      </w:r>
      <w:r w:rsidR="00A82C81" w:rsidRPr="009F041F">
        <w:t>Mecanismul cererilor de prefinanțare</w:t>
      </w:r>
      <w:bookmarkEnd w:id="152"/>
      <w:r w:rsidR="00A82C81" w:rsidRPr="009F041F">
        <w:t xml:space="preserve"> </w:t>
      </w:r>
      <w:bookmarkEnd w:id="153"/>
      <w:r w:rsidR="00A82C81" w:rsidRPr="009F041F">
        <w:tab/>
      </w:r>
    </w:p>
    <w:tbl>
      <w:tblPr>
        <w:tblStyle w:val="TableGrid"/>
        <w:tblW w:w="0" w:type="auto"/>
        <w:tblLook w:val="04A0" w:firstRow="1" w:lastRow="0" w:firstColumn="1" w:lastColumn="0" w:noHBand="0" w:noVBand="1"/>
      </w:tblPr>
      <w:tblGrid>
        <w:gridCol w:w="9913"/>
      </w:tblGrid>
      <w:tr w:rsidR="00B63863" w:rsidRPr="00D62BBA" w14:paraId="21A8A982" w14:textId="77777777" w:rsidTr="00932165">
        <w:tc>
          <w:tcPr>
            <w:tcW w:w="10343" w:type="dxa"/>
          </w:tcPr>
          <w:p w14:paraId="4871FCEF" w14:textId="77777777" w:rsidR="00D3403A" w:rsidRDefault="00D3403A" w:rsidP="005A0998">
            <w:pPr>
              <w:spacing w:before="120" w:after="120" w:line="360" w:lineRule="auto"/>
              <w:jc w:val="both"/>
              <w:rPr>
                <w:rFonts w:ascii="Trebuchet MS" w:eastAsiaTheme="minorEastAsia" w:hAnsi="Trebuchet MS"/>
                <w:iCs/>
              </w:rPr>
            </w:pPr>
          </w:p>
          <w:p w14:paraId="36194252" w14:textId="13874BC2" w:rsidR="005A0998" w:rsidRPr="005A0998" w:rsidRDefault="005A0998" w:rsidP="005A0998">
            <w:pPr>
              <w:spacing w:before="120" w:after="120" w:line="360" w:lineRule="auto"/>
              <w:jc w:val="both"/>
              <w:rPr>
                <w:rFonts w:ascii="Trebuchet MS" w:eastAsiaTheme="minorEastAsia" w:hAnsi="Trebuchet MS"/>
                <w:iCs/>
              </w:rPr>
            </w:pPr>
            <w:r w:rsidRPr="005A0998">
              <w:rPr>
                <w:rFonts w:ascii="Trebuchet MS" w:eastAsiaTheme="minorEastAsia" w:hAnsi="Trebuchet MS"/>
                <w:iCs/>
              </w:rPr>
              <w:t>Mecanismul prefinanțării este reglementat de OUG nr. 133/2021, cu completările și modificările ulterioare, HG nr. 829/2022, cu completările și modificările ulterioare.</w:t>
            </w:r>
          </w:p>
          <w:p w14:paraId="02121610" w14:textId="77777777" w:rsidR="005A0998" w:rsidRPr="005A0998" w:rsidRDefault="005A0998" w:rsidP="005A0998">
            <w:pPr>
              <w:spacing w:before="120" w:after="120" w:line="360" w:lineRule="auto"/>
              <w:jc w:val="both"/>
              <w:rPr>
                <w:rFonts w:ascii="Trebuchet MS" w:eastAsiaTheme="minorEastAsia" w:hAnsi="Trebuchet MS"/>
                <w:iCs/>
              </w:rPr>
            </w:pPr>
            <w:r w:rsidRPr="005A0998">
              <w:rPr>
                <w:rFonts w:ascii="Trebuchet MS" w:eastAsiaTheme="minorEastAsia" w:hAnsi="Trebuchet MS"/>
                <w:iCs/>
              </w:rPr>
              <w:t xml:space="preserve">Prefinanțarea se poate solicita doar în perioada de valabilitate a contractului de finanțare. </w:t>
            </w:r>
          </w:p>
          <w:p w14:paraId="0AE5283A" w14:textId="77777777" w:rsidR="005A0998" w:rsidRPr="005A0998" w:rsidRDefault="005A0998" w:rsidP="005A0998">
            <w:pPr>
              <w:spacing w:before="120" w:after="120" w:line="360" w:lineRule="auto"/>
              <w:jc w:val="both"/>
              <w:rPr>
                <w:rFonts w:ascii="Trebuchet MS" w:hAnsi="Trebuchet MS"/>
                <w:iCs/>
              </w:rPr>
            </w:pPr>
            <w:r w:rsidRPr="005A0998">
              <w:rPr>
                <w:rFonts w:ascii="Trebuchet MS" w:eastAsiaTheme="minorEastAsia" w:hAnsi="Trebuchet MS"/>
                <w:iCs/>
              </w:rPr>
              <w:t>Pentru a depune cererea de prefinanțare, beneficiarii/liderii de parteneriat sau partenerii, au obligația deschiderii de conturi dedicate (a se vedea Anexa 5 din OUG nr.133/2021) unde vor fi virate sumele aferente prefinanțării</w:t>
            </w:r>
            <w:r w:rsidRPr="005A0998">
              <w:rPr>
                <w:rFonts w:ascii="Trebuchet MS" w:hAnsi="Trebuchet MS"/>
                <w:iCs/>
              </w:rPr>
              <w:t>.</w:t>
            </w:r>
          </w:p>
          <w:p w14:paraId="1444E655" w14:textId="77777777" w:rsidR="005A0998" w:rsidRPr="005A0998" w:rsidRDefault="005A0998" w:rsidP="005A0998">
            <w:pPr>
              <w:spacing w:before="120" w:after="120" w:line="360" w:lineRule="auto"/>
              <w:jc w:val="both"/>
              <w:rPr>
                <w:rFonts w:ascii="Trebuchet MS" w:hAnsi="Trebuchet MS"/>
                <w:iCs/>
              </w:rPr>
            </w:pPr>
            <w:r w:rsidRPr="005A0998">
              <w:rPr>
                <w:rFonts w:ascii="Trebuchet MS" w:hAnsi="Trebuchet MS"/>
                <w:iCs/>
              </w:rPr>
              <w:t>În conformitate cu prevederile O.U.G. nr.133/ 2021 se acordă prefinanţare în tranşe de maximum 10% din valoarea eligibilă a contractului de finanţare, fără depăşirea valorii totale eligibile a acestuia, beneficiarilor/liderilor de parteneriat/partenerilor.</w:t>
            </w:r>
          </w:p>
          <w:p w14:paraId="32450A43" w14:textId="77777777" w:rsidR="005A0998" w:rsidRPr="005A0998" w:rsidRDefault="005A0998" w:rsidP="005A0998">
            <w:pPr>
              <w:spacing w:before="120" w:after="120" w:line="360" w:lineRule="auto"/>
              <w:jc w:val="both"/>
              <w:rPr>
                <w:rFonts w:ascii="Trebuchet MS" w:hAnsi="Trebuchet MS"/>
                <w:iCs/>
              </w:rPr>
            </w:pPr>
            <w:r w:rsidRPr="005A0998">
              <w:rPr>
                <w:rFonts w:ascii="Trebuchet MS" w:hAnsi="Trebuchet MS"/>
                <w:iCs/>
              </w:rPr>
              <w:t>Pentru proiectele implementate în parteneriat, prefinanţarea care poate fi solicitată de unul dintre parteneri este proporţională cu sumele aferente activităţilor acelui partener din valoarea totală eligibilă a contractului de finanţare.</w:t>
            </w:r>
          </w:p>
          <w:p w14:paraId="1DA76A32" w14:textId="77777777" w:rsidR="005A0998" w:rsidRPr="005A0998" w:rsidRDefault="005A0998" w:rsidP="005A0998">
            <w:pPr>
              <w:spacing w:before="120" w:after="120" w:line="360" w:lineRule="auto"/>
              <w:jc w:val="both"/>
              <w:rPr>
                <w:rFonts w:ascii="Trebuchet MS" w:hAnsi="Trebuchet MS"/>
                <w:iCs/>
              </w:rPr>
            </w:pPr>
            <w:r w:rsidRPr="005A0998">
              <w:rPr>
                <w:rFonts w:ascii="Trebuchet MS" w:hAnsi="Trebuchet MS"/>
                <w:iCs/>
              </w:rPr>
              <w:t>Pentru proiectele implementate în parteneriat, liderul de parteneriat depune cererea de prefinanţare, iar AM PRSM virează valoarea cheltuielilor solicitate în conturile liderului de parteneriat/partenerilor care urmează să le utilizeze, conform contractului de finanţare şi prevederilor acordului de parteneriat, parte integrantă a acestuia/acesteia.</w:t>
            </w:r>
          </w:p>
          <w:p w14:paraId="3AA1C4B0" w14:textId="77777777" w:rsidR="005A0998" w:rsidRPr="005A0998" w:rsidRDefault="005A0998" w:rsidP="005A0998">
            <w:pPr>
              <w:spacing w:before="120" w:after="120" w:line="360" w:lineRule="auto"/>
              <w:jc w:val="both"/>
              <w:rPr>
                <w:rFonts w:ascii="Trebuchet MS" w:hAnsi="Trebuchet MS"/>
                <w:iCs/>
              </w:rPr>
            </w:pPr>
            <w:r w:rsidRPr="005A0998">
              <w:rPr>
                <w:rFonts w:ascii="Trebuchet MS" w:hAnsi="Trebuchet MS"/>
                <w:iCs/>
              </w:rPr>
              <w:lastRenderedPageBreak/>
              <w:t>Cu excepţia primei tranşe de prefinanţare acordate, următoarele tranşe de prefinanţare se acordă cu deducerea sumelor nejustificate din tranşa anterior acordată.</w:t>
            </w:r>
          </w:p>
          <w:p w14:paraId="2D228DDA" w14:textId="68393578" w:rsidR="00A82C81" w:rsidRPr="00932165" w:rsidRDefault="005A0998" w:rsidP="00932165">
            <w:pPr>
              <w:spacing w:before="120" w:after="120" w:line="360" w:lineRule="auto"/>
              <w:jc w:val="both"/>
              <w:rPr>
                <w:rFonts w:ascii="Trebuchet MS" w:hAnsi="Trebuchet MS"/>
                <w:i/>
              </w:rPr>
            </w:pPr>
            <w:r w:rsidRPr="005A0998">
              <w:rPr>
                <w:rFonts w:ascii="Trebuchet MS" w:hAnsi="Trebuchet MS"/>
                <w:iCs/>
              </w:rPr>
              <w:t>Conform prevederilor art.18, alin.(7) din O.U.G. nr.133/2021,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tc>
      </w:tr>
    </w:tbl>
    <w:p w14:paraId="54AB27A2" w14:textId="77777777" w:rsidR="0058563F" w:rsidRDefault="0058563F" w:rsidP="009F041F">
      <w:pPr>
        <w:pStyle w:val="Heading2"/>
      </w:pPr>
    </w:p>
    <w:p w14:paraId="5E7B9460" w14:textId="54DA458D" w:rsidR="00A82C81" w:rsidRPr="009F041F" w:rsidRDefault="000076AD" w:rsidP="00932165">
      <w:pPr>
        <w:pStyle w:val="Heading2"/>
      </w:pPr>
      <w:bookmarkStart w:id="154" w:name="_Toc143502492"/>
      <w:r>
        <w:t xml:space="preserve">12.2. </w:t>
      </w:r>
      <w:r w:rsidR="00A82C81" w:rsidRPr="009F041F">
        <w:t>Mecanismul cererilor de plată</w:t>
      </w:r>
      <w:bookmarkEnd w:id="154"/>
      <w:r w:rsidR="00A82C81" w:rsidRPr="009F041F">
        <w:tab/>
      </w:r>
    </w:p>
    <w:tbl>
      <w:tblPr>
        <w:tblStyle w:val="TableGrid"/>
        <w:tblW w:w="0" w:type="auto"/>
        <w:tblLook w:val="04A0" w:firstRow="1" w:lastRow="0" w:firstColumn="1" w:lastColumn="0" w:noHBand="0" w:noVBand="1"/>
      </w:tblPr>
      <w:tblGrid>
        <w:gridCol w:w="9913"/>
      </w:tblGrid>
      <w:tr w:rsidR="00B63863" w:rsidRPr="00D62BBA" w14:paraId="58AD2237" w14:textId="77777777" w:rsidTr="00932165">
        <w:tc>
          <w:tcPr>
            <w:tcW w:w="10343" w:type="dxa"/>
          </w:tcPr>
          <w:p w14:paraId="737B390B" w14:textId="77777777" w:rsidR="00D3403A" w:rsidRDefault="00D3403A" w:rsidP="005A0998">
            <w:pPr>
              <w:spacing w:before="120" w:after="120" w:line="360" w:lineRule="auto"/>
              <w:jc w:val="both"/>
              <w:rPr>
                <w:rFonts w:ascii="Trebuchet MS" w:hAnsi="Trebuchet MS"/>
                <w:iCs/>
              </w:rPr>
            </w:pPr>
          </w:p>
          <w:p w14:paraId="509B3B8D" w14:textId="51B3A2D9" w:rsidR="005A0998" w:rsidRPr="005A0998" w:rsidRDefault="005A0998" w:rsidP="005A0998">
            <w:pPr>
              <w:spacing w:before="120" w:after="120" w:line="360" w:lineRule="auto"/>
              <w:jc w:val="both"/>
              <w:rPr>
                <w:rFonts w:ascii="Trebuchet MS" w:hAnsi="Trebuchet MS"/>
                <w:iCs/>
              </w:rPr>
            </w:pPr>
            <w:r w:rsidRPr="005A0998">
              <w:rPr>
                <w:rFonts w:ascii="Trebuchet MS" w:hAnsi="Trebuchet MS"/>
                <w:iCs/>
              </w:rPr>
              <w:t>În procesul de implementare a PRSM 2021-2027, beneficiarii/liderii de parteneriat sau partenerii pot opta pentru utilizarea mecanismului decontării cererilor de plată, conform OUG nr. 133/2021, cu modificările și completările ulterioare.</w:t>
            </w:r>
          </w:p>
          <w:p w14:paraId="6E487214" w14:textId="77777777" w:rsidR="005A0998" w:rsidRPr="005A0998" w:rsidRDefault="005A0998" w:rsidP="005A0998">
            <w:pPr>
              <w:spacing w:before="120" w:after="120" w:line="360" w:lineRule="auto"/>
              <w:jc w:val="both"/>
              <w:rPr>
                <w:rFonts w:ascii="Trebuchet MS" w:hAnsi="Trebuchet MS"/>
                <w:iCs/>
              </w:rPr>
            </w:pPr>
            <w:r w:rsidRPr="005A0998">
              <w:rPr>
                <w:rFonts w:ascii="Trebuchet MS" w:hAnsi="Trebuchet MS"/>
                <w:iCs/>
              </w:rPr>
              <w:t>Mecanismul decontării cererilor de plată presupune efectuarea plăților prin transfer bancar și nu poate fi utilizat în situația efectuării plăților în numerar sau prin mandat poștal.</w:t>
            </w:r>
          </w:p>
          <w:p w14:paraId="6C4D4BA5" w14:textId="77777777" w:rsidR="005A0998" w:rsidRPr="005A0998" w:rsidRDefault="005A0998" w:rsidP="005A0998">
            <w:pPr>
              <w:spacing w:before="120" w:after="120" w:line="360" w:lineRule="auto"/>
              <w:jc w:val="both"/>
              <w:rPr>
                <w:rFonts w:ascii="Trebuchet MS" w:hAnsi="Trebuchet MS"/>
                <w:iCs/>
              </w:rPr>
            </w:pPr>
            <w:r w:rsidRPr="005A0998">
              <w:rPr>
                <w:rFonts w:ascii="Trebuchet MS" w:hAnsi="Trebuchet MS"/>
                <w:iCs/>
              </w:rPr>
              <w:t xml:space="preserve">Cererea de plată se poate depune pentru următoarele tipuri de cheltuieli: </w:t>
            </w:r>
          </w:p>
          <w:p w14:paraId="6C5BE5CF" w14:textId="77777777" w:rsidR="005A0998" w:rsidRPr="005A0998" w:rsidRDefault="005A0998" w:rsidP="005A0998">
            <w:pPr>
              <w:spacing w:before="120" w:after="120" w:line="360" w:lineRule="auto"/>
              <w:jc w:val="both"/>
              <w:rPr>
                <w:rFonts w:ascii="Trebuchet MS" w:hAnsi="Trebuchet MS"/>
                <w:iCs/>
              </w:rPr>
            </w:pPr>
            <w:r w:rsidRPr="005A0998">
              <w:rPr>
                <w:rFonts w:ascii="Trebuchet MS" w:hAnsi="Trebuchet MS"/>
                <w:iCs/>
              </w:rPr>
              <w:t xml:space="preserve">       • facturi pentru livrarea bunurilor/prestarea serviciilor/execuţia lucrărilor recepţionate, acceptate la plată; </w:t>
            </w:r>
          </w:p>
          <w:p w14:paraId="1C8C338F" w14:textId="77777777" w:rsidR="005A0998" w:rsidRPr="005A0998" w:rsidRDefault="005A0998" w:rsidP="005A0998">
            <w:pPr>
              <w:spacing w:before="120" w:after="120" w:line="360" w:lineRule="auto"/>
              <w:jc w:val="both"/>
              <w:rPr>
                <w:rFonts w:ascii="Trebuchet MS" w:hAnsi="Trebuchet MS"/>
                <w:iCs/>
              </w:rPr>
            </w:pPr>
            <w:r w:rsidRPr="005A0998">
              <w:rPr>
                <w:rFonts w:ascii="Trebuchet MS" w:hAnsi="Trebuchet MS"/>
                <w:iCs/>
              </w:rPr>
              <w:t xml:space="preserve">       • facturi de avans în conformitate cu clauzele prevăzute în contractele de achiziții aferente proiectelor implementate, acceptate la plată.</w:t>
            </w:r>
          </w:p>
          <w:p w14:paraId="49A2A414" w14:textId="77777777" w:rsidR="005A0998" w:rsidRPr="005A0998" w:rsidRDefault="005A0998" w:rsidP="005A0998">
            <w:pPr>
              <w:spacing w:before="120" w:after="120" w:line="360" w:lineRule="auto"/>
              <w:jc w:val="both"/>
              <w:rPr>
                <w:rFonts w:ascii="Trebuchet MS" w:hAnsi="Trebuchet MS"/>
                <w:iCs/>
              </w:rPr>
            </w:pPr>
            <w:r w:rsidRPr="005A0998">
              <w:rPr>
                <w:rFonts w:ascii="Trebuchet MS" w:hAnsi="Trebuchet MS"/>
                <w:iCs/>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45F810E6" w14:textId="491540CA" w:rsidR="00A82C81" w:rsidRPr="00932165" w:rsidRDefault="005A0998" w:rsidP="00932165">
            <w:pPr>
              <w:spacing w:before="120" w:after="120" w:line="360" w:lineRule="auto"/>
              <w:jc w:val="both"/>
              <w:rPr>
                <w:rFonts w:ascii="Trebuchet MS" w:hAnsi="Trebuchet MS"/>
                <w:i/>
              </w:rPr>
            </w:pPr>
            <w:r w:rsidRPr="005A0998">
              <w:rPr>
                <w:rFonts w:ascii="Trebuchet MS" w:hAnsi="Trebuchet MS"/>
                <w:iCs/>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tc>
      </w:tr>
    </w:tbl>
    <w:p w14:paraId="6DD5657B" w14:textId="77777777" w:rsidR="0058563F" w:rsidRDefault="0058563F" w:rsidP="009F041F">
      <w:pPr>
        <w:pStyle w:val="Heading2"/>
      </w:pPr>
    </w:p>
    <w:p w14:paraId="05068FF2" w14:textId="35ADF67A" w:rsidR="00A82C81" w:rsidRPr="009F041F" w:rsidRDefault="000076AD" w:rsidP="00932165">
      <w:pPr>
        <w:pStyle w:val="Heading2"/>
      </w:pPr>
      <w:bookmarkStart w:id="155" w:name="_Toc143502493"/>
      <w:r>
        <w:t xml:space="preserve">12.3. </w:t>
      </w:r>
      <w:r w:rsidR="00A82C81" w:rsidRPr="009F041F">
        <w:t>Mecanismul cererilor de rambursare</w:t>
      </w:r>
      <w:bookmarkEnd w:id="155"/>
      <w:r w:rsidR="00A82C81" w:rsidRPr="009F041F">
        <w:t xml:space="preserve"> </w:t>
      </w:r>
      <w:r w:rsidR="00A82C81" w:rsidRPr="009F041F">
        <w:tab/>
      </w:r>
    </w:p>
    <w:tbl>
      <w:tblPr>
        <w:tblStyle w:val="TableGrid"/>
        <w:tblW w:w="0" w:type="auto"/>
        <w:tblLook w:val="04A0" w:firstRow="1" w:lastRow="0" w:firstColumn="1" w:lastColumn="0" w:noHBand="0" w:noVBand="1"/>
      </w:tblPr>
      <w:tblGrid>
        <w:gridCol w:w="9913"/>
      </w:tblGrid>
      <w:tr w:rsidR="00B63863" w:rsidRPr="00D62BBA" w14:paraId="3A2C3CCE" w14:textId="77777777" w:rsidTr="00932165">
        <w:tc>
          <w:tcPr>
            <w:tcW w:w="10201" w:type="dxa"/>
          </w:tcPr>
          <w:p w14:paraId="2F39083D" w14:textId="77777777" w:rsidR="005A0998" w:rsidRPr="005A0998" w:rsidRDefault="005A0998" w:rsidP="005A0998">
            <w:pPr>
              <w:spacing w:before="120" w:after="120" w:line="360" w:lineRule="auto"/>
              <w:jc w:val="both"/>
              <w:rPr>
                <w:rFonts w:ascii="Trebuchet MS" w:hAnsi="Trebuchet MS"/>
                <w:iCs/>
              </w:rPr>
            </w:pPr>
            <w:r w:rsidRPr="005A0998">
              <w:rPr>
                <w:rFonts w:ascii="Trebuchet MS" w:hAnsi="Trebuchet MS"/>
                <w:iCs/>
              </w:rPr>
              <w:t>Cererile de rambursare pentru proiectele depuse în cadrul prezentului apel pot fi de două tipuri:</w:t>
            </w:r>
          </w:p>
          <w:p w14:paraId="39FDE57A" w14:textId="77777777" w:rsidR="005A0998" w:rsidRPr="005A0998" w:rsidRDefault="005A0998" w:rsidP="005A0998">
            <w:pPr>
              <w:spacing w:before="120" w:after="120" w:line="360" w:lineRule="auto"/>
              <w:jc w:val="both"/>
              <w:rPr>
                <w:rFonts w:ascii="Trebuchet MS" w:hAnsi="Trebuchet MS"/>
                <w:iCs/>
              </w:rPr>
            </w:pPr>
            <w:r w:rsidRPr="005A0998">
              <w:rPr>
                <w:rFonts w:ascii="Trebuchet MS" w:hAnsi="Trebuchet MS"/>
                <w:iCs/>
              </w:rPr>
              <w:t>-</w:t>
            </w:r>
            <w:r w:rsidRPr="005A0998">
              <w:rPr>
                <w:rFonts w:ascii="Trebuchet MS" w:hAnsi="Trebuchet MS"/>
                <w:iCs/>
              </w:rPr>
              <w:tab/>
              <w:t>cerere de rambursare aferentă cererii de plată - cererea depusă de către un</w:t>
            </w:r>
          </w:p>
          <w:p w14:paraId="5C594093" w14:textId="77777777" w:rsidR="005A0998" w:rsidRPr="005A0998" w:rsidRDefault="005A0998" w:rsidP="005A0998">
            <w:pPr>
              <w:spacing w:before="120" w:after="120" w:line="360" w:lineRule="auto"/>
              <w:jc w:val="both"/>
              <w:rPr>
                <w:rFonts w:ascii="Trebuchet MS" w:hAnsi="Trebuchet MS"/>
                <w:iCs/>
              </w:rPr>
            </w:pPr>
            <w:r w:rsidRPr="005A0998">
              <w:rPr>
                <w:rFonts w:ascii="Trebuchet MS" w:hAnsi="Trebuchet MS"/>
                <w:iCs/>
              </w:rPr>
              <w:t xml:space="preserve">           beneficiar/lider al unui parteneriat prin care se justifică utilizarea sumelor plătite</w:t>
            </w:r>
          </w:p>
          <w:p w14:paraId="670F3DA3" w14:textId="77777777" w:rsidR="005A0998" w:rsidRPr="005A0998" w:rsidRDefault="005A0998" w:rsidP="005A0998">
            <w:pPr>
              <w:spacing w:before="120" w:after="120" w:line="360" w:lineRule="auto"/>
              <w:jc w:val="both"/>
              <w:rPr>
                <w:rFonts w:ascii="Trebuchet MS" w:hAnsi="Trebuchet MS"/>
                <w:iCs/>
              </w:rPr>
            </w:pPr>
            <w:r w:rsidRPr="005A0998">
              <w:rPr>
                <w:rFonts w:ascii="Trebuchet MS" w:hAnsi="Trebuchet MS"/>
                <w:iCs/>
              </w:rPr>
              <w:t xml:space="preserve">           de către autoritatea de management ca urmare a cererii de plată;</w:t>
            </w:r>
          </w:p>
          <w:p w14:paraId="4EBC882E" w14:textId="77777777" w:rsidR="005A0998" w:rsidRPr="005A0998" w:rsidRDefault="005A0998" w:rsidP="005A0998">
            <w:pPr>
              <w:spacing w:before="120" w:after="120" w:line="360" w:lineRule="auto"/>
              <w:ind w:left="731" w:hanging="709"/>
              <w:jc w:val="both"/>
              <w:rPr>
                <w:rFonts w:ascii="Trebuchet MS" w:hAnsi="Trebuchet MS"/>
                <w:iCs/>
              </w:rPr>
            </w:pPr>
            <w:r w:rsidRPr="005A0998">
              <w:rPr>
                <w:rFonts w:ascii="Trebuchet MS" w:hAnsi="Trebuchet MS"/>
                <w:iCs/>
              </w:rPr>
              <w:t>-</w:t>
            </w:r>
            <w:r w:rsidRPr="005A0998">
              <w:rPr>
                <w:rFonts w:ascii="Trebuchet MS" w:hAnsi="Trebuchet MS"/>
                <w:iCs/>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31C1311E" w14:textId="77777777" w:rsidR="005A0998" w:rsidRPr="005A0998" w:rsidRDefault="005A0998" w:rsidP="005A0998">
            <w:pPr>
              <w:spacing w:before="120" w:after="120" w:line="360" w:lineRule="auto"/>
              <w:jc w:val="both"/>
              <w:rPr>
                <w:rFonts w:ascii="Trebuchet MS" w:hAnsi="Trebuchet MS"/>
                <w:iCs/>
              </w:rPr>
            </w:pPr>
            <w:r w:rsidRPr="005A0998">
              <w:rPr>
                <w:rFonts w:ascii="Trebuchet MS" w:hAnsi="Trebuchet MS"/>
                <w:iCs/>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5B860EA8" w14:textId="77777777" w:rsidR="005A0998" w:rsidRPr="005A0998" w:rsidRDefault="005A0998" w:rsidP="005A0998">
            <w:pPr>
              <w:spacing w:before="120" w:after="120" w:line="360" w:lineRule="auto"/>
              <w:jc w:val="both"/>
              <w:rPr>
                <w:rFonts w:ascii="Trebuchet MS" w:hAnsi="Trebuchet MS"/>
                <w:iCs/>
              </w:rPr>
            </w:pPr>
            <w:r w:rsidRPr="005A0998">
              <w:rPr>
                <w:rFonts w:ascii="Trebuchet MS" w:hAnsi="Trebuchet MS"/>
                <w:iCs/>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40ED3D2A" w14:textId="77777777" w:rsidR="005A0998" w:rsidRPr="005A0998" w:rsidRDefault="005A0998" w:rsidP="005A0998">
            <w:pPr>
              <w:spacing w:before="120" w:after="120" w:line="360" w:lineRule="auto"/>
              <w:jc w:val="both"/>
              <w:rPr>
                <w:rFonts w:ascii="Trebuchet MS" w:hAnsi="Trebuchet MS"/>
                <w:iCs/>
              </w:rPr>
            </w:pPr>
            <w:r w:rsidRPr="005A0998">
              <w:rPr>
                <w:rFonts w:ascii="Trebuchet MS" w:hAnsi="Trebuchet MS"/>
                <w:iCs/>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685050F1" w14:textId="77777777" w:rsidR="005A0998" w:rsidRPr="005A0998" w:rsidRDefault="005A0998" w:rsidP="005A0998">
            <w:pPr>
              <w:spacing w:before="120" w:after="120" w:line="360" w:lineRule="auto"/>
              <w:jc w:val="both"/>
              <w:rPr>
                <w:rFonts w:ascii="Trebuchet MS" w:hAnsi="Trebuchet MS"/>
                <w:iCs/>
              </w:rPr>
            </w:pPr>
            <w:r w:rsidRPr="005A0998">
              <w:rPr>
                <w:rFonts w:ascii="Trebuchet MS" w:hAnsi="Trebuchet MS"/>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6C3E21D6" w14:textId="77777777" w:rsidR="005A0998" w:rsidRPr="005A0998" w:rsidRDefault="005A0998" w:rsidP="005A0998">
            <w:pPr>
              <w:spacing w:before="120" w:after="120" w:line="360" w:lineRule="auto"/>
              <w:jc w:val="both"/>
              <w:rPr>
                <w:rFonts w:ascii="Trebuchet MS" w:hAnsi="Trebuchet MS"/>
                <w:iCs/>
              </w:rPr>
            </w:pPr>
            <w:r w:rsidRPr="005A0998">
              <w:rPr>
                <w:rFonts w:ascii="Trebuchet MS" w:hAnsi="Trebuchet MS"/>
                <w:iCs/>
              </w:rPr>
              <w:lastRenderedPageBreak/>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67CCE2F8" w14:textId="38C66A50" w:rsidR="00A82C81" w:rsidRPr="00932165" w:rsidRDefault="005A0998" w:rsidP="00932165">
            <w:pPr>
              <w:spacing w:before="120" w:after="120" w:line="360" w:lineRule="auto"/>
              <w:jc w:val="both"/>
              <w:rPr>
                <w:rFonts w:ascii="Trebuchet MS" w:hAnsi="Trebuchet MS"/>
                <w:i/>
              </w:rPr>
            </w:pPr>
            <w:r w:rsidRPr="005A0998">
              <w:rPr>
                <w:rFonts w:ascii="Trebuchet MS" w:hAnsi="Trebuchet MS"/>
                <w:iCs/>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tc>
      </w:tr>
    </w:tbl>
    <w:p w14:paraId="7500BECC" w14:textId="77777777" w:rsidR="0058563F" w:rsidRDefault="0058563F" w:rsidP="009F041F">
      <w:pPr>
        <w:pStyle w:val="Heading2"/>
      </w:pPr>
    </w:p>
    <w:p w14:paraId="4E257637" w14:textId="64CF0507" w:rsidR="00A82C81" w:rsidRPr="009F041F" w:rsidRDefault="000076AD" w:rsidP="00932165">
      <w:pPr>
        <w:pStyle w:val="Heading2"/>
      </w:pPr>
      <w:bookmarkStart w:id="156" w:name="_Toc143502494"/>
      <w:r>
        <w:t xml:space="preserve">12.4. </w:t>
      </w:r>
      <w:r w:rsidR="00A82C81" w:rsidRPr="009F041F">
        <w:t xml:space="preserve">Graficul cererilor de </w:t>
      </w:r>
      <w:r w:rsidR="00B56F23" w:rsidRPr="009F041F">
        <w:t>prefinanțare</w:t>
      </w:r>
      <w:r w:rsidR="00A82C81" w:rsidRPr="009F041F">
        <w:t>/plată/rambursare</w:t>
      </w:r>
      <w:bookmarkEnd w:id="156"/>
      <w:r w:rsidR="00A82C81" w:rsidRPr="009F041F">
        <w:t xml:space="preserve"> </w:t>
      </w:r>
      <w:r w:rsidR="00A82C81" w:rsidRPr="009F041F">
        <w:tab/>
      </w:r>
    </w:p>
    <w:tbl>
      <w:tblPr>
        <w:tblStyle w:val="TableGrid"/>
        <w:tblW w:w="10201" w:type="dxa"/>
        <w:tblLook w:val="04A0" w:firstRow="1" w:lastRow="0" w:firstColumn="1" w:lastColumn="0" w:noHBand="0" w:noVBand="1"/>
      </w:tblPr>
      <w:tblGrid>
        <w:gridCol w:w="10201"/>
      </w:tblGrid>
      <w:tr w:rsidR="00B63863" w:rsidRPr="00D62BBA" w14:paraId="1F3A9CCF" w14:textId="77777777" w:rsidTr="00932165">
        <w:tc>
          <w:tcPr>
            <w:tcW w:w="10201" w:type="dxa"/>
          </w:tcPr>
          <w:p w14:paraId="5FA97205" w14:textId="77777777" w:rsidR="00B85045" w:rsidRDefault="005A0998" w:rsidP="00932165">
            <w:pPr>
              <w:spacing w:before="120" w:after="120" w:line="360" w:lineRule="auto"/>
              <w:jc w:val="both"/>
              <w:rPr>
                <w:rFonts w:ascii="Trebuchet MS" w:hAnsi="Trebuchet MS"/>
                <w:iCs/>
              </w:rPr>
            </w:pPr>
            <w:r w:rsidRPr="005A0998">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Pr="00932165">
              <w:rPr>
                <w:rFonts w:ascii="Trebuchet MS" w:hAnsi="Trebuchet MS"/>
                <w:iCs/>
              </w:rPr>
              <w:t>.</w:t>
            </w:r>
          </w:p>
          <w:p w14:paraId="07BE43F8" w14:textId="02880156" w:rsidR="00FF4FFB" w:rsidRPr="00FF4FFB" w:rsidDel="00B56F23" w:rsidRDefault="00FF4FFB" w:rsidP="00932165">
            <w:pPr>
              <w:spacing w:before="120" w:after="120" w:line="360" w:lineRule="auto"/>
              <w:jc w:val="both"/>
              <w:rPr>
                <w:rFonts w:ascii="Trebuchet MS" w:hAnsi="Trebuchet MS"/>
              </w:rPr>
            </w:pPr>
            <w:r w:rsidRPr="00493C1D">
              <w:rPr>
                <w:rFonts w:ascii="Trebuchet MS" w:hAnsi="Trebuchet MS"/>
                <w:iCs/>
              </w:rPr>
              <w:t>Graficul va fi transmis în etapa de contractare.</w:t>
            </w:r>
          </w:p>
        </w:tc>
      </w:tr>
    </w:tbl>
    <w:p w14:paraId="01FF56A6" w14:textId="77777777" w:rsidR="0058563F" w:rsidRDefault="0058563F" w:rsidP="009F041F">
      <w:pPr>
        <w:pStyle w:val="Heading2"/>
      </w:pPr>
    </w:p>
    <w:p w14:paraId="269E83D9" w14:textId="529D9238" w:rsidR="00A82C81" w:rsidRPr="009F041F" w:rsidRDefault="000076AD" w:rsidP="00932165">
      <w:pPr>
        <w:pStyle w:val="Heading2"/>
      </w:pPr>
      <w:bookmarkStart w:id="157" w:name="_Toc143502495"/>
      <w:r>
        <w:t xml:space="preserve">12.5. </w:t>
      </w:r>
      <w:r w:rsidR="00A82C81" w:rsidRPr="009F041F">
        <w:t>Vizitele la fața locului</w:t>
      </w:r>
      <w:bookmarkEnd w:id="157"/>
      <w:r w:rsidR="00A82C81" w:rsidRPr="009F041F">
        <w:t xml:space="preserve"> </w:t>
      </w:r>
      <w:r w:rsidR="00A82C81" w:rsidRPr="009F041F">
        <w:tab/>
      </w:r>
    </w:p>
    <w:tbl>
      <w:tblPr>
        <w:tblStyle w:val="TableGrid"/>
        <w:tblW w:w="0" w:type="auto"/>
        <w:tblLook w:val="04A0" w:firstRow="1" w:lastRow="0" w:firstColumn="1" w:lastColumn="0" w:noHBand="0" w:noVBand="1"/>
      </w:tblPr>
      <w:tblGrid>
        <w:gridCol w:w="9913"/>
      </w:tblGrid>
      <w:tr w:rsidR="00B63863" w:rsidRPr="00D62BBA" w14:paraId="49046439" w14:textId="77777777" w:rsidTr="00932165">
        <w:tc>
          <w:tcPr>
            <w:tcW w:w="10201" w:type="dxa"/>
          </w:tcPr>
          <w:p w14:paraId="289245E8" w14:textId="77777777" w:rsidR="00B25672" w:rsidRPr="005E0C64" w:rsidRDefault="00B25672" w:rsidP="00B25672">
            <w:pPr>
              <w:tabs>
                <w:tab w:val="left" w:pos="180"/>
                <w:tab w:val="left" w:pos="360"/>
              </w:tabs>
              <w:spacing w:before="120" w:line="360" w:lineRule="auto"/>
              <w:ind w:right="-2"/>
              <w:jc w:val="both"/>
              <w:rPr>
                <w:rFonts w:ascii="Trebuchet MS" w:hAnsi="Trebuchet MS" w:cs="Calibri"/>
                <w:snapToGrid w:val="0"/>
                <w:lang w:eastAsia="zh-CN"/>
              </w:rPr>
            </w:pPr>
            <w:r w:rsidRPr="005E0C64">
              <w:rPr>
                <w:rFonts w:ascii="Trebuchet MS" w:hAnsi="Trebuchet MS" w:cs="Calibri"/>
                <w:snapToGrid w:val="0"/>
                <w:lang w:eastAsia="zh-CN"/>
              </w:rPr>
              <w:t>Pentru proiectele depuse în cadrul prezentului apel de proiecte se vor efectua vizite pe teren atât în etapa de contractare cât și în etapa de implementare a proiectului.</w:t>
            </w:r>
          </w:p>
          <w:p w14:paraId="6ED2D069" w14:textId="0E908F34" w:rsidR="00B25672" w:rsidRPr="005E0C64" w:rsidRDefault="00B25672" w:rsidP="00B25672">
            <w:pPr>
              <w:autoSpaceDE w:val="0"/>
              <w:autoSpaceDN w:val="0"/>
              <w:adjustRightInd w:val="0"/>
              <w:spacing w:line="360" w:lineRule="auto"/>
              <w:jc w:val="both"/>
              <w:rPr>
                <w:rFonts w:ascii="Trebuchet MS" w:hAnsi="Trebuchet MS" w:cs="ArialMT"/>
                <w:lang w:val="en-GB"/>
              </w:rPr>
            </w:pPr>
            <w:r w:rsidRPr="005E0C64">
              <w:rPr>
                <w:rFonts w:ascii="Trebuchet MS" w:hAnsi="Trebuchet MS" w:cs="Calibri"/>
                <w:snapToGrid w:val="0"/>
                <w:lang w:eastAsia="zh-CN"/>
              </w:rPr>
              <w:t>În ceea ce privește etapa de contractare, se vor efectua vizite pe teren, cel puțin, pentru acele proiecte care prevăd lucrări ce se supun autorizării și pentru acelea pentru care există recomandări în acest sens formulate în etapa de evaluarea tehnică și financiară.</w:t>
            </w:r>
          </w:p>
          <w:p w14:paraId="62052C80" w14:textId="77777777" w:rsidR="00B25672" w:rsidRDefault="00B25672" w:rsidP="00FF4FFB">
            <w:pPr>
              <w:autoSpaceDE w:val="0"/>
              <w:autoSpaceDN w:val="0"/>
              <w:adjustRightInd w:val="0"/>
              <w:spacing w:line="360" w:lineRule="auto"/>
              <w:jc w:val="both"/>
              <w:rPr>
                <w:rFonts w:ascii="Trebuchet MS" w:hAnsi="Trebuchet MS" w:cs="ArialMT"/>
                <w:lang w:val="en-GB"/>
              </w:rPr>
            </w:pPr>
          </w:p>
          <w:p w14:paraId="73C6B4FC" w14:textId="176392D8" w:rsidR="00FF4FFB" w:rsidRDefault="00FF4FFB" w:rsidP="00FF4FFB">
            <w:pPr>
              <w:autoSpaceDE w:val="0"/>
              <w:autoSpaceDN w:val="0"/>
              <w:adjustRightInd w:val="0"/>
              <w:spacing w:line="360" w:lineRule="auto"/>
              <w:jc w:val="both"/>
              <w:rPr>
                <w:rFonts w:ascii="Trebuchet MS" w:hAnsi="Trebuchet MS" w:cs="ArialMT"/>
                <w:lang w:val="en-GB"/>
              </w:rPr>
            </w:pPr>
            <w:proofErr w:type="spellStart"/>
            <w:r>
              <w:rPr>
                <w:rFonts w:ascii="Trebuchet MS" w:hAnsi="Trebuchet MS" w:cs="ArialMT"/>
                <w:lang w:val="en-GB"/>
              </w:rPr>
              <w:t>În</w:t>
            </w:r>
            <w:proofErr w:type="spellEnd"/>
            <w:r>
              <w:rPr>
                <w:rFonts w:ascii="Trebuchet MS" w:hAnsi="Trebuchet MS" w:cs="ArialMT"/>
                <w:lang w:val="en-GB"/>
              </w:rPr>
              <w:t xml:space="preserve"> </w:t>
            </w:r>
            <w:proofErr w:type="spellStart"/>
            <w:r>
              <w:rPr>
                <w:rFonts w:ascii="Trebuchet MS" w:hAnsi="Trebuchet MS" w:cs="ArialMT"/>
                <w:lang w:val="en-GB"/>
              </w:rPr>
              <w:t>cadrul</w:t>
            </w:r>
            <w:proofErr w:type="spellEnd"/>
            <w:r>
              <w:rPr>
                <w:rFonts w:ascii="Trebuchet MS" w:hAnsi="Trebuchet MS" w:cs="ArialMT"/>
                <w:lang w:val="en-GB"/>
              </w:rPr>
              <w:t xml:space="preserve"> </w:t>
            </w:r>
            <w:proofErr w:type="spellStart"/>
            <w:r>
              <w:rPr>
                <w:rFonts w:ascii="Trebuchet MS" w:hAnsi="Trebuchet MS" w:cs="ArialMT"/>
                <w:lang w:val="en-GB"/>
              </w:rPr>
              <w:t>prezentului</w:t>
            </w:r>
            <w:proofErr w:type="spellEnd"/>
            <w:r>
              <w:rPr>
                <w:rFonts w:ascii="Trebuchet MS" w:hAnsi="Trebuchet MS" w:cs="ArialMT"/>
                <w:lang w:val="en-GB"/>
              </w:rPr>
              <w:t xml:space="preserve"> </w:t>
            </w:r>
            <w:proofErr w:type="spellStart"/>
            <w:r>
              <w:rPr>
                <w:rFonts w:ascii="Trebuchet MS" w:hAnsi="Trebuchet MS" w:cs="ArialMT"/>
                <w:lang w:val="en-GB"/>
              </w:rPr>
              <w:t>apel</w:t>
            </w:r>
            <w:proofErr w:type="spellEnd"/>
            <w:r>
              <w:rPr>
                <w:rFonts w:ascii="Trebuchet MS" w:hAnsi="Trebuchet MS" w:cs="ArialMT"/>
                <w:lang w:val="en-GB"/>
              </w:rPr>
              <w:t xml:space="preserve"> de </w:t>
            </w:r>
            <w:proofErr w:type="spellStart"/>
            <w:r>
              <w:rPr>
                <w:rFonts w:ascii="Trebuchet MS" w:hAnsi="Trebuchet MS" w:cs="ArialMT"/>
                <w:lang w:val="en-GB"/>
              </w:rPr>
              <w:t>proiecte</w:t>
            </w:r>
            <w:proofErr w:type="spellEnd"/>
            <w:r>
              <w:rPr>
                <w:rFonts w:ascii="Trebuchet MS" w:hAnsi="Trebuchet MS" w:cs="ArialMT"/>
                <w:lang w:val="en-GB"/>
              </w:rPr>
              <w:t xml:space="preserve">, </w:t>
            </w:r>
            <w:proofErr w:type="spellStart"/>
            <w:r>
              <w:rPr>
                <w:rFonts w:ascii="Trebuchet MS" w:hAnsi="Trebuchet MS" w:cs="ArialMT"/>
                <w:lang w:val="en-GB"/>
              </w:rPr>
              <w:t>v</w:t>
            </w:r>
            <w:r w:rsidRPr="00645E91">
              <w:rPr>
                <w:rFonts w:ascii="Trebuchet MS" w:hAnsi="Trebuchet MS" w:cs="ArialMT"/>
                <w:lang w:val="en-GB"/>
              </w:rPr>
              <w:t>izite</w:t>
            </w:r>
            <w:r>
              <w:rPr>
                <w:rFonts w:ascii="Trebuchet MS" w:hAnsi="Trebuchet MS" w:cs="ArialMT"/>
                <w:lang w:val="en-GB"/>
              </w:rPr>
              <w:t>le</w:t>
            </w:r>
            <w:proofErr w:type="spellEnd"/>
            <w:r w:rsidRPr="00645E91">
              <w:rPr>
                <w:rFonts w:ascii="Trebuchet MS" w:hAnsi="Trebuchet MS" w:cs="ArialMT"/>
                <w:lang w:val="en-GB"/>
              </w:rPr>
              <w:t xml:space="preserve"> de </w:t>
            </w:r>
            <w:proofErr w:type="spellStart"/>
            <w:r w:rsidRPr="00645E91">
              <w:rPr>
                <w:rFonts w:ascii="Trebuchet MS" w:hAnsi="Trebuchet MS" w:cs="ArialMT"/>
                <w:lang w:val="en-GB"/>
              </w:rPr>
              <w:t>monitorizare</w:t>
            </w:r>
            <w:proofErr w:type="spellEnd"/>
            <w:r w:rsidRPr="00645E91">
              <w:rPr>
                <w:rFonts w:ascii="Trebuchet MS" w:hAnsi="Trebuchet MS" w:cs="ArialMT"/>
                <w:lang w:val="en-GB"/>
              </w:rPr>
              <w:t xml:space="preserve"> care pot fi </w:t>
            </w:r>
            <w:proofErr w:type="spellStart"/>
            <w:r w:rsidRPr="00645E91">
              <w:rPr>
                <w:rFonts w:ascii="Trebuchet MS" w:hAnsi="Trebuchet MS" w:cs="ArialMT"/>
                <w:lang w:val="en-GB"/>
              </w:rPr>
              <w:t>vizite</w:t>
            </w:r>
            <w:proofErr w:type="spellEnd"/>
            <w:r w:rsidRPr="00645E91">
              <w:rPr>
                <w:rFonts w:ascii="Trebuchet MS" w:hAnsi="Trebuchet MS" w:cs="ArialMT"/>
                <w:lang w:val="en-GB"/>
              </w:rPr>
              <w:t xml:space="preserve"> la </w:t>
            </w:r>
            <w:proofErr w:type="spellStart"/>
            <w:r w:rsidRPr="00645E91">
              <w:rPr>
                <w:rFonts w:ascii="Trebuchet MS" w:hAnsi="Trebuchet MS" w:cs="ArialMT"/>
                <w:lang w:val="en-GB"/>
              </w:rPr>
              <w:t>fața</w:t>
            </w:r>
            <w:proofErr w:type="spellEnd"/>
            <w:r w:rsidRPr="00645E91">
              <w:rPr>
                <w:rFonts w:ascii="Trebuchet MS" w:hAnsi="Trebuchet MS" w:cs="ArialMT"/>
                <w:lang w:val="en-GB"/>
              </w:rPr>
              <w:t xml:space="preserve"> </w:t>
            </w:r>
            <w:proofErr w:type="spellStart"/>
            <w:r w:rsidRPr="00645E91">
              <w:rPr>
                <w:rFonts w:ascii="Trebuchet MS" w:hAnsi="Trebuchet MS" w:cs="ArialMT"/>
                <w:lang w:val="en-GB"/>
              </w:rPr>
              <w:t>locului</w:t>
            </w:r>
            <w:proofErr w:type="spellEnd"/>
            <w:r w:rsidRPr="00645E91">
              <w:rPr>
                <w:rFonts w:ascii="Trebuchet MS" w:hAnsi="Trebuchet MS" w:cs="ArialMT"/>
                <w:lang w:val="en-GB"/>
              </w:rPr>
              <w:t>,</w:t>
            </w:r>
            <w:r>
              <w:rPr>
                <w:rFonts w:ascii="Trebuchet MS" w:hAnsi="Trebuchet MS" w:cs="ArialMT"/>
                <w:lang w:val="en-GB"/>
              </w:rPr>
              <w:t xml:space="preserve"> </w:t>
            </w:r>
            <w:proofErr w:type="spellStart"/>
            <w:r w:rsidRPr="00645E91">
              <w:rPr>
                <w:rFonts w:ascii="Trebuchet MS" w:hAnsi="Trebuchet MS" w:cs="ArialMT"/>
                <w:lang w:val="en-GB"/>
              </w:rPr>
              <w:t>speciale</w:t>
            </w:r>
            <w:proofErr w:type="spellEnd"/>
            <w:r w:rsidRPr="00645E91">
              <w:rPr>
                <w:rFonts w:ascii="Trebuchet MS" w:hAnsi="Trebuchet MS" w:cs="ArialMT"/>
                <w:lang w:val="en-GB"/>
              </w:rPr>
              <w:t xml:space="preserve"> de tip ad-hoc, </w:t>
            </w:r>
            <w:proofErr w:type="spellStart"/>
            <w:r w:rsidRPr="00645E91">
              <w:rPr>
                <w:rFonts w:ascii="Trebuchet MS" w:hAnsi="Trebuchet MS" w:cs="ArialMT"/>
                <w:lang w:val="en-GB"/>
              </w:rPr>
              <w:t>încrucișate</w:t>
            </w:r>
            <w:proofErr w:type="spellEnd"/>
            <w:r w:rsidRPr="00645E91">
              <w:rPr>
                <w:rFonts w:ascii="Trebuchet MS" w:hAnsi="Trebuchet MS" w:cs="ArialMT"/>
                <w:lang w:val="en-GB"/>
              </w:rPr>
              <w:t xml:space="preserve"> </w:t>
            </w:r>
            <w:proofErr w:type="spellStart"/>
            <w:r w:rsidRPr="00645E91">
              <w:rPr>
                <w:rFonts w:ascii="Trebuchet MS" w:hAnsi="Trebuchet MS" w:cs="ArialMT"/>
                <w:lang w:val="en-GB"/>
              </w:rPr>
              <w:t>și</w:t>
            </w:r>
            <w:proofErr w:type="spellEnd"/>
            <w:r w:rsidRPr="00645E91">
              <w:rPr>
                <w:rFonts w:ascii="Trebuchet MS" w:hAnsi="Trebuchet MS" w:cs="ArialMT"/>
                <w:lang w:val="en-GB"/>
              </w:rPr>
              <w:t xml:space="preserve"> ex post, </w:t>
            </w:r>
            <w:proofErr w:type="spellStart"/>
            <w:r w:rsidRPr="00645E91">
              <w:rPr>
                <w:rFonts w:ascii="Trebuchet MS" w:hAnsi="Trebuchet MS" w:cs="ArialMT"/>
                <w:lang w:val="en-GB"/>
              </w:rPr>
              <w:t>vizite</w:t>
            </w:r>
            <w:proofErr w:type="spellEnd"/>
            <w:r w:rsidRPr="00645E91">
              <w:rPr>
                <w:rFonts w:ascii="Trebuchet MS" w:hAnsi="Trebuchet MS" w:cs="ArialMT"/>
                <w:lang w:val="en-GB"/>
              </w:rPr>
              <w:t xml:space="preserve"> pe </w:t>
            </w:r>
            <w:proofErr w:type="spellStart"/>
            <w:r w:rsidRPr="00645E91">
              <w:rPr>
                <w:rFonts w:ascii="Trebuchet MS" w:hAnsi="Trebuchet MS" w:cs="ArialMT"/>
                <w:lang w:val="en-GB"/>
              </w:rPr>
              <w:t>teren</w:t>
            </w:r>
            <w:proofErr w:type="spellEnd"/>
            <w:r w:rsidRPr="00645E91">
              <w:rPr>
                <w:rFonts w:ascii="Trebuchet MS" w:hAnsi="Trebuchet MS" w:cs="ArialMT"/>
                <w:lang w:val="en-GB"/>
              </w:rPr>
              <w:t xml:space="preserve"> la </w:t>
            </w:r>
            <w:proofErr w:type="spellStart"/>
            <w:r w:rsidRPr="00645E91">
              <w:rPr>
                <w:rFonts w:ascii="Trebuchet MS" w:hAnsi="Trebuchet MS" w:cs="ArialMT"/>
                <w:lang w:val="en-GB"/>
              </w:rPr>
              <w:t>beneficiarii</w:t>
            </w:r>
            <w:proofErr w:type="spellEnd"/>
            <w:r w:rsidRPr="00645E91">
              <w:rPr>
                <w:rFonts w:ascii="Trebuchet MS" w:hAnsi="Trebuchet MS" w:cs="ArialMT"/>
                <w:lang w:val="en-GB"/>
              </w:rPr>
              <w:t xml:space="preserve"> </w:t>
            </w:r>
            <w:proofErr w:type="spellStart"/>
            <w:r w:rsidRPr="00645E91">
              <w:rPr>
                <w:rFonts w:ascii="Trebuchet MS" w:hAnsi="Trebuchet MS" w:cs="ArialMT"/>
                <w:lang w:val="en-GB"/>
              </w:rPr>
              <w:t>proiectelor</w:t>
            </w:r>
            <w:proofErr w:type="spellEnd"/>
            <w:r w:rsidRPr="00645E91">
              <w:rPr>
                <w:rFonts w:ascii="Trebuchet MS" w:hAnsi="Trebuchet MS" w:cs="ArialMT"/>
                <w:lang w:val="en-GB"/>
              </w:rPr>
              <w:t xml:space="preserve">, </w:t>
            </w:r>
            <w:proofErr w:type="spellStart"/>
            <w:r w:rsidRPr="00645E91">
              <w:rPr>
                <w:rFonts w:ascii="Trebuchet MS" w:hAnsi="Trebuchet MS" w:cs="ArialMT"/>
                <w:lang w:val="en-GB"/>
              </w:rPr>
              <w:t>atât</w:t>
            </w:r>
            <w:proofErr w:type="spellEnd"/>
            <w:r w:rsidRPr="00645E91">
              <w:rPr>
                <w:rFonts w:ascii="Trebuchet MS" w:hAnsi="Trebuchet MS" w:cs="ArialMT"/>
                <w:lang w:val="en-GB"/>
              </w:rPr>
              <w:t xml:space="preserve"> </w:t>
            </w:r>
            <w:proofErr w:type="spellStart"/>
            <w:r w:rsidRPr="00645E91">
              <w:rPr>
                <w:rFonts w:ascii="Trebuchet MS" w:hAnsi="Trebuchet MS" w:cs="ArialMT"/>
                <w:lang w:val="en-GB"/>
              </w:rPr>
              <w:t>în</w:t>
            </w:r>
            <w:proofErr w:type="spellEnd"/>
            <w:r w:rsidRPr="00645E91">
              <w:rPr>
                <w:rFonts w:ascii="Trebuchet MS" w:hAnsi="Trebuchet MS" w:cs="ArialMT"/>
                <w:lang w:val="en-GB"/>
              </w:rPr>
              <w:t xml:space="preserve"> </w:t>
            </w:r>
            <w:proofErr w:type="spellStart"/>
            <w:r w:rsidRPr="00645E91">
              <w:rPr>
                <w:rFonts w:ascii="Trebuchet MS" w:hAnsi="Trebuchet MS" w:cs="ArialMT"/>
                <w:lang w:val="en-GB"/>
              </w:rPr>
              <w:t>perioada</w:t>
            </w:r>
            <w:proofErr w:type="spellEnd"/>
            <w:r w:rsidRPr="00645E91">
              <w:rPr>
                <w:rFonts w:ascii="Trebuchet MS" w:hAnsi="Trebuchet MS" w:cs="ArialMT"/>
                <w:lang w:val="en-GB"/>
              </w:rPr>
              <w:t xml:space="preserve"> de </w:t>
            </w:r>
            <w:proofErr w:type="spellStart"/>
            <w:r w:rsidRPr="00645E91">
              <w:rPr>
                <w:rFonts w:ascii="Trebuchet MS" w:hAnsi="Trebuchet MS" w:cs="ArialMT"/>
                <w:lang w:val="en-GB"/>
              </w:rPr>
              <w:t>implementare</w:t>
            </w:r>
            <w:proofErr w:type="spellEnd"/>
            <w:r w:rsidRPr="00645E91">
              <w:rPr>
                <w:rFonts w:ascii="Trebuchet MS" w:hAnsi="Trebuchet MS" w:cs="ArialMT"/>
                <w:lang w:val="en-GB"/>
              </w:rPr>
              <w:t xml:space="preserve">, </w:t>
            </w:r>
            <w:proofErr w:type="spellStart"/>
            <w:r w:rsidRPr="00645E91">
              <w:rPr>
                <w:rFonts w:ascii="Trebuchet MS" w:hAnsi="Trebuchet MS" w:cs="ArialMT"/>
                <w:lang w:val="en-GB"/>
              </w:rPr>
              <w:t>cât</w:t>
            </w:r>
            <w:proofErr w:type="spellEnd"/>
            <w:r w:rsidRPr="00645E91">
              <w:rPr>
                <w:rFonts w:ascii="Trebuchet MS" w:hAnsi="Trebuchet MS" w:cs="ArialMT"/>
                <w:lang w:val="en-GB"/>
              </w:rPr>
              <w:t xml:space="preserve"> </w:t>
            </w:r>
            <w:proofErr w:type="spellStart"/>
            <w:r w:rsidRPr="00645E91">
              <w:rPr>
                <w:rFonts w:ascii="Trebuchet MS" w:hAnsi="Trebuchet MS" w:cs="ArialMT"/>
                <w:lang w:val="en-GB"/>
              </w:rPr>
              <w:t>și</w:t>
            </w:r>
            <w:proofErr w:type="spellEnd"/>
            <w:r w:rsidRPr="00645E91">
              <w:rPr>
                <w:rFonts w:ascii="Trebuchet MS" w:hAnsi="Trebuchet MS" w:cs="ArialMT"/>
                <w:lang w:val="en-GB"/>
              </w:rPr>
              <w:t xml:space="preserve"> </w:t>
            </w:r>
            <w:proofErr w:type="spellStart"/>
            <w:r w:rsidRPr="00645E91">
              <w:rPr>
                <w:rFonts w:ascii="Trebuchet MS" w:hAnsi="Trebuchet MS" w:cs="ArialMT"/>
                <w:lang w:val="en-GB"/>
              </w:rPr>
              <w:t>postimplementare</w:t>
            </w:r>
            <w:proofErr w:type="spellEnd"/>
            <w:r w:rsidRPr="00645E91">
              <w:rPr>
                <w:rFonts w:ascii="Trebuchet MS" w:hAnsi="Trebuchet MS" w:cs="ArialMT"/>
                <w:lang w:val="en-GB"/>
              </w:rPr>
              <w:t xml:space="preserve">, pe </w:t>
            </w:r>
            <w:proofErr w:type="spellStart"/>
            <w:r w:rsidRPr="00645E91">
              <w:rPr>
                <w:rFonts w:ascii="Trebuchet MS" w:hAnsi="Trebuchet MS" w:cs="ArialMT"/>
                <w:lang w:val="en-GB"/>
              </w:rPr>
              <w:t>perioada</w:t>
            </w:r>
            <w:proofErr w:type="spellEnd"/>
            <w:r w:rsidRPr="00645E91">
              <w:rPr>
                <w:rFonts w:ascii="Trebuchet MS" w:hAnsi="Trebuchet MS" w:cs="ArialMT"/>
                <w:lang w:val="en-GB"/>
              </w:rPr>
              <w:t xml:space="preserve"> </w:t>
            </w:r>
            <w:proofErr w:type="spellStart"/>
            <w:r w:rsidRPr="00645E91">
              <w:rPr>
                <w:rFonts w:ascii="Trebuchet MS" w:hAnsi="Trebuchet MS" w:cs="ArialMT"/>
                <w:lang w:val="en-GB"/>
              </w:rPr>
              <w:t>în</w:t>
            </w:r>
            <w:proofErr w:type="spellEnd"/>
            <w:r w:rsidRPr="00645E91">
              <w:rPr>
                <w:rFonts w:ascii="Trebuchet MS" w:hAnsi="Trebuchet MS" w:cs="ArialMT"/>
                <w:lang w:val="en-GB"/>
              </w:rPr>
              <w:t xml:space="preserve"> care </w:t>
            </w:r>
            <w:proofErr w:type="spellStart"/>
            <w:r w:rsidRPr="00645E91">
              <w:rPr>
                <w:rFonts w:ascii="Trebuchet MS" w:hAnsi="Trebuchet MS" w:cs="ArialMT"/>
                <w:lang w:val="en-GB"/>
              </w:rPr>
              <w:t>beneficiarul</w:t>
            </w:r>
            <w:proofErr w:type="spellEnd"/>
            <w:r w:rsidRPr="00645E91">
              <w:rPr>
                <w:rFonts w:ascii="Trebuchet MS" w:hAnsi="Trebuchet MS" w:cs="ArialMT"/>
                <w:lang w:val="en-GB"/>
              </w:rPr>
              <w:t>/</w:t>
            </w:r>
            <w:proofErr w:type="spellStart"/>
            <w:r w:rsidRPr="00645E91">
              <w:rPr>
                <w:rFonts w:ascii="Trebuchet MS" w:hAnsi="Trebuchet MS" w:cs="ArialMT"/>
                <w:lang w:val="en-GB"/>
              </w:rPr>
              <w:t>liderul</w:t>
            </w:r>
            <w:proofErr w:type="spellEnd"/>
            <w:r w:rsidRPr="00645E91">
              <w:rPr>
                <w:rFonts w:ascii="Trebuchet MS" w:hAnsi="Trebuchet MS" w:cs="ArialMT"/>
                <w:lang w:val="en-GB"/>
              </w:rPr>
              <w:t xml:space="preserve"> de </w:t>
            </w:r>
            <w:proofErr w:type="spellStart"/>
            <w:r w:rsidRPr="00645E91">
              <w:rPr>
                <w:rFonts w:ascii="Trebuchet MS" w:hAnsi="Trebuchet MS" w:cs="ArialMT"/>
                <w:lang w:val="en-GB"/>
              </w:rPr>
              <w:t>parteneriat</w:t>
            </w:r>
            <w:proofErr w:type="spellEnd"/>
            <w:r w:rsidRPr="00645E91">
              <w:rPr>
                <w:rFonts w:ascii="Trebuchet MS" w:hAnsi="Trebuchet MS" w:cs="ArialMT"/>
                <w:lang w:val="en-GB"/>
              </w:rPr>
              <w:t xml:space="preserve"> are </w:t>
            </w:r>
            <w:proofErr w:type="spellStart"/>
            <w:r w:rsidRPr="00645E91">
              <w:rPr>
                <w:rFonts w:ascii="Trebuchet MS" w:hAnsi="Trebuchet MS" w:cs="ArialMT"/>
                <w:lang w:val="en-GB"/>
              </w:rPr>
              <w:t>obligația</w:t>
            </w:r>
            <w:proofErr w:type="spellEnd"/>
            <w:r w:rsidRPr="00645E91">
              <w:rPr>
                <w:rFonts w:ascii="Trebuchet MS" w:hAnsi="Trebuchet MS" w:cs="ArialMT"/>
                <w:lang w:val="en-GB"/>
              </w:rPr>
              <w:t xml:space="preserve"> de </w:t>
            </w:r>
            <w:proofErr w:type="gramStart"/>
            <w:r w:rsidRPr="00645E91">
              <w:rPr>
                <w:rFonts w:ascii="Trebuchet MS" w:hAnsi="Trebuchet MS" w:cs="ArialMT"/>
                <w:lang w:val="en-GB"/>
              </w:rPr>
              <w:t>a</w:t>
            </w:r>
            <w:proofErr w:type="gramEnd"/>
            <w:r w:rsidRPr="00645E91">
              <w:rPr>
                <w:rFonts w:ascii="Trebuchet MS" w:hAnsi="Trebuchet MS" w:cs="ArialMT"/>
                <w:lang w:val="en-GB"/>
              </w:rPr>
              <w:t xml:space="preserve"> </w:t>
            </w:r>
            <w:proofErr w:type="spellStart"/>
            <w:r w:rsidRPr="00645E91">
              <w:rPr>
                <w:rFonts w:ascii="Trebuchet MS" w:hAnsi="Trebuchet MS" w:cs="ArialMT"/>
                <w:lang w:val="en-GB"/>
              </w:rPr>
              <w:t>asigura</w:t>
            </w:r>
            <w:proofErr w:type="spellEnd"/>
            <w:r w:rsidRPr="00645E91">
              <w:rPr>
                <w:rFonts w:ascii="Trebuchet MS" w:hAnsi="Trebuchet MS" w:cs="ArialMT"/>
                <w:lang w:val="en-GB"/>
              </w:rPr>
              <w:t xml:space="preserve"> </w:t>
            </w:r>
            <w:proofErr w:type="spellStart"/>
            <w:r w:rsidRPr="00645E91">
              <w:rPr>
                <w:rFonts w:ascii="Trebuchet MS" w:hAnsi="Trebuchet MS" w:cs="ArialMT"/>
                <w:lang w:val="en-GB"/>
              </w:rPr>
              <w:t>caracterul</w:t>
            </w:r>
            <w:proofErr w:type="spellEnd"/>
            <w:r w:rsidRPr="00645E91">
              <w:rPr>
                <w:rFonts w:ascii="Trebuchet MS" w:hAnsi="Trebuchet MS" w:cs="ArialMT"/>
                <w:lang w:val="en-GB"/>
              </w:rPr>
              <w:t xml:space="preserve"> </w:t>
            </w:r>
            <w:proofErr w:type="spellStart"/>
            <w:r w:rsidRPr="00645E91">
              <w:rPr>
                <w:rFonts w:ascii="Trebuchet MS" w:hAnsi="Trebuchet MS" w:cs="ArialMT"/>
                <w:lang w:val="en-GB"/>
              </w:rPr>
              <w:t>durabil</w:t>
            </w:r>
            <w:proofErr w:type="spellEnd"/>
            <w:r w:rsidRPr="00645E91">
              <w:rPr>
                <w:rFonts w:ascii="Trebuchet MS" w:hAnsi="Trebuchet MS" w:cs="ArialMT"/>
                <w:lang w:val="en-GB"/>
              </w:rPr>
              <w:t xml:space="preserve"> al</w:t>
            </w:r>
            <w:r>
              <w:rPr>
                <w:rFonts w:ascii="Trebuchet MS" w:hAnsi="Trebuchet MS" w:cs="ArialMT"/>
                <w:lang w:val="en-GB"/>
              </w:rPr>
              <w:t xml:space="preserve"> </w:t>
            </w:r>
            <w:proofErr w:type="spellStart"/>
            <w:r w:rsidRPr="00645E91">
              <w:rPr>
                <w:rFonts w:ascii="Trebuchet MS" w:hAnsi="Trebuchet MS" w:cs="ArialMT"/>
                <w:lang w:val="en-GB"/>
              </w:rPr>
              <w:t>operațiunilor</w:t>
            </w:r>
            <w:proofErr w:type="spellEnd"/>
            <w:r w:rsidRPr="00645E91">
              <w:rPr>
                <w:rFonts w:ascii="Trebuchet MS" w:hAnsi="Trebuchet MS" w:cs="ArialMT"/>
                <w:lang w:val="en-GB"/>
              </w:rPr>
              <w:t xml:space="preserve"> </w:t>
            </w:r>
            <w:proofErr w:type="spellStart"/>
            <w:r w:rsidRPr="00645E91">
              <w:rPr>
                <w:rFonts w:ascii="Trebuchet MS" w:hAnsi="Trebuchet MS" w:cs="ArialMT"/>
                <w:lang w:val="en-GB"/>
              </w:rPr>
              <w:t>potrivit</w:t>
            </w:r>
            <w:proofErr w:type="spellEnd"/>
            <w:r w:rsidRPr="00645E91">
              <w:rPr>
                <w:rFonts w:ascii="Trebuchet MS" w:hAnsi="Trebuchet MS" w:cs="ArialMT"/>
                <w:lang w:val="en-GB"/>
              </w:rPr>
              <w:t xml:space="preserve"> </w:t>
            </w:r>
            <w:proofErr w:type="spellStart"/>
            <w:r w:rsidRPr="00645E91">
              <w:rPr>
                <w:rFonts w:ascii="Trebuchet MS" w:hAnsi="Trebuchet MS" w:cs="ArialMT"/>
                <w:lang w:val="en-GB"/>
              </w:rPr>
              <w:t>prevederilor</w:t>
            </w:r>
            <w:proofErr w:type="spellEnd"/>
            <w:r w:rsidRPr="00645E91">
              <w:rPr>
                <w:rFonts w:ascii="Trebuchet MS" w:hAnsi="Trebuchet MS" w:cs="ArialMT"/>
                <w:lang w:val="en-GB"/>
              </w:rPr>
              <w:t xml:space="preserve"> art. 65 din </w:t>
            </w:r>
            <w:proofErr w:type="spellStart"/>
            <w:r w:rsidRPr="00645E91">
              <w:rPr>
                <w:rFonts w:ascii="Trebuchet MS" w:hAnsi="Trebuchet MS" w:cs="ArialMT"/>
                <w:lang w:val="en-GB"/>
              </w:rPr>
              <w:t>Regulamentul</w:t>
            </w:r>
            <w:proofErr w:type="spellEnd"/>
            <w:r w:rsidRPr="00645E91">
              <w:rPr>
                <w:rFonts w:ascii="Trebuchet MS" w:hAnsi="Trebuchet MS" w:cs="ArialMT"/>
                <w:lang w:val="en-GB"/>
              </w:rPr>
              <w:t xml:space="preserve"> (UE) 2021/1.060, cu </w:t>
            </w:r>
            <w:proofErr w:type="spellStart"/>
            <w:r w:rsidRPr="00645E91">
              <w:rPr>
                <w:rFonts w:ascii="Trebuchet MS" w:hAnsi="Trebuchet MS" w:cs="ArialMT"/>
                <w:lang w:val="en-GB"/>
              </w:rPr>
              <w:t>modificările</w:t>
            </w:r>
            <w:proofErr w:type="spellEnd"/>
            <w:r w:rsidRPr="00645E91">
              <w:rPr>
                <w:rFonts w:ascii="Trebuchet MS" w:hAnsi="Trebuchet MS" w:cs="ArialMT"/>
                <w:lang w:val="en-GB"/>
              </w:rPr>
              <w:t xml:space="preserve"> </w:t>
            </w:r>
            <w:proofErr w:type="spellStart"/>
            <w:r w:rsidRPr="00645E91">
              <w:rPr>
                <w:rFonts w:ascii="Trebuchet MS" w:hAnsi="Trebuchet MS" w:cs="ArialMT"/>
                <w:lang w:val="en-GB"/>
              </w:rPr>
              <w:t>și</w:t>
            </w:r>
            <w:proofErr w:type="spellEnd"/>
            <w:r w:rsidRPr="00645E91">
              <w:rPr>
                <w:rFonts w:ascii="Trebuchet MS" w:hAnsi="Trebuchet MS" w:cs="ArialMT"/>
                <w:lang w:val="en-GB"/>
              </w:rPr>
              <w:t xml:space="preserve"> </w:t>
            </w:r>
            <w:proofErr w:type="spellStart"/>
            <w:r w:rsidRPr="00645E91">
              <w:rPr>
                <w:rFonts w:ascii="Trebuchet MS" w:hAnsi="Trebuchet MS" w:cs="ArialMT"/>
                <w:lang w:val="en-GB"/>
              </w:rPr>
              <w:t>completările</w:t>
            </w:r>
            <w:proofErr w:type="spellEnd"/>
            <w:r w:rsidRPr="00645E91">
              <w:rPr>
                <w:rFonts w:ascii="Trebuchet MS" w:hAnsi="Trebuchet MS" w:cs="ArialMT"/>
                <w:lang w:val="en-GB"/>
              </w:rPr>
              <w:t xml:space="preserve"> </w:t>
            </w:r>
            <w:proofErr w:type="spellStart"/>
            <w:r w:rsidRPr="00645E91">
              <w:rPr>
                <w:rFonts w:ascii="Trebuchet MS" w:hAnsi="Trebuchet MS" w:cs="ArialMT"/>
                <w:lang w:val="en-GB"/>
              </w:rPr>
              <w:t>ulterioare</w:t>
            </w:r>
            <w:proofErr w:type="spellEnd"/>
            <w:r>
              <w:rPr>
                <w:rFonts w:ascii="Trebuchet MS" w:hAnsi="Trebuchet MS" w:cs="ArialMT"/>
                <w:lang w:val="en-GB"/>
              </w:rPr>
              <w:t>.</w:t>
            </w:r>
          </w:p>
          <w:p w14:paraId="291A2966" w14:textId="77777777" w:rsidR="00FF4FFB" w:rsidRDefault="00FF4FFB" w:rsidP="00FF4FFB">
            <w:pPr>
              <w:autoSpaceDE w:val="0"/>
              <w:autoSpaceDN w:val="0"/>
              <w:adjustRightInd w:val="0"/>
              <w:spacing w:line="360" w:lineRule="auto"/>
              <w:jc w:val="both"/>
              <w:rPr>
                <w:rFonts w:ascii="Trebuchet MS" w:hAnsi="Trebuchet MS" w:cs="ArialMT"/>
                <w:lang w:val="en-GB"/>
              </w:rPr>
            </w:pPr>
          </w:p>
          <w:p w14:paraId="6BB2FFA6" w14:textId="77777777" w:rsidR="00FF4FFB" w:rsidRPr="00FB5112" w:rsidRDefault="00FF4FFB" w:rsidP="00FF4FFB">
            <w:pPr>
              <w:autoSpaceDE w:val="0"/>
              <w:autoSpaceDN w:val="0"/>
              <w:adjustRightInd w:val="0"/>
              <w:spacing w:line="360" w:lineRule="auto"/>
              <w:jc w:val="both"/>
              <w:rPr>
                <w:rFonts w:ascii="Trebuchet MS" w:hAnsi="Trebuchet MS" w:cs="ArialMT"/>
                <w:lang w:val="en-GB"/>
              </w:rPr>
            </w:pPr>
            <w:proofErr w:type="spellStart"/>
            <w:r w:rsidRPr="00FB5112">
              <w:rPr>
                <w:rFonts w:ascii="Trebuchet MS" w:hAnsi="Trebuchet MS" w:cs="ArialMT"/>
                <w:lang w:val="en-GB"/>
              </w:rPr>
              <w:t>Vizitele</w:t>
            </w:r>
            <w:proofErr w:type="spellEnd"/>
            <w:r w:rsidRPr="00FB5112">
              <w:rPr>
                <w:rFonts w:ascii="Trebuchet MS" w:hAnsi="Trebuchet MS" w:cs="ArialMT"/>
                <w:lang w:val="en-GB"/>
              </w:rPr>
              <w:t xml:space="preserve"> la fata </w:t>
            </w:r>
            <w:proofErr w:type="spellStart"/>
            <w:r w:rsidRPr="00FB5112">
              <w:rPr>
                <w:rFonts w:ascii="Trebuchet MS" w:hAnsi="Trebuchet MS" w:cs="ArialMT"/>
                <w:lang w:val="en-GB"/>
              </w:rPr>
              <w:t>locului</w:t>
            </w:r>
            <w:proofErr w:type="spellEnd"/>
            <w:r w:rsidRPr="00FB5112">
              <w:rPr>
                <w:rFonts w:ascii="Trebuchet MS" w:hAnsi="Trebuchet MS" w:cs="ArialMT"/>
                <w:lang w:val="en-GB"/>
              </w:rPr>
              <w:t xml:space="preserve"> au ca scop:</w:t>
            </w:r>
          </w:p>
          <w:p w14:paraId="4D067C17" w14:textId="77777777" w:rsidR="00FF4FFB" w:rsidRPr="00FB5112" w:rsidRDefault="00FF4FFB">
            <w:pPr>
              <w:pStyle w:val="ListParagraph"/>
              <w:numPr>
                <w:ilvl w:val="0"/>
                <w:numId w:val="7"/>
              </w:numPr>
              <w:autoSpaceDE w:val="0"/>
              <w:autoSpaceDN w:val="0"/>
              <w:adjustRightInd w:val="0"/>
              <w:spacing w:line="360" w:lineRule="auto"/>
              <w:jc w:val="both"/>
              <w:rPr>
                <w:rFonts w:ascii="Trebuchet MS" w:hAnsi="Trebuchet MS" w:cs="ArialMT"/>
                <w:lang w:val="en-GB"/>
              </w:rPr>
            </w:pPr>
            <w:proofErr w:type="spellStart"/>
            <w:r w:rsidRPr="00FB5112">
              <w:rPr>
                <w:rFonts w:ascii="Trebuchet MS" w:hAnsi="Trebuchet MS" w:cs="ArialMT"/>
                <w:lang w:val="en-GB"/>
              </w:rPr>
              <w:lastRenderedPageBreak/>
              <w:t>verificarea</w:t>
            </w:r>
            <w:proofErr w:type="spellEnd"/>
            <w:r w:rsidRPr="00FB5112">
              <w:rPr>
                <w:rFonts w:ascii="Trebuchet MS" w:hAnsi="Trebuchet MS" w:cs="ArialMT"/>
                <w:lang w:val="en-GB"/>
              </w:rPr>
              <w:t xml:space="preserve"> la </w:t>
            </w:r>
            <w:proofErr w:type="spellStart"/>
            <w:r w:rsidRPr="00FB5112">
              <w:rPr>
                <w:rFonts w:ascii="Trebuchet MS" w:hAnsi="Trebuchet MS" w:cs="ArialMT"/>
                <w:lang w:val="en-GB"/>
              </w:rPr>
              <w:t>fața</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locului</w:t>
            </w:r>
            <w:proofErr w:type="spellEnd"/>
            <w:r w:rsidRPr="00FB5112">
              <w:rPr>
                <w:rFonts w:ascii="Trebuchet MS" w:hAnsi="Trebuchet MS" w:cs="ArialMT"/>
                <w:lang w:val="en-GB"/>
              </w:rPr>
              <w:t xml:space="preserve"> a </w:t>
            </w:r>
            <w:proofErr w:type="spellStart"/>
            <w:r w:rsidRPr="00FB5112">
              <w:rPr>
                <w:rFonts w:ascii="Trebuchet MS" w:hAnsi="Trebuchet MS" w:cs="ArialMT"/>
                <w:lang w:val="en-GB"/>
              </w:rPr>
              <w:t>progresului</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fizic</w:t>
            </w:r>
            <w:proofErr w:type="spellEnd"/>
            <w:r w:rsidRPr="00FB5112">
              <w:rPr>
                <w:rFonts w:ascii="Trebuchet MS" w:hAnsi="Trebuchet MS" w:cs="ArialMT"/>
                <w:lang w:val="en-GB"/>
              </w:rPr>
              <w:t xml:space="preserve"> al </w:t>
            </w:r>
            <w:proofErr w:type="spellStart"/>
            <w:r w:rsidRPr="00FB5112">
              <w:rPr>
                <w:rFonts w:ascii="Trebuchet MS" w:hAnsi="Trebuchet MS" w:cs="ArialMT"/>
                <w:lang w:val="en-GB"/>
              </w:rPr>
              <w:t>proiectului</w:t>
            </w:r>
            <w:proofErr w:type="spellEnd"/>
            <w:r w:rsidRPr="00FB5112">
              <w:rPr>
                <w:rFonts w:ascii="Trebuchet MS" w:hAnsi="Trebuchet MS" w:cs="ArialMT"/>
                <w:lang w:val="en-GB"/>
              </w:rPr>
              <w:t>/</w:t>
            </w:r>
            <w:proofErr w:type="spellStart"/>
            <w:r w:rsidRPr="00FB5112">
              <w:rPr>
                <w:rFonts w:ascii="Trebuchet MS" w:hAnsi="Trebuchet MS" w:cs="ArialMT"/>
                <w:lang w:val="en-GB"/>
              </w:rPr>
              <w:t>stadiului</w:t>
            </w:r>
            <w:proofErr w:type="spellEnd"/>
            <w:r w:rsidRPr="00FB5112">
              <w:rPr>
                <w:rFonts w:ascii="Trebuchet MS" w:hAnsi="Trebuchet MS" w:cs="ArialMT"/>
                <w:lang w:val="en-GB"/>
              </w:rPr>
              <w:t xml:space="preserve"> de </w:t>
            </w:r>
            <w:proofErr w:type="spellStart"/>
            <w:r w:rsidRPr="00FB5112">
              <w:rPr>
                <w:rFonts w:ascii="Trebuchet MS" w:hAnsi="Trebuchet MS" w:cs="ArialMT"/>
                <w:lang w:val="en-GB"/>
              </w:rPr>
              <w:t>implementare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si</w:t>
            </w:r>
            <w:proofErr w:type="spellEnd"/>
            <w:r w:rsidRPr="00FB5112">
              <w:rPr>
                <w:rFonts w:ascii="Trebuchet MS" w:hAnsi="Trebuchet MS" w:cs="ArialMT"/>
                <w:lang w:val="en-GB"/>
              </w:rPr>
              <w:t xml:space="preserve"> a </w:t>
            </w:r>
            <w:proofErr w:type="spellStart"/>
            <w:r w:rsidRPr="00FB5112">
              <w:rPr>
                <w:rFonts w:ascii="Trebuchet MS" w:hAnsi="Trebuchet MS" w:cs="ArialMT"/>
                <w:lang w:val="en-GB"/>
              </w:rPr>
              <w:t>datelor</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întroduse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în</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rapoartele</w:t>
            </w:r>
            <w:proofErr w:type="spellEnd"/>
            <w:r w:rsidRPr="00FB5112">
              <w:rPr>
                <w:rFonts w:ascii="Trebuchet MS" w:hAnsi="Trebuchet MS" w:cs="ArialMT"/>
                <w:lang w:val="en-GB"/>
              </w:rPr>
              <w:t xml:space="preserve"> de </w:t>
            </w:r>
            <w:proofErr w:type="spellStart"/>
            <w:r w:rsidRPr="00FB5112">
              <w:rPr>
                <w:rFonts w:ascii="Trebuchet MS" w:hAnsi="Trebuchet MS" w:cs="ArialMT"/>
                <w:lang w:val="en-GB"/>
              </w:rPr>
              <w:t>progres</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culegerea</w:t>
            </w:r>
            <w:proofErr w:type="spellEnd"/>
            <w:r w:rsidRPr="00FB5112">
              <w:rPr>
                <w:rFonts w:ascii="Trebuchet MS" w:hAnsi="Trebuchet MS" w:cs="ArialMT"/>
                <w:lang w:val="en-GB"/>
              </w:rPr>
              <w:t xml:space="preserve"> de date </w:t>
            </w:r>
            <w:proofErr w:type="spellStart"/>
            <w:r w:rsidRPr="00FB5112">
              <w:rPr>
                <w:rFonts w:ascii="Trebuchet MS" w:hAnsi="Trebuchet MS" w:cs="ArialMT"/>
                <w:lang w:val="en-GB"/>
              </w:rPr>
              <w:t>suplimentare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vizând</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stadiul</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implementării</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proiectului</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probleme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întâmpinate</w:t>
            </w:r>
            <w:proofErr w:type="spellEnd"/>
            <w:r w:rsidRPr="00FB5112">
              <w:rPr>
                <w:rFonts w:ascii="Trebuchet MS" w:hAnsi="Trebuchet MS" w:cs="ArialMT"/>
                <w:lang w:val="en-GB"/>
              </w:rPr>
              <w:t xml:space="preserve">), precum </w:t>
            </w:r>
            <w:proofErr w:type="spellStart"/>
            <w:r w:rsidRPr="00FB5112">
              <w:rPr>
                <w:rFonts w:ascii="Trebuchet MS" w:hAnsi="Trebuchet MS" w:cs="ArialMT"/>
                <w:lang w:val="en-GB"/>
              </w:rPr>
              <w:t>și</w:t>
            </w:r>
            <w:proofErr w:type="spellEnd"/>
            <w:r w:rsidRPr="00FB5112">
              <w:rPr>
                <w:rFonts w:ascii="Trebuchet MS" w:hAnsi="Trebuchet MS" w:cs="ArialMT"/>
                <w:lang w:val="en-GB"/>
              </w:rPr>
              <w:t xml:space="preserve"> de </w:t>
            </w:r>
            <w:proofErr w:type="gramStart"/>
            <w:r w:rsidRPr="00FB5112">
              <w:rPr>
                <w:rFonts w:ascii="Trebuchet MS" w:hAnsi="Trebuchet MS" w:cs="ArialMT"/>
                <w:lang w:val="en-GB"/>
              </w:rPr>
              <w:t>a</w:t>
            </w:r>
            <w:proofErr w:type="gramEnd"/>
            <w:r w:rsidRPr="00FB5112">
              <w:rPr>
                <w:rFonts w:ascii="Trebuchet MS" w:hAnsi="Trebuchet MS" w:cs="ArialMT"/>
                <w:lang w:val="en-GB"/>
              </w:rPr>
              <w:t xml:space="preserve"> </w:t>
            </w:r>
            <w:proofErr w:type="spellStart"/>
            <w:r w:rsidRPr="00FB5112">
              <w:rPr>
                <w:rFonts w:ascii="Trebuchet MS" w:hAnsi="Trebuchet MS" w:cs="ArialMT"/>
                <w:lang w:val="en-GB"/>
              </w:rPr>
              <w:t>asigura</w:t>
            </w:r>
            <w:proofErr w:type="spellEnd"/>
            <w:r w:rsidRPr="00FB5112">
              <w:rPr>
                <w:rFonts w:ascii="Trebuchet MS" w:hAnsi="Trebuchet MS" w:cs="ArialMT"/>
                <w:lang w:val="en-GB"/>
              </w:rPr>
              <w:t xml:space="preserve"> o </w:t>
            </w:r>
            <w:proofErr w:type="spellStart"/>
            <w:r w:rsidRPr="00FB5112">
              <w:rPr>
                <w:rFonts w:ascii="Trebuchet MS" w:hAnsi="Trebuchet MS" w:cs="ArialMT"/>
                <w:lang w:val="en-GB"/>
              </w:rPr>
              <w:t>comunicare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adecvată</w:t>
            </w:r>
            <w:proofErr w:type="spellEnd"/>
            <w:r w:rsidRPr="00FB5112">
              <w:rPr>
                <w:rFonts w:ascii="Trebuchet MS" w:hAnsi="Trebuchet MS" w:cs="ArialMT"/>
                <w:lang w:val="en-GB"/>
              </w:rPr>
              <w:t xml:space="preserve"> cu </w:t>
            </w:r>
            <w:proofErr w:type="spellStart"/>
            <w:r w:rsidRPr="00FB5112">
              <w:rPr>
                <w:rFonts w:ascii="Trebuchet MS" w:hAnsi="Trebuchet MS" w:cs="ArialMT"/>
                <w:lang w:val="en-GB"/>
              </w:rPr>
              <w:t>beneficiarii</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proiectelor</w:t>
            </w:r>
            <w:proofErr w:type="spellEnd"/>
            <w:r>
              <w:rPr>
                <w:rFonts w:ascii="Trebuchet MS" w:hAnsi="Trebuchet MS" w:cs="ArialMT"/>
                <w:lang w:val="en-GB"/>
              </w:rPr>
              <w:t>;</w:t>
            </w:r>
          </w:p>
          <w:p w14:paraId="0CD350B5" w14:textId="77777777" w:rsidR="00FF4FFB" w:rsidRPr="00FB5112" w:rsidRDefault="00FF4FFB">
            <w:pPr>
              <w:pStyle w:val="ListParagraph"/>
              <w:numPr>
                <w:ilvl w:val="0"/>
                <w:numId w:val="7"/>
              </w:numPr>
              <w:autoSpaceDE w:val="0"/>
              <w:autoSpaceDN w:val="0"/>
              <w:adjustRightInd w:val="0"/>
              <w:spacing w:line="360" w:lineRule="auto"/>
              <w:jc w:val="both"/>
              <w:rPr>
                <w:rFonts w:ascii="Trebuchet MS" w:hAnsi="Trebuchet MS" w:cs="ArialMT"/>
                <w:lang w:val="en-GB"/>
              </w:rPr>
            </w:pPr>
            <w:proofErr w:type="spellStart"/>
            <w:r w:rsidRPr="00FB5112">
              <w:rPr>
                <w:rFonts w:ascii="Trebuchet MS" w:hAnsi="Trebuchet MS" w:cs="ArialMT"/>
                <w:lang w:val="en-GB"/>
              </w:rPr>
              <w:t>verificarea</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respectării</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Planului</w:t>
            </w:r>
            <w:proofErr w:type="spellEnd"/>
            <w:r w:rsidRPr="00FB5112">
              <w:rPr>
                <w:rFonts w:ascii="Trebuchet MS" w:hAnsi="Trebuchet MS" w:cs="ArialMT"/>
                <w:lang w:val="en-GB"/>
              </w:rPr>
              <w:t xml:space="preserve"> de </w:t>
            </w:r>
            <w:proofErr w:type="spellStart"/>
            <w:r w:rsidRPr="00FB5112">
              <w:rPr>
                <w:rFonts w:ascii="Trebuchet MS" w:hAnsi="Trebuchet MS" w:cs="ArialMT"/>
                <w:lang w:val="en-GB"/>
              </w:rPr>
              <w:t>monitorizare</w:t>
            </w:r>
            <w:proofErr w:type="spellEnd"/>
            <w:r w:rsidRPr="00FB5112">
              <w:rPr>
                <w:rFonts w:ascii="Trebuchet MS" w:hAnsi="Trebuchet MS" w:cs="ArialMT"/>
                <w:lang w:val="en-GB"/>
              </w:rPr>
              <w:t xml:space="preserve"> al </w:t>
            </w:r>
            <w:proofErr w:type="spellStart"/>
            <w:r w:rsidRPr="00FB5112">
              <w:rPr>
                <w:rFonts w:ascii="Trebuchet MS" w:hAnsi="Trebuchet MS" w:cs="ArialMT"/>
                <w:lang w:val="en-GB"/>
              </w:rPr>
              <w:t>proiectului</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inclusiv</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urmărirea</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stadiului</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îndeplinirii</w:t>
            </w:r>
            <w:proofErr w:type="spellEnd"/>
            <w:r w:rsidRPr="00FB5112">
              <w:rPr>
                <w:rFonts w:ascii="Trebuchet MS" w:hAnsi="Trebuchet MS" w:cs="ArialMT"/>
                <w:lang w:val="en-GB"/>
              </w:rPr>
              <w:t xml:space="preserve"> de </w:t>
            </w:r>
            <w:proofErr w:type="spellStart"/>
            <w:r w:rsidRPr="00FB5112">
              <w:rPr>
                <w:rFonts w:ascii="Trebuchet MS" w:hAnsi="Trebuchet MS" w:cs="ArialMT"/>
                <w:lang w:val="en-GB"/>
              </w:rPr>
              <w:t>către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Beneficiari</w:t>
            </w:r>
            <w:proofErr w:type="spellEnd"/>
            <w:r w:rsidRPr="00FB5112">
              <w:rPr>
                <w:rFonts w:ascii="Trebuchet MS" w:hAnsi="Trebuchet MS" w:cs="ArialMT"/>
                <w:lang w:val="en-GB"/>
              </w:rPr>
              <w:t xml:space="preserve"> a </w:t>
            </w:r>
            <w:proofErr w:type="spellStart"/>
            <w:r w:rsidRPr="00FB5112">
              <w:rPr>
                <w:rFonts w:ascii="Trebuchet MS" w:hAnsi="Trebuchet MS" w:cs="ArialMT"/>
                <w:lang w:val="en-GB"/>
              </w:rPr>
              <w:t>aspectelor</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specifice</w:t>
            </w:r>
            <w:proofErr w:type="spellEnd"/>
            <w:r w:rsidRPr="00FB5112">
              <w:rPr>
                <w:rFonts w:ascii="Trebuchet MS" w:hAnsi="Trebuchet MS" w:cs="ArialMT"/>
                <w:lang w:val="en-GB"/>
              </w:rPr>
              <w:t xml:space="preserve"> care </w:t>
            </w:r>
            <w:proofErr w:type="spellStart"/>
            <w:r w:rsidRPr="00FB5112">
              <w:rPr>
                <w:rFonts w:ascii="Trebuchet MS" w:hAnsi="Trebuchet MS" w:cs="ArialMT"/>
                <w:lang w:val="en-GB"/>
              </w:rPr>
              <w:t>trebuie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monitorizate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în</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etapele</w:t>
            </w:r>
            <w:proofErr w:type="spellEnd"/>
            <w:r w:rsidRPr="00FB5112">
              <w:rPr>
                <w:rFonts w:ascii="Trebuchet MS" w:hAnsi="Trebuchet MS" w:cs="ArialMT"/>
                <w:lang w:val="en-GB"/>
              </w:rPr>
              <w:t xml:space="preserve"> de </w:t>
            </w:r>
            <w:proofErr w:type="spellStart"/>
            <w:r w:rsidRPr="00FB5112">
              <w:rPr>
                <w:rFonts w:ascii="Trebuchet MS" w:hAnsi="Trebuchet MS" w:cs="ArialMT"/>
                <w:lang w:val="en-GB"/>
              </w:rPr>
              <w:t>implementare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și</w:t>
            </w:r>
            <w:proofErr w:type="spellEnd"/>
            <w:r w:rsidRPr="00FB5112">
              <w:rPr>
                <w:rFonts w:ascii="Trebuchet MS" w:hAnsi="Trebuchet MS" w:cs="ArialMT"/>
                <w:lang w:val="en-GB"/>
              </w:rPr>
              <w:t xml:space="preserve"> de </w:t>
            </w:r>
            <w:proofErr w:type="spellStart"/>
            <w:r w:rsidRPr="00FB5112">
              <w:rPr>
                <w:rFonts w:ascii="Trebuchet MS" w:hAnsi="Trebuchet MS" w:cs="ArialMT"/>
                <w:lang w:val="en-GB"/>
              </w:rPr>
              <w:t>durabilitate</w:t>
            </w:r>
            <w:proofErr w:type="spellEnd"/>
            <w:r w:rsidRPr="00FB5112">
              <w:rPr>
                <w:rFonts w:ascii="Trebuchet MS" w:hAnsi="Trebuchet MS" w:cs="ArialMT"/>
                <w:lang w:val="en-GB"/>
              </w:rPr>
              <w:t xml:space="preserve"> a </w:t>
            </w:r>
            <w:proofErr w:type="spellStart"/>
            <w:r w:rsidRPr="00FB5112">
              <w:rPr>
                <w:rFonts w:ascii="Trebuchet MS" w:hAnsi="Trebuchet MS" w:cs="ArialMT"/>
                <w:lang w:val="en-GB"/>
              </w:rPr>
              <w:t>fiecărui</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proiect</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cuprinse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în</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condițiile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contractuale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aplicabile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Priorităților</w:t>
            </w:r>
            <w:proofErr w:type="spellEnd"/>
            <w:r w:rsidRPr="00FB5112">
              <w:rPr>
                <w:rFonts w:ascii="Trebuchet MS" w:hAnsi="Trebuchet MS" w:cs="ArialMT"/>
                <w:lang w:val="en-GB"/>
              </w:rPr>
              <w:t xml:space="preserve"> de </w:t>
            </w:r>
            <w:proofErr w:type="spellStart"/>
            <w:r w:rsidRPr="00FB5112">
              <w:rPr>
                <w:rFonts w:ascii="Trebuchet MS" w:hAnsi="Trebuchet MS" w:cs="ArialMT"/>
                <w:lang w:val="en-GB"/>
              </w:rPr>
              <w:t>investiție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contractul</w:t>
            </w:r>
            <w:proofErr w:type="spellEnd"/>
            <w:r w:rsidRPr="00FB5112">
              <w:rPr>
                <w:rFonts w:ascii="Trebuchet MS" w:hAnsi="Trebuchet MS" w:cs="ArialMT"/>
                <w:lang w:val="en-GB"/>
              </w:rPr>
              <w:t xml:space="preserve"> de </w:t>
            </w:r>
            <w:proofErr w:type="spellStart"/>
            <w:r w:rsidRPr="00FB5112">
              <w:rPr>
                <w:rFonts w:ascii="Trebuchet MS" w:hAnsi="Trebuchet MS" w:cs="ArialMT"/>
                <w:lang w:val="en-GB"/>
              </w:rPr>
              <w:t>finantare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și</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în</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recomandările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rezultate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în</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procesul</w:t>
            </w:r>
            <w:proofErr w:type="spellEnd"/>
            <w:r w:rsidRPr="00FB5112">
              <w:rPr>
                <w:rFonts w:ascii="Trebuchet MS" w:hAnsi="Trebuchet MS" w:cs="ArialMT"/>
                <w:lang w:val="en-GB"/>
              </w:rPr>
              <w:t xml:space="preserve"> de </w:t>
            </w:r>
            <w:proofErr w:type="spellStart"/>
            <w:r w:rsidRPr="00FB5112">
              <w:rPr>
                <w:rFonts w:ascii="Trebuchet MS" w:hAnsi="Trebuchet MS" w:cs="ArialMT"/>
                <w:lang w:val="en-GB"/>
              </w:rPr>
              <w:t>evaluare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și</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selecție</w:t>
            </w:r>
            <w:proofErr w:type="spellEnd"/>
            <w:r w:rsidRPr="00FB5112">
              <w:rPr>
                <w:rFonts w:ascii="Trebuchet MS" w:hAnsi="Trebuchet MS" w:cs="ArialMT"/>
                <w:lang w:val="en-GB"/>
              </w:rPr>
              <w:t>;</w:t>
            </w:r>
          </w:p>
          <w:p w14:paraId="21CBD4C5" w14:textId="77777777" w:rsidR="00FF4FFB" w:rsidRPr="00FB5112" w:rsidRDefault="00FF4FFB">
            <w:pPr>
              <w:pStyle w:val="ListParagraph"/>
              <w:numPr>
                <w:ilvl w:val="0"/>
                <w:numId w:val="7"/>
              </w:numPr>
              <w:autoSpaceDE w:val="0"/>
              <w:autoSpaceDN w:val="0"/>
              <w:adjustRightInd w:val="0"/>
              <w:spacing w:line="360" w:lineRule="auto"/>
              <w:jc w:val="both"/>
              <w:rPr>
                <w:rFonts w:ascii="Trebuchet MS" w:hAnsi="Trebuchet MS" w:cs="ArialMT"/>
                <w:lang w:val="en-GB"/>
              </w:rPr>
            </w:pPr>
            <w:proofErr w:type="spellStart"/>
            <w:r w:rsidRPr="00FB5112">
              <w:rPr>
                <w:rFonts w:ascii="Trebuchet MS" w:hAnsi="Trebuchet MS" w:cs="ArialMT"/>
                <w:lang w:val="en-GB"/>
              </w:rPr>
              <w:t>identificarea</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problemelor</w:t>
            </w:r>
            <w:proofErr w:type="spellEnd"/>
            <w:r w:rsidRPr="00FB5112">
              <w:rPr>
                <w:rFonts w:ascii="Trebuchet MS" w:hAnsi="Trebuchet MS" w:cs="ArialMT"/>
                <w:lang w:val="en-GB"/>
              </w:rPr>
              <w:t xml:space="preserve"> care pot </w:t>
            </w:r>
            <w:proofErr w:type="spellStart"/>
            <w:r w:rsidRPr="00FB5112">
              <w:rPr>
                <w:rFonts w:ascii="Trebuchet MS" w:hAnsi="Trebuchet MS" w:cs="ArialMT"/>
                <w:lang w:val="en-GB"/>
              </w:rPr>
              <w:t>apărea</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în</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implementare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și</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propunerea</w:t>
            </w:r>
            <w:proofErr w:type="spellEnd"/>
            <w:r w:rsidRPr="00FB5112">
              <w:rPr>
                <w:rFonts w:ascii="Trebuchet MS" w:hAnsi="Trebuchet MS" w:cs="ArialMT"/>
                <w:lang w:val="en-GB"/>
              </w:rPr>
              <w:t xml:space="preserve"> de </w:t>
            </w:r>
            <w:proofErr w:type="spellStart"/>
            <w:r w:rsidRPr="00FB5112">
              <w:rPr>
                <w:rFonts w:ascii="Trebuchet MS" w:hAnsi="Trebuchet MS" w:cs="ArialMT"/>
                <w:lang w:val="en-GB"/>
              </w:rPr>
              <w:t>măsuri</w:t>
            </w:r>
            <w:proofErr w:type="spellEnd"/>
            <w:r w:rsidRPr="00FB5112">
              <w:rPr>
                <w:rFonts w:ascii="Trebuchet MS" w:hAnsi="Trebuchet MS" w:cs="ArialMT"/>
                <w:lang w:val="en-GB"/>
              </w:rPr>
              <w:t xml:space="preserve"> de </w:t>
            </w:r>
            <w:proofErr w:type="spellStart"/>
            <w:r w:rsidRPr="00FB5112">
              <w:rPr>
                <w:rFonts w:ascii="Trebuchet MS" w:hAnsi="Trebuchet MS" w:cs="ArialMT"/>
                <w:lang w:val="en-GB"/>
              </w:rPr>
              <w:t>remediere</w:t>
            </w:r>
            <w:proofErr w:type="spellEnd"/>
            <w:r w:rsidRPr="00FB5112">
              <w:rPr>
                <w:rFonts w:ascii="Trebuchet MS" w:hAnsi="Trebuchet MS" w:cs="ArialMT"/>
                <w:lang w:val="en-GB"/>
              </w:rPr>
              <w:t>;</w:t>
            </w:r>
          </w:p>
          <w:p w14:paraId="2A34DCB9" w14:textId="333938BD" w:rsidR="00A82C81" w:rsidRPr="00FF4FFB" w:rsidRDefault="00FF4FFB">
            <w:pPr>
              <w:pStyle w:val="ListParagraph"/>
              <w:numPr>
                <w:ilvl w:val="0"/>
                <w:numId w:val="7"/>
              </w:numPr>
              <w:spacing w:before="120" w:after="120" w:line="360" w:lineRule="auto"/>
              <w:jc w:val="both"/>
              <w:rPr>
                <w:rFonts w:ascii="Trebuchet MS" w:hAnsi="Trebuchet MS"/>
                <w:i/>
                <w:sz w:val="24"/>
                <w:szCs w:val="24"/>
              </w:rPr>
            </w:pPr>
            <w:proofErr w:type="spellStart"/>
            <w:r w:rsidRPr="00FF4FFB">
              <w:rPr>
                <w:rFonts w:ascii="Trebuchet MS" w:hAnsi="Trebuchet MS" w:cs="ArialMT"/>
                <w:lang w:val="en-GB"/>
              </w:rPr>
              <w:t>evitarea</w:t>
            </w:r>
            <w:proofErr w:type="spellEnd"/>
            <w:r w:rsidRPr="00FF4FFB">
              <w:rPr>
                <w:rFonts w:ascii="Trebuchet MS" w:hAnsi="Trebuchet MS" w:cs="ArialMT"/>
                <w:lang w:val="en-GB"/>
              </w:rPr>
              <w:t xml:space="preserve"> </w:t>
            </w:r>
            <w:proofErr w:type="spellStart"/>
            <w:r w:rsidRPr="00FF4FFB">
              <w:rPr>
                <w:rFonts w:ascii="Trebuchet MS" w:hAnsi="Trebuchet MS" w:cs="ArialMT"/>
                <w:lang w:val="en-GB"/>
              </w:rPr>
              <w:t>blocajelor</w:t>
            </w:r>
            <w:proofErr w:type="spellEnd"/>
            <w:r w:rsidRPr="00FF4FFB">
              <w:rPr>
                <w:rFonts w:ascii="Trebuchet MS" w:hAnsi="Trebuchet MS" w:cs="ArialMT"/>
                <w:lang w:val="en-GB"/>
              </w:rPr>
              <w:t xml:space="preserve"> in </w:t>
            </w:r>
            <w:proofErr w:type="spellStart"/>
            <w:r w:rsidRPr="00FF4FFB">
              <w:rPr>
                <w:rFonts w:ascii="Trebuchet MS" w:hAnsi="Trebuchet MS" w:cs="ArialMT"/>
                <w:lang w:val="en-GB"/>
              </w:rPr>
              <w:t>implementarea</w:t>
            </w:r>
            <w:proofErr w:type="spellEnd"/>
            <w:r w:rsidRPr="00FF4FFB">
              <w:rPr>
                <w:rFonts w:ascii="Trebuchet MS" w:hAnsi="Trebuchet MS" w:cs="ArialMT"/>
                <w:lang w:val="en-GB"/>
              </w:rPr>
              <w:t xml:space="preserve"> </w:t>
            </w:r>
            <w:proofErr w:type="spellStart"/>
            <w:r w:rsidRPr="00FF4FFB">
              <w:rPr>
                <w:rFonts w:ascii="Trebuchet MS" w:hAnsi="Trebuchet MS" w:cs="ArialMT"/>
                <w:lang w:val="en-GB"/>
              </w:rPr>
              <w:t>proiectului</w:t>
            </w:r>
            <w:proofErr w:type="spellEnd"/>
            <w:r w:rsidRPr="00FF4FFB">
              <w:rPr>
                <w:rFonts w:ascii="Trebuchet MS" w:hAnsi="Trebuchet MS" w:cs="ArialMT"/>
                <w:lang w:val="en-GB"/>
              </w:rPr>
              <w:t xml:space="preserve">, </w:t>
            </w:r>
            <w:proofErr w:type="spellStart"/>
            <w:r w:rsidRPr="00FF4FFB">
              <w:rPr>
                <w:rFonts w:ascii="Trebuchet MS" w:hAnsi="Trebuchet MS" w:cs="ArialMT"/>
                <w:lang w:val="en-GB"/>
              </w:rPr>
              <w:t>prin</w:t>
            </w:r>
            <w:proofErr w:type="spellEnd"/>
            <w:r w:rsidRPr="00FF4FFB">
              <w:rPr>
                <w:rFonts w:ascii="Trebuchet MS" w:hAnsi="Trebuchet MS" w:cs="ArialMT"/>
                <w:lang w:val="en-GB"/>
              </w:rPr>
              <w:t xml:space="preserve"> </w:t>
            </w:r>
            <w:proofErr w:type="spellStart"/>
            <w:r w:rsidRPr="00FF4FFB">
              <w:rPr>
                <w:rFonts w:ascii="Trebuchet MS" w:hAnsi="Trebuchet MS" w:cs="ArialMT"/>
                <w:lang w:val="en-GB"/>
              </w:rPr>
              <w:t>identificarea</w:t>
            </w:r>
            <w:proofErr w:type="spellEnd"/>
            <w:r w:rsidRPr="00FF4FFB">
              <w:rPr>
                <w:rFonts w:ascii="Trebuchet MS" w:hAnsi="Trebuchet MS" w:cs="ArialMT"/>
                <w:lang w:val="en-GB"/>
              </w:rPr>
              <w:t xml:space="preserve"> </w:t>
            </w:r>
            <w:proofErr w:type="spellStart"/>
            <w:r w:rsidRPr="00FF4FFB">
              <w:rPr>
                <w:rFonts w:ascii="Trebuchet MS" w:hAnsi="Trebuchet MS" w:cs="ArialMT"/>
                <w:lang w:val="en-GB"/>
              </w:rPr>
              <w:t>timpurie</w:t>
            </w:r>
            <w:proofErr w:type="spellEnd"/>
            <w:r w:rsidRPr="00FF4FFB">
              <w:rPr>
                <w:rFonts w:ascii="Trebuchet MS" w:hAnsi="Trebuchet MS" w:cs="ArialMT"/>
                <w:lang w:val="en-GB"/>
              </w:rPr>
              <w:t xml:space="preserve"> </w:t>
            </w:r>
            <w:proofErr w:type="gramStart"/>
            <w:r w:rsidRPr="00FF4FFB">
              <w:rPr>
                <w:rFonts w:ascii="Trebuchet MS" w:hAnsi="Trebuchet MS" w:cs="ArialMT"/>
                <w:lang w:val="en-GB"/>
              </w:rPr>
              <w:t>a</w:t>
            </w:r>
            <w:proofErr w:type="gramEnd"/>
            <w:r w:rsidRPr="00FF4FFB">
              <w:rPr>
                <w:rFonts w:ascii="Trebuchet MS" w:hAnsi="Trebuchet MS" w:cs="ArialMT"/>
                <w:lang w:val="en-GB"/>
              </w:rPr>
              <w:t xml:space="preserve"> </w:t>
            </w:r>
            <w:proofErr w:type="spellStart"/>
            <w:r w:rsidRPr="00FF4FFB">
              <w:rPr>
                <w:rFonts w:ascii="Trebuchet MS" w:hAnsi="Trebuchet MS" w:cs="ArialMT"/>
                <w:lang w:val="en-GB"/>
              </w:rPr>
              <w:t>eventualelor</w:t>
            </w:r>
            <w:proofErr w:type="spellEnd"/>
            <w:r w:rsidRPr="00FF4FFB">
              <w:rPr>
                <w:rFonts w:ascii="Trebuchet MS" w:hAnsi="Trebuchet MS" w:cs="ArialMT"/>
                <w:lang w:val="en-GB"/>
              </w:rPr>
              <w:t xml:space="preserve"> </w:t>
            </w:r>
            <w:proofErr w:type="spellStart"/>
            <w:r w:rsidRPr="00FF4FFB">
              <w:rPr>
                <w:rFonts w:ascii="Trebuchet MS" w:hAnsi="Trebuchet MS" w:cs="ArialMT"/>
                <w:lang w:val="en-GB"/>
              </w:rPr>
              <w:t>problemelor</w:t>
            </w:r>
            <w:proofErr w:type="spellEnd"/>
            <w:r w:rsidRPr="00FF4FFB">
              <w:rPr>
                <w:rFonts w:ascii="Trebuchet MS" w:hAnsi="Trebuchet MS" w:cs="ArialMT"/>
                <w:lang w:val="en-GB"/>
              </w:rPr>
              <w:t xml:space="preserve">, precum </w:t>
            </w:r>
            <w:proofErr w:type="spellStart"/>
            <w:r w:rsidRPr="00FF4FFB">
              <w:rPr>
                <w:rFonts w:ascii="Trebuchet MS" w:hAnsi="Trebuchet MS" w:cs="ArialMT"/>
                <w:lang w:val="en-GB"/>
              </w:rPr>
              <w:t>și</w:t>
            </w:r>
            <w:proofErr w:type="spellEnd"/>
            <w:r w:rsidRPr="00FF4FFB">
              <w:rPr>
                <w:rFonts w:ascii="Trebuchet MS" w:hAnsi="Trebuchet MS" w:cs="ArialMT"/>
                <w:lang w:val="en-GB"/>
              </w:rPr>
              <w:t xml:space="preserve"> a </w:t>
            </w:r>
            <w:proofErr w:type="spellStart"/>
            <w:r w:rsidRPr="00FF4FFB">
              <w:rPr>
                <w:rFonts w:ascii="Trebuchet MS" w:hAnsi="Trebuchet MS" w:cs="ArialMT"/>
                <w:lang w:val="en-GB"/>
              </w:rPr>
              <w:t>oricăror</w:t>
            </w:r>
            <w:proofErr w:type="spellEnd"/>
            <w:r w:rsidRPr="00FF4FFB">
              <w:rPr>
                <w:rFonts w:ascii="Trebuchet MS" w:hAnsi="Trebuchet MS" w:cs="ArialMT"/>
                <w:lang w:val="en-GB"/>
              </w:rPr>
              <w:t xml:space="preserve"> </w:t>
            </w:r>
            <w:proofErr w:type="spellStart"/>
            <w:r w:rsidRPr="00FF4FFB">
              <w:rPr>
                <w:rFonts w:ascii="Trebuchet MS" w:hAnsi="Trebuchet MS" w:cs="ArialMT"/>
                <w:lang w:val="en-GB"/>
              </w:rPr>
              <w:t>dificultăți</w:t>
            </w:r>
            <w:proofErr w:type="spellEnd"/>
            <w:r w:rsidRPr="00FF4FFB">
              <w:rPr>
                <w:rFonts w:ascii="Trebuchet MS" w:hAnsi="Trebuchet MS" w:cs="ArialMT"/>
                <w:lang w:val="en-GB"/>
              </w:rPr>
              <w:t xml:space="preserve"> </w:t>
            </w:r>
            <w:proofErr w:type="spellStart"/>
            <w:r w:rsidRPr="00FF4FFB">
              <w:rPr>
                <w:rFonts w:ascii="Trebuchet MS" w:hAnsi="Trebuchet MS" w:cs="ArialMT"/>
                <w:lang w:val="en-GB"/>
              </w:rPr>
              <w:t>ce</w:t>
            </w:r>
            <w:proofErr w:type="spellEnd"/>
            <w:r w:rsidRPr="00FF4FFB">
              <w:rPr>
                <w:rFonts w:ascii="Trebuchet MS" w:hAnsi="Trebuchet MS" w:cs="ArialMT"/>
                <w:lang w:val="en-GB"/>
              </w:rPr>
              <w:t xml:space="preserve"> pot </w:t>
            </w:r>
            <w:proofErr w:type="spellStart"/>
            <w:r w:rsidRPr="00FF4FFB">
              <w:rPr>
                <w:rFonts w:ascii="Trebuchet MS" w:hAnsi="Trebuchet MS" w:cs="ArialMT"/>
                <w:lang w:val="en-GB"/>
              </w:rPr>
              <w:t>afecta</w:t>
            </w:r>
            <w:proofErr w:type="spellEnd"/>
            <w:r w:rsidRPr="00FF4FFB">
              <w:rPr>
                <w:rFonts w:ascii="Trebuchet MS" w:hAnsi="Trebuchet MS" w:cs="ArialMT"/>
                <w:lang w:val="en-GB"/>
              </w:rPr>
              <w:t xml:space="preserve"> </w:t>
            </w:r>
            <w:proofErr w:type="spellStart"/>
            <w:r w:rsidRPr="00FF4FFB">
              <w:rPr>
                <w:rFonts w:ascii="Trebuchet MS" w:hAnsi="Trebuchet MS" w:cs="ArialMT"/>
                <w:lang w:val="en-GB"/>
              </w:rPr>
              <w:t>implementarea</w:t>
            </w:r>
            <w:proofErr w:type="spellEnd"/>
            <w:r w:rsidRPr="00FF4FFB">
              <w:rPr>
                <w:rFonts w:ascii="Trebuchet MS" w:hAnsi="Trebuchet MS" w:cs="ArialMT"/>
                <w:lang w:val="en-GB"/>
              </w:rPr>
              <w:t xml:space="preserve"> cu </w:t>
            </w:r>
            <w:proofErr w:type="spellStart"/>
            <w:r w:rsidRPr="00FF4FFB">
              <w:rPr>
                <w:rFonts w:ascii="Trebuchet MS" w:hAnsi="Trebuchet MS" w:cs="ArialMT"/>
                <w:lang w:val="en-GB"/>
              </w:rPr>
              <w:t>succes</w:t>
            </w:r>
            <w:proofErr w:type="spellEnd"/>
            <w:r w:rsidRPr="00FF4FFB">
              <w:rPr>
                <w:rFonts w:ascii="Trebuchet MS" w:hAnsi="Trebuchet MS" w:cs="ArialMT"/>
                <w:lang w:val="en-GB"/>
              </w:rPr>
              <w:t xml:space="preserve"> a </w:t>
            </w:r>
            <w:proofErr w:type="spellStart"/>
            <w:r w:rsidRPr="00FF4FFB">
              <w:rPr>
                <w:rFonts w:ascii="Trebuchet MS" w:hAnsi="Trebuchet MS" w:cs="ArialMT"/>
                <w:lang w:val="en-GB"/>
              </w:rPr>
              <w:t>proiectului</w:t>
            </w:r>
            <w:proofErr w:type="spellEnd"/>
            <w:r w:rsidRPr="00FF4FFB">
              <w:rPr>
                <w:rFonts w:ascii="Trebuchet MS" w:hAnsi="Trebuchet MS" w:cs="ArialMT"/>
                <w:lang w:val="en-GB"/>
              </w:rPr>
              <w:t>.</w:t>
            </w:r>
          </w:p>
        </w:tc>
      </w:tr>
    </w:tbl>
    <w:p w14:paraId="4885AF54" w14:textId="37B9BD83" w:rsidR="00A82C81" w:rsidRPr="00D62BBA" w:rsidRDefault="00A82C81" w:rsidP="00A82C81">
      <w:pPr>
        <w:pStyle w:val="ListParagraph"/>
        <w:spacing w:before="120" w:after="120"/>
        <w:ind w:left="1065"/>
        <w:rPr>
          <w:rFonts w:ascii="Trebuchet MS" w:hAnsi="Trebuchet MS"/>
          <w:b/>
          <w:bCs/>
          <w:i/>
          <w:sz w:val="24"/>
          <w:szCs w:val="24"/>
        </w:rPr>
      </w:pPr>
    </w:p>
    <w:p w14:paraId="389D3A8A" w14:textId="4683646E" w:rsidR="00537B5B" w:rsidRPr="0058563F" w:rsidRDefault="00E01967" w:rsidP="00932165">
      <w:pPr>
        <w:pStyle w:val="Heading1"/>
      </w:pPr>
      <w:bookmarkStart w:id="158" w:name="_Toc143502496"/>
      <w:r>
        <w:t xml:space="preserve">13. </w:t>
      </w:r>
      <w:r w:rsidR="00566CCA" w:rsidRPr="009F041F">
        <w:t>MODIFICAREA GHIDULUI SOLICITANTULUI</w:t>
      </w:r>
      <w:bookmarkEnd w:id="158"/>
      <w:r w:rsidR="00566CCA" w:rsidRPr="009F041F">
        <w:tab/>
      </w:r>
    </w:p>
    <w:p w14:paraId="5AF72E6C" w14:textId="34CD8C98" w:rsidR="00566CCA" w:rsidRPr="009F041F" w:rsidRDefault="000076AD" w:rsidP="00932165">
      <w:pPr>
        <w:pStyle w:val="Heading2"/>
      </w:pPr>
      <w:bookmarkStart w:id="159" w:name="_Toc143502497"/>
      <w:r>
        <w:t xml:space="preserve">13.1. </w:t>
      </w:r>
      <w:r w:rsidR="00566CCA" w:rsidRPr="009F041F">
        <w:t>Aspectele care pot face obiectul modificărilor prevederilor ghidului solicitantului</w:t>
      </w:r>
      <w:bookmarkEnd w:id="159"/>
      <w:r w:rsidR="00566CCA" w:rsidRPr="009F041F">
        <w:tab/>
      </w:r>
    </w:p>
    <w:tbl>
      <w:tblPr>
        <w:tblStyle w:val="TableGrid"/>
        <w:tblW w:w="0" w:type="auto"/>
        <w:tblLook w:val="04A0" w:firstRow="1" w:lastRow="0" w:firstColumn="1" w:lastColumn="0" w:noHBand="0" w:noVBand="1"/>
      </w:tblPr>
      <w:tblGrid>
        <w:gridCol w:w="9913"/>
      </w:tblGrid>
      <w:tr w:rsidR="00B63863" w:rsidRPr="00D62BBA" w14:paraId="619755E8" w14:textId="77777777" w:rsidTr="00932165">
        <w:tc>
          <w:tcPr>
            <w:tcW w:w="10201" w:type="dxa"/>
          </w:tcPr>
          <w:p w14:paraId="6DECDC3C" w14:textId="77777777" w:rsidR="00E8286E" w:rsidRDefault="00E8286E" w:rsidP="00E8286E">
            <w:pPr>
              <w:spacing w:line="360" w:lineRule="auto"/>
              <w:jc w:val="both"/>
              <w:rPr>
                <w:rFonts w:ascii="Trebuchet MS" w:hAnsi="Trebuchet MS" w:cs="Calibri"/>
                <w:lang w:eastAsia="ro-RO"/>
              </w:rPr>
            </w:pPr>
          </w:p>
          <w:p w14:paraId="1BEBEFA2" w14:textId="645A0E8B" w:rsidR="005A0998" w:rsidRPr="005A0998" w:rsidRDefault="005A0998" w:rsidP="00E8286E">
            <w:pPr>
              <w:spacing w:line="360" w:lineRule="auto"/>
              <w:jc w:val="both"/>
              <w:rPr>
                <w:rFonts w:ascii="Trebuchet MS" w:hAnsi="Trebuchet MS" w:cs="Calibri"/>
                <w:lang w:eastAsia="ro-RO"/>
              </w:rPr>
            </w:pPr>
            <w:r w:rsidRPr="005A0998">
              <w:rPr>
                <w:rFonts w:ascii="Trebuchet MS" w:hAnsi="Trebuchet MS" w:cs="Calibri"/>
                <w:lang w:eastAsia="ro-RO"/>
              </w:rPr>
              <w:t xml:space="preserve">Aspectele prevăzute în cadrul </w:t>
            </w:r>
            <w:r w:rsidRPr="005A0998">
              <w:rPr>
                <w:rFonts w:ascii="Trebuchet MS" w:hAnsi="Trebuchet MS" w:cs="Calibri"/>
                <w:iCs/>
                <w:lang w:eastAsia="ro-RO"/>
              </w:rPr>
              <w:t>prezentului ghid</w:t>
            </w:r>
            <w:r w:rsidRPr="005A0998">
              <w:rPr>
                <w:rFonts w:ascii="Trebuchet MS" w:hAnsi="Trebuchet MS" w:cs="Calibri"/>
                <w:lang w:eastAsia="ro-RO"/>
              </w:rPr>
              <w:t xml:space="preserve"> se raportează la legislația în vigoare. </w:t>
            </w:r>
          </w:p>
          <w:p w14:paraId="4554D964" w14:textId="77777777" w:rsidR="005A0998" w:rsidRPr="005A0998" w:rsidRDefault="005A0998" w:rsidP="00E8286E">
            <w:pPr>
              <w:spacing w:line="360" w:lineRule="auto"/>
              <w:jc w:val="both"/>
              <w:rPr>
                <w:rFonts w:ascii="Trebuchet MS" w:hAnsi="Trebuchet MS" w:cs="Calibri"/>
                <w:lang w:eastAsia="ro-RO"/>
              </w:rPr>
            </w:pPr>
            <w:r w:rsidRPr="005A0998">
              <w:rPr>
                <w:rFonts w:ascii="Trebuchet MS" w:hAnsi="Trebuchet MS" w:cs="Calibri"/>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6324AC5D" w14:textId="77777777" w:rsidR="005A0998" w:rsidRPr="005A0998" w:rsidRDefault="005A0998" w:rsidP="00E8286E">
            <w:pPr>
              <w:spacing w:after="200" w:line="360" w:lineRule="auto"/>
              <w:jc w:val="both"/>
              <w:rPr>
                <w:rFonts w:ascii="Trebuchet MS" w:hAnsi="Trebuchet MS" w:cs="Calibri"/>
                <w:lang w:eastAsia="ro-RO"/>
              </w:rPr>
            </w:pPr>
            <w:r w:rsidRPr="005A0998">
              <w:rPr>
                <w:rFonts w:ascii="Trebuchet MS" w:hAnsi="Trebuchet MS" w:cs="Calibri"/>
                <w:lang w:eastAsia="ro-RO"/>
              </w:rPr>
              <w:t>Autoritatea de Management a Programului Regional Sud Muntenia poate emite corrigendum-uri/ instrucțiuni de modificare/ completare a prevederilor ghidului solicitantului.</w:t>
            </w:r>
          </w:p>
          <w:p w14:paraId="10F5603A" w14:textId="77777777" w:rsidR="005A0998" w:rsidRPr="005A0998" w:rsidRDefault="005A0998" w:rsidP="00E8286E">
            <w:pPr>
              <w:spacing w:after="200" w:line="360" w:lineRule="auto"/>
              <w:jc w:val="both"/>
              <w:rPr>
                <w:rFonts w:ascii="Trebuchet MS" w:hAnsi="Trebuchet MS" w:cs="Calibri"/>
              </w:rPr>
            </w:pPr>
            <w:r w:rsidRPr="005A0998">
              <w:rPr>
                <w:rFonts w:ascii="Trebuchet MS" w:hAnsi="Trebuchet MS" w:cs="Calibri"/>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39B0A7A1" w:rsidR="00DA693E" w:rsidRPr="00932165" w:rsidRDefault="005A0998" w:rsidP="00E8286E">
            <w:pPr>
              <w:spacing w:before="120" w:after="120" w:line="360" w:lineRule="auto"/>
              <w:jc w:val="both"/>
              <w:rPr>
                <w:rFonts w:ascii="Trebuchet MS" w:hAnsi="Trebuchet MS"/>
                <w:i/>
              </w:rPr>
            </w:pPr>
            <w:r w:rsidRPr="005A0998">
              <w:rPr>
                <w:rFonts w:ascii="Trebuchet MS" w:hAnsi="Trebuchet MS" w:cs="Calibri"/>
                <w:bCs/>
              </w:rPr>
              <w:lastRenderedPageBreak/>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0E6FAF6D" w14:textId="77777777" w:rsidR="0058563F" w:rsidRDefault="0058563F" w:rsidP="009F041F">
      <w:pPr>
        <w:pStyle w:val="Heading2"/>
      </w:pPr>
    </w:p>
    <w:p w14:paraId="57BCCC56" w14:textId="2802CC98" w:rsidR="00566CCA" w:rsidRPr="009F041F" w:rsidRDefault="000076AD" w:rsidP="00932165">
      <w:pPr>
        <w:pStyle w:val="Heading2"/>
      </w:pPr>
      <w:bookmarkStart w:id="160" w:name="_Toc143502498"/>
      <w:r>
        <w:t xml:space="preserve">13.2. </w:t>
      </w:r>
      <w:r w:rsidR="00566CCA" w:rsidRPr="009F041F">
        <w:t>Condiții privind aplicarea modificărilor pentru cererile de finanțare aflate în procesul de selecție (condiții tranzitorii)</w:t>
      </w:r>
      <w:bookmarkEnd w:id="160"/>
      <w:r w:rsidR="00566CCA" w:rsidRPr="009F041F">
        <w:tab/>
      </w:r>
    </w:p>
    <w:tbl>
      <w:tblPr>
        <w:tblStyle w:val="TableGrid"/>
        <w:tblW w:w="0" w:type="auto"/>
        <w:tblLook w:val="04A0" w:firstRow="1" w:lastRow="0" w:firstColumn="1" w:lastColumn="0" w:noHBand="0" w:noVBand="1"/>
      </w:tblPr>
      <w:tblGrid>
        <w:gridCol w:w="9913"/>
      </w:tblGrid>
      <w:tr w:rsidR="006907AC" w:rsidRPr="00D62BBA" w14:paraId="556B5BC7" w14:textId="77777777" w:rsidTr="00932165">
        <w:tc>
          <w:tcPr>
            <w:tcW w:w="10201" w:type="dxa"/>
          </w:tcPr>
          <w:p w14:paraId="507FE46F" w14:textId="7F389A81" w:rsidR="00DA693E" w:rsidRPr="00D62BBA" w:rsidRDefault="00DA693E" w:rsidP="00D919B6">
            <w:pPr>
              <w:spacing w:before="120" w:after="120"/>
              <w:rPr>
                <w:rFonts w:ascii="Trebuchet MS" w:hAnsi="Trebuchet MS"/>
                <w:i/>
                <w:sz w:val="24"/>
                <w:szCs w:val="24"/>
              </w:rPr>
            </w:pPr>
          </w:p>
        </w:tc>
      </w:tr>
    </w:tbl>
    <w:p w14:paraId="293F13BB" w14:textId="77777777" w:rsidR="00566CCA" w:rsidRPr="00D62BBA" w:rsidRDefault="00566CCA" w:rsidP="00D84C69">
      <w:pPr>
        <w:spacing w:before="120" w:after="120"/>
        <w:rPr>
          <w:rFonts w:ascii="Trebuchet MS" w:hAnsi="Trebuchet MS"/>
          <w:i/>
          <w:sz w:val="24"/>
          <w:szCs w:val="24"/>
        </w:rPr>
      </w:pPr>
    </w:p>
    <w:p w14:paraId="00F7D6B0" w14:textId="720A2852" w:rsidR="00566CCA" w:rsidRPr="009F041F" w:rsidRDefault="00E01967" w:rsidP="00932165">
      <w:pPr>
        <w:pStyle w:val="Heading1"/>
      </w:pPr>
      <w:bookmarkStart w:id="161" w:name="_Toc143502499"/>
      <w:r>
        <w:t xml:space="preserve">14. </w:t>
      </w:r>
      <w:r w:rsidR="00566CCA" w:rsidRPr="009F041F">
        <w:t>ANEXE</w:t>
      </w:r>
      <w:bookmarkEnd w:id="161"/>
      <w:r w:rsidR="00566CCA" w:rsidRPr="009F041F">
        <w:tab/>
      </w:r>
    </w:p>
    <w:tbl>
      <w:tblPr>
        <w:tblStyle w:val="TableGrid"/>
        <w:tblW w:w="0" w:type="auto"/>
        <w:tblLook w:val="04A0" w:firstRow="1" w:lastRow="0" w:firstColumn="1" w:lastColumn="0" w:noHBand="0" w:noVBand="1"/>
      </w:tblPr>
      <w:tblGrid>
        <w:gridCol w:w="9913"/>
      </w:tblGrid>
      <w:tr w:rsidR="006907AC" w:rsidRPr="00B63863" w14:paraId="17D40D2F" w14:textId="77777777" w:rsidTr="00932165">
        <w:tc>
          <w:tcPr>
            <w:tcW w:w="10201" w:type="dxa"/>
          </w:tcPr>
          <w:p w14:paraId="26EDC416" w14:textId="396CACEA" w:rsidR="005A0998" w:rsidRPr="001D4D61" w:rsidRDefault="005A0998" w:rsidP="005A0998">
            <w:pPr>
              <w:spacing w:before="120" w:after="120"/>
              <w:rPr>
                <w:rFonts w:ascii="Trebuchet MS" w:hAnsi="Trebuchet MS"/>
                <w:i/>
              </w:rPr>
            </w:pPr>
            <w:r w:rsidRPr="001D4D61">
              <w:rPr>
                <w:rFonts w:ascii="Trebuchet MS" w:hAnsi="Trebuchet MS"/>
                <w:i/>
              </w:rPr>
              <w:t>Anexa</w:t>
            </w:r>
            <w:r w:rsidR="0010478B">
              <w:rPr>
                <w:rFonts w:ascii="Trebuchet MS" w:hAnsi="Trebuchet MS"/>
                <w:i/>
              </w:rPr>
              <w:t xml:space="preserve"> 1</w:t>
            </w:r>
            <w:r w:rsidRPr="001D4D61">
              <w:rPr>
                <w:rFonts w:ascii="Trebuchet MS" w:hAnsi="Trebuchet MS"/>
                <w:i/>
              </w:rPr>
              <w:t>_Cererea de finanțare</w:t>
            </w:r>
          </w:p>
          <w:p w14:paraId="0A885A49" w14:textId="65482981" w:rsidR="005A0998" w:rsidRPr="001D4D61" w:rsidRDefault="005A0998" w:rsidP="005A0998">
            <w:pPr>
              <w:spacing w:before="120" w:after="120"/>
              <w:rPr>
                <w:rFonts w:ascii="Trebuchet MS" w:hAnsi="Trebuchet MS"/>
                <w:i/>
              </w:rPr>
            </w:pPr>
            <w:r w:rsidRPr="001D4D61">
              <w:rPr>
                <w:rFonts w:ascii="Trebuchet MS" w:hAnsi="Trebuchet MS"/>
                <w:i/>
              </w:rPr>
              <w:t>Anexa</w:t>
            </w:r>
            <w:r w:rsidR="0010478B">
              <w:rPr>
                <w:rFonts w:ascii="Trebuchet MS" w:hAnsi="Trebuchet MS"/>
                <w:i/>
              </w:rPr>
              <w:t xml:space="preserve"> 2</w:t>
            </w:r>
            <w:r w:rsidRPr="001D4D61">
              <w:rPr>
                <w:rFonts w:ascii="Trebuchet MS" w:hAnsi="Trebuchet MS"/>
                <w:i/>
              </w:rPr>
              <w:t>_Declarația unică</w:t>
            </w:r>
          </w:p>
          <w:p w14:paraId="2BFC5147" w14:textId="23C9E1D3" w:rsidR="005A0998" w:rsidRDefault="005A0998" w:rsidP="005A0998">
            <w:pPr>
              <w:spacing w:before="120" w:after="120"/>
              <w:rPr>
                <w:rFonts w:ascii="Trebuchet MS" w:hAnsi="Trebuchet MS"/>
                <w:i/>
              </w:rPr>
            </w:pPr>
            <w:r w:rsidRPr="001D4D61">
              <w:rPr>
                <w:rFonts w:ascii="Trebuchet MS" w:hAnsi="Trebuchet MS"/>
                <w:i/>
              </w:rPr>
              <w:t>Anexa</w:t>
            </w:r>
            <w:r w:rsidR="0010478B">
              <w:rPr>
                <w:rFonts w:ascii="Trebuchet MS" w:hAnsi="Trebuchet MS"/>
                <w:i/>
              </w:rPr>
              <w:t xml:space="preserve"> 3</w:t>
            </w:r>
            <w:r w:rsidRPr="001D4D61">
              <w:rPr>
                <w:rFonts w:ascii="Trebuchet MS" w:hAnsi="Trebuchet MS"/>
                <w:i/>
              </w:rPr>
              <w:t>_Bugetul proiectului</w:t>
            </w:r>
          </w:p>
          <w:p w14:paraId="5E26DEBF" w14:textId="26B36B6A" w:rsidR="0010478B" w:rsidRDefault="0010478B" w:rsidP="005A0998">
            <w:pPr>
              <w:spacing w:before="120" w:after="120"/>
              <w:rPr>
                <w:rFonts w:ascii="Trebuchet MS" w:hAnsi="Trebuchet MS"/>
                <w:i/>
              </w:rPr>
            </w:pPr>
            <w:r w:rsidRPr="0010478B">
              <w:rPr>
                <w:rFonts w:ascii="Trebuchet MS" w:hAnsi="Trebuchet MS"/>
                <w:i/>
              </w:rPr>
              <w:t>Anexa</w:t>
            </w:r>
            <w:r>
              <w:rPr>
                <w:rFonts w:ascii="Trebuchet MS" w:hAnsi="Trebuchet MS"/>
                <w:i/>
              </w:rPr>
              <w:t xml:space="preserve"> 4</w:t>
            </w:r>
            <w:r w:rsidRPr="0010478B">
              <w:rPr>
                <w:rFonts w:ascii="Trebuchet MS" w:hAnsi="Trebuchet MS"/>
                <w:i/>
              </w:rPr>
              <w:t>_Declarația DNSH</w:t>
            </w:r>
          </w:p>
          <w:p w14:paraId="5DC8BF76" w14:textId="519F8006" w:rsidR="0010478B" w:rsidRDefault="0010478B" w:rsidP="005A0998">
            <w:pPr>
              <w:spacing w:before="120" w:after="120"/>
              <w:rPr>
                <w:rFonts w:ascii="Trebuchet MS" w:hAnsi="Trebuchet MS"/>
                <w:i/>
              </w:rPr>
            </w:pPr>
            <w:r w:rsidRPr="0010478B">
              <w:rPr>
                <w:rFonts w:ascii="Trebuchet MS" w:hAnsi="Trebuchet MS"/>
                <w:i/>
              </w:rPr>
              <w:t>Anex</w:t>
            </w:r>
            <w:r>
              <w:rPr>
                <w:rFonts w:ascii="Trebuchet MS" w:hAnsi="Trebuchet MS"/>
                <w:i/>
              </w:rPr>
              <w:t>a 5</w:t>
            </w:r>
            <w:r w:rsidRPr="0010478B">
              <w:rPr>
                <w:rFonts w:ascii="Trebuchet MS" w:hAnsi="Trebuchet MS"/>
                <w:i/>
              </w:rPr>
              <w:t>_Grila ETF</w:t>
            </w:r>
          </w:p>
          <w:p w14:paraId="506D5B51" w14:textId="40CA382F" w:rsidR="0010478B" w:rsidRDefault="0010478B" w:rsidP="005A0998">
            <w:pPr>
              <w:spacing w:before="120" w:after="120"/>
              <w:rPr>
                <w:rFonts w:ascii="Trebuchet MS" w:hAnsi="Trebuchet MS"/>
                <w:i/>
              </w:rPr>
            </w:pPr>
            <w:r>
              <w:rPr>
                <w:rFonts w:ascii="Trebuchet MS" w:hAnsi="Trebuchet MS"/>
                <w:i/>
              </w:rPr>
              <w:t>Anexa 6_Plan de afaceri</w:t>
            </w:r>
          </w:p>
          <w:p w14:paraId="5506E9B5" w14:textId="0BF388DA" w:rsidR="0010478B" w:rsidRDefault="0010478B" w:rsidP="005A0998">
            <w:pPr>
              <w:spacing w:before="120" w:after="120"/>
              <w:rPr>
                <w:rFonts w:ascii="Trebuchet MS" w:hAnsi="Trebuchet MS"/>
                <w:i/>
              </w:rPr>
            </w:pPr>
            <w:r>
              <w:rPr>
                <w:rFonts w:ascii="Trebuchet MS" w:hAnsi="Trebuchet MS"/>
                <w:i/>
              </w:rPr>
              <w:t>Anexa 7_Plan de afaceri-Macheta</w:t>
            </w:r>
          </w:p>
          <w:p w14:paraId="5E360F01" w14:textId="598623C2" w:rsidR="0010478B" w:rsidRDefault="0010478B" w:rsidP="005A0998">
            <w:pPr>
              <w:spacing w:before="120" w:after="120"/>
              <w:rPr>
                <w:rFonts w:ascii="Trebuchet MS" w:hAnsi="Trebuchet MS"/>
                <w:i/>
              </w:rPr>
            </w:pPr>
            <w:r>
              <w:rPr>
                <w:rFonts w:ascii="Trebuchet MS" w:hAnsi="Trebuchet MS"/>
                <w:i/>
              </w:rPr>
              <w:t>Anexa 8_Matricea de Corelare</w:t>
            </w:r>
          </w:p>
          <w:p w14:paraId="2172ECE0" w14:textId="30A82080" w:rsidR="0010478B" w:rsidRDefault="0010478B" w:rsidP="005A0998">
            <w:pPr>
              <w:spacing w:before="120" w:after="120"/>
              <w:rPr>
                <w:rFonts w:ascii="Trebuchet MS" w:hAnsi="Trebuchet MS"/>
                <w:i/>
              </w:rPr>
            </w:pPr>
            <w:r>
              <w:rPr>
                <w:rFonts w:ascii="Trebuchet MS" w:hAnsi="Trebuchet MS"/>
                <w:i/>
              </w:rPr>
              <w:t>Anexa 9_Declarație încadrare în categoria IMM</w:t>
            </w:r>
          </w:p>
          <w:p w14:paraId="66609362" w14:textId="1B81976B" w:rsidR="0010478B" w:rsidRDefault="0010478B" w:rsidP="005A0998">
            <w:pPr>
              <w:spacing w:before="120" w:after="120"/>
              <w:rPr>
                <w:rFonts w:ascii="Trebuchet MS" w:hAnsi="Trebuchet MS"/>
                <w:i/>
              </w:rPr>
            </w:pPr>
            <w:r>
              <w:rPr>
                <w:rFonts w:ascii="Trebuchet MS" w:hAnsi="Trebuchet MS"/>
                <w:i/>
              </w:rPr>
              <w:t>Anexa 10_Ghid încadrare IMM</w:t>
            </w:r>
          </w:p>
          <w:p w14:paraId="29872228" w14:textId="7600EB23" w:rsidR="0010478B" w:rsidRDefault="0010478B" w:rsidP="005A0998">
            <w:pPr>
              <w:spacing w:before="120" w:after="120"/>
              <w:rPr>
                <w:rFonts w:ascii="Trebuchet MS" w:hAnsi="Trebuchet MS"/>
                <w:i/>
              </w:rPr>
            </w:pPr>
            <w:r>
              <w:rPr>
                <w:rFonts w:ascii="Trebuchet MS" w:hAnsi="Trebuchet MS"/>
                <w:i/>
              </w:rPr>
              <w:t>Anexa 11_Declarație privind ajutorul de minimis</w:t>
            </w:r>
          </w:p>
          <w:p w14:paraId="4B427FE6" w14:textId="1B9D76A7" w:rsidR="0010478B" w:rsidRDefault="0010478B" w:rsidP="005A0998">
            <w:pPr>
              <w:spacing w:before="120" w:after="120"/>
              <w:rPr>
                <w:rFonts w:ascii="Trebuchet MS" w:hAnsi="Trebuchet MS"/>
                <w:i/>
              </w:rPr>
            </w:pPr>
            <w:r>
              <w:rPr>
                <w:rFonts w:ascii="Trebuchet MS" w:hAnsi="Trebuchet MS"/>
                <w:i/>
              </w:rPr>
              <w:t>Anexa 12_Tabel numere cadastrale</w:t>
            </w:r>
          </w:p>
          <w:p w14:paraId="09C6D176" w14:textId="7892EB06" w:rsidR="005A0998" w:rsidRPr="001D4D61" w:rsidRDefault="005A0998" w:rsidP="005A0998">
            <w:pPr>
              <w:spacing w:before="120" w:after="120"/>
              <w:rPr>
                <w:rFonts w:ascii="Trebuchet MS" w:hAnsi="Trebuchet MS"/>
                <w:i/>
              </w:rPr>
            </w:pPr>
            <w:r w:rsidRPr="001D4D61">
              <w:rPr>
                <w:rFonts w:ascii="Trebuchet MS" w:hAnsi="Trebuchet MS"/>
                <w:i/>
              </w:rPr>
              <w:t>Anexa</w:t>
            </w:r>
            <w:r w:rsidR="0010478B">
              <w:rPr>
                <w:rFonts w:ascii="Trebuchet MS" w:hAnsi="Trebuchet MS"/>
                <w:i/>
              </w:rPr>
              <w:t xml:space="preserve"> 13</w:t>
            </w:r>
            <w:r w:rsidRPr="001D4D61">
              <w:rPr>
                <w:rFonts w:ascii="Trebuchet MS" w:hAnsi="Trebuchet MS"/>
                <w:i/>
              </w:rPr>
              <w:t>_Raport de progres</w:t>
            </w:r>
          </w:p>
          <w:p w14:paraId="2B5E45FA" w14:textId="03301087" w:rsidR="005A0998" w:rsidRPr="001D4D61" w:rsidRDefault="005A0998" w:rsidP="005A0998">
            <w:pPr>
              <w:spacing w:before="120" w:after="120"/>
              <w:rPr>
                <w:rFonts w:ascii="Trebuchet MS" w:hAnsi="Trebuchet MS"/>
                <w:i/>
              </w:rPr>
            </w:pPr>
            <w:r w:rsidRPr="001D4D61">
              <w:rPr>
                <w:rFonts w:ascii="Trebuchet MS" w:hAnsi="Trebuchet MS"/>
                <w:i/>
              </w:rPr>
              <w:t>Anexa</w:t>
            </w:r>
            <w:r w:rsidR="0010478B">
              <w:rPr>
                <w:rFonts w:ascii="Trebuchet MS" w:hAnsi="Trebuchet MS"/>
                <w:i/>
              </w:rPr>
              <w:t xml:space="preserve"> 14</w:t>
            </w:r>
            <w:r w:rsidRPr="001D4D61">
              <w:rPr>
                <w:rFonts w:ascii="Trebuchet MS" w:hAnsi="Trebuchet MS"/>
                <w:i/>
              </w:rPr>
              <w:t>_Raport de vizită</w:t>
            </w:r>
          </w:p>
          <w:p w14:paraId="1A303F3A" w14:textId="77777777" w:rsidR="00214F90" w:rsidRDefault="00214F90" w:rsidP="005A0998">
            <w:pPr>
              <w:spacing w:before="120" w:after="120"/>
              <w:rPr>
                <w:rFonts w:ascii="Trebuchet MS" w:hAnsi="Trebuchet MS"/>
                <w:i/>
              </w:rPr>
            </w:pPr>
            <w:r w:rsidRPr="0010478B">
              <w:rPr>
                <w:rFonts w:ascii="Trebuchet MS" w:hAnsi="Trebuchet MS"/>
                <w:i/>
              </w:rPr>
              <w:t>Anexa</w:t>
            </w:r>
            <w:r w:rsidR="0010478B" w:rsidRPr="0010478B">
              <w:rPr>
                <w:rFonts w:ascii="Trebuchet MS" w:hAnsi="Trebuchet MS"/>
                <w:i/>
              </w:rPr>
              <w:t xml:space="preserve"> 15</w:t>
            </w:r>
            <w:r w:rsidRPr="0010478B">
              <w:rPr>
                <w:rFonts w:ascii="Trebuchet MS" w:hAnsi="Trebuchet MS"/>
                <w:i/>
              </w:rPr>
              <w:t>_Listă coduri CAEN</w:t>
            </w:r>
          </w:p>
          <w:p w14:paraId="02B4685D" w14:textId="77777777" w:rsidR="0010478B" w:rsidRPr="0010478B" w:rsidRDefault="0010478B" w:rsidP="005A0998">
            <w:pPr>
              <w:spacing w:before="120" w:after="120"/>
              <w:rPr>
                <w:rFonts w:ascii="Trebuchet MS" w:hAnsi="Trebuchet MS"/>
                <w:i/>
              </w:rPr>
            </w:pPr>
            <w:r w:rsidRPr="0010478B">
              <w:rPr>
                <w:rFonts w:ascii="Trebuchet MS" w:hAnsi="Trebuchet MS"/>
                <w:i/>
              </w:rPr>
              <w:t>Anexa 16_Plan de monitorizare</w:t>
            </w:r>
          </w:p>
          <w:p w14:paraId="5A310316" w14:textId="77777777" w:rsidR="0010478B" w:rsidRDefault="0010478B" w:rsidP="005A0998">
            <w:pPr>
              <w:spacing w:before="120" w:after="120"/>
              <w:rPr>
                <w:rFonts w:ascii="Trebuchet MS" w:hAnsi="Trebuchet MS"/>
                <w:i/>
              </w:rPr>
            </w:pPr>
            <w:r w:rsidRPr="0010478B">
              <w:rPr>
                <w:rFonts w:ascii="Trebuchet MS" w:hAnsi="Trebuchet MS"/>
                <w:i/>
              </w:rPr>
              <w:t>Anexa 17_Metodologie privind imunizarea la schimbările climatice</w:t>
            </w:r>
          </w:p>
          <w:p w14:paraId="316C1B00" w14:textId="77777777" w:rsidR="003B5DE1" w:rsidRDefault="003B5DE1" w:rsidP="005A0998">
            <w:pPr>
              <w:spacing w:before="120" w:after="120"/>
              <w:rPr>
                <w:rFonts w:ascii="Trebuchet MS" w:hAnsi="Trebuchet MS"/>
                <w:i/>
              </w:rPr>
            </w:pPr>
            <w:r>
              <w:rPr>
                <w:rFonts w:ascii="Trebuchet MS" w:hAnsi="Trebuchet MS"/>
                <w:i/>
              </w:rPr>
              <w:t>Anexa 18_Instrucțiuni completare CF</w:t>
            </w:r>
          </w:p>
          <w:p w14:paraId="12ED0B2D" w14:textId="77777777" w:rsidR="003B5DE1" w:rsidRDefault="003B5DE1" w:rsidP="005A0998">
            <w:pPr>
              <w:spacing w:before="120" w:after="120"/>
              <w:rPr>
                <w:rFonts w:ascii="Trebuchet MS" w:hAnsi="Trebuchet MS"/>
                <w:i/>
              </w:rPr>
            </w:pPr>
            <w:r>
              <w:rPr>
                <w:rFonts w:ascii="Trebuchet MS" w:hAnsi="Trebuchet MS"/>
                <w:i/>
              </w:rPr>
              <w:t>Anexa 19_Contract de finanțare</w:t>
            </w:r>
          </w:p>
          <w:p w14:paraId="61B92BD9" w14:textId="56E2B900" w:rsidR="003B5DE1" w:rsidRPr="00B63863" w:rsidRDefault="003B5DE1" w:rsidP="005A0998">
            <w:pPr>
              <w:spacing w:before="120" w:after="120"/>
              <w:rPr>
                <w:rFonts w:ascii="Trebuchet MS" w:hAnsi="Trebuchet MS"/>
                <w:i/>
                <w:sz w:val="24"/>
                <w:szCs w:val="24"/>
              </w:rPr>
            </w:pPr>
            <w:r>
              <w:rPr>
                <w:rFonts w:ascii="Trebuchet MS" w:hAnsi="Trebuchet MS"/>
                <w:i/>
              </w:rPr>
              <w:t>Anexa 20_</w:t>
            </w:r>
            <w:r w:rsidRPr="003B5DE1">
              <w:rPr>
                <w:rFonts w:ascii="Trebuchet MS" w:hAnsi="Trebuchet MS"/>
                <w:i/>
              </w:rPr>
              <w:t>Fișa de date a Indicatorilor</w:t>
            </w:r>
          </w:p>
        </w:tc>
      </w:tr>
    </w:tbl>
    <w:p w14:paraId="14CB72A9" w14:textId="77777777" w:rsidR="00C53AB4" w:rsidRPr="00B63863" w:rsidRDefault="00C53AB4" w:rsidP="00FE001E">
      <w:pPr>
        <w:spacing w:before="120" w:after="120"/>
        <w:rPr>
          <w:rFonts w:ascii="Trebuchet MS" w:hAnsi="Trebuchet MS"/>
          <w:b/>
          <w:i/>
        </w:rPr>
      </w:pPr>
    </w:p>
    <w:sectPr w:rsidR="00C53AB4" w:rsidRPr="00B63863" w:rsidSect="00932165">
      <w:headerReference w:type="default" r:id="rId8"/>
      <w:footerReference w:type="default" r:id="rId9"/>
      <w:pgSz w:w="12240" w:h="15840"/>
      <w:pgMar w:top="0" w:right="1041" w:bottom="1843" w:left="1276"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24B5F" w14:textId="77777777" w:rsidR="00D6375D" w:rsidRDefault="00D6375D" w:rsidP="00235396">
      <w:pPr>
        <w:spacing w:after="0" w:line="240" w:lineRule="auto"/>
      </w:pPr>
      <w:r>
        <w:separator/>
      </w:r>
    </w:p>
  </w:endnote>
  <w:endnote w:type="continuationSeparator" w:id="0">
    <w:p w14:paraId="7DCB5AD1" w14:textId="77777777" w:rsidR="00D6375D" w:rsidRDefault="00D6375D"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lgerian">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Montserrat-Thin">
    <w:altName w:val="Montserrat"/>
    <w:panose1 w:val="00000000000000000000"/>
    <w:charset w:val="00"/>
    <w:family w:val="swiss"/>
    <w:notTrueType/>
    <w:pitch w:val="default"/>
    <w:sig w:usb0="00000007" w:usb1="00000000" w:usb2="00000000" w:usb3="00000000" w:csb0="00000003" w:csb1="00000000"/>
  </w:font>
  <w:font w:name="MontserratRoman-Bold">
    <w:altName w:val="Calibri"/>
    <w:panose1 w:val="00000000000000000000"/>
    <w:charset w:val="00"/>
    <w:family w:val="swiss"/>
    <w:notTrueType/>
    <w:pitch w:val="default"/>
    <w:sig w:usb0="00000003" w:usb1="00000000" w:usb2="00000000" w:usb3="00000000" w:csb0="00000001" w:csb1="00000000"/>
  </w:font>
  <w:font w:name="TimesNewRomanPSMT">
    <w:altName w:val="Yu Gothic"/>
    <w:panose1 w:val="00000000000000000000"/>
    <w:charset w:val="00"/>
    <w:family w:val="roman"/>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6DB8A88E" w:rsidR="00B558B3" w:rsidRDefault="00B558B3">
        <w:pPr>
          <w:pStyle w:val="Footer"/>
          <w:jc w:val="center"/>
        </w:pPr>
        <w:r>
          <w:fldChar w:fldCharType="begin"/>
        </w:r>
        <w:r>
          <w:instrText xml:space="preserve"> PAGE   \* MERGEFORMAT </w:instrText>
        </w:r>
        <w:r>
          <w:fldChar w:fldCharType="separate"/>
        </w:r>
        <w:r w:rsidR="005F1B20">
          <w:rPr>
            <w:noProof/>
          </w:rPr>
          <w:t>9</w:t>
        </w:r>
        <w:r>
          <w:rPr>
            <w:noProof/>
          </w:rPr>
          <w:fldChar w:fldCharType="end"/>
        </w:r>
      </w:p>
    </w:sdtContent>
  </w:sdt>
  <w:p w14:paraId="56ABB02C" w14:textId="2176A987" w:rsidR="00B558B3" w:rsidRDefault="00E01967">
    <w:pPr>
      <w:pStyle w:val="Footer"/>
    </w:pPr>
    <w:r w:rsidRPr="001036F2">
      <w:rPr>
        <w:noProof/>
      </w:rPr>
      <w:drawing>
        <wp:inline distT="0" distB="0" distL="0" distR="0" wp14:anchorId="605269B2" wp14:editId="54ADC0B5">
          <wp:extent cx="5882640" cy="365760"/>
          <wp:effectExtent l="0" t="0" r="0" b="0"/>
          <wp:docPr id="1863225739" name="Imagine 18632257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2640" cy="36576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74E7A" w14:textId="77777777" w:rsidR="00D6375D" w:rsidRDefault="00D6375D" w:rsidP="00235396">
      <w:pPr>
        <w:spacing w:after="0" w:line="240" w:lineRule="auto"/>
      </w:pPr>
      <w:r>
        <w:separator/>
      </w:r>
    </w:p>
  </w:footnote>
  <w:footnote w:type="continuationSeparator" w:id="0">
    <w:p w14:paraId="07EF196F" w14:textId="77777777" w:rsidR="00D6375D" w:rsidRDefault="00D6375D"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0407D" w14:textId="41BAC5CB" w:rsidR="00E01967" w:rsidRDefault="00E01967">
    <w:pPr>
      <w:pStyle w:val="Header"/>
    </w:pPr>
    <w:r>
      <w:rPr>
        <w:noProof/>
      </w:rPr>
      <w:drawing>
        <wp:inline distT="0" distB="0" distL="0" distR="0" wp14:anchorId="3542E293" wp14:editId="61FAF578">
          <wp:extent cx="5943600" cy="540670"/>
          <wp:effectExtent l="0" t="0" r="0" b="0"/>
          <wp:docPr id="1959256337" name="Imagine 1959256337">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43600" cy="5406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53A61"/>
    <w:multiLevelType w:val="hybridMultilevel"/>
    <w:tmpl w:val="3C04B726"/>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63602E"/>
    <w:multiLevelType w:val="hybridMultilevel"/>
    <w:tmpl w:val="FA38D6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4B5413"/>
    <w:multiLevelType w:val="hybridMultilevel"/>
    <w:tmpl w:val="FFFFFFFF"/>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15:restartNumberingAfterBreak="0">
    <w:nsid w:val="08A67650"/>
    <w:multiLevelType w:val="hybridMultilevel"/>
    <w:tmpl w:val="45F41CE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2D7E76"/>
    <w:multiLevelType w:val="hybridMultilevel"/>
    <w:tmpl w:val="ED600180"/>
    <w:lvl w:ilvl="0" w:tplc="045C9238">
      <w:start w:val="9"/>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E4221F2"/>
    <w:multiLevelType w:val="hybridMultilevel"/>
    <w:tmpl w:val="FFFFFFFF"/>
    <w:lvl w:ilvl="0" w:tplc="08090001">
      <w:start w:val="1"/>
      <w:numFmt w:val="bullet"/>
      <w:lvlText w:val=""/>
      <w:lvlJc w:val="left"/>
      <w:pPr>
        <w:ind w:left="2136" w:hanging="360"/>
      </w:pPr>
      <w:rPr>
        <w:rFonts w:ascii="Symbol" w:hAnsi="Symbol" w:hint="default"/>
      </w:rPr>
    </w:lvl>
    <w:lvl w:ilvl="1" w:tplc="08090003" w:tentative="1">
      <w:start w:val="1"/>
      <w:numFmt w:val="bullet"/>
      <w:lvlText w:val="o"/>
      <w:lvlJc w:val="left"/>
      <w:pPr>
        <w:ind w:left="2856" w:hanging="360"/>
      </w:pPr>
      <w:rPr>
        <w:rFonts w:ascii="Courier New" w:hAnsi="Courier New" w:hint="default"/>
      </w:rPr>
    </w:lvl>
    <w:lvl w:ilvl="2" w:tplc="08090005" w:tentative="1">
      <w:start w:val="1"/>
      <w:numFmt w:val="bullet"/>
      <w:lvlText w:val=""/>
      <w:lvlJc w:val="left"/>
      <w:pPr>
        <w:ind w:left="3576" w:hanging="360"/>
      </w:pPr>
      <w:rPr>
        <w:rFonts w:ascii="Wingdings" w:hAnsi="Wingdings" w:hint="default"/>
      </w:rPr>
    </w:lvl>
    <w:lvl w:ilvl="3" w:tplc="08090001" w:tentative="1">
      <w:start w:val="1"/>
      <w:numFmt w:val="bullet"/>
      <w:lvlText w:val=""/>
      <w:lvlJc w:val="left"/>
      <w:pPr>
        <w:ind w:left="4296" w:hanging="360"/>
      </w:pPr>
      <w:rPr>
        <w:rFonts w:ascii="Symbol" w:hAnsi="Symbol" w:hint="default"/>
      </w:rPr>
    </w:lvl>
    <w:lvl w:ilvl="4" w:tplc="08090003" w:tentative="1">
      <w:start w:val="1"/>
      <w:numFmt w:val="bullet"/>
      <w:lvlText w:val="o"/>
      <w:lvlJc w:val="left"/>
      <w:pPr>
        <w:ind w:left="5016" w:hanging="360"/>
      </w:pPr>
      <w:rPr>
        <w:rFonts w:ascii="Courier New" w:hAnsi="Courier New" w:hint="default"/>
      </w:rPr>
    </w:lvl>
    <w:lvl w:ilvl="5" w:tplc="08090005" w:tentative="1">
      <w:start w:val="1"/>
      <w:numFmt w:val="bullet"/>
      <w:lvlText w:val=""/>
      <w:lvlJc w:val="left"/>
      <w:pPr>
        <w:ind w:left="5736" w:hanging="360"/>
      </w:pPr>
      <w:rPr>
        <w:rFonts w:ascii="Wingdings" w:hAnsi="Wingdings" w:hint="default"/>
      </w:rPr>
    </w:lvl>
    <w:lvl w:ilvl="6" w:tplc="08090001" w:tentative="1">
      <w:start w:val="1"/>
      <w:numFmt w:val="bullet"/>
      <w:lvlText w:val=""/>
      <w:lvlJc w:val="left"/>
      <w:pPr>
        <w:ind w:left="6456" w:hanging="360"/>
      </w:pPr>
      <w:rPr>
        <w:rFonts w:ascii="Symbol" w:hAnsi="Symbol" w:hint="default"/>
      </w:rPr>
    </w:lvl>
    <w:lvl w:ilvl="7" w:tplc="08090003" w:tentative="1">
      <w:start w:val="1"/>
      <w:numFmt w:val="bullet"/>
      <w:lvlText w:val="o"/>
      <w:lvlJc w:val="left"/>
      <w:pPr>
        <w:ind w:left="7176" w:hanging="360"/>
      </w:pPr>
      <w:rPr>
        <w:rFonts w:ascii="Courier New" w:hAnsi="Courier New" w:hint="default"/>
      </w:rPr>
    </w:lvl>
    <w:lvl w:ilvl="8" w:tplc="08090005" w:tentative="1">
      <w:start w:val="1"/>
      <w:numFmt w:val="bullet"/>
      <w:lvlText w:val=""/>
      <w:lvlJc w:val="left"/>
      <w:pPr>
        <w:ind w:left="7896" w:hanging="360"/>
      </w:pPr>
      <w:rPr>
        <w:rFonts w:ascii="Wingdings" w:hAnsi="Wingdings" w:hint="default"/>
      </w:rPr>
    </w:lvl>
  </w:abstractNum>
  <w:abstractNum w:abstractNumId="6" w15:restartNumberingAfterBreak="0">
    <w:nsid w:val="106527C9"/>
    <w:multiLevelType w:val="hybridMultilevel"/>
    <w:tmpl w:val="6C8E0682"/>
    <w:lvl w:ilvl="0" w:tplc="0409000D">
      <w:start w:val="1"/>
      <w:numFmt w:val="bullet"/>
      <w:lvlText w:val=""/>
      <w:lvlJc w:val="left"/>
      <w:pPr>
        <w:ind w:left="753" w:hanging="360"/>
      </w:pPr>
      <w:rPr>
        <w:rFonts w:ascii="Wingdings" w:hAnsi="Wingdings"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7" w15:restartNumberingAfterBreak="0">
    <w:nsid w:val="13861D33"/>
    <w:multiLevelType w:val="hybridMultilevel"/>
    <w:tmpl w:val="2F0EA3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A63EF2"/>
    <w:multiLevelType w:val="hybridMultilevel"/>
    <w:tmpl w:val="22C89924"/>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5AE5634"/>
    <w:multiLevelType w:val="hybridMultilevel"/>
    <w:tmpl w:val="FFFFFFFF"/>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 w15:restartNumberingAfterBreak="0">
    <w:nsid w:val="163D5D42"/>
    <w:multiLevelType w:val="hybridMultilevel"/>
    <w:tmpl w:val="0292E2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5D15D0"/>
    <w:multiLevelType w:val="hybridMultilevel"/>
    <w:tmpl w:val="0442D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D204D4"/>
    <w:multiLevelType w:val="hybridMultilevel"/>
    <w:tmpl w:val="DF881BE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80773FF"/>
    <w:multiLevelType w:val="hybridMultilevel"/>
    <w:tmpl w:val="907ED8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BBC2AE0"/>
    <w:multiLevelType w:val="hybridMultilevel"/>
    <w:tmpl w:val="264CB2E8"/>
    <w:lvl w:ilvl="0" w:tplc="8D7661B4">
      <w:start w:val="13"/>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D835CB2"/>
    <w:multiLevelType w:val="hybridMultilevel"/>
    <w:tmpl w:val="DD3827A0"/>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E914A29"/>
    <w:multiLevelType w:val="hybridMultilevel"/>
    <w:tmpl w:val="C0201E78"/>
    <w:lvl w:ilvl="0" w:tplc="0409000D">
      <w:start w:val="1"/>
      <w:numFmt w:val="bullet"/>
      <w:lvlText w:val=""/>
      <w:lvlJc w:val="left"/>
      <w:pPr>
        <w:ind w:left="745" w:hanging="360"/>
      </w:pPr>
      <w:rPr>
        <w:rFonts w:ascii="Wingdings" w:hAnsi="Wingdings" w:hint="default"/>
      </w:rPr>
    </w:lvl>
    <w:lvl w:ilvl="1" w:tplc="04090003" w:tentative="1">
      <w:start w:val="1"/>
      <w:numFmt w:val="bullet"/>
      <w:lvlText w:val="o"/>
      <w:lvlJc w:val="left"/>
      <w:pPr>
        <w:ind w:left="1465" w:hanging="360"/>
      </w:pPr>
      <w:rPr>
        <w:rFonts w:ascii="Courier New" w:hAnsi="Courier New" w:cs="Courier New" w:hint="default"/>
      </w:rPr>
    </w:lvl>
    <w:lvl w:ilvl="2" w:tplc="04090005" w:tentative="1">
      <w:start w:val="1"/>
      <w:numFmt w:val="bullet"/>
      <w:lvlText w:val=""/>
      <w:lvlJc w:val="left"/>
      <w:pPr>
        <w:ind w:left="2185" w:hanging="360"/>
      </w:pPr>
      <w:rPr>
        <w:rFonts w:ascii="Wingdings" w:hAnsi="Wingdings" w:hint="default"/>
      </w:rPr>
    </w:lvl>
    <w:lvl w:ilvl="3" w:tplc="04090001" w:tentative="1">
      <w:start w:val="1"/>
      <w:numFmt w:val="bullet"/>
      <w:lvlText w:val=""/>
      <w:lvlJc w:val="left"/>
      <w:pPr>
        <w:ind w:left="2905" w:hanging="360"/>
      </w:pPr>
      <w:rPr>
        <w:rFonts w:ascii="Symbol" w:hAnsi="Symbol" w:hint="default"/>
      </w:rPr>
    </w:lvl>
    <w:lvl w:ilvl="4" w:tplc="04090003" w:tentative="1">
      <w:start w:val="1"/>
      <w:numFmt w:val="bullet"/>
      <w:lvlText w:val="o"/>
      <w:lvlJc w:val="left"/>
      <w:pPr>
        <w:ind w:left="3625" w:hanging="360"/>
      </w:pPr>
      <w:rPr>
        <w:rFonts w:ascii="Courier New" w:hAnsi="Courier New" w:cs="Courier New" w:hint="default"/>
      </w:rPr>
    </w:lvl>
    <w:lvl w:ilvl="5" w:tplc="04090005" w:tentative="1">
      <w:start w:val="1"/>
      <w:numFmt w:val="bullet"/>
      <w:lvlText w:val=""/>
      <w:lvlJc w:val="left"/>
      <w:pPr>
        <w:ind w:left="4345" w:hanging="360"/>
      </w:pPr>
      <w:rPr>
        <w:rFonts w:ascii="Wingdings" w:hAnsi="Wingdings" w:hint="default"/>
      </w:rPr>
    </w:lvl>
    <w:lvl w:ilvl="6" w:tplc="04090001" w:tentative="1">
      <w:start w:val="1"/>
      <w:numFmt w:val="bullet"/>
      <w:lvlText w:val=""/>
      <w:lvlJc w:val="left"/>
      <w:pPr>
        <w:ind w:left="5065" w:hanging="360"/>
      </w:pPr>
      <w:rPr>
        <w:rFonts w:ascii="Symbol" w:hAnsi="Symbol" w:hint="default"/>
      </w:rPr>
    </w:lvl>
    <w:lvl w:ilvl="7" w:tplc="04090003" w:tentative="1">
      <w:start w:val="1"/>
      <w:numFmt w:val="bullet"/>
      <w:lvlText w:val="o"/>
      <w:lvlJc w:val="left"/>
      <w:pPr>
        <w:ind w:left="5785" w:hanging="360"/>
      </w:pPr>
      <w:rPr>
        <w:rFonts w:ascii="Courier New" w:hAnsi="Courier New" w:cs="Courier New" w:hint="default"/>
      </w:rPr>
    </w:lvl>
    <w:lvl w:ilvl="8" w:tplc="04090005" w:tentative="1">
      <w:start w:val="1"/>
      <w:numFmt w:val="bullet"/>
      <w:lvlText w:val=""/>
      <w:lvlJc w:val="left"/>
      <w:pPr>
        <w:ind w:left="6505" w:hanging="360"/>
      </w:pPr>
      <w:rPr>
        <w:rFonts w:ascii="Wingdings" w:hAnsi="Wingdings" w:hint="default"/>
      </w:rPr>
    </w:lvl>
  </w:abstractNum>
  <w:abstractNum w:abstractNumId="17" w15:restartNumberingAfterBreak="0">
    <w:nsid w:val="20730F9C"/>
    <w:multiLevelType w:val="hybridMultilevel"/>
    <w:tmpl w:val="67F23ECE"/>
    <w:lvl w:ilvl="0" w:tplc="E8C20D16">
      <w:start w:val="1"/>
      <w:numFmt w:val="decimal"/>
      <w:lvlText w:val="%1."/>
      <w:lvlJc w:val="left"/>
      <w:pPr>
        <w:ind w:left="720" w:hanging="360"/>
      </w:pPr>
      <w:rPr>
        <w:rFonts w:ascii="Trebuchet MS" w:eastAsia="Times New Roman" w:hAnsi="Trebuchet MS" w:cs="Calibr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3397E41"/>
    <w:multiLevelType w:val="hybridMultilevel"/>
    <w:tmpl w:val="17F43048"/>
    <w:lvl w:ilvl="0" w:tplc="0809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9" w15:restartNumberingAfterBreak="0">
    <w:nsid w:val="25027D6C"/>
    <w:multiLevelType w:val="hybridMultilevel"/>
    <w:tmpl w:val="CAC8F436"/>
    <w:lvl w:ilvl="0" w:tplc="8D7661B4">
      <w:start w:val="13"/>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AEF5C36"/>
    <w:multiLevelType w:val="hybridMultilevel"/>
    <w:tmpl w:val="8ED405F8"/>
    <w:lvl w:ilvl="0" w:tplc="84842AF8">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B453935"/>
    <w:multiLevelType w:val="hybridMultilevel"/>
    <w:tmpl w:val="AB0EAC8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D5D7FE1"/>
    <w:multiLevelType w:val="hybridMultilevel"/>
    <w:tmpl w:val="579217D8"/>
    <w:lvl w:ilvl="0" w:tplc="04090001">
      <w:start w:val="1"/>
      <w:numFmt w:val="bullet"/>
      <w:lvlText w:val=""/>
      <w:lvlJc w:val="left"/>
      <w:pPr>
        <w:ind w:left="1788" w:hanging="360"/>
      </w:pPr>
      <w:rPr>
        <w:rFonts w:ascii="Symbol" w:hAnsi="Symbol" w:hint="default"/>
      </w:rPr>
    </w:lvl>
    <w:lvl w:ilvl="1" w:tplc="04090003" w:tentative="1">
      <w:start w:val="1"/>
      <w:numFmt w:val="bullet"/>
      <w:lvlText w:val="o"/>
      <w:lvlJc w:val="left"/>
      <w:pPr>
        <w:ind w:left="2508" w:hanging="360"/>
      </w:pPr>
      <w:rPr>
        <w:rFonts w:ascii="Courier New" w:hAnsi="Courier New" w:cs="Courier New" w:hint="default"/>
      </w:rPr>
    </w:lvl>
    <w:lvl w:ilvl="2" w:tplc="04090005" w:tentative="1">
      <w:start w:val="1"/>
      <w:numFmt w:val="bullet"/>
      <w:lvlText w:val=""/>
      <w:lvlJc w:val="left"/>
      <w:pPr>
        <w:ind w:left="3228" w:hanging="360"/>
      </w:pPr>
      <w:rPr>
        <w:rFonts w:ascii="Wingdings" w:hAnsi="Wingdings" w:hint="default"/>
      </w:rPr>
    </w:lvl>
    <w:lvl w:ilvl="3" w:tplc="04090001" w:tentative="1">
      <w:start w:val="1"/>
      <w:numFmt w:val="bullet"/>
      <w:lvlText w:val=""/>
      <w:lvlJc w:val="left"/>
      <w:pPr>
        <w:ind w:left="3948" w:hanging="360"/>
      </w:pPr>
      <w:rPr>
        <w:rFonts w:ascii="Symbol" w:hAnsi="Symbol" w:hint="default"/>
      </w:rPr>
    </w:lvl>
    <w:lvl w:ilvl="4" w:tplc="04090003" w:tentative="1">
      <w:start w:val="1"/>
      <w:numFmt w:val="bullet"/>
      <w:lvlText w:val="o"/>
      <w:lvlJc w:val="left"/>
      <w:pPr>
        <w:ind w:left="4668" w:hanging="360"/>
      </w:pPr>
      <w:rPr>
        <w:rFonts w:ascii="Courier New" w:hAnsi="Courier New" w:cs="Courier New" w:hint="default"/>
      </w:rPr>
    </w:lvl>
    <w:lvl w:ilvl="5" w:tplc="04090005" w:tentative="1">
      <w:start w:val="1"/>
      <w:numFmt w:val="bullet"/>
      <w:lvlText w:val=""/>
      <w:lvlJc w:val="left"/>
      <w:pPr>
        <w:ind w:left="5388" w:hanging="360"/>
      </w:pPr>
      <w:rPr>
        <w:rFonts w:ascii="Wingdings" w:hAnsi="Wingdings" w:hint="default"/>
      </w:rPr>
    </w:lvl>
    <w:lvl w:ilvl="6" w:tplc="04090001" w:tentative="1">
      <w:start w:val="1"/>
      <w:numFmt w:val="bullet"/>
      <w:lvlText w:val=""/>
      <w:lvlJc w:val="left"/>
      <w:pPr>
        <w:ind w:left="6108" w:hanging="360"/>
      </w:pPr>
      <w:rPr>
        <w:rFonts w:ascii="Symbol" w:hAnsi="Symbol" w:hint="default"/>
      </w:rPr>
    </w:lvl>
    <w:lvl w:ilvl="7" w:tplc="04090003" w:tentative="1">
      <w:start w:val="1"/>
      <w:numFmt w:val="bullet"/>
      <w:lvlText w:val="o"/>
      <w:lvlJc w:val="left"/>
      <w:pPr>
        <w:ind w:left="6828" w:hanging="360"/>
      </w:pPr>
      <w:rPr>
        <w:rFonts w:ascii="Courier New" w:hAnsi="Courier New" w:cs="Courier New" w:hint="default"/>
      </w:rPr>
    </w:lvl>
    <w:lvl w:ilvl="8" w:tplc="04090005" w:tentative="1">
      <w:start w:val="1"/>
      <w:numFmt w:val="bullet"/>
      <w:lvlText w:val=""/>
      <w:lvlJc w:val="left"/>
      <w:pPr>
        <w:ind w:left="7548" w:hanging="360"/>
      </w:pPr>
      <w:rPr>
        <w:rFonts w:ascii="Wingdings" w:hAnsi="Wingdings" w:hint="default"/>
      </w:rPr>
    </w:lvl>
  </w:abstractNum>
  <w:abstractNum w:abstractNumId="23" w15:restartNumberingAfterBreak="0">
    <w:nsid w:val="2FE064FD"/>
    <w:multiLevelType w:val="hybridMultilevel"/>
    <w:tmpl w:val="564E508C"/>
    <w:lvl w:ilvl="0" w:tplc="0809000B">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31054952"/>
    <w:multiLevelType w:val="hybridMultilevel"/>
    <w:tmpl w:val="3BF23CE6"/>
    <w:lvl w:ilvl="0" w:tplc="0809000B">
      <w:start w:val="1"/>
      <w:numFmt w:val="bullet"/>
      <w:lvlText w:val=""/>
      <w:lvlJc w:val="left"/>
      <w:pPr>
        <w:ind w:left="884" w:hanging="360"/>
      </w:pPr>
      <w:rPr>
        <w:rFonts w:ascii="Wingdings" w:hAnsi="Wingdings" w:hint="default"/>
      </w:rPr>
    </w:lvl>
    <w:lvl w:ilvl="1" w:tplc="08090003" w:tentative="1">
      <w:start w:val="1"/>
      <w:numFmt w:val="bullet"/>
      <w:lvlText w:val="o"/>
      <w:lvlJc w:val="left"/>
      <w:pPr>
        <w:ind w:left="1604" w:hanging="360"/>
      </w:pPr>
      <w:rPr>
        <w:rFonts w:ascii="Courier New" w:hAnsi="Courier New" w:cs="Courier New" w:hint="default"/>
      </w:rPr>
    </w:lvl>
    <w:lvl w:ilvl="2" w:tplc="08090005" w:tentative="1">
      <w:start w:val="1"/>
      <w:numFmt w:val="bullet"/>
      <w:lvlText w:val=""/>
      <w:lvlJc w:val="left"/>
      <w:pPr>
        <w:ind w:left="2324" w:hanging="360"/>
      </w:pPr>
      <w:rPr>
        <w:rFonts w:ascii="Wingdings" w:hAnsi="Wingdings" w:hint="default"/>
      </w:rPr>
    </w:lvl>
    <w:lvl w:ilvl="3" w:tplc="08090001" w:tentative="1">
      <w:start w:val="1"/>
      <w:numFmt w:val="bullet"/>
      <w:lvlText w:val=""/>
      <w:lvlJc w:val="left"/>
      <w:pPr>
        <w:ind w:left="3044" w:hanging="360"/>
      </w:pPr>
      <w:rPr>
        <w:rFonts w:ascii="Symbol" w:hAnsi="Symbol" w:hint="default"/>
      </w:rPr>
    </w:lvl>
    <w:lvl w:ilvl="4" w:tplc="08090003" w:tentative="1">
      <w:start w:val="1"/>
      <w:numFmt w:val="bullet"/>
      <w:lvlText w:val="o"/>
      <w:lvlJc w:val="left"/>
      <w:pPr>
        <w:ind w:left="3764" w:hanging="360"/>
      </w:pPr>
      <w:rPr>
        <w:rFonts w:ascii="Courier New" w:hAnsi="Courier New" w:cs="Courier New" w:hint="default"/>
      </w:rPr>
    </w:lvl>
    <w:lvl w:ilvl="5" w:tplc="08090005" w:tentative="1">
      <w:start w:val="1"/>
      <w:numFmt w:val="bullet"/>
      <w:lvlText w:val=""/>
      <w:lvlJc w:val="left"/>
      <w:pPr>
        <w:ind w:left="4484" w:hanging="360"/>
      </w:pPr>
      <w:rPr>
        <w:rFonts w:ascii="Wingdings" w:hAnsi="Wingdings" w:hint="default"/>
      </w:rPr>
    </w:lvl>
    <w:lvl w:ilvl="6" w:tplc="08090001" w:tentative="1">
      <w:start w:val="1"/>
      <w:numFmt w:val="bullet"/>
      <w:lvlText w:val=""/>
      <w:lvlJc w:val="left"/>
      <w:pPr>
        <w:ind w:left="5204" w:hanging="360"/>
      </w:pPr>
      <w:rPr>
        <w:rFonts w:ascii="Symbol" w:hAnsi="Symbol" w:hint="default"/>
      </w:rPr>
    </w:lvl>
    <w:lvl w:ilvl="7" w:tplc="08090003" w:tentative="1">
      <w:start w:val="1"/>
      <w:numFmt w:val="bullet"/>
      <w:lvlText w:val="o"/>
      <w:lvlJc w:val="left"/>
      <w:pPr>
        <w:ind w:left="5924" w:hanging="360"/>
      </w:pPr>
      <w:rPr>
        <w:rFonts w:ascii="Courier New" w:hAnsi="Courier New" w:cs="Courier New" w:hint="default"/>
      </w:rPr>
    </w:lvl>
    <w:lvl w:ilvl="8" w:tplc="08090005" w:tentative="1">
      <w:start w:val="1"/>
      <w:numFmt w:val="bullet"/>
      <w:lvlText w:val=""/>
      <w:lvlJc w:val="left"/>
      <w:pPr>
        <w:ind w:left="6644" w:hanging="360"/>
      </w:pPr>
      <w:rPr>
        <w:rFonts w:ascii="Wingdings" w:hAnsi="Wingdings" w:hint="default"/>
      </w:rPr>
    </w:lvl>
  </w:abstractNum>
  <w:abstractNum w:abstractNumId="25" w15:restartNumberingAfterBreak="0">
    <w:nsid w:val="37AA315B"/>
    <w:multiLevelType w:val="hybridMultilevel"/>
    <w:tmpl w:val="18A6135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8B06C91"/>
    <w:multiLevelType w:val="hybridMultilevel"/>
    <w:tmpl w:val="3216F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9622C18"/>
    <w:multiLevelType w:val="hybridMultilevel"/>
    <w:tmpl w:val="97EE20D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9A47947"/>
    <w:multiLevelType w:val="hybridMultilevel"/>
    <w:tmpl w:val="3976D812"/>
    <w:lvl w:ilvl="0" w:tplc="4CBC5A28">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E545B02"/>
    <w:multiLevelType w:val="hybridMultilevel"/>
    <w:tmpl w:val="91B8B36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F1C5A9B"/>
    <w:multiLevelType w:val="hybridMultilevel"/>
    <w:tmpl w:val="CBCAA8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F42024B"/>
    <w:multiLevelType w:val="hybridMultilevel"/>
    <w:tmpl w:val="6BCE572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5226321"/>
    <w:multiLevelType w:val="hybridMultilevel"/>
    <w:tmpl w:val="89D64782"/>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4CF47D6F"/>
    <w:multiLevelType w:val="hybridMultilevel"/>
    <w:tmpl w:val="C6A40492"/>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0383946"/>
    <w:multiLevelType w:val="hybridMultilevel"/>
    <w:tmpl w:val="92D200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25544E5"/>
    <w:multiLevelType w:val="hybridMultilevel"/>
    <w:tmpl w:val="99CA47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4213FE6"/>
    <w:multiLevelType w:val="hybridMultilevel"/>
    <w:tmpl w:val="0ECCF280"/>
    <w:lvl w:ilvl="0" w:tplc="08090017">
      <w:start w:val="1"/>
      <w:numFmt w:val="lowerLetter"/>
      <w:lvlText w:val="%1)"/>
      <w:lvlJc w:val="left"/>
      <w:pPr>
        <w:ind w:left="720" w:hanging="360"/>
      </w:pPr>
    </w:lvl>
    <w:lvl w:ilvl="1" w:tplc="A728162C">
      <w:start w:val="1"/>
      <w:numFmt w:val="lowerLetter"/>
      <w:lvlText w:val="%2)"/>
      <w:lvlJc w:val="left"/>
      <w:pPr>
        <w:ind w:left="1440" w:hanging="360"/>
      </w:pPr>
      <w:rPr>
        <w:rFonts w:ascii="Calibri" w:eastAsia="Times New Roman" w:hAnsi="Calibri" w:cs="Calibri"/>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43F3AD8"/>
    <w:multiLevelType w:val="hybridMultilevel"/>
    <w:tmpl w:val="FFFFFFFF"/>
    <w:lvl w:ilvl="0" w:tplc="F9A491B0">
      <w:start w:val="1"/>
      <w:numFmt w:val="bullet"/>
      <w:lvlText w:val="-"/>
      <w:lvlJc w:val="left"/>
      <w:pPr>
        <w:ind w:left="720" w:hanging="360"/>
      </w:pPr>
      <w:rPr>
        <w:rFonts w:ascii="Verdana" w:eastAsia="Times New Roman" w:hAnsi="Verdana"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77A1B0E"/>
    <w:multiLevelType w:val="hybridMultilevel"/>
    <w:tmpl w:val="330A8BE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9820CF2"/>
    <w:multiLevelType w:val="hybridMultilevel"/>
    <w:tmpl w:val="7E70204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5DCF17E4"/>
    <w:multiLevelType w:val="hybridMultilevel"/>
    <w:tmpl w:val="A6E08F2E"/>
    <w:lvl w:ilvl="0" w:tplc="3E28ED14">
      <w:start w:val="1"/>
      <w:numFmt w:val="decimal"/>
      <w:lvlText w:val="%1."/>
      <w:lvlJc w:val="left"/>
      <w:pPr>
        <w:ind w:left="720" w:hanging="360"/>
      </w:pPr>
      <w:rPr>
        <w:rFonts w:hint="default"/>
        <w:b/>
        <w:bCs/>
      </w:rPr>
    </w:lvl>
    <w:lvl w:ilvl="1" w:tplc="C7768946">
      <w:start w:val="1"/>
      <w:numFmt w:val="lowerLetter"/>
      <w:lvlText w:val="%2)"/>
      <w:lvlJc w:val="left"/>
      <w:pPr>
        <w:ind w:left="1440" w:hanging="360"/>
      </w:pPr>
      <w:rPr>
        <w:rFonts w:ascii="Trebuchet MS" w:eastAsiaTheme="minorHAnsi" w:hAnsi="Trebuchet MS" w:cs="Times New Roman"/>
      </w:rPr>
    </w:lvl>
    <w:lvl w:ilvl="2" w:tplc="4D7260EA">
      <w:start w:val="1"/>
      <w:numFmt w:val="lowerRoman"/>
      <w:lvlText w:val="(%3)"/>
      <w:lvlJc w:val="left"/>
      <w:pPr>
        <w:ind w:left="2700" w:hanging="72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5F201946"/>
    <w:multiLevelType w:val="hybridMultilevel"/>
    <w:tmpl w:val="B3C29B52"/>
    <w:lvl w:ilvl="0" w:tplc="0809000B">
      <w:start w:val="1"/>
      <w:numFmt w:val="bullet"/>
      <w:lvlText w:val=""/>
      <w:lvlJc w:val="left"/>
      <w:pPr>
        <w:ind w:left="1884" w:hanging="360"/>
      </w:pPr>
      <w:rPr>
        <w:rFonts w:ascii="Wingdings" w:hAnsi="Wingdings" w:hint="default"/>
      </w:rPr>
    </w:lvl>
    <w:lvl w:ilvl="1" w:tplc="08090003" w:tentative="1">
      <w:start w:val="1"/>
      <w:numFmt w:val="bullet"/>
      <w:lvlText w:val="o"/>
      <w:lvlJc w:val="left"/>
      <w:pPr>
        <w:ind w:left="2604" w:hanging="360"/>
      </w:pPr>
      <w:rPr>
        <w:rFonts w:ascii="Courier New" w:hAnsi="Courier New" w:cs="Courier New" w:hint="default"/>
      </w:rPr>
    </w:lvl>
    <w:lvl w:ilvl="2" w:tplc="08090005" w:tentative="1">
      <w:start w:val="1"/>
      <w:numFmt w:val="bullet"/>
      <w:lvlText w:val=""/>
      <w:lvlJc w:val="left"/>
      <w:pPr>
        <w:ind w:left="3324" w:hanging="360"/>
      </w:pPr>
      <w:rPr>
        <w:rFonts w:ascii="Wingdings" w:hAnsi="Wingdings" w:hint="default"/>
      </w:rPr>
    </w:lvl>
    <w:lvl w:ilvl="3" w:tplc="08090001" w:tentative="1">
      <w:start w:val="1"/>
      <w:numFmt w:val="bullet"/>
      <w:lvlText w:val=""/>
      <w:lvlJc w:val="left"/>
      <w:pPr>
        <w:ind w:left="4044" w:hanging="360"/>
      </w:pPr>
      <w:rPr>
        <w:rFonts w:ascii="Symbol" w:hAnsi="Symbol" w:hint="default"/>
      </w:rPr>
    </w:lvl>
    <w:lvl w:ilvl="4" w:tplc="08090003" w:tentative="1">
      <w:start w:val="1"/>
      <w:numFmt w:val="bullet"/>
      <w:lvlText w:val="o"/>
      <w:lvlJc w:val="left"/>
      <w:pPr>
        <w:ind w:left="4764" w:hanging="360"/>
      </w:pPr>
      <w:rPr>
        <w:rFonts w:ascii="Courier New" w:hAnsi="Courier New" w:cs="Courier New" w:hint="default"/>
      </w:rPr>
    </w:lvl>
    <w:lvl w:ilvl="5" w:tplc="08090005" w:tentative="1">
      <w:start w:val="1"/>
      <w:numFmt w:val="bullet"/>
      <w:lvlText w:val=""/>
      <w:lvlJc w:val="left"/>
      <w:pPr>
        <w:ind w:left="5484" w:hanging="360"/>
      </w:pPr>
      <w:rPr>
        <w:rFonts w:ascii="Wingdings" w:hAnsi="Wingdings" w:hint="default"/>
      </w:rPr>
    </w:lvl>
    <w:lvl w:ilvl="6" w:tplc="08090001" w:tentative="1">
      <w:start w:val="1"/>
      <w:numFmt w:val="bullet"/>
      <w:lvlText w:val=""/>
      <w:lvlJc w:val="left"/>
      <w:pPr>
        <w:ind w:left="6204" w:hanging="360"/>
      </w:pPr>
      <w:rPr>
        <w:rFonts w:ascii="Symbol" w:hAnsi="Symbol" w:hint="default"/>
      </w:rPr>
    </w:lvl>
    <w:lvl w:ilvl="7" w:tplc="08090003" w:tentative="1">
      <w:start w:val="1"/>
      <w:numFmt w:val="bullet"/>
      <w:lvlText w:val="o"/>
      <w:lvlJc w:val="left"/>
      <w:pPr>
        <w:ind w:left="6924" w:hanging="360"/>
      </w:pPr>
      <w:rPr>
        <w:rFonts w:ascii="Courier New" w:hAnsi="Courier New" w:cs="Courier New" w:hint="default"/>
      </w:rPr>
    </w:lvl>
    <w:lvl w:ilvl="8" w:tplc="08090005" w:tentative="1">
      <w:start w:val="1"/>
      <w:numFmt w:val="bullet"/>
      <w:lvlText w:val=""/>
      <w:lvlJc w:val="left"/>
      <w:pPr>
        <w:ind w:left="7644" w:hanging="360"/>
      </w:pPr>
      <w:rPr>
        <w:rFonts w:ascii="Wingdings" w:hAnsi="Wingdings" w:hint="default"/>
      </w:rPr>
    </w:lvl>
  </w:abstractNum>
  <w:abstractNum w:abstractNumId="42" w15:restartNumberingAfterBreak="0">
    <w:nsid w:val="5F5C2519"/>
    <w:multiLevelType w:val="hybridMultilevel"/>
    <w:tmpl w:val="5E2AE4EE"/>
    <w:lvl w:ilvl="0" w:tplc="0809000D">
      <w:start w:val="1"/>
      <w:numFmt w:val="bullet"/>
      <w:lvlText w:val=""/>
      <w:lvlJc w:val="left"/>
      <w:pPr>
        <w:ind w:left="798" w:hanging="360"/>
      </w:pPr>
      <w:rPr>
        <w:rFonts w:ascii="Wingdings" w:hAnsi="Wingdings" w:hint="default"/>
      </w:rPr>
    </w:lvl>
    <w:lvl w:ilvl="1" w:tplc="08090003" w:tentative="1">
      <w:start w:val="1"/>
      <w:numFmt w:val="bullet"/>
      <w:lvlText w:val="o"/>
      <w:lvlJc w:val="left"/>
      <w:pPr>
        <w:ind w:left="1518" w:hanging="360"/>
      </w:pPr>
      <w:rPr>
        <w:rFonts w:ascii="Courier New" w:hAnsi="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43" w15:restartNumberingAfterBreak="0">
    <w:nsid w:val="6126273E"/>
    <w:multiLevelType w:val="hybridMultilevel"/>
    <w:tmpl w:val="6FE2B8B6"/>
    <w:lvl w:ilvl="0" w:tplc="0409000B">
      <w:start w:val="1"/>
      <w:numFmt w:val="bullet"/>
      <w:lvlText w:val=""/>
      <w:lvlJc w:val="left"/>
      <w:pPr>
        <w:ind w:left="720" w:hanging="360"/>
      </w:pPr>
      <w:rPr>
        <w:rFonts w:ascii="Wingdings" w:hAnsi="Wingdings" w:hint="default"/>
        <w:sz w:val="22"/>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4" w15:restartNumberingAfterBreak="0">
    <w:nsid w:val="62743A25"/>
    <w:multiLevelType w:val="hybridMultilevel"/>
    <w:tmpl w:val="9D229812"/>
    <w:lvl w:ilvl="0" w:tplc="86A256B4">
      <w:start w:val="12"/>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8403478"/>
    <w:multiLevelType w:val="hybridMultilevel"/>
    <w:tmpl w:val="BE22D0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88626FF"/>
    <w:multiLevelType w:val="hybridMultilevel"/>
    <w:tmpl w:val="83CEF15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6BCD6142"/>
    <w:multiLevelType w:val="hybridMultilevel"/>
    <w:tmpl w:val="321E0D2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16B66DD"/>
    <w:multiLevelType w:val="hybridMultilevel"/>
    <w:tmpl w:val="FFFFFFFF"/>
    <w:lvl w:ilvl="0" w:tplc="08090017">
      <w:start w:val="1"/>
      <w:numFmt w:val="lowerLetter"/>
      <w:lvlText w:val="%1)"/>
      <w:lvlJc w:val="left"/>
      <w:pPr>
        <w:ind w:left="720" w:hanging="360"/>
      </w:pPr>
      <w:rPr>
        <w:rFonts w:cs="Times New Roman" w:hint="default"/>
      </w:rPr>
    </w:lvl>
    <w:lvl w:ilvl="1" w:tplc="A6964466">
      <w:start w:val="1"/>
      <w:numFmt w:val="bullet"/>
      <w:lvlText w:val="•"/>
      <w:lvlJc w:val="left"/>
      <w:pPr>
        <w:ind w:left="1440" w:hanging="360"/>
      </w:pPr>
      <w:rPr>
        <w:rFonts w:ascii="Calibri" w:eastAsia="Times New Roman" w:hAnsi="Calibri" w:hint="default"/>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0" w15:restartNumberingAfterBreak="0">
    <w:nsid w:val="71830114"/>
    <w:multiLevelType w:val="hybridMultilevel"/>
    <w:tmpl w:val="17E62E6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1982832"/>
    <w:multiLevelType w:val="hybridMultilevel"/>
    <w:tmpl w:val="7DACB4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20F68BF"/>
    <w:multiLevelType w:val="hybridMultilevel"/>
    <w:tmpl w:val="8B1E73E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3" w15:restartNumberingAfterBreak="0">
    <w:nsid w:val="770F4200"/>
    <w:multiLevelType w:val="hybridMultilevel"/>
    <w:tmpl w:val="A9A4720C"/>
    <w:lvl w:ilvl="0" w:tplc="C0924762">
      <w:start w:val="1"/>
      <w:numFmt w:val="lowerRoman"/>
      <w:lvlText w:val="%1."/>
      <w:lvlJc w:val="left"/>
      <w:pPr>
        <w:ind w:left="1428" w:hanging="720"/>
      </w:pPr>
      <w:rPr>
        <w:rFonts w:ascii="Trebuchet MS" w:eastAsiaTheme="minorHAnsi" w:hAnsi="Trebuchet MS" w:cstheme="minorBidi"/>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54" w15:restartNumberingAfterBreak="0">
    <w:nsid w:val="77D02FB5"/>
    <w:multiLevelType w:val="hybridMultilevel"/>
    <w:tmpl w:val="FFFFFFFF"/>
    <w:lvl w:ilvl="0" w:tplc="8AFEA204">
      <w:start w:val="3"/>
      <w:numFmt w:val="bullet"/>
      <w:lvlText w:val="-"/>
      <w:lvlJc w:val="left"/>
      <w:pPr>
        <w:ind w:left="360" w:hanging="360"/>
      </w:pPr>
      <w:rPr>
        <w:rFonts w:ascii="Trebuchet MS" w:eastAsiaTheme="minorEastAsia" w:hAnsi="Trebuchet M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7B500214"/>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C453D63"/>
    <w:multiLevelType w:val="hybridMultilevel"/>
    <w:tmpl w:val="3EDA8956"/>
    <w:lvl w:ilvl="0" w:tplc="0809000B">
      <w:start w:val="1"/>
      <w:numFmt w:val="bullet"/>
      <w:lvlText w:val=""/>
      <w:lvlJc w:val="left"/>
      <w:pPr>
        <w:ind w:left="789" w:hanging="360"/>
      </w:pPr>
      <w:rPr>
        <w:rFonts w:ascii="Wingdings" w:hAnsi="Wingdings"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num w:numId="1" w16cid:durableId="446392949">
    <w:abstractNumId w:val="11"/>
  </w:num>
  <w:num w:numId="2" w16cid:durableId="178853348">
    <w:abstractNumId w:val="13"/>
  </w:num>
  <w:num w:numId="3" w16cid:durableId="1515344058">
    <w:abstractNumId w:val="31"/>
  </w:num>
  <w:num w:numId="4" w16cid:durableId="295379099">
    <w:abstractNumId w:val="7"/>
  </w:num>
  <w:num w:numId="5" w16cid:durableId="1403793987">
    <w:abstractNumId w:val="1"/>
  </w:num>
  <w:num w:numId="6" w16cid:durableId="2027903871">
    <w:abstractNumId w:val="42"/>
  </w:num>
  <w:num w:numId="7" w16cid:durableId="1528788654">
    <w:abstractNumId w:val="45"/>
  </w:num>
  <w:num w:numId="8" w16cid:durableId="62727842">
    <w:abstractNumId w:val="54"/>
  </w:num>
  <w:num w:numId="9" w16cid:durableId="1888879731">
    <w:abstractNumId w:val="37"/>
  </w:num>
  <w:num w:numId="10" w16cid:durableId="1691640562">
    <w:abstractNumId w:val="16"/>
  </w:num>
  <w:num w:numId="11" w16cid:durableId="786698013">
    <w:abstractNumId w:val="50"/>
  </w:num>
  <w:num w:numId="12" w16cid:durableId="2048791726">
    <w:abstractNumId w:val="6"/>
  </w:num>
  <w:num w:numId="13" w16cid:durableId="1906256291">
    <w:abstractNumId w:val="48"/>
  </w:num>
  <w:num w:numId="14" w16cid:durableId="902369034">
    <w:abstractNumId w:val="23"/>
  </w:num>
  <w:num w:numId="15" w16cid:durableId="685909655">
    <w:abstractNumId w:val="18"/>
  </w:num>
  <w:num w:numId="16" w16cid:durableId="1864249556">
    <w:abstractNumId w:val="51"/>
  </w:num>
  <w:num w:numId="17" w16cid:durableId="972563499">
    <w:abstractNumId w:val="17"/>
  </w:num>
  <w:num w:numId="18" w16cid:durableId="1044328358">
    <w:abstractNumId w:val="29"/>
  </w:num>
  <w:num w:numId="19" w16cid:durableId="974799220">
    <w:abstractNumId w:val="39"/>
  </w:num>
  <w:num w:numId="20" w16cid:durableId="1213997909">
    <w:abstractNumId w:val="55"/>
  </w:num>
  <w:num w:numId="21" w16cid:durableId="843008279">
    <w:abstractNumId w:val="46"/>
  </w:num>
  <w:num w:numId="22" w16cid:durableId="437262642">
    <w:abstractNumId w:val="40"/>
  </w:num>
  <w:num w:numId="23" w16cid:durableId="1193961446">
    <w:abstractNumId w:val="21"/>
  </w:num>
  <w:num w:numId="24" w16cid:durableId="908810011">
    <w:abstractNumId w:val="25"/>
  </w:num>
  <w:num w:numId="25" w16cid:durableId="1878152980">
    <w:abstractNumId w:val="33"/>
  </w:num>
  <w:num w:numId="26" w16cid:durableId="1795631289">
    <w:abstractNumId w:val="20"/>
  </w:num>
  <w:num w:numId="27" w16cid:durableId="135074414">
    <w:abstractNumId w:val="36"/>
  </w:num>
  <w:num w:numId="28" w16cid:durableId="676156338">
    <w:abstractNumId w:val="12"/>
  </w:num>
  <w:num w:numId="29" w16cid:durableId="299237945">
    <w:abstractNumId w:val="49"/>
  </w:num>
  <w:num w:numId="30" w16cid:durableId="18968865">
    <w:abstractNumId w:val="5"/>
  </w:num>
  <w:num w:numId="31" w16cid:durableId="1315766705">
    <w:abstractNumId w:val="9"/>
  </w:num>
  <w:num w:numId="32" w16cid:durableId="2141651824">
    <w:abstractNumId w:val="2"/>
  </w:num>
  <w:num w:numId="33" w16cid:durableId="14499080">
    <w:abstractNumId w:val="44"/>
  </w:num>
  <w:num w:numId="34" w16cid:durableId="270281395">
    <w:abstractNumId w:val="15"/>
  </w:num>
  <w:num w:numId="35" w16cid:durableId="503938767">
    <w:abstractNumId w:val="32"/>
  </w:num>
  <w:num w:numId="36" w16cid:durableId="1821851181">
    <w:abstractNumId w:val="41"/>
  </w:num>
  <w:num w:numId="37" w16cid:durableId="288584359">
    <w:abstractNumId w:val="26"/>
  </w:num>
  <w:num w:numId="38" w16cid:durableId="56825054">
    <w:abstractNumId w:val="30"/>
  </w:num>
  <w:num w:numId="39" w16cid:durableId="1079864516">
    <w:abstractNumId w:val="38"/>
  </w:num>
  <w:num w:numId="40" w16cid:durableId="669452277">
    <w:abstractNumId w:val="22"/>
  </w:num>
  <w:num w:numId="41" w16cid:durableId="1601790689">
    <w:abstractNumId w:val="56"/>
  </w:num>
  <w:num w:numId="42" w16cid:durableId="1518808617">
    <w:abstractNumId w:val="10"/>
  </w:num>
  <w:num w:numId="43" w16cid:durableId="753089076">
    <w:abstractNumId w:val="43"/>
  </w:num>
  <w:num w:numId="44" w16cid:durableId="1845393580">
    <w:abstractNumId w:val="27"/>
  </w:num>
  <w:num w:numId="45" w16cid:durableId="1054036976">
    <w:abstractNumId w:val="3"/>
  </w:num>
  <w:num w:numId="46" w16cid:durableId="863253415">
    <w:abstractNumId w:val="53"/>
  </w:num>
  <w:num w:numId="47" w16cid:durableId="211574759">
    <w:abstractNumId w:val="52"/>
  </w:num>
  <w:num w:numId="48" w16cid:durableId="29769927">
    <w:abstractNumId w:val="34"/>
  </w:num>
  <w:num w:numId="49" w16cid:durableId="707410145">
    <w:abstractNumId w:val="35"/>
  </w:num>
  <w:num w:numId="50" w16cid:durableId="1586723371">
    <w:abstractNumId w:val="8"/>
  </w:num>
  <w:num w:numId="51" w16cid:durableId="947813380">
    <w:abstractNumId w:val="47"/>
  </w:num>
  <w:num w:numId="52" w16cid:durableId="315577843">
    <w:abstractNumId w:val="4"/>
  </w:num>
  <w:num w:numId="53" w16cid:durableId="393626375">
    <w:abstractNumId w:val="24"/>
  </w:num>
  <w:num w:numId="54" w16cid:durableId="1311908559">
    <w:abstractNumId w:val="14"/>
  </w:num>
  <w:num w:numId="55" w16cid:durableId="717435192">
    <w:abstractNumId w:val="28"/>
  </w:num>
  <w:num w:numId="56" w16cid:durableId="1948728216">
    <w:abstractNumId w:val="0"/>
  </w:num>
  <w:num w:numId="57" w16cid:durableId="1767071173">
    <w:abstractNumId w:val="19"/>
  </w:num>
  <w:numIdMacAtCleanup w:val="4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briela Calin">
    <w15:presenceInfo w15:providerId="Windows Live" w15:userId="1c237fef0df8379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09F"/>
    <w:rsid w:val="00004FAF"/>
    <w:rsid w:val="00005717"/>
    <w:rsid w:val="000076AD"/>
    <w:rsid w:val="0001322B"/>
    <w:rsid w:val="0003102A"/>
    <w:rsid w:val="0003329D"/>
    <w:rsid w:val="00034785"/>
    <w:rsid w:val="00040B8D"/>
    <w:rsid w:val="00056A16"/>
    <w:rsid w:val="00060DD1"/>
    <w:rsid w:val="00062529"/>
    <w:rsid w:val="000649BE"/>
    <w:rsid w:val="00072746"/>
    <w:rsid w:val="000736B0"/>
    <w:rsid w:val="0008705B"/>
    <w:rsid w:val="0009588F"/>
    <w:rsid w:val="000A1154"/>
    <w:rsid w:val="000A48E7"/>
    <w:rsid w:val="000A54A0"/>
    <w:rsid w:val="000A6A8E"/>
    <w:rsid w:val="000A6F98"/>
    <w:rsid w:val="000B0941"/>
    <w:rsid w:val="000B0B39"/>
    <w:rsid w:val="000B2F35"/>
    <w:rsid w:val="000B4BD7"/>
    <w:rsid w:val="000B6D2F"/>
    <w:rsid w:val="000B7013"/>
    <w:rsid w:val="000C1D64"/>
    <w:rsid w:val="000C2E6C"/>
    <w:rsid w:val="000C5E3E"/>
    <w:rsid w:val="000D3EDF"/>
    <w:rsid w:val="000E0B05"/>
    <w:rsid w:val="000E0EE7"/>
    <w:rsid w:val="000E1081"/>
    <w:rsid w:val="000F1D13"/>
    <w:rsid w:val="000F47E1"/>
    <w:rsid w:val="000F5EBB"/>
    <w:rsid w:val="000F73EB"/>
    <w:rsid w:val="0010478B"/>
    <w:rsid w:val="00107CC7"/>
    <w:rsid w:val="001100D0"/>
    <w:rsid w:val="00110EB9"/>
    <w:rsid w:val="001128D6"/>
    <w:rsid w:val="00113794"/>
    <w:rsid w:val="00117059"/>
    <w:rsid w:val="00124BE8"/>
    <w:rsid w:val="00124C0E"/>
    <w:rsid w:val="00136CE0"/>
    <w:rsid w:val="00137D7D"/>
    <w:rsid w:val="00140451"/>
    <w:rsid w:val="00150B38"/>
    <w:rsid w:val="00151A64"/>
    <w:rsid w:val="00153C96"/>
    <w:rsid w:val="001568EA"/>
    <w:rsid w:val="00157779"/>
    <w:rsid w:val="00157915"/>
    <w:rsid w:val="001617FB"/>
    <w:rsid w:val="00161CB9"/>
    <w:rsid w:val="001621F1"/>
    <w:rsid w:val="00162D3C"/>
    <w:rsid w:val="00163318"/>
    <w:rsid w:val="00170AE9"/>
    <w:rsid w:val="00177602"/>
    <w:rsid w:val="00180AC7"/>
    <w:rsid w:val="00183E43"/>
    <w:rsid w:val="001A0081"/>
    <w:rsid w:val="001A77B5"/>
    <w:rsid w:val="001B109D"/>
    <w:rsid w:val="001B4D53"/>
    <w:rsid w:val="001B75CD"/>
    <w:rsid w:val="001C4A5A"/>
    <w:rsid w:val="001D058B"/>
    <w:rsid w:val="001D0F4A"/>
    <w:rsid w:val="001D21F1"/>
    <w:rsid w:val="001D30C5"/>
    <w:rsid w:val="001D34B5"/>
    <w:rsid w:val="001D4D61"/>
    <w:rsid w:val="001D7438"/>
    <w:rsid w:val="001E0AC1"/>
    <w:rsid w:val="001E4D6C"/>
    <w:rsid w:val="001E5886"/>
    <w:rsid w:val="001F0198"/>
    <w:rsid w:val="001F2432"/>
    <w:rsid w:val="001F30B7"/>
    <w:rsid w:val="001F48A8"/>
    <w:rsid w:val="001F7D71"/>
    <w:rsid w:val="002001EF"/>
    <w:rsid w:val="00202392"/>
    <w:rsid w:val="002029BB"/>
    <w:rsid w:val="00203DE9"/>
    <w:rsid w:val="00204764"/>
    <w:rsid w:val="0021018B"/>
    <w:rsid w:val="002124CF"/>
    <w:rsid w:val="00212532"/>
    <w:rsid w:val="00213CB3"/>
    <w:rsid w:val="00213D9E"/>
    <w:rsid w:val="002149C3"/>
    <w:rsid w:val="00214F90"/>
    <w:rsid w:val="00217B95"/>
    <w:rsid w:val="00217CFC"/>
    <w:rsid w:val="00224BC5"/>
    <w:rsid w:val="002253DE"/>
    <w:rsid w:val="00225A13"/>
    <w:rsid w:val="00235396"/>
    <w:rsid w:val="0024341B"/>
    <w:rsid w:val="00244B82"/>
    <w:rsid w:val="00244C0D"/>
    <w:rsid w:val="00251E25"/>
    <w:rsid w:val="00252BE7"/>
    <w:rsid w:val="002553BD"/>
    <w:rsid w:val="002561D5"/>
    <w:rsid w:val="00260147"/>
    <w:rsid w:val="00262B9A"/>
    <w:rsid w:val="00263604"/>
    <w:rsid w:val="00271D03"/>
    <w:rsid w:val="00282F96"/>
    <w:rsid w:val="00283083"/>
    <w:rsid w:val="00291D5B"/>
    <w:rsid w:val="002A47FC"/>
    <w:rsid w:val="002A6060"/>
    <w:rsid w:val="002B02B9"/>
    <w:rsid w:val="002B1394"/>
    <w:rsid w:val="002C3CB4"/>
    <w:rsid w:val="002C4396"/>
    <w:rsid w:val="002C5284"/>
    <w:rsid w:val="002D07CB"/>
    <w:rsid w:val="002D0DE2"/>
    <w:rsid w:val="002D47EF"/>
    <w:rsid w:val="002D660D"/>
    <w:rsid w:val="002F2826"/>
    <w:rsid w:val="00301722"/>
    <w:rsid w:val="003048E0"/>
    <w:rsid w:val="00306A45"/>
    <w:rsid w:val="00311E28"/>
    <w:rsid w:val="0031407D"/>
    <w:rsid w:val="00320DA0"/>
    <w:rsid w:val="0032547A"/>
    <w:rsid w:val="003256EB"/>
    <w:rsid w:val="00327CE4"/>
    <w:rsid w:val="00330137"/>
    <w:rsid w:val="00334250"/>
    <w:rsid w:val="00334751"/>
    <w:rsid w:val="003361FE"/>
    <w:rsid w:val="0033730B"/>
    <w:rsid w:val="00337EF7"/>
    <w:rsid w:val="00340D38"/>
    <w:rsid w:val="00342A4F"/>
    <w:rsid w:val="00342BB9"/>
    <w:rsid w:val="003446E9"/>
    <w:rsid w:val="00351DA1"/>
    <w:rsid w:val="003543DB"/>
    <w:rsid w:val="00356B10"/>
    <w:rsid w:val="0036571E"/>
    <w:rsid w:val="0036715F"/>
    <w:rsid w:val="0038257D"/>
    <w:rsid w:val="003851A3"/>
    <w:rsid w:val="00385413"/>
    <w:rsid w:val="00386F8C"/>
    <w:rsid w:val="00387EF0"/>
    <w:rsid w:val="00392BFA"/>
    <w:rsid w:val="00397093"/>
    <w:rsid w:val="003B2FD9"/>
    <w:rsid w:val="003B5DE1"/>
    <w:rsid w:val="003B5ED4"/>
    <w:rsid w:val="003C593D"/>
    <w:rsid w:val="003C73C4"/>
    <w:rsid w:val="003C7660"/>
    <w:rsid w:val="003D2B9B"/>
    <w:rsid w:val="003E0835"/>
    <w:rsid w:val="003E1FAC"/>
    <w:rsid w:val="003E5F24"/>
    <w:rsid w:val="003F042E"/>
    <w:rsid w:val="003F4AE8"/>
    <w:rsid w:val="00403621"/>
    <w:rsid w:val="004123A8"/>
    <w:rsid w:val="00420D71"/>
    <w:rsid w:val="00423649"/>
    <w:rsid w:val="00424C78"/>
    <w:rsid w:val="00425CFC"/>
    <w:rsid w:val="00441DA0"/>
    <w:rsid w:val="004428A7"/>
    <w:rsid w:val="00446259"/>
    <w:rsid w:val="004478DA"/>
    <w:rsid w:val="004478F1"/>
    <w:rsid w:val="00451201"/>
    <w:rsid w:val="00457375"/>
    <w:rsid w:val="00462D8C"/>
    <w:rsid w:val="00466A87"/>
    <w:rsid w:val="0047097A"/>
    <w:rsid w:val="004861C8"/>
    <w:rsid w:val="00486BF1"/>
    <w:rsid w:val="00495097"/>
    <w:rsid w:val="004A12B2"/>
    <w:rsid w:val="004A300D"/>
    <w:rsid w:val="004B0AC0"/>
    <w:rsid w:val="004B3294"/>
    <w:rsid w:val="004C0B72"/>
    <w:rsid w:val="004D0C35"/>
    <w:rsid w:val="004D12C4"/>
    <w:rsid w:val="004D3578"/>
    <w:rsid w:val="004E2B2A"/>
    <w:rsid w:val="004E3846"/>
    <w:rsid w:val="004F1A05"/>
    <w:rsid w:val="004F5135"/>
    <w:rsid w:val="004F724C"/>
    <w:rsid w:val="00500DDC"/>
    <w:rsid w:val="00501835"/>
    <w:rsid w:val="005035F3"/>
    <w:rsid w:val="005111FF"/>
    <w:rsid w:val="0051394B"/>
    <w:rsid w:val="0051464B"/>
    <w:rsid w:val="00514A1F"/>
    <w:rsid w:val="0052048C"/>
    <w:rsid w:val="0052204A"/>
    <w:rsid w:val="00525F64"/>
    <w:rsid w:val="00526E84"/>
    <w:rsid w:val="00527AB5"/>
    <w:rsid w:val="00537B5B"/>
    <w:rsid w:val="00543D05"/>
    <w:rsid w:val="0054615E"/>
    <w:rsid w:val="00550197"/>
    <w:rsid w:val="00551B47"/>
    <w:rsid w:val="00552708"/>
    <w:rsid w:val="00553DFF"/>
    <w:rsid w:val="0055432C"/>
    <w:rsid w:val="005564D6"/>
    <w:rsid w:val="00563025"/>
    <w:rsid w:val="00566CCA"/>
    <w:rsid w:val="00570060"/>
    <w:rsid w:val="00574EA8"/>
    <w:rsid w:val="0057539A"/>
    <w:rsid w:val="0058563F"/>
    <w:rsid w:val="00596CF1"/>
    <w:rsid w:val="005A0998"/>
    <w:rsid w:val="005A0C82"/>
    <w:rsid w:val="005A7D36"/>
    <w:rsid w:val="005B35E6"/>
    <w:rsid w:val="005B5A1C"/>
    <w:rsid w:val="005B7F88"/>
    <w:rsid w:val="005C194E"/>
    <w:rsid w:val="005C40E1"/>
    <w:rsid w:val="005D181E"/>
    <w:rsid w:val="005D3A6C"/>
    <w:rsid w:val="005D5C78"/>
    <w:rsid w:val="005E0C64"/>
    <w:rsid w:val="005F0C9A"/>
    <w:rsid w:val="005F1B20"/>
    <w:rsid w:val="005F1C75"/>
    <w:rsid w:val="00605AA2"/>
    <w:rsid w:val="00607623"/>
    <w:rsid w:val="006076CE"/>
    <w:rsid w:val="0061536A"/>
    <w:rsid w:val="006157E2"/>
    <w:rsid w:val="00616669"/>
    <w:rsid w:val="0061751F"/>
    <w:rsid w:val="006176F2"/>
    <w:rsid w:val="00621C12"/>
    <w:rsid w:val="006247CC"/>
    <w:rsid w:val="00624A4C"/>
    <w:rsid w:val="0063128A"/>
    <w:rsid w:val="00631619"/>
    <w:rsid w:val="00637442"/>
    <w:rsid w:val="006460E4"/>
    <w:rsid w:val="006464F5"/>
    <w:rsid w:val="0065342E"/>
    <w:rsid w:val="006563B9"/>
    <w:rsid w:val="00660E3F"/>
    <w:rsid w:val="00666A25"/>
    <w:rsid w:val="0067140F"/>
    <w:rsid w:val="00676076"/>
    <w:rsid w:val="006777A8"/>
    <w:rsid w:val="006808F9"/>
    <w:rsid w:val="00682805"/>
    <w:rsid w:val="0068516B"/>
    <w:rsid w:val="006862BC"/>
    <w:rsid w:val="00687206"/>
    <w:rsid w:val="006907AC"/>
    <w:rsid w:val="00692D9A"/>
    <w:rsid w:val="006A1564"/>
    <w:rsid w:val="006A33D8"/>
    <w:rsid w:val="006B0909"/>
    <w:rsid w:val="006C34B6"/>
    <w:rsid w:val="006C3C93"/>
    <w:rsid w:val="006D3FD7"/>
    <w:rsid w:val="006D7AB8"/>
    <w:rsid w:val="006E0FA0"/>
    <w:rsid w:val="006F342F"/>
    <w:rsid w:val="006F3EF5"/>
    <w:rsid w:val="007014EE"/>
    <w:rsid w:val="007022AD"/>
    <w:rsid w:val="007030AD"/>
    <w:rsid w:val="00710E51"/>
    <w:rsid w:val="00711609"/>
    <w:rsid w:val="00712F23"/>
    <w:rsid w:val="00714746"/>
    <w:rsid w:val="00724E4A"/>
    <w:rsid w:val="0072509A"/>
    <w:rsid w:val="0072671F"/>
    <w:rsid w:val="0073079E"/>
    <w:rsid w:val="007336B0"/>
    <w:rsid w:val="00733856"/>
    <w:rsid w:val="0074031E"/>
    <w:rsid w:val="007408F3"/>
    <w:rsid w:val="0074287F"/>
    <w:rsid w:val="007431D9"/>
    <w:rsid w:val="00744228"/>
    <w:rsid w:val="00744D28"/>
    <w:rsid w:val="007458A0"/>
    <w:rsid w:val="00750AB1"/>
    <w:rsid w:val="0075137B"/>
    <w:rsid w:val="00751AA8"/>
    <w:rsid w:val="00760774"/>
    <w:rsid w:val="00761BEE"/>
    <w:rsid w:val="00763313"/>
    <w:rsid w:val="00765A2B"/>
    <w:rsid w:val="00767D6D"/>
    <w:rsid w:val="00771172"/>
    <w:rsid w:val="00777037"/>
    <w:rsid w:val="0078489C"/>
    <w:rsid w:val="00791CF3"/>
    <w:rsid w:val="007976D2"/>
    <w:rsid w:val="007A510E"/>
    <w:rsid w:val="007A5DAD"/>
    <w:rsid w:val="007A67BA"/>
    <w:rsid w:val="007B29B2"/>
    <w:rsid w:val="007B7A8C"/>
    <w:rsid w:val="007C028F"/>
    <w:rsid w:val="007C2B91"/>
    <w:rsid w:val="007C45FA"/>
    <w:rsid w:val="007C68CE"/>
    <w:rsid w:val="007D2B3C"/>
    <w:rsid w:val="007E0302"/>
    <w:rsid w:val="007E4DDD"/>
    <w:rsid w:val="007F3DE4"/>
    <w:rsid w:val="007F7E68"/>
    <w:rsid w:val="0080374E"/>
    <w:rsid w:val="0080422C"/>
    <w:rsid w:val="0080454B"/>
    <w:rsid w:val="008047E1"/>
    <w:rsid w:val="0081362C"/>
    <w:rsid w:val="008174A5"/>
    <w:rsid w:val="008227DA"/>
    <w:rsid w:val="0082543A"/>
    <w:rsid w:val="00826232"/>
    <w:rsid w:val="008278F8"/>
    <w:rsid w:val="008308E2"/>
    <w:rsid w:val="00831A6C"/>
    <w:rsid w:val="00847E99"/>
    <w:rsid w:val="008558BF"/>
    <w:rsid w:val="008660EA"/>
    <w:rsid w:val="00866A97"/>
    <w:rsid w:val="00867403"/>
    <w:rsid w:val="00872451"/>
    <w:rsid w:val="00875264"/>
    <w:rsid w:val="00875D78"/>
    <w:rsid w:val="00875DA8"/>
    <w:rsid w:val="008831D9"/>
    <w:rsid w:val="00884866"/>
    <w:rsid w:val="00885526"/>
    <w:rsid w:val="008A221E"/>
    <w:rsid w:val="008A5326"/>
    <w:rsid w:val="008A7265"/>
    <w:rsid w:val="008B7EE6"/>
    <w:rsid w:val="008D3F95"/>
    <w:rsid w:val="008E2080"/>
    <w:rsid w:val="008F2CAE"/>
    <w:rsid w:val="008F4B56"/>
    <w:rsid w:val="008F6131"/>
    <w:rsid w:val="00902882"/>
    <w:rsid w:val="00902F5B"/>
    <w:rsid w:val="00904F1C"/>
    <w:rsid w:val="00905D76"/>
    <w:rsid w:val="00907383"/>
    <w:rsid w:val="00907AE9"/>
    <w:rsid w:val="00913FF1"/>
    <w:rsid w:val="009167BA"/>
    <w:rsid w:val="009214C2"/>
    <w:rsid w:val="00922603"/>
    <w:rsid w:val="0092687B"/>
    <w:rsid w:val="00927483"/>
    <w:rsid w:val="00927BCB"/>
    <w:rsid w:val="00932165"/>
    <w:rsid w:val="00933E0C"/>
    <w:rsid w:val="00937009"/>
    <w:rsid w:val="0094012B"/>
    <w:rsid w:val="00943C5D"/>
    <w:rsid w:val="009468B8"/>
    <w:rsid w:val="00947828"/>
    <w:rsid w:val="00950667"/>
    <w:rsid w:val="00953C7F"/>
    <w:rsid w:val="00953EF7"/>
    <w:rsid w:val="00957B5A"/>
    <w:rsid w:val="00963534"/>
    <w:rsid w:val="00966D34"/>
    <w:rsid w:val="009815DB"/>
    <w:rsid w:val="00983FE6"/>
    <w:rsid w:val="00984C24"/>
    <w:rsid w:val="0098503E"/>
    <w:rsid w:val="009964D2"/>
    <w:rsid w:val="00997D84"/>
    <w:rsid w:val="009A3351"/>
    <w:rsid w:val="009A3439"/>
    <w:rsid w:val="009A72F9"/>
    <w:rsid w:val="009A741A"/>
    <w:rsid w:val="009B5CB9"/>
    <w:rsid w:val="009B616A"/>
    <w:rsid w:val="009B67F1"/>
    <w:rsid w:val="009D715E"/>
    <w:rsid w:val="009E3CD9"/>
    <w:rsid w:val="009E3DDC"/>
    <w:rsid w:val="009E47BF"/>
    <w:rsid w:val="009F041F"/>
    <w:rsid w:val="009F1497"/>
    <w:rsid w:val="009F5536"/>
    <w:rsid w:val="009F5769"/>
    <w:rsid w:val="009F72FE"/>
    <w:rsid w:val="00A05BB4"/>
    <w:rsid w:val="00A1155C"/>
    <w:rsid w:val="00A17086"/>
    <w:rsid w:val="00A23862"/>
    <w:rsid w:val="00A2505A"/>
    <w:rsid w:val="00A25D92"/>
    <w:rsid w:val="00A34AAA"/>
    <w:rsid w:val="00A34AF3"/>
    <w:rsid w:val="00A35516"/>
    <w:rsid w:val="00A37804"/>
    <w:rsid w:val="00A379F0"/>
    <w:rsid w:val="00A427CB"/>
    <w:rsid w:val="00A465A6"/>
    <w:rsid w:val="00A4751C"/>
    <w:rsid w:val="00A562B2"/>
    <w:rsid w:val="00A56C9D"/>
    <w:rsid w:val="00A63AF9"/>
    <w:rsid w:val="00A65BC8"/>
    <w:rsid w:val="00A7044C"/>
    <w:rsid w:val="00A73540"/>
    <w:rsid w:val="00A73779"/>
    <w:rsid w:val="00A82228"/>
    <w:rsid w:val="00A82C81"/>
    <w:rsid w:val="00A911F9"/>
    <w:rsid w:val="00A926D9"/>
    <w:rsid w:val="00AA305B"/>
    <w:rsid w:val="00AA5B5B"/>
    <w:rsid w:val="00AB1091"/>
    <w:rsid w:val="00AC41A4"/>
    <w:rsid w:val="00AC4E5C"/>
    <w:rsid w:val="00AC636B"/>
    <w:rsid w:val="00AD1A58"/>
    <w:rsid w:val="00AD65BB"/>
    <w:rsid w:val="00AD6729"/>
    <w:rsid w:val="00AE0338"/>
    <w:rsid w:val="00AF075F"/>
    <w:rsid w:val="00AF10DC"/>
    <w:rsid w:val="00AF2655"/>
    <w:rsid w:val="00AF546D"/>
    <w:rsid w:val="00AF70AC"/>
    <w:rsid w:val="00B01810"/>
    <w:rsid w:val="00B038DB"/>
    <w:rsid w:val="00B03D56"/>
    <w:rsid w:val="00B10713"/>
    <w:rsid w:val="00B13CC7"/>
    <w:rsid w:val="00B14BC7"/>
    <w:rsid w:val="00B16E93"/>
    <w:rsid w:val="00B20313"/>
    <w:rsid w:val="00B22E43"/>
    <w:rsid w:val="00B25672"/>
    <w:rsid w:val="00B31910"/>
    <w:rsid w:val="00B343F9"/>
    <w:rsid w:val="00B354B3"/>
    <w:rsid w:val="00B376A4"/>
    <w:rsid w:val="00B45A21"/>
    <w:rsid w:val="00B45E20"/>
    <w:rsid w:val="00B46A0A"/>
    <w:rsid w:val="00B47A5D"/>
    <w:rsid w:val="00B51402"/>
    <w:rsid w:val="00B51CBC"/>
    <w:rsid w:val="00B531CF"/>
    <w:rsid w:val="00B558B3"/>
    <w:rsid w:val="00B566CF"/>
    <w:rsid w:val="00B56F23"/>
    <w:rsid w:val="00B57FD6"/>
    <w:rsid w:val="00B630B1"/>
    <w:rsid w:val="00B63863"/>
    <w:rsid w:val="00B66FFB"/>
    <w:rsid w:val="00B678EC"/>
    <w:rsid w:val="00B7301D"/>
    <w:rsid w:val="00B77559"/>
    <w:rsid w:val="00B81345"/>
    <w:rsid w:val="00B85045"/>
    <w:rsid w:val="00B959F4"/>
    <w:rsid w:val="00BA02CA"/>
    <w:rsid w:val="00BA22F7"/>
    <w:rsid w:val="00BB1AF2"/>
    <w:rsid w:val="00BB571F"/>
    <w:rsid w:val="00BB7645"/>
    <w:rsid w:val="00BB7B22"/>
    <w:rsid w:val="00BC27BB"/>
    <w:rsid w:val="00BC5B0A"/>
    <w:rsid w:val="00BD0270"/>
    <w:rsid w:val="00BD0283"/>
    <w:rsid w:val="00BD1E08"/>
    <w:rsid w:val="00BE3962"/>
    <w:rsid w:val="00BE7C7B"/>
    <w:rsid w:val="00BF2BB2"/>
    <w:rsid w:val="00C012BC"/>
    <w:rsid w:val="00C02040"/>
    <w:rsid w:val="00C0370C"/>
    <w:rsid w:val="00C06598"/>
    <w:rsid w:val="00C10A37"/>
    <w:rsid w:val="00C11BF8"/>
    <w:rsid w:val="00C125EF"/>
    <w:rsid w:val="00C21916"/>
    <w:rsid w:val="00C32E64"/>
    <w:rsid w:val="00C33715"/>
    <w:rsid w:val="00C33980"/>
    <w:rsid w:val="00C3707B"/>
    <w:rsid w:val="00C5203D"/>
    <w:rsid w:val="00C53AB4"/>
    <w:rsid w:val="00C56104"/>
    <w:rsid w:val="00C60635"/>
    <w:rsid w:val="00C61C22"/>
    <w:rsid w:val="00C62200"/>
    <w:rsid w:val="00C622A5"/>
    <w:rsid w:val="00C64071"/>
    <w:rsid w:val="00C64887"/>
    <w:rsid w:val="00C64FEF"/>
    <w:rsid w:val="00C7069A"/>
    <w:rsid w:val="00C735DF"/>
    <w:rsid w:val="00C752FA"/>
    <w:rsid w:val="00C80415"/>
    <w:rsid w:val="00C87FBF"/>
    <w:rsid w:val="00C921D2"/>
    <w:rsid w:val="00C9340D"/>
    <w:rsid w:val="00C940A4"/>
    <w:rsid w:val="00C971FD"/>
    <w:rsid w:val="00C977DE"/>
    <w:rsid w:val="00CA2DF1"/>
    <w:rsid w:val="00CA2FF7"/>
    <w:rsid w:val="00CB447F"/>
    <w:rsid w:val="00CB6F43"/>
    <w:rsid w:val="00CC25B8"/>
    <w:rsid w:val="00CC3093"/>
    <w:rsid w:val="00CC54C5"/>
    <w:rsid w:val="00CD1E47"/>
    <w:rsid w:val="00CD2DAB"/>
    <w:rsid w:val="00CD2DDC"/>
    <w:rsid w:val="00CD63D2"/>
    <w:rsid w:val="00CE343E"/>
    <w:rsid w:val="00CF2B81"/>
    <w:rsid w:val="00CF508C"/>
    <w:rsid w:val="00CF51AA"/>
    <w:rsid w:val="00CF54D9"/>
    <w:rsid w:val="00CF5E11"/>
    <w:rsid w:val="00D04F0A"/>
    <w:rsid w:val="00D06B93"/>
    <w:rsid w:val="00D07AB4"/>
    <w:rsid w:val="00D11A8C"/>
    <w:rsid w:val="00D11C78"/>
    <w:rsid w:val="00D16EC2"/>
    <w:rsid w:val="00D23B5A"/>
    <w:rsid w:val="00D31633"/>
    <w:rsid w:val="00D31D59"/>
    <w:rsid w:val="00D33574"/>
    <w:rsid w:val="00D3403A"/>
    <w:rsid w:val="00D42CB2"/>
    <w:rsid w:val="00D457FD"/>
    <w:rsid w:val="00D506F2"/>
    <w:rsid w:val="00D54811"/>
    <w:rsid w:val="00D56036"/>
    <w:rsid w:val="00D57300"/>
    <w:rsid w:val="00D62BBA"/>
    <w:rsid w:val="00D6375D"/>
    <w:rsid w:val="00D64873"/>
    <w:rsid w:val="00D661A1"/>
    <w:rsid w:val="00D67763"/>
    <w:rsid w:val="00D70767"/>
    <w:rsid w:val="00D74085"/>
    <w:rsid w:val="00D8002D"/>
    <w:rsid w:val="00D80627"/>
    <w:rsid w:val="00D82B4E"/>
    <w:rsid w:val="00D84750"/>
    <w:rsid w:val="00D84C69"/>
    <w:rsid w:val="00D87653"/>
    <w:rsid w:val="00D919B6"/>
    <w:rsid w:val="00D925CF"/>
    <w:rsid w:val="00D92EA5"/>
    <w:rsid w:val="00D96590"/>
    <w:rsid w:val="00D96BB3"/>
    <w:rsid w:val="00DA2E51"/>
    <w:rsid w:val="00DA6683"/>
    <w:rsid w:val="00DA693E"/>
    <w:rsid w:val="00DB1074"/>
    <w:rsid w:val="00DB491F"/>
    <w:rsid w:val="00DB49B3"/>
    <w:rsid w:val="00DC0634"/>
    <w:rsid w:val="00DD1603"/>
    <w:rsid w:val="00DD2A8E"/>
    <w:rsid w:val="00DD5C4B"/>
    <w:rsid w:val="00DE4153"/>
    <w:rsid w:val="00DE4AE5"/>
    <w:rsid w:val="00DE5848"/>
    <w:rsid w:val="00DE595B"/>
    <w:rsid w:val="00DE6417"/>
    <w:rsid w:val="00DE76B5"/>
    <w:rsid w:val="00DF0690"/>
    <w:rsid w:val="00DF0929"/>
    <w:rsid w:val="00DF4F28"/>
    <w:rsid w:val="00DF77E3"/>
    <w:rsid w:val="00E00C07"/>
    <w:rsid w:val="00E01967"/>
    <w:rsid w:val="00E019A9"/>
    <w:rsid w:val="00E0464A"/>
    <w:rsid w:val="00E05272"/>
    <w:rsid w:val="00E12BB6"/>
    <w:rsid w:val="00E22711"/>
    <w:rsid w:val="00E2604F"/>
    <w:rsid w:val="00E27A9F"/>
    <w:rsid w:val="00E30AD2"/>
    <w:rsid w:val="00E33248"/>
    <w:rsid w:val="00E34DD5"/>
    <w:rsid w:val="00E35353"/>
    <w:rsid w:val="00E4049A"/>
    <w:rsid w:val="00E47B58"/>
    <w:rsid w:val="00E51012"/>
    <w:rsid w:val="00E54936"/>
    <w:rsid w:val="00E558CA"/>
    <w:rsid w:val="00E6022B"/>
    <w:rsid w:val="00E61D9C"/>
    <w:rsid w:val="00E63778"/>
    <w:rsid w:val="00E63F2C"/>
    <w:rsid w:val="00E64CC7"/>
    <w:rsid w:val="00E71A7B"/>
    <w:rsid w:val="00E7551B"/>
    <w:rsid w:val="00E8286E"/>
    <w:rsid w:val="00E83211"/>
    <w:rsid w:val="00E837C7"/>
    <w:rsid w:val="00E90FB1"/>
    <w:rsid w:val="00E939E4"/>
    <w:rsid w:val="00E97E1A"/>
    <w:rsid w:val="00EA021D"/>
    <w:rsid w:val="00EA6371"/>
    <w:rsid w:val="00EA7CAA"/>
    <w:rsid w:val="00EB147B"/>
    <w:rsid w:val="00EB1DE6"/>
    <w:rsid w:val="00EC61CF"/>
    <w:rsid w:val="00EC67B5"/>
    <w:rsid w:val="00ED21AA"/>
    <w:rsid w:val="00ED2FA4"/>
    <w:rsid w:val="00ED73E5"/>
    <w:rsid w:val="00EE0F16"/>
    <w:rsid w:val="00EE3984"/>
    <w:rsid w:val="00EE5BE2"/>
    <w:rsid w:val="00EE5F2E"/>
    <w:rsid w:val="00EE6806"/>
    <w:rsid w:val="00EF0FA7"/>
    <w:rsid w:val="00EF1345"/>
    <w:rsid w:val="00EF15DA"/>
    <w:rsid w:val="00EF728E"/>
    <w:rsid w:val="00F01169"/>
    <w:rsid w:val="00F12952"/>
    <w:rsid w:val="00F202C1"/>
    <w:rsid w:val="00F205A0"/>
    <w:rsid w:val="00F23CAB"/>
    <w:rsid w:val="00F2432F"/>
    <w:rsid w:val="00F26488"/>
    <w:rsid w:val="00F3064E"/>
    <w:rsid w:val="00F30C47"/>
    <w:rsid w:val="00F32642"/>
    <w:rsid w:val="00F42006"/>
    <w:rsid w:val="00F435BF"/>
    <w:rsid w:val="00F47C20"/>
    <w:rsid w:val="00F50533"/>
    <w:rsid w:val="00F5094C"/>
    <w:rsid w:val="00F51C65"/>
    <w:rsid w:val="00F61EEE"/>
    <w:rsid w:val="00F62F6A"/>
    <w:rsid w:val="00F66447"/>
    <w:rsid w:val="00F70487"/>
    <w:rsid w:val="00F70F8E"/>
    <w:rsid w:val="00F74500"/>
    <w:rsid w:val="00F77B27"/>
    <w:rsid w:val="00F8482C"/>
    <w:rsid w:val="00F900FC"/>
    <w:rsid w:val="00F93C47"/>
    <w:rsid w:val="00F9680E"/>
    <w:rsid w:val="00FA475A"/>
    <w:rsid w:val="00FA7A18"/>
    <w:rsid w:val="00FB00B3"/>
    <w:rsid w:val="00FB5CC3"/>
    <w:rsid w:val="00FB6E72"/>
    <w:rsid w:val="00FB7747"/>
    <w:rsid w:val="00FC2555"/>
    <w:rsid w:val="00FC6FB7"/>
    <w:rsid w:val="00FD6A7E"/>
    <w:rsid w:val="00FE001E"/>
    <w:rsid w:val="00FE0B28"/>
    <w:rsid w:val="00FE1365"/>
    <w:rsid w:val="00FF47EA"/>
    <w:rsid w:val="00FF4FFB"/>
    <w:rsid w:val="00FF5C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019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019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A7CA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customStyle="1" w:styleId="Heading1Char">
    <w:name w:val="Heading 1 Char"/>
    <w:basedOn w:val="DefaultParagraphFont"/>
    <w:link w:val="Heading1"/>
    <w:uiPriority w:val="9"/>
    <w:rsid w:val="00E01967"/>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E01967"/>
    <w:pPr>
      <w:outlineLvl w:val="9"/>
    </w:pPr>
    <w:rPr>
      <w:lang w:val="en-US"/>
    </w:rPr>
  </w:style>
  <w:style w:type="character" w:customStyle="1" w:styleId="Heading2Char">
    <w:name w:val="Heading 2 Char"/>
    <w:basedOn w:val="DefaultParagraphFont"/>
    <w:link w:val="Heading2"/>
    <w:uiPriority w:val="9"/>
    <w:rsid w:val="00E01967"/>
    <w:rPr>
      <w:rFonts w:asciiTheme="majorHAnsi" w:eastAsiaTheme="majorEastAsia" w:hAnsiTheme="majorHAnsi" w:cstheme="majorBidi"/>
      <w:color w:val="2E74B5" w:themeColor="accent1" w:themeShade="BF"/>
      <w:sz w:val="26"/>
      <w:szCs w:val="26"/>
    </w:rPr>
  </w:style>
  <w:style w:type="paragraph" w:styleId="TOC1">
    <w:name w:val="toc 1"/>
    <w:basedOn w:val="Normal"/>
    <w:next w:val="Normal"/>
    <w:autoRedefine/>
    <w:uiPriority w:val="39"/>
    <w:unhideWhenUsed/>
    <w:rsid w:val="00AE0338"/>
    <w:pPr>
      <w:tabs>
        <w:tab w:val="right" w:leader="dot" w:pos="9913"/>
      </w:tabs>
      <w:spacing w:after="100"/>
    </w:pPr>
  </w:style>
  <w:style w:type="paragraph" w:styleId="TOC2">
    <w:name w:val="toc 2"/>
    <w:basedOn w:val="Normal"/>
    <w:next w:val="Normal"/>
    <w:autoRedefine/>
    <w:uiPriority w:val="39"/>
    <w:unhideWhenUsed/>
    <w:rsid w:val="00E01967"/>
    <w:pPr>
      <w:spacing w:after="100"/>
      <w:ind w:left="220"/>
    </w:pPr>
  </w:style>
  <w:style w:type="character" w:styleId="Hyperlink">
    <w:name w:val="Hyperlink"/>
    <w:basedOn w:val="DefaultParagraphFont"/>
    <w:uiPriority w:val="99"/>
    <w:unhideWhenUsed/>
    <w:rsid w:val="00E01967"/>
    <w:rPr>
      <w:color w:val="0563C1" w:themeColor="hyperlink"/>
      <w:u w:val="single"/>
    </w:rPr>
  </w:style>
  <w:style w:type="character" w:customStyle="1" w:styleId="Heading3Char">
    <w:name w:val="Heading 3 Char"/>
    <w:basedOn w:val="DefaultParagraphFont"/>
    <w:link w:val="Heading3"/>
    <w:uiPriority w:val="9"/>
    <w:rsid w:val="00EA7CAA"/>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EA7CAA"/>
    <w:pPr>
      <w:spacing w:after="100"/>
      <w:ind w:left="440"/>
    </w:pPr>
  </w:style>
  <w:style w:type="paragraph" w:styleId="TOC4">
    <w:name w:val="toc 4"/>
    <w:basedOn w:val="Normal"/>
    <w:next w:val="Normal"/>
    <w:autoRedefine/>
    <w:uiPriority w:val="39"/>
    <w:unhideWhenUsed/>
    <w:rsid w:val="009F041F"/>
    <w:pPr>
      <w:spacing w:after="100"/>
      <w:ind w:left="660"/>
    </w:pPr>
    <w:rPr>
      <w:rFonts w:eastAsiaTheme="minorEastAsia"/>
      <w:kern w:val="2"/>
      <w:lang w:val="en-US"/>
      <w14:ligatures w14:val="standardContextual"/>
    </w:rPr>
  </w:style>
  <w:style w:type="paragraph" w:styleId="TOC5">
    <w:name w:val="toc 5"/>
    <w:basedOn w:val="Normal"/>
    <w:next w:val="Normal"/>
    <w:autoRedefine/>
    <w:uiPriority w:val="39"/>
    <w:unhideWhenUsed/>
    <w:rsid w:val="009F041F"/>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rsid w:val="009F041F"/>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rsid w:val="009F041F"/>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rsid w:val="009F041F"/>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rsid w:val="009F041F"/>
    <w:pPr>
      <w:spacing w:after="100"/>
      <w:ind w:left="1760"/>
    </w:pPr>
    <w:rPr>
      <w:rFonts w:eastAsiaTheme="minorEastAsia"/>
      <w:kern w:val="2"/>
      <w:lang w:val="en-US"/>
      <w14:ligatures w14:val="standardContextual"/>
    </w:rPr>
  </w:style>
  <w:style w:type="character" w:styleId="UnresolvedMention">
    <w:name w:val="Unresolved Mention"/>
    <w:basedOn w:val="DefaultParagraphFont"/>
    <w:uiPriority w:val="99"/>
    <w:semiHidden/>
    <w:unhideWhenUsed/>
    <w:rsid w:val="009F041F"/>
    <w:rPr>
      <w:color w:val="605E5C"/>
      <w:shd w:val="clear" w:color="auto" w:fill="E1DFDD"/>
    </w:rPr>
  </w:style>
  <w:style w:type="paragraph" w:customStyle="1" w:styleId="Default">
    <w:name w:val="Default"/>
    <w:rsid w:val="0058563F"/>
    <w:pPr>
      <w:autoSpaceDE w:val="0"/>
      <w:autoSpaceDN w:val="0"/>
      <w:adjustRightInd w:val="0"/>
      <w:spacing w:after="0" w:line="240" w:lineRule="auto"/>
    </w:pPr>
    <w:rPr>
      <w:rFonts w:ascii="Calibri" w:hAnsi="Calibri" w:cs="Calibri"/>
      <w:color w:val="000000"/>
      <w:sz w:val="24"/>
      <w:szCs w:val="24"/>
      <w:lang w:val="en-US"/>
    </w:r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58563F"/>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
    <w:basedOn w:val="Normal"/>
    <w:link w:val="FootnoteTextChar"/>
    <w:uiPriority w:val="99"/>
    <w:qFormat/>
    <w:rsid w:val="00213CB3"/>
    <w:pPr>
      <w:spacing w:after="0" w:line="240" w:lineRule="auto"/>
      <w:ind w:left="720" w:hanging="720"/>
    </w:pPr>
    <w:rPr>
      <w:rFonts w:ascii="Times New Roman" w:eastAsia="Times New Roman" w:hAnsi="Times New Roman" w:cs="Times New Roman"/>
      <w:sz w:val="24"/>
      <w:szCs w:val="20"/>
      <w:lang w:val="en-GB"/>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uiPriority w:val="99"/>
    <w:rsid w:val="00213CB3"/>
    <w:rPr>
      <w:rFonts w:ascii="Times New Roman" w:eastAsia="Times New Roman" w:hAnsi="Times New Roman" w:cs="Times New Roman"/>
      <w:sz w:val="24"/>
      <w:szCs w:val="20"/>
      <w:lang w:val="en-GB"/>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basedOn w:val="DefaultParagraphFont"/>
    <w:link w:val="BVIfnrCaracter"/>
    <w:uiPriority w:val="99"/>
    <w:qFormat/>
    <w:rsid w:val="00213CB3"/>
    <w:rPr>
      <w:b/>
      <w:vertAlign w:val="superscript"/>
    </w:rPr>
  </w:style>
  <w:style w:type="paragraph" w:customStyle="1" w:styleId="BVIfnrCaracter">
    <w:name w:val="BVI fnr Caracter"/>
    <w:aliases w:val="Footnote symbol Caracter,16 Point Caracter,Superscript 6 Point Caracter,ftref Caracter,BVI fnr Char1 Char Char Caracter,Footnote Reference Number Char Char Char Caracter,Times 10 Point Char Char Char Caracter"/>
    <w:basedOn w:val="Normal"/>
    <w:next w:val="Normal"/>
    <w:link w:val="FootnoteReference"/>
    <w:uiPriority w:val="99"/>
    <w:rsid w:val="00213CB3"/>
    <w:pPr>
      <w:spacing w:after="0" w:line="240" w:lineRule="exact"/>
    </w:pPr>
    <w:rPr>
      <w:b/>
      <w:vertAlign w:val="superscript"/>
    </w:rPr>
  </w:style>
  <w:style w:type="paragraph" w:customStyle="1" w:styleId="Text1">
    <w:name w:val="Text 1"/>
    <w:basedOn w:val="Normal"/>
    <w:qFormat/>
    <w:rsid w:val="00213CB3"/>
    <w:pPr>
      <w:spacing w:before="120" w:after="120" w:line="360" w:lineRule="auto"/>
      <w:ind w:left="850"/>
      <w:outlineLvl w:val="0"/>
    </w:pPr>
    <w:rPr>
      <w:rFonts w:ascii="Times New Roman" w:eastAsia="Times New Roman" w:hAnsi="Times New Roman" w:cs="Times New Roman"/>
      <w:sz w:val="24"/>
      <w:szCs w:val="24"/>
      <w:lang w:val="en-GB"/>
    </w:rPr>
  </w:style>
  <w:style w:type="paragraph" w:customStyle="1" w:styleId="instruct">
    <w:name w:val="instruct"/>
    <w:basedOn w:val="Normal"/>
    <w:rsid w:val="00060DD1"/>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criterii">
    <w:name w:val="criterii"/>
    <w:basedOn w:val="Normal"/>
    <w:rsid w:val="00150B38"/>
    <w:pPr>
      <w:shd w:val="clear" w:color="auto" w:fill="E6E6E6"/>
      <w:spacing w:before="240" w:after="120" w:line="240" w:lineRule="auto"/>
      <w:jc w:val="both"/>
    </w:pPr>
    <w:rPr>
      <w:rFonts w:ascii="Trebuchet MS" w:eastAsia="Times New Roman" w:hAnsi="Trebuchet MS" w:cs="Times New Roman"/>
      <w:b/>
      <w:bCs/>
      <w:sz w:val="20"/>
      <w:szCs w:val="24"/>
    </w:rPr>
  </w:style>
  <w:style w:type="paragraph" w:customStyle="1" w:styleId="al">
    <w:name w:val="a_l"/>
    <w:basedOn w:val="Normal"/>
    <w:rsid w:val="00EB147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B7755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PlaceholderText">
    <w:name w:val="Placeholder Text"/>
    <w:basedOn w:val="DefaultParagraphFont"/>
    <w:uiPriority w:val="99"/>
    <w:semiHidden/>
    <w:rsid w:val="00553DF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783303">
      <w:bodyDiv w:val="1"/>
      <w:marLeft w:val="0"/>
      <w:marRight w:val="0"/>
      <w:marTop w:val="0"/>
      <w:marBottom w:val="0"/>
      <w:divBdr>
        <w:top w:val="none" w:sz="0" w:space="0" w:color="auto"/>
        <w:left w:val="none" w:sz="0" w:space="0" w:color="auto"/>
        <w:bottom w:val="none" w:sz="0" w:space="0" w:color="auto"/>
        <w:right w:val="none" w:sz="0" w:space="0" w:color="auto"/>
      </w:divBdr>
    </w:div>
    <w:div w:id="2063553864">
      <w:bodyDiv w:val="1"/>
      <w:marLeft w:val="0"/>
      <w:marRight w:val="0"/>
      <w:marTop w:val="0"/>
      <w:marBottom w:val="0"/>
      <w:divBdr>
        <w:top w:val="none" w:sz="0" w:space="0" w:color="auto"/>
        <w:left w:val="none" w:sz="0" w:space="0" w:color="auto"/>
        <w:bottom w:val="none" w:sz="0" w:space="0" w:color="auto"/>
        <w:right w:val="none" w:sz="0" w:space="0" w:color="auto"/>
      </w:divBdr>
      <w:divsChild>
        <w:div w:id="1433629467">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98</Pages>
  <Words>30787</Words>
  <Characters>175488</Characters>
  <Application>Microsoft Office Word</Application>
  <DocSecurity>0</DocSecurity>
  <Lines>1462</Lines>
  <Paragraphs>411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205864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Gabriela Calin</cp:lastModifiedBy>
  <cp:revision>13</cp:revision>
  <cp:lastPrinted>2023-09-01T07:45:00Z</cp:lastPrinted>
  <dcterms:created xsi:type="dcterms:W3CDTF">2023-08-31T16:59:00Z</dcterms:created>
  <dcterms:modified xsi:type="dcterms:W3CDTF">2023-09-01T10:33:00Z</dcterms:modified>
</cp:coreProperties>
</file>